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45D" w:rsidRPr="00B12FFC" w:rsidRDefault="000B223B" w:rsidP="0028445D">
      <w:pPr>
        <w:pStyle w:val="Title2"/>
        <w:rPr>
          <w:sz w:val="36"/>
          <w:szCs w:val="36"/>
        </w:rPr>
      </w:pPr>
      <w:bookmarkStart w:id="0" w:name="_Toc205632711"/>
      <w:r>
        <w:rPr>
          <w:sz w:val="36"/>
          <w:szCs w:val="36"/>
        </w:rPr>
        <w:t>H</w:t>
      </w:r>
      <w:r w:rsidR="0028445D">
        <w:rPr>
          <w:sz w:val="36"/>
          <w:szCs w:val="36"/>
        </w:rPr>
        <w:t>ealth Administration</w:t>
      </w:r>
      <w:r w:rsidR="0028445D" w:rsidRPr="00B12FFC">
        <w:rPr>
          <w:sz w:val="36"/>
          <w:szCs w:val="36"/>
        </w:rPr>
        <w:t xml:space="preserve"> Product Enhancements (HAPE)</w:t>
      </w:r>
    </w:p>
    <w:p w:rsidR="0028445D" w:rsidRPr="00B12FFC" w:rsidRDefault="0028445D" w:rsidP="0028445D">
      <w:pPr>
        <w:pStyle w:val="Title2"/>
        <w:rPr>
          <w:sz w:val="36"/>
          <w:szCs w:val="36"/>
        </w:rPr>
      </w:pPr>
      <w:r w:rsidRPr="00B12FFC">
        <w:rPr>
          <w:sz w:val="36"/>
          <w:szCs w:val="36"/>
        </w:rPr>
        <w:t>Electronic Data Interchange (EDI)</w:t>
      </w:r>
    </w:p>
    <w:p w:rsidR="0028445D" w:rsidRPr="00B12FFC" w:rsidRDefault="0028445D" w:rsidP="0028445D">
      <w:pPr>
        <w:pStyle w:val="Title2"/>
        <w:rPr>
          <w:sz w:val="36"/>
          <w:szCs w:val="36"/>
        </w:rPr>
      </w:pPr>
      <w:r w:rsidRPr="00B12FFC">
        <w:rPr>
          <w:sz w:val="36"/>
          <w:szCs w:val="36"/>
        </w:rPr>
        <w:t>Purchased Care (PC) Enhancements</w:t>
      </w:r>
    </w:p>
    <w:p w:rsidR="0028445D" w:rsidRPr="0028445D" w:rsidRDefault="0028445D" w:rsidP="004849B1">
      <w:pPr>
        <w:pStyle w:val="InstructionalTextTitle2"/>
        <w:rPr>
          <w:rFonts w:ascii="Arial" w:hAnsi="Arial" w:cs="Arial"/>
          <w:b/>
          <w:i w:val="0"/>
          <w:color w:val="auto"/>
          <w:sz w:val="28"/>
          <w:szCs w:val="32"/>
        </w:rPr>
      </w:pPr>
    </w:p>
    <w:p w:rsidR="002D5ACA" w:rsidRPr="00E7021B" w:rsidRDefault="002D5ACA" w:rsidP="002D5ACA">
      <w:pPr>
        <w:pStyle w:val="Title3"/>
        <w:rPr>
          <w:sz w:val="28"/>
          <w:szCs w:val="28"/>
        </w:rPr>
      </w:pPr>
      <w:bookmarkStart w:id="1" w:name="CoverPage1"/>
      <w:r w:rsidRPr="00E7021B">
        <w:rPr>
          <w:sz w:val="28"/>
          <w:szCs w:val="28"/>
        </w:rPr>
        <w:t>System Design Document (SDD)</w:t>
      </w:r>
    </w:p>
    <w:p w:rsidR="002D5ACA" w:rsidRPr="00526551" w:rsidRDefault="002D5ACA" w:rsidP="002D5ACA">
      <w:pPr>
        <w:pStyle w:val="Title2"/>
      </w:pPr>
      <w:proofErr w:type="gramStart"/>
      <w:r w:rsidRPr="00526551">
        <w:t>for</w:t>
      </w:r>
      <w:proofErr w:type="gramEnd"/>
    </w:p>
    <w:p w:rsidR="002D5ACA" w:rsidRPr="00526551" w:rsidRDefault="002D5ACA" w:rsidP="002D5ACA">
      <w:pPr>
        <w:pStyle w:val="Title2"/>
      </w:pPr>
      <w:r>
        <w:t>Purchased Care Authorizations Compliance</w:t>
      </w:r>
      <w:r w:rsidR="00E7021B">
        <w:t xml:space="preserve"> Phase 3</w:t>
      </w:r>
      <w:r w:rsidR="00477219">
        <w:t xml:space="preserve"> Increment 1</w:t>
      </w:r>
    </w:p>
    <w:bookmarkEnd w:id="1"/>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53F143A5" wp14:editId="69BCECF3">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Default="009976DD" w:rsidP="009976DD">
      <w:pPr>
        <w:pStyle w:val="Title"/>
      </w:pPr>
      <w:r>
        <w:t>Department of Veterans Affairs</w:t>
      </w:r>
    </w:p>
    <w:p w:rsidR="004F3A80" w:rsidRPr="0028445D" w:rsidRDefault="009F1E45" w:rsidP="00DF6735">
      <w:pPr>
        <w:pStyle w:val="InstructionalTextTitle2"/>
        <w:rPr>
          <w:rFonts w:ascii="Arial" w:hAnsi="Arial" w:cs="Arial"/>
          <w:b/>
          <w:i w:val="0"/>
          <w:color w:val="auto"/>
          <w:sz w:val="28"/>
          <w:szCs w:val="32"/>
        </w:rPr>
      </w:pPr>
      <w:r>
        <w:rPr>
          <w:rFonts w:ascii="Arial" w:hAnsi="Arial" w:cs="Arial"/>
          <w:b/>
          <w:i w:val="0"/>
          <w:color w:val="auto"/>
          <w:sz w:val="28"/>
          <w:szCs w:val="32"/>
        </w:rPr>
        <w:t xml:space="preserve">December </w:t>
      </w:r>
      <w:r w:rsidR="002D5ACA">
        <w:rPr>
          <w:rFonts w:ascii="Arial" w:hAnsi="Arial" w:cs="Arial"/>
          <w:b/>
          <w:i w:val="0"/>
          <w:color w:val="auto"/>
          <w:sz w:val="28"/>
          <w:szCs w:val="32"/>
        </w:rPr>
        <w:t>2015</w:t>
      </w:r>
    </w:p>
    <w:p w:rsidR="00F7216E" w:rsidRPr="0028445D" w:rsidRDefault="00F7216E" w:rsidP="0028445D">
      <w:pPr>
        <w:pStyle w:val="InstructionalTextTitle2"/>
        <w:rPr>
          <w:rFonts w:ascii="Arial" w:hAnsi="Arial" w:cs="Arial"/>
          <w:b/>
          <w:i w:val="0"/>
          <w:color w:val="auto"/>
          <w:sz w:val="28"/>
          <w:szCs w:val="32"/>
        </w:rPr>
      </w:pPr>
      <w:r w:rsidRPr="0028445D">
        <w:rPr>
          <w:rFonts w:ascii="Arial" w:hAnsi="Arial" w:cs="Arial"/>
          <w:b/>
          <w:i w:val="0"/>
          <w:color w:val="auto"/>
          <w:sz w:val="28"/>
          <w:szCs w:val="32"/>
        </w:rPr>
        <w:t xml:space="preserve">Version </w:t>
      </w:r>
      <w:r w:rsidR="00714304">
        <w:rPr>
          <w:rFonts w:ascii="Arial" w:hAnsi="Arial" w:cs="Arial"/>
          <w:b/>
          <w:i w:val="0"/>
          <w:color w:val="auto"/>
          <w:sz w:val="28"/>
          <w:szCs w:val="32"/>
        </w:rPr>
        <w:t>1.</w:t>
      </w:r>
      <w:r w:rsidR="00477219">
        <w:rPr>
          <w:rFonts w:ascii="Arial" w:hAnsi="Arial" w:cs="Arial"/>
          <w:b/>
          <w:i w:val="0"/>
          <w:color w:val="auto"/>
          <w:sz w:val="28"/>
          <w:szCs w:val="32"/>
        </w:rPr>
        <w:t>2</w:t>
      </w:r>
    </w:p>
    <w:p w:rsidR="004F3A80" w:rsidRDefault="004F3A80" w:rsidP="004F3A80">
      <w:pPr>
        <w:pStyle w:val="Title2"/>
      </w:pPr>
    </w:p>
    <w:p w:rsidR="004F3A80" w:rsidRDefault="004F3A80" w:rsidP="004F3A80">
      <w:pPr>
        <w:pStyle w:val="Title2"/>
      </w:pPr>
    </w:p>
    <w:p w:rsidR="0028445D" w:rsidRDefault="0028445D">
      <w:pPr>
        <w:rPr>
          <w:rFonts w:ascii="Arial" w:hAnsi="Arial" w:cs="Arial"/>
          <w:b/>
          <w:bCs/>
          <w:sz w:val="28"/>
          <w:szCs w:val="32"/>
        </w:rPr>
      </w:pPr>
      <w:r>
        <w:br w:type="page"/>
      </w:r>
    </w:p>
    <w:p w:rsidR="00AD4E85" w:rsidRPr="00AD4E85" w:rsidRDefault="00922D53" w:rsidP="00922D53">
      <w:pPr>
        <w:pStyle w:val="Title2"/>
      </w:pPr>
      <w:r>
        <w:lastRenderedPageBreak/>
        <w:t>Revision History</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firstRow="1" w:lastRow="1" w:firstColumn="1" w:lastColumn="1" w:noHBand="0" w:noVBand="0"/>
      </w:tblPr>
      <w:tblGrid>
        <w:gridCol w:w="1132"/>
        <w:gridCol w:w="932"/>
        <w:gridCol w:w="2718"/>
        <w:gridCol w:w="1274"/>
        <w:gridCol w:w="1354"/>
        <w:gridCol w:w="999"/>
        <w:gridCol w:w="1181"/>
      </w:tblGrid>
      <w:tr w:rsidR="00113F27" w:rsidTr="0073428E">
        <w:trPr>
          <w:tblHeader/>
        </w:trPr>
        <w:tc>
          <w:tcPr>
            <w:tcW w:w="590" w:type="pct"/>
            <w:shd w:val="pct15" w:color="auto" w:fill="auto"/>
            <w:vAlign w:val="center"/>
            <w:hideMark/>
          </w:tcPr>
          <w:p w:rsidR="00113F27" w:rsidRPr="005A70FD" w:rsidRDefault="00113F27" w:rsidP="005A70FD">
            <w:pPr>
              <w:pStyle w:val="TableHeading"/>
            </w:pPr>
            <w:r w:rsidRPr="005A70FD">
              <w:t>Creation Date</w:t>
            </w:r>
          </w:p>
        </w:tc>
        <w:tc>
          <w:tcPr>
            <w:tcW w:w="486" w:type="pct"/>
            <w:shd w:val="pct15" w:color="auto" w:fill="auto"/>
            <w:vAlign w:val="center"/>
            <w:hideMark/>
          </w:tcPr>
          <w:p w:rsidR="00113F27" w:rsidRPr="005A70FD" w:rsidRDefault="00113F27" w:rsidP="005A70FD">
            <w:pPr>
              <w:pStyle w:val="TableHeading"/>
            </w:pPr>
            <w:r w:rsidRPr="005A70FD">
              <w:t>Version No.</w:t>
            </w:r>
          </w:p>
        </w:tc>
        <w:tc>
          <w:tcPr>
            <w:tcW w:w="1417" w:type="pct"/>
            <w:shd w:val="pct15" w:color="auto" w:fill="auto"/>
            <w:vAlign w:val="center"/>
            <w:hideMark/>
          </w:tcPr>
          <w:p w:rsidR="00113F27" w:rsidRPr="005A70FD" w:rsidRDefault="00113F27" w:rsidP="005A70FD">
            <w:pPr>
              <w:pStyle w:val="TableHeading"/>
            </w:pPr>
            <w:r w:rsidRPr="005A70FD">
              <w:t>Description/Comments</w:t>
            </w:r>
          </w:p>
        </w:tc>
        <w:tc>
          <w:tcPr>
            <w:tcW w:w="664" w:type="pct"/>
            <w:shd w:val="pct15" w:color="auto" w:fill="auto"/>
            <w:vAlign w:val="center"/>
            <w:hideMark/>
          </w:tcPr>
          <w:p w:rsidR="00113F27" w:rsidRPr="005A70FD" w:rsidRDefault="00113F27" w:rsidP="005A70FD">
            <w:pPr>
              <w:pStyle w:val="TableHeading"/>
            </w:pPr>
            <w:r w:rsidRPr="005A70FD">
              <w:t>Author(s)</w:t>
            </w:r>
          </w:p>
        </w:tc>
        <w:tc>
          <w:tcPr>
            <w:tcW w:w="706" w:type="pct"/>
            <w:shd w:val="pct15" w:color="auto" w:fill="auto"/>
            <w:vAlign w:val="center"/>
            <w:hideMark/>
          </w:tcPr>
          <w:p w:rsidR="00113F27" w:rsidRPr="005A70FD" w:rsidRDefault="00113F27" w:rsidP="005A70FD">
            <w:pPr>
              <w:pStyle w:val="TableHeading"/>
            </w:pPr>
            <w:r w:rsidRPr="005A70FD">
              <w:t>Reviewer(s)</w:t>
            </w:r>
          </w:p>
        </w:tc>
        <w:tc>
          <w:tcPr>
            <w:tcW w:w="521" w:type="pct"/>
            <w:shd w:val="pct15" w:color="auto" w:fill="auto"/>
            <w:vAlign w:val="center"/>
            <w:hideMark/>
          </w:tcPr>
          <w:p w:rsidR="00113F27" w:rsidRPr="005A70FD" w:rsidRDefault="00113F27" w:rsidP="005A70FD">
            <w:pPr>
              <w:pStyle w:val="TableHeading"/>
            </w:pPr>
            <w:r w:rsidRPr="005A70FD">
              <w:t>Review Type</w:t>
            </w:r>
          </w:p>
        </w:tc>
        <w:tc>
          <w:tcPr>
            <w:tcW w:w="616" w:type="pct"/>
            <w:shd w:val="pct15" w:color="auto" w:fill="auto"/>
            <w:vAlign w:val="center"/>
            <w:hideMark/>
          </w:tcPr>
          <w:p w:rsidR="00113F27" w:rsidRPr="005A70FD" w:rsidRDefault="00113F27" w:rsidP="005A70FD">
            <w:pPr>
              <w:pStyle w:val="TableHeading"/>
            </w:pPr>
            <w:r w:rsidRPr="005A70FD">
              <w:t>Issue Date</w:t>
            </w:r>
          </w:p>
        </w:tc>
      </w:tr>
      <w:tr w:rsidR="00477219" w:rsidTr="0073428E">
        <w:trPr>
          <w:trHeight w:val="65"/>
        </w:trPr>
        <w:tc>
          <w:tcPr>
            <w:tcW w:w="590" w:type="pct"/>
            <w:vAlign w:val="center"/>
          </w:tcPr>
          <w:p w:rsidR="00477219" w:rsidRDefault="00477219" w:rsidP="00113F27">
            <w:pPr>
              <w:pStyle w:val="Tabletext0"/>
            </w:pPr>
            <w:r>
              <w:t>12/08/2015</w:t>
            </w:r>
          </w:p>
        </w:tc>
        <w:tc>
          <w:tcPr>
            <w:tcW w:w="486" w:type="pct"/>
            <w:vAlign w:val="center"/>
          </w:tcPr>
          <w:p w:rsidR="00477219" w:rsidRDefault="00477219" w:rsidP="00113F27">
            <w:pPr>
              <w:pStyle w:val="Tabletext0"/>
            </w:pPr>
            <w:r>
              <w:t>1.2</w:t>
            </w:r>
          </w:p>
        </w:tc>
        <w:tc>
          <w:tcPr>
            <w:tcW w:w="1417" w:type="pct"/>
            <w:vAlign w:val="center"/>
          </w:tcPr>
          <w:p w:rsidR="00477219" w:rsidRDefault="00477219" w:rsidP="00113F27">
            <w:pPr>
              <w:pStyle w:val="Tabletext0"/>
            </w:pPr>
            <w:r>
              <w:t>Changes related to AERB feedback</w:t>
            </w:r>
          </w:p>
        </w:tc>
        <w:tc>
          <w:tcPr>
            <w:tcW w:w="664" w:type="pct"/>
            <w:vAlign w:val="center"/>
          </w:tcPr>
          <w:p w:rsidR="00477219" w:rsidRDefault="00477219" w:rsidP="00113F27">
            <w:pPr>
              <w:pStyle w:val="Tabletext0"/>
            </w:pPr>
            <w:r>
              <w:t>Z. Bertram</w:t>
            </w:r>
          </w:p>
        </w:tc>
        <w:tc>
          <w:tcPr>
            <w:tcW w:w="706" w:type="pct"/>
            <w:vAlign w:val="center"/>
          </w:tcPr>
          <w:p w:rsidR="00477219" w:rsidRDefault="0073428E" w:rsidP="00113F27">
            <w:pPr>
              <w:pStyle w:val="Tabletext0"/>
            </w:pPr>
            <w:r>
              <w:t>F. Perez</w:t>
            </w:r>
          </w:p>
        </w:tc>
        <w:tc>
          <w:tcPr>
            <w:tcW w:w="521" w:type="pct"/>
            <w:vAlign w:val="center"/>
          </w:tcPr>
          <w:p w:rsidR="00477219" w:rsidRDefault="0073428E" w:rsidP="00113F27">
            <w:pPr>
              <w:pStyle w:val="Tabletext0"/>
            </w:pPr>
            <w:r>
              <w:t>TW Review</w:t>
            </w:r>
          </w:p>
        </w:tc>
        <w:tc>
          <w:tcPr>
            <w:tcW w:w="616" w:type="pct"/>
            <w:vAlign w:val="center"/>
          </w:tcPr>
          <w:p w:rsidR="00477219" w:rsidRDefault="0073428E" w:rsidP="00113F27">
            <w:pPr>
              <w:pStyle w:val="Tabletext0"/>
            </w:pPr>
            <w:r>
              <w:t>12/09/2015</w:t>
            </w:r>
          </w:p>
        </w:tc>
      </w:tr>
      <w:tr w:rsidR="00F833F3" w:rsidTr="0073428E">
        <w:trPr>
          <w:trHeight w:val="65"/>
        </w:trPr>
        <w:tc>
          <w:tcPr>
            <w:tcW w:w="590" w:type="pct"/>
            <w:vAlign w:val="center"/>
          </w:tcPr>
          <w:p w:rsidR="00F833F3" w:rsidRDefault="00F833F3" w:rsidP="00113F27">
            <w:pPr>
              <w:pStyle w:val="Tabletext0"/>
            </w:pPr>
            <w:r>
              <w:t>12/07/2015</w:t>
            </w:r>
          </w:p>
        </w:tc>
        <w:tc>
          <w:tcPr>
            <w:tcW w:w="486" w:type="pct"/>
            <w:vAlign w:val="center"/>
          </w:tcPr>
          <w:p w:rsidR="00F833F3" w:rsidRDefault="00F833F3" w:rsidP="00113F27">
            <w:pPr>
              <w:pStyle w:val="Tabletext0"/>
            </w:pPr>
            <w:r>
              <w:t>1.1</w:t>
            </w:r>
          </w:p>
        </w:tc>
        <w:tc>
          <w:tcPr>
            <w:tcW w:w="1417" w:type="pct"/>
            <w:vAlign w:val="center"/>
          </w:tcPr>
          <w:p w:rsidR="00F833F3" w:rsidRPr="00714304" w:rsidRDefault="00F833F3" w:rsidP="00113F27">
            <w:pPr>
              <w:pStyle w:val="Tabletext0"/>
            </w:pPr>
            <w:r>
              <w:t>Replaced references to AAT (the EDI engine) with AET (which it is being merged into)</w:t>
            </w:r>
          </w:p>
        </w:tc>
        <w:tc>
          <w:tcPr>
            <w:tcW w:w="664" w:type="pct"/>
            <w:vAlign w:val="center"/>
          </w:tcPr>
          <w:p w:rsidR="00F833F3" w:rsidRDefault="00F833F3" w:rsidP="00113F27">
            <w:pPr>
              <w:pStyle w:val="Tabletext0"/>
            </w:pPr>
            <w:r>
              <w:t>Z. Bertram</w:t>
            </w:r>
          </w:p>
        </w:tc>
        <w:tc>
          <w:tcPr>
            <w:tcW w:w="706" w:type="pct"/>
            <w:vAlign w:val="center"/>
          </w:tcPr>
          <w:p w:rsidR="00F833F3" w:rsidRDefault="006A1F8B" w:rsidP="00113F27">
            <w:pPr>
              <w:pStyle w:val="Tabletext0"/>
            </w:pPr>
            <w:r>
              <w:t>F. Perez</w:t>
            </w:r>
          </w:p>
        </w:tc>
        <w:tc>
          <w:tcPr>
            <w:tcW w:w="521" w:type="pct"/>
            <w:vAlign w:val="center"/>
          </w:tcPr>
          <w:p w:rsidR="00F833F3" w:rsidRDefault="006A1F8B" w:rsidP="00113F27">
            <w:pPr>
              <w:pStyle w:val="Tabletext0"/>
            </w:pPr>
            <w:r>
              <w:t>TW Review</w:t>
            </w:r>
          </w:p>
        </w:tc>
        <w:tc>
          <w:tcPr>
            <w:tcW w:w="616" w:type="pct"/>
            <w:vAlign w:val="center"/>
          </w:tcPr>
          <w:p w:rsidR="00F833F3" w:rsidRDefault="006A1F8B" w:rsidP="00113F27">
            <w:pPr>
              <w:pStyle w:val="Tabletext0"/>
            </w:pPr>
            <w:r>
              <w:t>12/08/2015</w:t>
            </w:r>
          </w:p>
        </w:tc>
      </w:tr>
      <w:tr w:rsidR="00113F27" w:rsidTr="0073428E">
        <w:trPr>
          <w:trHeight w:val="65"/>
        </w:trPr>
        <w:tc>
          <w:tcPr>
            <w:tcW w:w="590" w:type="pct"/>
            <w:vAlign w:val="center"/>
          </w:tcPr>
          <w:p w:rsidR="00113F27" w:rsidRDefault="00714304" w:rsidP="00113F27">
            <w:pPr>
              <w:pStyle w:val="Tabletext0"/>
            </w:pPr>
            <w:r>
              <w:t>09/15/2015</w:t>
            </w:r>
          </w:p>
        </w:tc>
        <w:tc>
          <w:tcPr>
            <w:tcW w:w="486" w:type="pct"/>
            <w:vAlign w:val="center"/>
          </w:tcPr>
          <w:p w:rsidR="00113F27" w:rsidRDefault="00714304" w:rsidP="00113F27">
            <w:pPr>
              <w:pStyle w:val="Tabletext0"/>
            </w:pPr>
            <w:r>
              <w:t>1.0</w:t>
            </w:r>
          </w:p>
        </w:tc>
        <w:tc>
          <w:tcPr>
            <w:tcW w:w="1417" w:type="pct"/>
            <w:vAlign w:val="center"/>
          </w:tcPr>
          <w:p w:rsidR="00113F27" w:rsidRDefault="00714304" w:rsidP="00113F27">
            <w:pPr>
              <w:pStyle w:val="Tabletext0"/>
            </w:pPr>
            <w:r w:rsidRPr="00714304">
              <w:t>VA COR accepted document effective September 15, 2015. Document has been baselined for release.</w:t>
            </w:r>
          </w:p>
        </w:tc>
        <w:tc>
          <w:tcPr>
            <w:tcW w:w="664" w:type="pct"/>
            <w:vAlign w:val="center"/>
          </w:tcPr>
          <w:p w:rsidR="00113F27" w:rsidRDefault="00714304" w:rsidP="00113F27">
            <w:pPr>
              <w:pStyle w:val="Tabletext0"/>
            </w:pPr>
            <w:r>
              <w:t>F. Perez</w:t>
            </w:r>
          </w:p>
        </w:tc>
        <w:tc>
          <w:tcPr>
            <w:tcW w:w="706" w:type="pct"/>
            <w:vAlign w:val="center"/>
          </w:tcPr>
          <w:p w:rsidR="00113F27" w:rsidRDefault="00113F27" w:rsidP="00113F27">
            <w:pPr>
              <w:pStyle w:val="Tabletext0"/>
            </w:pPr>
          </w:p>
        </w:tc>
        <w:tc>
          <w:tcPr>
            <w:tcW w:w="521" w:type="pct"/>
            <w:vAlign w:val="center"/>
          </w:tcPr>
          <w:p w:rsidR="00113F27" w:rsidRDefault="00113F27" w:rsidP="00113F27">
            <w:pPr>
              <w:pStyle w:val="Tabletext0"/>
            </w:pPr>
          </w:p>
        </w:tc>
        <w:tc>
          <w:tcPr>
            <w:tcW w:w="616" w:type="pct"/>
            <w:vAlign w:val="center"/>
          </w:tcPr>
          <w:p w:rsidR="00113F27" w:rsidRDefault="00714304" w:rsidP="00113F27">
            <w:pPr>
              <w:pStyle w:val="Tabletext0"/>
            </w:pPr>
            <w:r>
              <w:t>09/15/2015</w:t>
            </w:r>
          </w:p>
        </w:tc>
      </w:tr>
      <w:tr w:rsidR="00113F27" w:rsidTr="0073428E">
        <w:trPr>
          <w:trHeight w:val="65"/>
        </w:trPr>
        <w:tc>
          <w:tcPr>
            <w:tcW w:w="590" w:type="pct"/>
            <w:vAlign w:val="center"/>
          </w:tcPr>
          <w:p w:rsidR="00113F27" w:rsidRDefault="00113F27" w:rsidP="005A70FD">
            <w:pPr>
              <w:pStyle w:val="Tabletext0"/>
            </w:pPr>
          </w:p>
        </w:tc>
        <w:tc>
          <w:tcPr>
            <w:tcW w:w="486" w:type="pct"/>
            <w:vAlign w:val="center"/>
          </w:tcPr>
          <w:p w:rsidR="00113F27" w:rsidRDefault="00113F27" w:rsidP="005A70FD">
            <w:pPr>
              <w:pStyle w:val="Tabletext0"/>
            </w:pPr>
          </w:p>
        </w:tc>
        <w:tc>
          <w:tcPr>
            <w:tcW w:w="1417" w:type="pct"/>
            <w:vAlign w:val="center"/>
          </w:tcPr>
          <w:p w:rsidR="00113F27" w:rsidRDefault="00113F27" w:rsidP="005A70FD">
            <w:pPr>
              <w:pStyle w:val="Tabletext0"/>
            </w:pPr>
          </w:p>
        </w:tc>
        <w:tc>
          <w:tcPr>
            <w:tcW w:w="664" w:type="pct"/>
            <w:vAlign w:val="center"/>
          </w:tcPr>
          <w:p w:rsidR="00113F27" w:rsidRDefault="00113F27" w:rsidP="005A70FD">
            <w:pPr>
              <w:pStyle w:val="Tabletext0"/>
            </w:pPr>
          </w:p>
        </w:tc>
        <w:tc>
          <w:tcPr>
            <w:tcW w:w="706" w:type="pct"/>
            <w:vAlign w:val="center"/>
          </w:tcPr>
          <w:p w:rsidR="00113F27" w:rsidRDefault="00113F27" w:rsidP="005A70FD">
            <w:pPr>
              <w:pStyle w:val="Tabletext0"/>
            </w:pPr>
          </w:p>
        </w:tc>
        <w:tc>
          <w:tcPr>
            <w:tcW w:w="521" w:type="pct"/>
            <w:vAlign w:val="center"/>
          </w:tcPr>
          <w:p w:rsidR="00113F27" w:rsidRDefault="00113F27" w:rsidP="005A70FD">
            <w:pPr>
              <w:pStyle w:val="Tabletext0"/>
            </w:pPr>
          </w:p>
        </w:tc>
        <w:tc>
          <w:tcPr>
            <w:tcW w:w="616" w:type="pct"/>
            <w:vAlign w:val="center"/>
          </w:tcPr>
          <w:p w:rsidR="00113F27" w:rsidRDefault="00113F27" w:rsidP="005A70FD">
            <w:pPr>
              <w:pStyle w:val="Tabletext0"/>
            </w:pPr>
          </w:p>
        </w:tc>
      </w:tr>
    </w:tbl>
    <w:p w:rsidR="00A87626" w:rsidRDefault="00A87626" w:rsidP="00A87626">
      <w:pPr>
        <w:pStyle w:val="BodyText"/>
      </w:pPr>
      <w:bookmarkStart w:id="2" w:name="ColumnTitle_01"/>
      <w:bookmarkEnd w:id="2"/>
    </w:p>
    <w:p w:rsidR="009569E7" w:rsidRDefault="009569E7">
      <w:pPr>
        <w:rPr>
          <w:sz w:val="24"/>
          <w:szCs w:val="20"/>
        </w:rPr>
      </w:pPr>
      <w:r>
        <w:br w:type="page"/>
      </w:r>
    </w:p>
    <w:p w:rsidR="004F3A80" w:rsidRDefault="004F3A80" w:rsidP="00647B03">
      <w:pPr>
        <w:pStyle w:val="Title2"/>
      </w:pPr>
      <w:r>
        <w:lastRenderedPageBreak/>
        <w:t>Table of Contents</w:t>
      </w:r>
    </w:p>
    <w:p w:rsidR="0073428E" w:rsidRDefault="002C05ED">
      <w:pPr>
        <w:pStyle w:val="TOC1"/>
        <w:rPr>
          <w:rFonts w:asciiTheme="minorHAnsi" w:eastAsiaTheme="minorEastAsia" w:hAnsiTheme="minorHAnsi" w:cstheme="minorBidi"/>
          <w:b w:val="0"/>
          <w:noProof/>
          <w:sz w:val="22"/>
          <w:szCs w:val="22"/>
        </w:rPr>
      </w:pPr>
      <w:r>
        <w:fldChar w:fldCharType="begin"/>
      </w:r>
      <w:r w:rsidR="00CB08B7">
        <w:instrText xml:space="preserve"> TOC \o "1-4" \h \z \t "Appendix 1,1" </w:instrText>
      </w:r>
      <w:r>
        <w:fldChar w:fldCharType="separate"/>
      </w:r>
      <w:hyperlink w:anchor="_Toc437426484" w:history="1">
        <w:r w:rsidR="0073428E" w:rsidRPr="00BD763B">
          <w:rPr>
            <w:rStyle w:val="Hyperlink"/>
            <w:noProof/>
          </w:rPr>
          <w:t>1</w:t>
        </w:r>
        <w:r w:rsidR="0073428E">
          <w:rPr>
            <w:rFonts w:asciiTheme="minorHAnsi" w:eastAsiaTheme="minorEastAsia" w:hAnsiTheme="minorHAnsi" w:cstheme="minorBidi"/>
            <w:b w:val="0"/>
            <w:noProof/>
            <w:sz w:val="22"/>
            <w:szCs w:val="22"/>
          </w:rPr>
          <w:tab/>
        </w:r>
        <w:r w:rsidR="0073428E" w:rsidRPr="00BD763B">
          <w:rPr>
            <w:rStyle w:val="Hyperlink"/>
            <w:noProof/>
          </w:rPr>
          <w:t>Introduction</w:t>
        </w:r>
        <w:r w:rsidR="0073428E">
          <w:rPr>
            <w:noProof/>
            <w:webHidden/>
          </w:rPr>
          <w:tab/>
        </w:r>
        <w:r w:rsidR="0073428E">
          <w:rPr>
            <w:noProof/>
            <w:webHidden/>
          </w:rPr>
          <w:fldChar w:fldCharType="begin"/>
        </w:r>
        <w:r w:rsidR="0073428E">
          <w:rPr>
            <w:noProof/>
            <w:webHidden/>
          </w:rPr>
          <w:instrText xml:space="preserve"> PAGEREF _Toc437426484 \h </w:instrText>
        </w:r>
        <w:r w:rsidR="0073428E">
          <w:rPr>
            <w:noProof/>
            <w:webHidden/>
          </w:rPr>
        </w:r>
        <w:r w:rsidR="0073428E">
          <w:rPr>
            <w:noProof/>
            <w:webHidden/>
          </w:rPr>
          <w:fldChar w:fldCharType="separate"/>
        </w:r>
        <w:r w:rsidR="0073428E">
          <w:rPr>
            <w:noProof/>
            <w:webHidden/>
          </w:rPr>
          <w:t>1</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85" w:history="1">
        <w:r w:rsidR="0073428E" w:rsidRPr="00BD763B">
          <w:rPr>
            <w:rStyle w:val="Hyperlink"/>
            <w:noProof/>
          </w:rPr>
          <w:t>1.1</w:t>
        </w:r>
        <w:r w:rsidR="0073428E">
          <w:rPr>
            <w:rFonts w:asciiTheme="minorHAnsi" w:eastAsiaTheme="minorEastAsia" w:hAnsiTheme="minorHAnsi" w:cstheme="minorBidi"/>
            <w:noProof/>
            <w:sz w:val="22"/>
            <w:szCs w:val="22"/>
          </w:rPr>
          <w:tab/>
        </w:r>
        <w:r w:rsidR="0073428E" w:rsidRPr="00BD763B">
          <w:rPr>
            <w:rStyle w:val="Hyperlink"/>
            <w:noProof/>
          </w:rPr>
          <w:t>Purpose of the SDD</w:t>
        </w:r>
        <w:r w:rsidR="0073428E">
          <w:rPr>
            <w:noProof/>
            <w:webHidden/>
          </w:rPr>
          <w:tab/>
        </w:r>
        <w:r w:rsidR="0073428E">
          <w:rPr>
            <w:noProof/>
            <w:webHidden/>
          </w:rPr>
          <w:fldChar w:fldCharType="begin"/>
        </w:r>
        <w:r w:rsidR="0073428E">
          <w:rPr>
            <w:noProof/>
            <w:webHidden/>
          </w:rPr>
          <w:instrText xml:space="preserve"> PAGEREF _Toc437426485 \h </w:instrText>
        </w:r>
        <w:r w:rsidR="0073428E">
          <w:rPr>
            <w:noProof/>
            <w:webHidden/>
          </w:rPr>
        </w:r>
        <w:r w:rsidR="0073428E">
          <w:rPr>
            <w:noProof/>
            <w:webHidden/>
          </w:rPr>
          <w:fldChar w:fldCharType="separate"/>
        </w:r>
        <w:r w:rsidR="0073428E">
          <w:rPr>
            <w:noProof/>
            <w:webHidden/>
          </w:rPr>
          <w:t>1</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86" w:history="1">
        <w:r w:rsidR="0073428E" w:rsidRPr="00BD763B">
          <w:rPr>
            <w:rStyle w:val="Hyperlink"/>
            <w:noProof/>
          </w:rPr>
          <w:t>1.2</w:t>
        </w:r>
        <w:r w:rsidR="0073428E">
          <w:rPr>
            <w:rFonts w:asciiTheme="minorHAnsi" w:eastAsiaTheme="minorEastAsia" w:hAnsiTheme="minorHAnsi" w:cstheme="minorBidi"/>
            <w:noProof/>
            <w:sz w:val="22"/>
            <w:szCs w:val="22"/>
          </w:rPr>
          <w:tab/>
        </w:r>
        <w:r w:rsidR="0073428E" w:rsidRPr="00BD763B">
          <w:rPr>
            <w:rStyle w:val="Hyperlink"/>
            <w:noProof/>
          </w:rPr>
          <w:t>Identification</w:t>
        </w:r>
        <w:r w:rsidR="0073428E">
          <w:rPr>
            <w:noProof/>
            <w:webHidden/>
          </w:rPr>
          <w:tab/>
        </w:r>
        <w:r w:rsidR="0073428E">
          <w:rPr>
            <w:noProof/>
            <w:webHidden/>
          </w:rPr>
          <w:fldChar w:fldCharType="begin"/>
        </w:r>
        <w:r w:rsidR="0073428E">
          <w:rPr>
            <w:noProof/>
            <w:webHidden/>
          </w:rPr>
          <w:instrText xml:space="preserve"> PAGEREF _Toc437426486 \h </w:instrText>
        </w:r>
        <w:r w:rsidR="0073428E">
          <w:rPr>
            <w:noProof/>
            <w:webHidden/>
          </w:rPr>
        </w:r>
        <w:r w:rsidR="0073428E">
          <w:rPr>
            <w:noProof/>
            <w:webHidden/>
          </w:rPr>
          <w:fldChar w:fldCharType="separate"/>
        </w:r>
        <w:r w:rsidR="0073428E">
          <w:rPr>
            <w:noProof/>
            <w:webHidden/>
          </w:rPr>
          <w:t>2</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87" w:history="1">
        <w:r w:rsidR="0073428E" w:rsidRPr="00BD763B">
          <w:rPr>
            <w:rStyle w:val="Hyperlink"/>
            <w:noProof/>
          </w:rPr>
          <w:t>1.3</w:t>
        </w:r>
        <w:r w:rsidR="0073428E">
          <w:rPr>
            <w:rFonts w:asciiTheme="minorHAnsi" w:eastAsiaTheme="minorEastAsia" w:hAnsiTheme="minorHAnsi" w:cstheme="minorBidi"/>
            <w:noProof/>
            <w:sz w:val="22"/>
            <w:szCs w:val="22"/>
          </w:rPr>
          <w:tab/>
        </w:r>
        <w:r w:rsidR="0073428E" w:rsidRPr="00BD763B">
          <w:rPr>
            <w:rStyle w:val="Hyperlink"/>
            <w:noProof/>
          </w:rPr>
          <w:t>Scope</w:t>
        </w:r>
        <w:r w:rsidR="0073428E">
          <w:rPr>
            <w:noProof/>
            <w:webHidden/>
          </w:rPr>
          <w:tab/>
        </w:r>
        <w:r w:rsidR="0073428E">
          <w:rPr>
            <w:noProof/>
            <w:webHidden/>
          </w:rPr>
          <w:fldChar w:fldCharType="begin"/>
        </w:r>
        <w:r w:rsidR="0073428E">
          <w:rPr>
            <w:noProof/>
            <w:webHidden/>
          </w:rPr>
          <w:instrText xml:space="preserve"> PAGEREF _Toc437426487 \h </w:instrText>
        </w:r>
        <w:r w:rsidR="0073428E">
          <w:rPr>
            <w:noProof/>
            <w:webHidden/>
          </w:rPr>
        </w:r>
        <w:r w:rsidR="0073428E">
          <w:rPr>
            <w:noProof/>
            <w:webHidden/>
          </w:rPr>
          <w:fldChar w:fldCharType="separate"/>
        </w:r>
        <w:r w:rsidR="0073428E">
          <w:rPr>
            <w:noProof/>
            <w:webHidden/>
          </w:rPr>
          <w:t>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88" w:history="1">
        <w:r w:rsidR="0073428E" w:rsidRPr="00BD763B">
          <w:rPr>
            <w:rStyle w:val="Hyperlink"/>
            <w:noProof/>
          </w:rPr>
          <w:t>1.4</w:t>
        </w:r>
        <w:r w:rsidR="0073428E">
          <w:rPr>
            <w:rFonts w:asciiTheme="minorHAnsi" w:eastAsiaTheme="minorEastAsia" w:hAnsiTheme="minorHAnsi" w:cstheme="minorBidi"/>
            <w:noProof/>
            <w:sz w:val="22"/>
            <w:szCs w:val="22"/>
          </w:rPr>
          <w:tab/>
        </w:r>
        <w:r w:rsidR="0073428E" w:rsidRPr="00BD763B">
          <w:rPr>
            <w:rStyle w:val="Hyperlink"/>
            <w:noProof/>
          </w:rPr>
          <w:t>Constraining Policies, Directives and Procedures</w:t>
        </w:r>
        <w:r w:rsidR="0073428E">
          <w:rPr>
            <w:noProof/>
            <w:webHidden/>
          </w:rPr>
          <w:tab/>
        </w:r>
        <w:r w:rsidR="0073428E">
          <w:rPr>
            <w:noProof/>
            <w:webHidden/>
          </w:rPr>
          <w:fldChar w:fldCharType="begin"/>
        </w:r>
        <w:r w:rsidR="0073428E">
          <w:rPr>
            <w:noProof/>
            <w:webHidden/>
          </w:rPr>
          <w:instrText xml:space="preserve"> PAGEREF _Toc437426488 \h </w:instrText>
        </w:r>
        <w:r w:rsidR="0073428E">
          <w:rPr>
            <w:noProof/>
            <w:webHidden/>
          </w:rPr>
        </w:r>
        <w:r w:rsidR="0073428E">
          <w:rPr>
            <w:noProof/>
            <w:webHidden/>
          </w:rPr>
          <w:fldChar w:fldCharType="separate"/>
        </w:r>
        <w:r w:rsidR="0073428E">
          <w:rPr>
            <w:noProof/>
            <w:webHidden/>
          </w:rPr>
          <w:t>6</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89" w:history="1">
        <w:r w:rsidR="0073428E" w:rsidRPr="00BD763B">
          <w:rPr>
            <w:rStyle w:val="Hyperlink"/>
            <w:noProof/>
          </w:rPr>
          <w:t>1.5</w:t>
        </w:r>
        <w:r w:rsidR="0073428E">
          <w:rPr>
            <w:rFonts w:asciiTheme="minorHAnsi" w:eastAsiaTheme="minorEastAsia" w:hAnsiTheme="minorHAnsi" w:cstheme="minorBidi"/>
            <w:noProof/>
            <w:sz w:val="22"/>
            <w:szCs w:val="22"/>
          </w:rPr>
          <w:tab/>
        </w:r>
        <w:r w:rsidR="0073428E" w:rsidRPr="00BD763B">
          <w:rPr>
            <w:rStyle w:val="Hyperlink"/>
            <w:noProof/>
          </w:rPr>
          <w:t>User Characteristics</w:t>
        </w:r>
        <w:r w:rsidR="0073428E">
          <w:rPr>
            <w:noProof/>
            <w:webHidden/>
          </w:rPr>
          <w:tab/>
        </w:r>
        <w:r w:rsidR="0073428E">
          <w:rPr>
            <w:noProof/>
            <w:webHidden/>
          </w:rPr>
          <w:fldChar w:fldCharType="begin"/>
        </w:r>
        <w:r w:rsidR="0073428E">
          <w:rPr>
            <w:noProof/>
            <w:webHidden/>
          </w:rPr>
          <w:instrText xml:space="preserve"> PAGEREF _Toc437426489 \h </w:instrText>
        </w:r>
        <w:r w:rsidR="0073428E">
          <w:rPr>
            <w:noProof/>
            <w:webHidden/>
          </w:rPr>
        </w:r>
        <w:r w:rsidR="0073428E">
          <w:rPr>
            <w:noProof/>
            <w:webHidden/>
          </w:rPr>
          <w:fldChar w:fldCharType="separate"/>
        </w:r>
        <w:r w:rsidR="0073428E">
          <w:rPr>
            <w:noProof/>
            <w:webHidden/>
          </w:rPr>
          <w:t>7</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490" w:history="1">
        <w:r w:rsidR="0073428E" w:rsidRPr="00BD763B">
          <w:rPr>
            <w:rStyle w:val="Hyperlink"/>
            <w:noProof/>
          </w:rPr>
          <w:t>1.5.1</w:t>
        </w:r>
        <w:r w:rsidR="0073428E">
          <w:rPr>
            <w:rFonts w:asciiTheme="minorHAnsi" w:eastAsiaTheme="minorEastAsia" w:hAnsiTheme="minorHAnsi" w:cstheme="minorBidi"/>
            <w:noProof/>
            <w:sz w:val="22"/>
            <w:szCs w:val="22"/>
          </w:rPr>
          <w:tab/>
        </w:r>
        <w:r w:rsidR="0073428E" w:rsidRPr="00BD763B">
          <w:rPr>
            <w:rStyle w:val="Hyperlink"/>
            <w:noProof/>
          </w:rPr>
          <w:t>User Objectives</w:t>
        </w:r>
        <w:r w:rsidR="0073428E">
          <w:rPr>
            <w:noProof/>
            <w:webHidden/>
          </w:rPr>
          <w:tab/>
        </w:r>
        <w:r w:rsidR="0073428E">
          <w:rPr>
            <w:noProof/>
            <w:webHidden/>
          </w:rPr>
          <w:fldChar w:fldCharType="begin"/>
        </w:r>
        <w:r w:rsidR="0073428E">
          <w:rPr>
            <w:noProof/>
            <w:webHidden/>
          </w:rPr>
          <w:instrText xml:space="preserve"> PAGEREF _Toc437426490 \h </w:instrText>
        </w:r>
        <w:r w:rsidR="0073428E">
          <w:rPr>
            <w:noProof/>
            <w:webHidden/>
          </w:rPr>
        </w:r>
        <w:r w:rsidR="0073428E">
          <w:rPr>
            <w:noProof/>
            <w:webHidden/>
          </w:rPr>
          <w:fldChar w:fldCharType="separate"/>
        </w:r>
        <w:r w:rsidR="0073428E">
          <w:rPr>
            <w:noProof/>
            <w:webHidden/>
          </w:rPr>
          <w:t>7</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91" w:history="1">
        <w:r w:rsidR="0073428E" w:rsidRPr="00BD763B">
          <w:rPr>
            <w:rStyle w:val="Hyperlink"/>
            <w:noProof/>
          </w:rPr>
          <w:t>1.6</w:t>
        </w:r>
        <w:r w:rsidR="0073428E">
          <w:rPr>
            <w:rFonts w:asciiTheme="minorHAnsi" w:eastAsiaTheme="minorEastAsia" w:hAnsiTheme="minorHAnsi" w:cstheme="minorBidi"/>
            <w:noProof/>
            <w:sz w:val="22"/>
            <w:szCs w:val="22"/>
          </w:rPr>
          <w:tab/>
        </w:r>
        <w:r w:rsidR="0073428E" w:rsidRPr="00BD763B">
          <w:rPr>
            <w:rStyle w:val="Hyperlink"/>
            <w:noProof/>
          </w:rPr>
          <w:t>Relationship to Other Documents and Plans</w:t>
        </w:r>
        <w:r w:rsidR="0073428E">
          <w:rPr>
            <w:noProof/>
            <w:webHidden/>
          </w:rPr>
          <w:tab/>
        </w:r>
        <w:r w:rsidR="0073428E">
          <w:rPr>
            <w:noProof/>
            <w:webHidden/>
          </w:rPr>
          <w:fldChar w:fldCharType="begin"/>
        </w:r>
        <w:r w:rsidR="0073428E">
          <w:rPr>
            <w:noProof/>
            <w:webHidden/>
          </w:rPr>
          <w:instrText xml:space="preserve"> PAGEREF _Toc437426491 \h </w:instrText>
        </w:r>
        <w:r w:rsidR="0073428E">
          <w:rPr>
            <w:noProof/>
            <w:webHidden/>
          </w:rPr>
        </w:r>
        <w:r w:rsidR="0073428E">
          <w:rPr>
            <w:noProof/>
            <w:webHidden/>
          </w:rPr>
          <w:fldChar w:fldCharType="separate"/>
        </w:r>
        <w:r w:rsidR="0073428E">
          <w:rPr>
            <w:noProof/>
            <w:webHidden/>
          </w:rPr>
          <w:t>7</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92" w:history="1">
        <w:r w:rsidR="0073428E" w:rsidRPr="00BD763B">
          <w:rPr>
            <w:rStyle w:val="Hyperlink"/>
            <w:noProof/>
          </w:rPr>
          <w:t>1.7</w:t>
        </w:r>
        <w:r w:rsidR="0073428E">
          <w:rPr>
            <w:rFonts w:asciiTheme="minorHAnsi" w:eastAsiaTheme="minorEastAsia" w:hAnsiTheme="minorHAnsi" w:cstheme="minorBidi"/>
            <w:noProof/>
            <w:sz w:val="22"/>
            <w:szCs w:val="22"/>
          </w:rPr>
          <w:tab/>
        </w:r>
        <w:r w:rsidR="0073428E" w:rsidRPr="00BD763B">
          <w:rPr>
            <w:rStyle w:val="Hyperlink"/>
            <w:noProof/>
          </w:rPr>
          <w:t>Definitions, Acronyms, and Abbreviations</w:t>
        </w:r>
        <w:r w:rsidR="0073428E">
          <w:rPr>
            <w:noProof/>
            <w:webHidden/>
          </w:rPr>
          <w:tab/>
        </w:r>
        <w:r w:rsidR="0073428E">
          <w:rPr>
            <w:noProof/>
            <w:webHidden/>
          </w:rPr>
          <w:fldChar w:fldCharType="begin"/>
        </w:r>
        <w:r w:rsidR="0073428E">
          <w:rPr>
            <w:noProof/>
            <w:webHidden/>
          </w:rPr>
          <w:instrText xml:space="preserve"> PAGEREF _Toc437426492 \h </w:instrText>
        </w:r>
        <w:r w:rsidR="0073428E">
          <w:rPr>
            <w:noProof/>
            <w:webHidden/>
          </w:rPr>
        </w:r>
        <w:r w:rsidR="0073428E">
          <w:rPr>
            <w:noProof/>
            <w:webHidden/>
          </w:rPr>
          <w:fldChar w:fldCharType="separate"/>
        </w:r>
        <w:r w:rsidR="0073428E">
          <w:rPr>
            <w:noProof/>
            <w:webHidden/>
          </w:rPr>
          <w:t>8</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493" w:history="1">
        <w:r w:rsidR="0073428E" w:rsidRPr="00BD763B">
          <w:rPr>
            <w:rStyle w:val="Hyperlink"/>
            <w:noProof/>
          </w:rPr>
          <w:t>1.7.1</w:t>
        </w:r>
        <w:r w:rsidR="0073428E">
          <w:rPr>
            <w:rFonts w:asciiTheme="minorHAnsi" w:eastAsiaTheme="minorEastAsia" w:hAnsiTheme="minorHAnsi" w:cstheme="minorBidi"/>
            <w:noProof/>
            <w:sz w:val="22"/>
            <w:szCs w:val="22"/>
          </w:rPr>
          <w:tab/>
        </w:r>
        <w:r w:rsidR="0073428E" w:rsidRPr="00BD763B">
          <w:rPr>
            <w:rStyle w:val="Hyperlink"/>
            <w:noProof/>
          </w:rPr>
          <w:t>Acronyms</w:t>
        </w:r>
        <w:r w:rsidR="0073428E">
          <w:rPr>
            <w:noProof/>
            <w:webHidden/>
          </w:rPr>
          <w:tab/>
        </w:r>
        <w:r w:rsidR="0073428E">
          <w:rPr>
            <w:noProof/>
            <w:webHidden/>
          </w:rPr>
          <w:fldChar w:fldCharType="begin"/>
        </w:r>
        <w:r w:rsidR="0073428E">
          <w:rPr>
            <w:noProof/>
            <w:webHidden/>
          </w:rPr>
          <w:instrText xml:space="preserve"> PAGEREF _Toc437426493 \h </w:instrText>
        </w:r>
        <w:r w:rsidR="0073428E">
          <w:rPr>
            <w:noProof/>
            <w:webHidden/>
          </w:rPr>
        </w:r>
        <w:r w:rsidR="0073428E">
          <w:rPr>
            <w:noProof/>
            <w:webHidden/>
          </w:rPr>
          <w:fldChar w:fldCharType="separate"/>
        </w:r>
        <w:r w:rsidR="0073428E">
          <w:rPr>
            <w:noProof/>
            <w:webHidden/>
          </w:rPr>
          <w:t>8</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494" w:history="1">
        <w:r w:rsidR="0073428E" w:rsidRPr="00BD763B">
          <w:rPr>
            <w:rStyle w:val="Hyperlink"/>
            <w:noProof/>
          </w:rPr>
          <w:t>1.7.2</w:t>
        </w:r>
        <w:r w:rsidR="0073428E">
          <w:rPr>
            <w:rFonts w:asciiTheme="minorHAnsi" w:eastAsiaTheme="minorEastAsia" w:hAnsiTheme="minorHAnsi" w:cstheme="minorBidi"/>
            <w:noProof/>
            <w:sz w:val="22"/>
            <w:szCs w:val="22"/>
          </w:rPr>
          <w:tab/>
        </w:r>
        <w:r w:rsidR="0073428E" w:rsidRPr="00BD763B">
          <w:rPr>
            <w:rStyle w:val="Hyperlink"/>
            <w:noProof/>
          </w:rPr>
          <w:t>Definitions</w:t>
        </w:r>
        <w:r w:rsidR="0073428E">
          <w:rPr>
            <w:noProof/>
            <w:webHidden/>
          </w:rPr>
          <w:tab/>
        </w:r>
        <w:r w:rsidR="0073428E">
          <w:rPr>
            <w:noProof/>
            <w:webHidden/>
          </w:rPr>
          <w:fldChar w:fldCharType="begin"/>
        </w:r>
        <w:r w:rsidR="0073428E">
          <w:rPr>
            <w:noProof/>
            <w:webHidden/>
          </w:rPr>
          <w:instrText xml:space="preserve"> PAGEREF _Toc437426494 \h </w:instrText>
        </w:r>
        <w:r w:rsidR="0073428E">
          <w:rPr>
            <w:noProof/>
            <w:webHidden/>
          </w:rPr>
        </w:r>
        <w:r w:rsidR="0073428E">
          <w:rPr>
            <w:noProof/>
            <w:webHidden/>
          </w:rPr>
          <w:fldChar w:fldCharType="separate"/>
        </w:r>
        <w:r w:rsidR="0073428E">
          <w:rPr>
            <w:noProof/>
            <w:webHidden/>
          </w:rPr>
          <w:t>10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95" w:history="1">
        <w:r w:rsidR="0073428E" w:rsidRPr="00BD763B">
          <w:rPr>
            <w:rStyle w:val="Hyperlink"/>
            <w:noProof/>
          </w:rPr>
          <w:t>1.8</w:t>
        </w:r>
        <w:r w:rsidR="0073428E">
          <w:rPr>
            <w:rFonts w:asciiTheme="minorHAnsi" w:eastAsiaTheme="minorEastAsia" w:hAnsiTheme="minorHAnsi" w:cstheme="minorBidi"/>
            <w:noProof/>
            <w:sz w:val="22"/>
            <w:szCs w:val="22"/>
          </w:rPr>
          <w:tab/>
        </w:r>
        <w:r w:rsidR="0073428E" w:rsidRPr="00BD763B">
          <w:rPr>
            <w:rStyle w:val="Hyperlink"/>
            <w:noProof/>
          </w:rPr>
          <w:t>References</w:t>
        </w:r>
        <w:r w:rsidR="0073428E">
          <w:rPr>
            <w:noProof/>
            <w:webHidden/>
          </w:rPr>
          <w:tab/>
        </w:r>
        <w:r w:rsidR="0073428E">
          <w:rPr>
            <w:noProof/>
            <w:webHidden/>
          </w:rPr>
          <w:fldChar w:fldCharType="begin"/>
        </w:r>
        <w:r w:rsidR="0073428E">
          <w:rPr>
            <w:noProof/>
            <w:webHidden/>
          </w:rPr>
          <w:instrText xml:space="preserve"> PAGEREF _Toc437426495 \h </w:instrText>
        </w:r>
        <w:r w:rsidR="0073428E">
          <w:rPr>
            <w:noProof/>
            <w:webHidden/>
          </w:rPr>
        </w:r>
        <w:r w:rsidR="0073428E">
          <w:rPr>
            <w:noProof/>
            <w:webHidden/>
          </w:rPr>
          <w:fldChar w:fldCharType="separate"/>
        </w:r>
        <w:r w:rsidR="0073428E">
          <w:rPr>
            <w:noProof/>
            <w:webHidden/>
          </w:rPr>
          <w:t>10</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496" w:history="1">
        <w:r w:rsidR="0073428E" w:rsidRPr="00BD763B">
          <w:rPr>
            <w:rStyle w:val="Hyperlink"/>
            <w:noProof/>
          </w:rPr>
          <w:t>2</w:t>
        </w:r>
        <w:r w:rsidR="0073428E">
          <w:rPr>
            <w:rFonts w:asciiTheme="minorHAnsi" w:eastAsiaTheme="minorEastAsia" w:hAnsiTheme="minorHAnsi" w:cstheme="minorBidi"/>
            <w:b w:val="0"/>
            <w:noProof/>
            <w:sz w:val="22"/>
            <w:szCs w:val="22"/>
          </w:rPr>
          <w:tab/>
        </w:r>
        <w:r w:rsidR="0073428E" w:rsidRPr="00BD763B">
          <w:rPr>
            <w:rStyle w:val="Hyperlink"/>
            <w:noProof/>
          </w:rPr>
          <w:t>Background</w:t>
        </w:r>
        <w:r w:rsidR="0073428E">
          <w:rPr>
            <w:noProof/>
            <w:webHidden/>
          </w:rPr>
          <w:tab/>
        </w:r>
        <w:r w:rsidR="0073428E">
          <w:rPr>
            <w:noProof/>
            <w:webHidden/>
          </w:rPr>
          <w:fldChar w:fldCharType="begin"/>
        </w:r>
        <w:r w:rsidR="0073428E">
          <w:rPr>
            <w:noProof/>
            <w:webHidden/>
          </w:rPr>
          <w:instrText xml:space="preserve"> PAGEREF _Toc437426496 \h </w:instrText>
        </w:r>
        <w:r w:rsidR="0073428E">
          <w:rPr>
            <w:noProof/>
            <w:webHidden/>
          </w:rPr>
        </w:r>
        <w:r w:rsidR="0073428E">
          <w:rPr>
            <w:noProof/>
            <w:webHidden/>
          </w:rPr>
          <w:fldChar w:fldCharType="separate"/>
        </w:r>
        <w:r w:rsidR="0073428E">
          <w:rPr>
            <w:noProof/>
            <w:webHidden/>
          </w:rPr>
          <w:t>13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97" w:history="1">
        <w:r w:rsidR="0073428E" w:rsidRPr="00BD763B">
          <w:rPr>
            <w:rStyle w:val="Hyperlink"/>
            <w:noProof/>
          </w:rPr>
          <w:t>2.1</w:t>
        </w:r>
        <w:r w:rsidR="0073428E">
          <w:rPr>
            <w:rFonts w:asciiTheme="minorHAnsi" w:eastAsiaTheme="minorEastAsia" w:hAnsiTheme="minorHAnsi" w:cstheme="minorBidi"/>
            <w:noProof/>
            <w:sz w:val="22"/>
            <w:szCs w:val="22"/>
          </w:rPr>
          <w:tab/>
        </w:r>
        <w:r w:rsidR="0073428E" w:rsidRPr="00BD763B">
          <w:rPr>
            <w:rStyle w:val="Hyperlink"/>
            <w:noProof/>
          </w:rPr>
          <w:t>Overview of the System</w:t>
        </w:r>
        <w:r w:rsidR="0073428E">
          <w:rPr>
            <w:noProof/>
            <w:webHidden/>
          </w:rPr>
          <w:tab/>
        </w:r>
        <w:r w:rsidR="0073428E">
          <w:rPr>
            <w:noProof/>
            <w:webHidden/>
          </w:rPr>
          <w:fldChar w:fldCharType="begin"/>
        </w:r>
        <w:r w:rsidR="0073428E">
          <w:rPr>
            <w:noProof/>
            <w:webHidden/>
          </w:rPr>
          <w:instrText xml:space="preserve"> PAGEREF _Toc437426497 \h </w:instrText>
        </w:r>
        <w:r w:rsidR="0073428E">
          <w:rPr>
            <w:noProof/>
            <w:webHidden/>
          </w:rPr>
        </w:r>
        <w:r w:rsidR="0073428E">
          <w:rPr>
            <w:noProof/>
            <w:webHidden/>
          </w:rPr>
          <w:fldChar w:fldCharType="separate"/>
        </w:r>
        <w:r w:rsidR="0073428E">
          <w:rPr>
            <w:noProof/>
            <w:webHidden/>
          </w:rPr>
          <w:t>13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98" w:history="1">
        <w:r w:rsidR="0073428E" w:rsidRPr="00BD763B">
          <w:rPr>
            <w:rStyle w:val="Hyperlink"/>
            <w:noProof/>
          </w:rPr>
          <w:t>2.2</w:t>
        </w:r>
        <w:r w:rsidR="0073428E">
          <w:rPr>
            <w:rFonts w:asciiTheme="minorHAnsi" w:eastAsiaTheme="minorEastAsia" w:hAnsiTheme="minorHAnsi" w:cstheme="minorBidi"/>
            <w:noProof/>
            <w:sz w:val="22"/>
            <w:szCs w:val="22"/>
          </w:rPr>
          <w:tab/>
        </w:r>
        <w:r w:rsidR="0073428E" w:rsidRPr="00BD763B">
          <w:rPr>
            <w:rStyle w:val="Hyperlink"/>
            <w:noProof/>
          </w:rPr>
          <w:t>Overview of the Business Process</w:t>
        </w:r>
        <w:r w:rsidR="0073428E">
          <w:rPr>
            <w:noProof/>
            <w:webHidden/>
          </w:rPr>
          <w:tab/>
        </w:r>
        <w:r w:rsidR="0073428E">
          <w:rPr>
            <w:noProof/>
            <w:webHidden/>
          </w:rPr>
          <w:fldChar w:fldCharType="begin"/>
        </w:r>
        <w:r w:rsidR="0073428E">
          <w:rPr>
            <w:noProof/>
            <w:webHidden/>
          </w:rPr>
          <w:instrText xml:space="preserve"> PAGEREF _Toc437426498 \h </w:instrText>
        </w:r>
        <w:r w:rsidR="0073428E">
          <w:rPr>
            <w:noProof/>
            <w:webHidden/>
          </w:rPr>
        </w:r>
        <w:r w:rsidR="0073428E">
          <w:rPr>
            <w:noProof/>
            <w:webHidden/>
          </w:rPr>
          <w:fldChar w:fldCharType="separate"/>
        </w:r>
        <w:r w:rsidR="0073428E">
          <w:rPr>
            <w:noProof/>
            <w:webHidden/>
          </w:rPr>
          <w:t>14</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499" w:history="1">
        <w:r w:rsidR="0073428E" w:rsidRPr="00BD763B">
          <w:rPr>
            <w:rStyle w:val="Hyperlink"/>
            <w:noProof/>
          </w:rPr>
          <w:t>2.3</w:t>
        </w:r>
        <w:r w:rsidR="0073428E">
          <w:rPr>
            <w:rFonts w:asciiTheme="minorHAnsi" w:eastAsiaTheme="minorEastAsia" w:hAnsiTheme="minorHAnsi" w:cstheme="minorBidi"/>
            <w:noProof/>
            <w:sz w:val="22"/>
            <w:szCs w:val="22"/>
          </w:rPr>
          <w:tab/>
        </w:r>
        <w:r w:rsidR="0073428E" w:rsidRPr="00BD763B">
          <w:rPr>
            <w:rStyle w:val="Hyperlink"/>
            <w:noProof/>
          </w:rPr>
          <w:t>Business Benefits</w:t>
        </w:r>
        <w:r w:rsidR="0073428E">
          <w:rPr>
            <w:noProof/>
            <w:webHidden/>
          </w:rPr>
          <w:tab/>
        </w:r>
        <w:r w:rsidR="0073428E">
          <w:rPr>
            <w:noProof/>
            <w:webHidden/>
          </w:rPr>
          <w:fldChar w:fldCharType="begin"/>
        </w:r>
        <w:r w:rsidR="0073428E">
          <w:rPr>
            <w:noProof/>
            <w:webHidden/>
          </w:rPr>
          <w:instrText xml:space="preserve"> PAGEREF _Toc437426499 \h </w:instrText>
        </w:r>
        <w:r w:rsidR="0073428E">
          <w:rPr>
            <w:noProof/>
            <w:webHidden/>
          </w:rPr>
        </w:r>
        <w:r w:rsidR="0073428E">
          <w:rPr>
            <w:noProof/>
            <w:webHidden/>
          </w:rPr>
          <w:fldChar w:fldCharType="separate"/>
        </w:r>
        <w:r w:rsidR="0073428E">
          <w:rPr>
            <w:noProof/>
            <w:webHidden/>
          </w:rPr>
          <w:t>15</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00" w:history="1">
        <w:r w:rsidR="0073428E" w:rsidRPr="00BD763B">
          <w:rPr>
            <w:rStyle w:val="Hyperlink"/>
            <w:noProof/>
          </w:rPr>
          <w:t>2.4</w:t>
        </w:r>
        <w:r w:rsidR="0073428E">
          <w:rPr>
            <w:rFonts w:asciiTheme="minorHAnsi" w:eastAsiaTheme="minorEastAsia" w:hAnsiTheme="minorHAnsi" w:cstheme="minorBidi"/>
            <w:noProof/>
            <w:sz w:val="22"/>
            <w:szCs w:val="22"/>
          </w:rPr>
          <w:tab/>
        </w:r>
        <w:r w:rsidR="0073428E" w:rsidRPr="00BD763B">
          <w:rPr>
            <w:rStyle w:val="Hyperlink"/>
            <w:noProof/>
          </w:rPr>
          <w:t>Assumptions and Constraints</w:t>
        </w:r>
        <w:r w:rsidR="0073428E">
          <w:rPr>
            <w:noProof/>
            <w:webHidden/>
          </w:rPr>
          <w:tab/>
        </w:r>
        <w:r w:rsidR="0073428E">
          <w:rPr>
            <w:noProof/>
            <w:webHidden/>
          </w:rPr>
          <w:fldChar w:fldCharType="begin"/>
        </w:r>
        <w:r w:rsidR="0073428E">
          <w:rPr>
            <w:noProof/>
            <w:webHidden/>
          </w:rPr>
          <w:instrText xml:space="preserve"> PAGEREF _Toc437426500 \h </w:instrText>
        </w:r>
        <w:r w:rsidR="0073428E">
          <w:rPr>
            <w:noProof/>
            <w:webHidden/>
          </w:rPr>
        </w:r>
        <w:r w:rsidR="0073428E">
          <w:rPr>
            <w:noProof/>
            <w:webHidden/>
          </w:rPr>
          <w:fldChar w:fldCharType="separate"/>
        </w:r>
        <w:r w:rsidR="0073428E">
          <w:rPr>
            <w:noProof/>
            <w:webHidden/>
          </w:rPr>
          <w:t>15</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1" w:history="1">
        <w:r w:rsidR="0073428E" w:rsidRPr="00BD763B">
          <w:rPr>
            <w:rStyle w:val="Hyperlink"/>
            <w:noProof/>
          </w:rPr>
          <w:t>2.4.1</w:t>
        </w:r>
        <w:r w:rsidR="0073428E">
          <w:rPr>
            <w:rFonts w:asciiTheme="minorHAnsi" w:eastAsiaTheme="minorEastAsia" w:hAnsiTheme="minorHAnsi" w:cstheme="minorBidi"/>
            <w:noProof/>
            <w:sz w:val="22"/>
            <w:szCs w:val="22"/>
          </w:rPr>
          <w:tab/>
        </w:r>
        <w:r w:rsidR="0073428E" w:rsidRPr="00BD763B">
          <w:rPr>
            <w:rStyle w:val="Hyperlink"/>
            <w:noProof/>
          </w:rPr>
          <w:t>Design Assumptions</w:t>
        </w:r>
        <w:r w:rsidR="0073428E">
          <w:rPr>
            <w:noProof/>
            <w:webHidden/>
          </w:rPr>
          <w:tab/>
        </w:r>
        <w:r w:rsidR="0073428E">
          <w:rPr>
            <w:noProof/>
            <w:webHidden/>
          </w:rPr>
          <w:fldChar w:fldCharType="begin"/>
        </w:r>
        <w:r w:rsidR="0073428E">
          <w:rPr>
            <w:noProof/>
            <w:webHidden/>
          </w:rPr>
          <w:instrText xml:space="preserve"> PAGEREF _Toc437426501 \h </w:instrText>
        </w:r>
        <w:r w:rsidR="0073428E">
          <w:rPr>
            <w:noProof/>
            <w:webHidden/>
          </w:rPr>
        </w:r>
        <w:r w:rsidR="0073428E">
          <w:rPr>
            <w:noProof/>
            <w:webHidden/>
          </w:rPr>
          <w:fldChar w:fldCharType="separate"/>
        </w:r>
        <w:r w:rsidR="0073428E">
          <w:rPr>
            <w:noProof/>
            <w:webHidden/>
          </w:rPr>
          <w:t>15</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2" w:history="1">
        <w:r w:rsidR="0073428E" w:rsidRPr="00BD763B">
          <w:rPr>
            <w:rStyle w:val="Hyperlink"/>
            <w:noProof/>
          </w:rPr>
          <w:t>2.4.2</w:t>
        </w:r>
        <w:r w:rsidR="0073428E">
          <w:rPr>
            <w:rFonts w:asciiTheme="minorHAnsi" w:eastAsiaTheme="minorEastAsia" w:hAnsiTheme="minorHAnsi" w:cstheme="minorBidi"/>
            <w:noProof/>
            <w:sz w:val="22"/>
            <w:szCs w:val="22"/>
          </w:rPr>
          <w:tab/>
        </w:r>
        <w:r w:rsidR="0073428E" w:rsidRPr="00BD763B">
          <w:rPr>
            <w:rStyle w:val="Hyperlink"/>
            <w:noProof/>
          </w:rPr>
          <w:t>Design Constraints</w:t>
        </w:r>
        <w:r w:rsidR="0073428E">
          <w:rPr>
            <w:noProof/>
            <w:webHidden/>
          </w:rPr>
          <w:tab/>
        </w:r>
        <w:r w:rsidR="0073428E">
          <w:rPr>
            <w:noProof/>
            <w:webHidden/>
          </w:rPr>
          <w:fldChar w:fldCharType="begin"/>
        </w:r>
        <w:r w:rsidR="0073428E">
          <w:rPr>
            <w:noProof/>
            <w:webHidden/>
          </w:rPr>
          <w:instrText xml:space="preserve"> PAGEREF _Toc437426502 \h </w:instrText>
        </w:r>
        <w:r w:rsidR="0073428E">
          <w:rPr>
            <w:noProof/>
            <w:webHidden/>
          </w:rPr>
        </w:r>
        <w:r w:rsidR="0073428E">
          <w:rPr>
            <w:noProof/>
            <w:webHidden/>
          </w:rPr>
          <w:fldChar w:fldCharType="separate"/>
        </w:r>
        <w:r w:rsidR="0073428E">
          <w:rPr>
            <w:noProof/>
            <w:webHidden/>
          </w:rPr>
          <w:t>15</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3" w:history="1">
        <w:r w:rsidR="0073428E" w:rsidRPr="00BD763B">
          <w:rPr>
            <w:rStyle w:val="Hyperlink"/>
            <w:noProof/>
          </w:rPr>
          <w:t>2.4.3</w:t>
        </w:r>
        <w:r w:rsidR="0073428E">
          <w:rPr>
            <w:rFonts w:asciiTheme="minorHAnsi" w:eastAsiaTheme="minorEastAsia" w:hAnsiTheme="minorHAnsi" w:cstheme="minorBidi"/>
            <w:noProof/>
            <w:sz w:val="22"/>
            <w:szCs w:val="22"/>
          </w:rPr>
          <w:tab/>
        </w:r>
        <w:r w:rsidR="0073428E" w:rsidRPr="00BD763B">
          <w:rPr>
            <w:rStyle w:val="Hyperlink"/>
            <w:noProof/>
          </w:rPr>
          <w:t>Design Trade-offs</w:t>
        </w:r>
        <w:r w:rsidR="0073428E">
          <w:rPr>
            <w:noProof/>
            <w:webHidden/>
          </w:rPr>
          <w:tab/>
        </w:r>
        <w:r w:rsidR="0073428E">
          <w:rPr>
            <w:noProof/>
            <w:webHidden/>
          </w:rPr>
          <w:fldChar w:fldCharType="begin"/>
        </w:r>
        <w:r w:rsidR="0073428E">
          <w:rPr>
            <w:noProof/>
            <w:webHidden/>
          </w:rPr>
          <w:instrText xml:space="preserve"> PAGEREF _Toc437426503 \h </w:instrText>
        </w:r>
        <w:r w:rsidR="0073428E">
          <w:rPr>
            <w:noProof/>
            <w:webHidden/>
          </w:rPr>
        </w:r>
        <w:r w:rsidR="0073428E">
          <w:rPr>
            <w:noProof/>
            <w:webHidden/>
          </w:rPr>
          <w:fldChar w:fldCharType="separate"/>
        </w:r>
        <w:r w:rsidR="0073428E">
          <w:rPr>
            <w:noProof/>
            <w:webHidden/>
          </w:rPr>
          <w:t>16</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04" w:history="1">
        <w:r w:rsidR="0073428E" w:rsidRPr="00BD763B">
          <w:rPr>
            <w:rStyle w:val="Hyperlink"/>
            <w:noProof/>
          </w:rPr>
          <w:t>2.5</w:t>
        </w:r>
        <w:r w:rsidR="0073428E">
          <w:rPr>
            <w:rFonts w:asciiTheme="minorHAnsi" w:eastAsiaTheme="minorEastAsia" w:hAnsiTheme="minorHAnsi" w:cstheme="minorBidi"/>
            <w:noProof/>
            <w:sz w:val="22"/>
            <w:szCs w:val="22"/>
          </w:rPr>
          <w:tab/>
        </w:r>
        <w:r w:rsidR="0073428E" w:rsidRPr="00BD763B">
          <w:rPr>
            <w:rStyle w:val="Hyperlink"/>
            <w:noProof/>
          </w:rPr>
          <w:t>Overview of the Significant Requirements</w:t>
        </w:r>
        <w:r w:rsidR="0073428E">
          <w:rPr>
            <w:noProof/>
            <w:webHidden/>
          </w:rPr>
          <w:tab/>
        </w:r>
        <w:r w:rsidR="0073428E">
          <w:rPr>
            <w:noProof/>
            <w:webHidden/>
          </w:rPr>
          <w:fldChar w:fldCharType="begin"/>
        </w:r>
        <w:r w:rsidR="0073428E">
          <w:rPr>
            <w:noProof/>
            <w:webHidden/>
          </w:rPr>
          <w:instrText xml:space="preserve"> PAGEREF _Toc437426504 \h </w:instrText>
        </w:r>
        <w:r w:rsidR="0073428E">
          <w:rPr>
            <w:noProof/>
            <w:webHidden/>
          </w:rPr>
        </w:r>
        <w:r w:rsidR="0073428E">
          <w:rPr>
            <w:noProof/>
            <w:webHidden/>
          </w:rPr>
          <w:fldChar w:fldCharType="separate"/>
        </w:r>
        <w:r w:rsidR="0073428E">
          <w:rPr>
            <w:noProof/>
            <w:webHidden/>
          </w:rPr>
          <w:t>16</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5" w:history="1">
        <w:r w:rsidR="0073428E" w:rsidRPr="00BD763B">
          <w:rPr>
            <w:rStyle w:val="Hyperlink"/>
            <w:noProof/>
          </w:rPr>
          <w:t>2.5.1</w:t>
        </w:r>
        <w:r w:rsidR="0073428E">
          <w:rPr>
            <w:rFonts w:asciiTheme="minorHAnsi" w:eastAsiaTheme="minorEastAsia" w:hAnsiTheme="minorHAnsi" w:cstheme="minorBidi"/>
            <w:noProof/>
            <w:sz w:val="22"/>
            <w:szCs w:val="22"/>
          </w:rPr>
          <w:tab/>
        </w:r>
        <w:r w:rsidR="0073428E" w:rsidRPr="00BD763B">
          <w:rPr>
            <w:rStyle w:val="Hyperlink"/>
            <w:noProof/>
          </w:rPr>
          <w:t>Overview of Significant Functional Requirements</w:t>
        </w:r>
        <w:r w:rsidR="0073428E">
          <w:rPr>
            <w:noProof/>
            <w:webHidden/>
          </w:rPr>
          <w:tab/>
        </w:r>
        <w:r w:rsidR="0073428E">
          <w:rPr>
            <w:noProof/>
            <w:webHidden/>
          </w:rPr>
          <w:fldChar w:fldCharType="begin"/>
        </w:r>
        <w:r w:rsidR="0073428E">
          <w:rPr>
            <w:noProof/>
            <w:webHidden/>
          </w:rPr>
          <w:instrText xml:space="preserve"> PAGEREF _Toc437426505 \h </w:instrText>
        </w:r>
        <w:r w:rsidR="0073428E">
          <w:rPr>
            <w:noProof/>
            <w:webHidden/>
          </w:rPr>
        </w:r>
        <w:r w:rsidR="0073428E">
          <w:rPr>
            <w:noProof/>
            <w:webHidden/>
          </w:rPr>
          <w:fldChar w:fldCharType="separate"/>
        </w:r>
        <w:r w:rsidR="0073428E">
          <w:rPr>
            <w:noProof/>
            <w:webHidden/>
          </w:rPr>
          <w:t>16</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6" w:history="1">
        <w:r w:rsidR="0073428E" w:rsidRPr="00BD763B">
          <w:rPr>
            <w:rStyle w:val="Hyperlink"/>
            <w:noProof/>
          </w:rPr>
          <w:t>2.5.2</w:t>
        </w:r>
        <w:r w:rsidR="0073428E">
          <w:rPr>
            <w:rFonts w:asciiTheme="minorHAnsi" w:eastAsiaTheme="minorEastAsia" w:hAnsiTheme="minorHAnsi" w:cstheme="minorBidi"/>
            <w:noProof/>
            <w:sz w:val="22"/>
            <w:szCs w:val="22"/>
          </w:rPr>
          <w:tab/>
        </w:r>
        <w:r w:rsidR="0073428E" w:rsidRPr="00BD763B">
          <w:rPr>
            <w:rStyle w:val="Hyperlink"/>
            <w:noProof/>
          </w:rPr>
          <w:t>Overview of Functional Workload / Performance Requirements</w:t>
        </w:r>
        <w:r w:rsidR="0073428E">
          <w:rPr>
            <w:noProof/>
            <w:webHidden/>
          </w:rPr>
          <w:tab/>
        </w:r>
        <w:r w:rsidR="0073428E">
          <w:rPr>
            <w:noProof/>
            <w:webHidden/>
          </w:rPr>
          <w:fldChar w:fldCharType="begin"/>
        </w:r>
        <w:r w:rsidR="0073428E">
          <w:rPr>
            <w:noProof/>
            <w:webHidden/>
          </w:rPr>
          <w:instrText xml:space="preserve"> PAGEREF _Toc437426506 \h </w:instrText>
        </w:r>
        <w:r w:rsidR="0073428E">
          <w:rPr>
            <w:noProof/>
            <w:webHidden/>
          </w:rPr>
        </w:r>
        <w:r w:rsidR="0073428E">
          <w:rPr>
            <w:noProof/>
            <w:webHidden/>
          </w:rPr>
          <w:fldChar w:fldCharType="separate"/>
        </w:r>
        <w:r w:rsidR="0073428E">
          <w:rPr>
            <w:noProof/>
            <w:webHidden/>
          </w:rPr>
          <w:t>16</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7" w:history="1">
        <w:r w:rsidR="0073428E" w:rsidRPr="00BD763B">
          <w:rPr>
            <w:rStyle w:val="Hyperlink"/>
            <w:noProof/>
          </w:rPr>
          <w:t>2.5.3</w:t>
        </w:r>
        <w:r w:rsidR="0073428E">
          <w:rPr>
            <w:rFonts w:asciiTheme="minorHAnsi" w:eastAsiaTheme="minorEastAsia" w:hAnsiTheme="minorHAnsi" w:cstheme="minorBidi"/>
            <w:noProof/>
            <w:sz w:val="22"/>
            <w:szCs w:val="22"/>
          </w:rPr>
          <w:tab/>
        </w:r>
        <w:r w:rsidR="0073428E" w:rsidRPr="00BD763B">
          <w:rPr>
            <w:rStyle w:val="Hyperlink"/>
            <w:noProof/>
          </w:rPr>
          <w:t>Overview of Operational Requirements</w:t>
        </w:r>
        <w:r w:rsidR="0073428E">
          <w:rPr>
            <w:noProof/>
            <w:webHidden/>
          </w:rPr>
          <w:tab/>
        </w:r>
        <w:r w:rsidR="0073428E">
          <w:rPr>
            <w:noProof/>
            <w:webHidden/>
          </w:rPr>
          <w:fldChar w:fldCharType="begin"/>
        </w:r>
        <w:r w:rsidR="0073428E">
          <w:rPr>
            <w:noProof/>
            <w:webHidden/>
          </w:rPr>
          <w:instrText xml:space="preserve"> PAGEREF _Toc437426507 \h </w:instrText>
        </w:r>
        <w:r w:rsidR="0073428E">
          <w:rPr>
            <w:noProof/>
            <w:webHidden/>
          </w:rPr>
        </w:r>
        <w:r w:rsidR="0073428E">
          <w:rPr>
            <w:noProof/>
            <w:webHidden/>
          </w:rPr>
          <w:fldChar w:fldCharType="separate"/>
        </w:r>
        <w:r w:rsidR="0073428E">
          <w:rPr>
            <w:noProof/>
            <w:webHidden/>
          </w:rPr>
          <w:t>16</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8" w:history="1">
        <w:r w:rsidR="0073428E" w:rsidRPr="00BD763B">
          <w:rPr>
            <w:rStyle w:val="Hyperlink"/>
            <w:noProof/>
          </w:rPr>
          <w:t>2.5.4</w:t>
        </w:r>
        <w:r w:rsidR="0073428E">
          <w:rPr>
            <w:rFonts w:asciiTheme="minorHAnsi" w:eastAsiaTheme="minorEastAsia" w:hAnsiTheme="minorHAnsi" w:cstheme="minorBidi"/>
            <w:noProof/>
            <w:sz w:val="22"/>
            <w:szCs w:val="22"/>
          </w:rPr>
          <w:tab/>
        </w:r>
        <w:r w:rsidR="0073428E" w:rsidRPr="00BD763B">
          <w:rPr>
            <w:rStyle w:val="Hyperlink"/>
            <w:noProof/>
          </w:rPr>
          <w:t>Overview of the Technical Requirements</w:t>
        </w:r>
        <w:r w:rsidR="0073428E">
          <w:rPr>
            <w:noProof/>
            <w:webHidden/>
          </w:rPr>
          <w:tab/>
        </w:r>
        <w:r w:rsidR="0073428E">
          <w:rPr>
            <w:noProof/>
            <w:webHidden/>
          </w:rPr>
          <w:fldChar w:fldCharType="begin"/>
        </w:r>
        <w:r w:rsidR="0073428E">
          <w:rPr>
            <w:noProof/>
            <w:webHidden/>
          </w:rPr>
          <w:instrText xml:space="preserve"> PAGEREF _Toc437426508 \h </w:instrText>
        </w:r>
        <w:r w:rsidR="0073428E">
          <w:rPr>
            <w:noProof/>
            <w:webHidden/>
          </w:rPr>
        </w:r>
        <w:r w:rsidR="0073428E">
          <w:rPr>
            <w:noProof/>
            <w:webHidden/>
          </w:rPr>
          <w:fldChar w:fldCharType="separate"/>
        </w:r>
        <w:r w:rsidR="0073428E">
          <w:rPr>
            <w:noProof/>
            <w:webHidden/>
          </w:rPr>
          <w:t>17</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09" w:history="1">
        <w:r w:rsidR="0073428E" w:rsidRPr="00BD763B">
          <w:rPr>
            <w:rStyle w:val="Hyperlink"/>
            <w:noProof/>
          </w:rPr>
          <w:t>2.5.5</w:t>
        </w:r>
        <w:r w:rsidR="0073428E">
          <w:rPr>
            <w:rFonts w:asciiTheme="minorHAnsi" w:eastAsiaTheme="minorEastAsia" w:hAnsiTheme="minorHAnsi" w:cstheme="minorBidi"/>
            <w:noProof/>
            <w:sz w:val="22"/>
            <w:szCs w:val="22"/>
          </w:rPr>
          <w:tab/>
        </w:r>
        <w:r w:rsidR="0073428E" w:rsidRPr="00BD763B">
          <w:rPr>
            <w:rStyle w:val="Hyperlink"/>
            <w:noProof/>
          </w:rPr>
          <w:t>Overview of the Security or Privacy Requirements</w:t>
        </w:r>
        <w:r w:rsidR="0073428E">
          <w:rPr>
            <w:noProof/>
            <w:webHidden/>
          </w:rPr>
          <w:tab/>
        </w:r>
        <w:r w:rsidR="0073428E">
          <w:rPr>
            <w:noProof/>
            <w:webHidden/>
          </w:rPr>
          <w:fldChar w:fldCharType="begin"/>
        </w:r>
        <w:r w:rsidR="0073428E">
          <w:rPr>
            <w:noProof/>
            <w:webHidden/>
          </w:rPr>
          <w:instrText xml:space="preserve"> PAGEREF _Toc437426509 \h </w:instrText>
        </w:r>
        <w:r w:rsidR="0073428E">
          <w:rPr>
            <w:noProof/>
            <w:webHidden/>
          </w:rPr>
        </w:r>
        <w:r w:rsidR="0073428E">
          <w:rPr>
            <w:noProof/>
            <w:webHidden/>
          </w:rPr>
          <w:fldChar w:fldCharType="separate"/>
        </w:r>
        <w:r w:rsidR="0073428E">
          <w:rPr>
            <w:noProof/>
            <w:webHidden/>
          </w:rPr>
          <w:t>17</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0" w:history="1">
        <w:r w:rsidR="0073428E" w:rsidRPr="00BD763B">
          <w:rPr>
            <w:rStyle w:val="Hyperlink"/>
            <w:noProof/>
          </w:rPr>
          <w:t>2.5.6</w:t>
        </w:r>
        <w:r w:rsidR="0073428E">
          <w:rPr>
            <w:rFonts w:asciiTheme="minorHAnsi" w:eastAsiaTheme="minorEastAsia" w:hAnsiTheme="minorHAnsi" w:cstheme="minorBidi"/>
            <w:noProof/>
            <w:sz w:val="22"/>
            <w:szCs w:val="22"/>
          </w:rPr>
          <w:tab/>
        </w:r>
        <w:r w:rsidR="0073428E" w:rsidRPr="00BD763B">
          <w:rPr>
            <w:rStyle w:val="Hyperlink"/>
            <w:noProof/>
          </w:rPr>
          <w:t>Overview of System Criticality and High Availability Requirements</w:t>
        </w:r>
        <w:r w:rsidR="0073428E">
          <w:rPr>
            <w:noProof/>
            <w:webHidden/>
          </w:rPr>
          <w:tab/>
        </w:r>
        <w:r w:rsidR="0073428E">
          <w:rPr>
            <w:noProof/>
            <w:webHidden/>
          </w:rPr>
          <w:fldChar w:fldCharType="begin"/>
        </w:r>
        <w:r w:rsidR="0073428E">
          <w:rPr>
            <w:noProof/>
            <w:webHidden/>
          </w:rPr>
          <w:instrText xml:space="preserve"> PAGEREF _Toc437426510 \h </w:instrText>
        </w:r>
        <w:r w:rsidR="0073428E">
          <w:rPr>
            <w:noProof/>
            <w:webHidden/>
          </w:rPr>
        </w:r>
        <w:r w:rsidR="0073428E">
          <w:rPr>
            <w:noProof/>
            <w:webHidden/>
          </w:rPr>
          <w:fldChar w:fldCharType="separate"/>
        </w:r>
        <w:r w:rsidR="0073428E">
          <w:rPr>
            <w:noProof/>
            <w:webHidden/>
          </w:rPr>
          <w:t>18</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1" w:history="1">
        <w:r w:rsidR="0073428E" w:rsidRPr="00BD763B">
          <w:rPr>
            <w:rStyle w:val="Hyperlink"/>
            <w:noProof/>
          </w:rPr>
          <w:t>2.5.7</w:t>
        </w:r>
        <w:r w:rsidR="0073428E">
          <w:rPr>
            <w:rFonts w:asciiTheme="minorHAnsi" w:eastAsiaTheme="minorEastAsia" w:hAnsiTheme="minorHAnsi" w:cstheme="minorBidi"/>
            <w:noProof/>
            <w:sz w:val="22"/>
            <w:szCs w:val="22"/>
          </w:rPr>
          <w:tab/>
        </w:r>
        <w:r w:rsidR="0073428E" w:rsidRPr="00BD763B">
          <w:rPr>
            <w:rStyle w:val="Hyperlink"/>
            <w:noProof/>
          </w:rPr>
          <w:t>Single Sign-on Requirement</w:t>
        </w:r>
        <w:r w:rsidR="0073428E">
          <w:rPr>
            <w:noProof/>
            <w:webHidden/>
          </w:rPr>
          <w:tab/>
        </w:r>
        <w:r w:rsidR="0073428E">
          <w:rPr>
            <w:noProof/>
            <w:webHidden/>
          </w:rPr>
          <w:fldChar w:fldCharType="begin"/>
        </w:r>
        <w:r w:rsidR="0073428E">
          <w:rPr>
            <w:noProof/>
            <w:webHidden/>
          </w:rPr>
          <w:instrText xml:space="preserve"> PAGEREF _Toc437426511 \h </w:instrText>
        </w:r>
        <w:r w:rsidR="0073428E">
          <w:rPr>
            <w:noProof/>
            <w:webHidden/>
          </w:rPr>
        </w:r>
        <w:r w:rsidR="0073428E">
          <w:rPr>
            <w:noProof/>
            <w:webHidden/>
          </w:rPr>
          <w:fldChar w:fldCharType="separate"/>
        </w:r>
        <w:r w:rsidR="0073428E">
          <w:rPr>
            <w:noProof/>
            <w:webHidden/>
          </w:rPr>
          <w:t>18</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2" w:history="1">
        <w:r w:rsidR="0073428E" w:rsidRPr="00BD763B">
          <w:rPr>
            <w:rStyle w:val="Hyperlink"/>
            <w:noProof/>
          </w:rPr>
          <w:t>2.5.8</w:t>
        </w:r>
        <w:r w:rsidR="0073428E">
          <w:rPr>
            <w:rFonts w:asciiTheme="minorHAnsi" w:eastAsiaTheme="minorEastAsia" w:hAnsiTheme="minorHAnsi" w:cstheme="minorBidi"/>
            <w:noProof/>
            <w:sz w:val="22"/>
            <w:szCs w:val="22"/>
          </w:rPr>
          <w:tab/>
        </w:r>
        <w:r w:rsidR="0073428E" w:rsidRPr="00BD763B">
          <w:rPr>
            <w:rStyle w:val="Hyperlink"/>
            <w:noProof/>
          </w:rPr>
          <w:t>Requirement for Use of Enterprise Portals</w:t>
        </w:r>
        <w:r w:rsidR="0073428E">
          <w:rPr>
            <w:noProof/>
            <w:webHidden/>
          </w:rPr>
          <w:tab/>
        </w:r>
        <w:r w:rsidR="0073428E">
          <w:rPr>
            <w:noProof/>
            <w:webHidden/>
          </w:rPr>
          <w:fldChar w:fldCharType="begin"/>
        </w:r>
        <w:r w:rsidR="0073428E">
          <w:rPr>
            <w:noProof/>
            <w:webHidden/>
          </w:rPr>
          <w:instrText xml:space="preserve"> PAGEREF _Toc437426512 \h </w:instrText>
        </w:r>
        <w:r w:rsidR="0073428E">
          <w:rPr>
            <w:noProof/>
            <w:webHidden/>
          </w:rPr>
        </w:r>
        <w:r w:rsidR="0073428E">
          <w:rPr>
            <w:noProof/>
            <w:webHidden/>
          </w:rPr>
          <w:fldChar w:fldCharType="separate"/>
        </w:r>
        <w:r w:rsidR="0073428E">
          <w:rPr>
            <w:noProof/>
            <w:webHidden/>
          </w:rPr>
          <w:t>18</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3" w:history="1">
        <w:r w:rsidR="0073428E" w:rsidRPr="00BD763B">
          <w:rPr>
            <w:rStyle w:val="Hyperlink"/>
            <w:noProof/>
          </w:rPr>
          <w:t>2.5.9</w:t>
        </w:r>
        <w:r w:rsidR="0073428E">
          <w:rPr>
            <w:rFonts w:asciiTheme="minorHAnsi" w:eastAsiaTheme="minorEastAsia" w:hAnsiTheme="minorHAnsi" w:cstheme="minorBidi"/>
            <w:noProof/>
            <w:sz w:val="22"/>
            <w:szCs w:val="22"/>
          </w:rPr>
          <w:tab/>
        </w:r>
        <w:r w:rsidR="0073428E" w:rsidRPr="00BD763B">
          <w:rPr>
            <w:rStyle w:val="Hyperlink"/>
            <w:noProof/>
          </w:rPr>
          <w:t>Special Device Requirements</w:t>
        </w:r>
        <w:r w:rsidR="0073428E">
          <w:rPr>
            <w:noProof/>
            <w:webHidden/>
          </w:rPr>
          <w:tab/>
        </w:r>
        <w:r w:rsidR="0073428E">
          <w:rPr>
            <w:noProof/>
            <w:webHidden/>
          </w:rPr>
          <w:fldChar w:fldCharType="begin"/>
        </w:r>
        <w:r w:rsidR="0073428E">
          <w:rPr>
            <w:noProof/>
            <w:webHidden/>
          </w:rPr>
          <w:instrText xml:space="preserve"> PAGEREF _Toc437426513 \h </w:instrText>
        </w:r>
        <w:r w:rsidR="0073428E">
          <w:rPr>
            <w:noProof/>
            <w:webHidden/>
          </w:rPr>
        </w:r>
        <w:r w:rsidR="0073428E">
          <w:rPr>
            <w:noProof/>
            <w:webHidden/>
          </w:rPr>
          <w:fldChar w:fldCharType="separate"/>
        </w:r>
        <w:r w:rsidR="0073428E">
          <w:rPr>
            <w:noProof/>
            <w:webHidden/>
          </w:rPr>
          <w:t>18</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14" w:history="1">
        <w:r w:rsidR="0073428E" w:rsidRPr="00BD763B">
          <w:rPr>
            <w:rStyle w:val="Hyperlink"/>
            <w:noProof/>
          </w:rPr>
          <w:t>2.6</w:t>
        </w:r>
        <w:r w:rsidR="0073428E">
          <w:rPr>
            <w:rFonts w:asciiTheme="minorHAnsi" w:eastAsiaTheme="minorEastAsia" w:hAnsiTheme="minorHAnsi" w:cstheme="minorBidi"/>
            <w:noProof/>
            <w:sz w:val="22"/>
            <w:szCs w:val="22"/>
          </w:rPr>
          <w:tab/>
        </w:r>
        <w:r w:rsidR="0073428E" w:rsidRPr="00BD763B">
          <w:rPr>
            <w:rStyle w:val="Hyperlink"/>
            <w:noProof/>
          </w:rPr>
          <w:t>Legacy System Retirement</w:t>
        </w:r>
        <w:r w:rsidR="0073428E">
          <w:rPr>
            <w:noProof/>
            <w:webHidden/>
          </w:rPr>
          <w:tab/>
        </w:r>
        <w:r w:rsidR="0073428E">
          <w:rPr>
            <w:noProof/>
            <w:webHidden/>
          </w:rPr>
          <w:fldChar w:fldCharType="begin"/>
        </w:r>
        <w:r w:rsidR="0073428E">
          <w:rPr>
            <w:noProof/>
            <w:webHidden/>
          </w:rPr>
          <w:instrText xml:space="preserve"> PAGEREF _Toc437426514 \h </w:instrText>
        </w:r>
        <w:r w:rsidR="0073428E">
          <w:rPr>
            <w:noProof/>
            <w:webHidden/>
          </w:rPr>
        </w:r>
        <w:r w:rsidR="0073428E">
          <w:rPr>
            <w:noProof/>
            <w:webHidden/>
          </w:rPr>
          <w:fldChar w:fldCharType="separate"/>
        </w:r>
        <w:r w:rsidR="0073428E">
          <w:rPr>
            <w:noProof/>
            <w:webHidden/>
          </w:rPr>
          <w:t>18</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15" w:history="1">
        <w:r w:rsidR="0073428E" w:rsidRPr="00BD763B">
          <w:rPr>
            <w:rStyle w:val="Hyperlink"/>
            <w:noProof/>
          </w:rPr>
          <w:t>3</w:t>
        </w:r>
        <w:r w:rsidR="0073428E">
          <w:rPr>
            <w:rFonts w:asciiTheme="minorHAnsi" w:eastAsiaTheme="minorEastAsia" w:hAnsiTheme="minorHAnsi" w:cstheme="minorBidi"/>
            <w:b w:val="0"/>
            <w:noProof/>
            <w:sz w:val="22"/>
            <w:szCs w:val="22"/>
          </w:rPr>
          <w:tab/>
        </w:r>
        <w:r w:rsidR="0073428E" w:rsidRPr="00BD763B">
          <w:rPr>
            <w:rStyle w:val="Hyperlink"/>
            <w:noProof/>
          </w:rPr>
          <w:t>Conceptual Design</w:t>
        </w:r>
        <w:r w:rsidR="0073428E">
          <w:rPr>
            <w:noProof/>
            <w:webHidden/>
          </w:rPr>
          <w:tab/>
        </w:r>
        <w:r w:rsidR="0073428E">
          <w:rPr>
            <w:noProof/>
            <w:webHidden/>
          </w:rPr>
          <w:fldChar w:fldCharType="begin"/>
        </w:r>
        <w:r w:rsidR="0073428E">
          <w:rPr>
            <w:noProof/>
            <w:webHidden/>
          </w:rPr>
          <w:instrText xml:space="preserve"> PAGEREF _Toc437426515 \h </w:instrText>
        </w:r>
        <w:r w:rsidR="0073428E">
          <w:rPr>
            <w:noProof/>
            <w:webHidden/>
          </w:rPr>
        </w:r>
        <w:r w:rsidR="0073428E">
          <w:rPr>
            <w:noProof/>
            <w:webHidden/>
          </w:rPr>
          <w:fldChar w:fldCharType="separate"/>
        </w:r>
        <w:r w:rsidR="0073428E">
          <w:rPr>
            <w:noProof/>
            <w:webHidden/>
          </w:rPr>
          <w:t>19</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16" w:history="1">
        <w:r w:rsidR="0073428E" w:rsidRPr="00BD763B">
          <w:rPr>
            <w:rStyle w:val="Hyperlink"/>
            <w:noProof/>
          </w:rPr>
          <w:t>3.1</w:t>
        </w:r>
        <w:r w:rsidR="0073428E">
          <w:rPr>
            <w:rFonts w:asciiTheme="minorHAnsi" w:eastAsiaTheme="minorEastAsia" w:hAnsiTheme="minorHAnsi" w:cstheme="minorBidi"/>
            <w:noProof/>
            <w:sz w:val="22"/>
            <w:szCs w:val="22"/>
          </w:rPr>
          <w:tab/>
        </w:r>
        <w:r w:rsidR="0073428E" w:rsidRPr="00BD763B">
          <w:rPr>
            <w:rStyle w:val="Hyperlink"/>
            <w:noProof/>
          </w:rPr>
          <w:t>Conceptual Application Design</w:t>
        </w:r>
        <w:r w:rsidR="0073428E">
          <w:rPr>
            <w:noProof/>
            <w:webHidden/>
          </w:rPr>
          <w:tab/>
        </w:r>
        <w:r w:rsidR="0073428E">
          <w:rPr>
            <w:noProof/>
            <w:webHidden/>
          </w:rPr>
          <w:fldChar w:fldCharType="begin"/>
        </w:r>
        <w:r w:rsidR="0073428E">
          <w:rPr>
            <w:noProof/>
            <w:webHidden/>
          </w:rPr>
          <w:instrText xml:space="preserve"> PAGEREF _Toc437426516 \h </w:instrText>
        </w:r>
        <w:r w:rsidR="0073428E">
          <w:rPr>
            <w:noProof/>
            <w:webHidden/>
          </w:rPr>
        </w:r>
        <w:r w:rsidR="0073428E">
          <w:rPr>
            <w:noProof/>
            <w:webHidden/>
          </w:rPr>
          <w:fldChar w:fldCharType="separate"/>
        </w:r>
        <w:r w:rsidR="0073428E">
          <w:rPr>
            <w:noProof/>
            <w:webHidden/>
          </w:rPr>
          <w:t>19</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7" w:history="1">
        <w:r w:rsidR="0073428E" w:rsidRPr="00BD763B">
          <w:rPr>
            <w:rStyle w:val="Hyperlink"/>
            <w:noProof/>
          </w:rPr>
          <w:t>3.1.1</w:t>
        </w:r>
        <w:r w:rsidR="0073428E">
          <w:rPr>
            <w:rFonts w:asciiTheme="minorHAnsi" w:eastAsiaTheme="minorEastAsia" w:hAnsiTheme="minorHAnsi" w:cstheme="minorBidi"/>
            <w:noProof/>
            <w:sz w:val="22"/>
            <w:szCs w:val="22"/>
          </w:rPr>
          <w:tab/>
        </w:r>
        <w:r w:rsidR="0073428E" w:rsidRPr="00BD763B">
          <w:rPr>
            <w:rStyle w:val="Hyperlink"/>
            <w:noProof/>
          </w:rPr>
          <w:t>Application Context</w:t>
        </w:r>
        <w:r w:rsidR="0073428E">
          <w:rPr>
            <w:noProof/>
            <w:webHidden/>
          </w:rPr>
          <w:tab/>
        </w:r>
        <w:r w:rsidR="0073428E">
          <w:rPr>
            <w:noProof/>
            <w:webHidden/>
          </w:rPr>
          <w:fldChar w:fldCharType="begin"/>
        </w:r>
        <w:r w:rsidR="0073428E">
          <w:rPr>
            <w:noProof/>
            <w:webHidden/>
          </w:rPr>
          <w:instrText xml:space="preserve"> PAGEREF _Toc437426517 \h </w:instrText>
        </w:r>
        <w:r w:rsidR="0073428E">
          <w:rPr>
            <w:noProof/>
            <w:webHidden/>
          </w:rPr>
        </w:r>
        <w:r w:rsidR="0073428E">
          <w:rPr>
            <w:noProof/>
            <w:webHidden/>
          </w:rPr>
          <w:fldChar w:fldCharType="separate"/>
        </w:r>
        <w:r w:rsidR="0073428E">
          <w:rPr>
            <w:noProof/>
            <w:webHidden/>
          </w:rPr>
          <w:t>19</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8" w:history="1">
        <w:r w:rsidR="0073428E" w:rsidRPr="00BD763B">
          <w:rPr>
            <w:rStyle w:val="Hyperlink"/>
            <w:noProof/>
          </w:rPr>
          <w:t>3.1.2</w:t>
        </w:r>
        <w:r w:rsidR="0073428E">
          <w:rPr>
            <w:rFonts w:asciiTheme="minorHAnsi" w:eastAsiaTheme="minorEastAsia" w:hAnsiTheme="minorHAnsi" w:cstheme="minorBidi"/>
            <w:noProof/>
            <w:sz w:val="22"/>
            <w:szCs w:val="22"/>
          </w:rPr>
          <w:tab/>
        </w:r>
        <w:r w:rsidR="0073428E" w:rsidRPr="00BD763B">
          <w:rPr>
            <w:rStyle w:val="Hyperlink"/>
            <w:noProof/>
          </w:rPr>
          <w:t>High-Level Application Design</w:t>
        </w:r>
        <w:r w:rsidR="0073428E">
          <w:rPr>
            <w:noProof/>
            <w:webHidden/>
          </w:rPr>
          <w:tab/>
        </w:r>
        <w:r w:rsidR="0073428E">
          <w:rPr>
            <w:noProof/>
            <w:webHidden/>
          </w:rPr>
          <w:fldChar w:fldCharType="begin"/>
        </w:r>
        <w:r w:rsidR="0073428E">
          <w:rPr>
            <w:noProof/>
            <w:webHidden/>
          </w:rPr>
          <w:instrText xml:space="preserve"> PAGEREF _Toc437426518 \h </w:instrText>
        </w:r>
        <w:r w:rsidR="0073428E">
          <w:rPr>
            <w:noProof/>
            <w:webHidden/>
          </w:rPr>
        </w:r>
        <w:r w:rsidR="0073428E">
          <w:rPr>
            <w:noProof/>
            <w:webHidden/>
          </w:rPr>
          <w:fldChar w:fldCharType="separate"/>
        </w:r>
        <w:r w:rsidR="0073428E">
          <w:rPr>
            <w:noProof/>
            <w:webHidden/>
          </w:rPr>
          <w:t>19</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19" w:history="1">
        <w:r w:rsidR="0073428E" w:rsidRPr="00BD763B">
          <w:rPr>
            <w:rStyle w:val="Hyperlink"/>
            <w:noProof/>
          </w:rPr>
          <w:t>3.1.3</w:t>
        </w:r>
        <w:r w:rsidR="0073428E">
          <w:rPr>
            <w:rFonts w:asciiTheme="minorHAnsi" w:eastAsiaTheme="minorEastAsia" w:hAnsiTheme="minorHAnsi" w:cstheme="minorBidi"/>
            <w:noProof/>
            <w:sz w:val="22"/>
            <w:szCs w:val="22"/>
          </w:rPr>
          <w:tab/>
        </w:r>
        <w:r w:rsidR="0073428E" w:rsidRPr="00BD763B">
          <w:rPr>
            <w:rStyle w:val="Hyperlink"/>
            <w:noProof/>
          </w:rPr>
          <w:t>Application Locations</w:t>
        </w:r>
        <w:r w:rsidR="0073428E">
          <w:rPr>
            <w:noProof/>
            <w:webHidden/>
          </w:rPr>
          <w:tab/>
        </w:r>
        <w:r w:rsidR="0073428E">
          <w:rPr>
            <w:noProof/>
            <w:webHidden/>
          </w:rPr>
          <w:fldChar w:fldCharType="begin"/>
        </w:r>
        <w:r w:rsidR="0073428E">
          <w:rPr>
            <w:noProof/>
            <w:webHidden/>
          </w:rPr>
          <w:instrText xml:space="preserve"> PAGEREF _Toc437426519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20" w:history="1">
        <w:r w:rsidR="0073428E" w:rsidRPr="00BD763B">
          <w:rPr>
            <w:rStyle w:val="Hyperlink"/>
            <w:noProof/>
          </w:rPr>
          <w:t>3.2</w:t>
        </w:r>
        <w:r w:rsidR="0073428E">
          <w:rPr>
            <w:rFonts w:asciiTheme="minorHAnsi" w:eastAsiaTheme="minorEastAsia" w:hAnsiTheme="minorHAnsi" w:cstheme="minorBidi"/>
            <w:noProof/>
            <w:sz w:val="22"/>
            <w:szCs w:val="22"/>
          </w:rPr>
          <w:tab/>
        </w:r>
        <w:r w:rsidR="0073428E" w:rsidRPr="00BD763B">
          <w:rPr>
            <w:rStyle w:val="Hyperlink"/>
            <w:noProof/>
          </w:rPr>
          <w:t>Conceptual Data Design</w:t>
        </w:r>
        <w:r w:rsidR="0073428E">
          <w:rPr>
            <w:noProof/>
            <w:webHidden/>
          </w:rPr>
          <w:tab/>
        </w:r>
        <w:r w:rsidR="0073428E">
          <w:rPr>
            <w:noProof/>
            <w:webHidden/>
          </w:rPr>
          <w:fldChar w:fldCharType="begin"/>
        </w:r>
        <w:r w:rsidR="0073428E">
          <w:rPr>
            <w:noProof/>
            <w:webHidden/>
          </w:rPr>
          <w:instrText xml:space="preserve"> PAGEREF _Toc437426520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21" w:history="1">
        <w:r w:rsidR="0073428E" w:rsidRPr="00BD763B">
          <w:rPr>
            <w:rStyle w:val="Hyperlink"/>
            <w:noProof/>
          </w:rPr>
          <w:t>3.2.1</w:t>
        </w:r>
        <w:r w:rsidR="0073428E">
          <w:rPr>
            <w:rFonts w:asciiTheme="minorHAnsi" w:eastAsiaTheme="minorEastAsia" w:hAnsiTheme="minorHAnsi" w:cstheme="minorBidi"/>
            <w:noProof/>
            <w:sz w:val="22"/>
            <w:szCs w:val="22"/>
          </w:rPr>
          <w:tab/>
        </w:r>
        <w:r w:rsidR="0073428E" w:rsidRPr="00BD763B">
          <w:rPr>
            <w:rStyle w:val="Hyperlink"/>
            <w:noProof/>
          </w:rPr>
          <w:t>Project Conceptual Data Model</w:t>
        </w:r>
        <w:r w:rsidR="0073428E">
          <w:rPr>
            <w:noProof/>
            <w:webHidden/>
          </w:rPr>
          <w:tab/>
        </w:r>
        <w:r w:rsidR="0073428E">
          <w:rPr>
            <w:noProof/>
            <w:webHidden/>
          </w:rPr>
          <w:fldChar w:fldCharType="begin"/>
        </w:r>
        <w:r w:rsidR="0073428E">
          <w:rPr>
            <w:noProof/>
            <w:webHidden/>
          </w:rPr>
          <w:instrText xml:space="preserve"> PAGEREF _Toc437426521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22" w:history="1">
        <w:r w:rsidR="0073428E" w:rsidRPr="00BD763B">
          <w:rPr>
            <w:rStyle w:val="Hyperlink"/>
            <w:noProof/>
          </w:rPr>
          <w:t>3.2.2</w:t>
        </w:r>
        <w:r w:rsidR="0073428E">
          <w:rPr>
            <w:rFonts w:asciiTheme="minorHAnsi" w:eastAsiaTheme="minorEastAsia" w:hAnsiTheme="minorHAnsi" w:cstheme="minorBidi"/>
            <w:noProof/>
            <w:sz w:val="22"/>
            <w:szCs w:val="22"/>
          </w:rPr>
          <w:tab/>
        </w:r>
        <w:r w:rsidR="0073428E" w:rsidRPr="00BD763B">
          <w:rPr>
            <w:rStyle w:val="Hyperlink"/>
            <w:noProof/>
          </w:rPr>
          <w:t>Database Information</w:t>
        </w:r>
        <w:r w:rsidR="0073428E">
          <w:rPr>
            <w:noProof/>
            <w:webHidden/>
          </w:rPr>
          <w:tab/>
        </w:r>
        <w:r w:rsidR="0073428E">
          <w:rPr>
            <w:noProof/>
            <w:webHidden/>
          </w:rPr>
          <w:fldChar w:fldCharType="begin"/>
        </w:r>
        <w:r w:rsidR="0073428E">
          <w:rPr>
            <w:noProof/>
            <w:webHidden/>
          </w:rPr>
          <w:instrText xml:space="preserve"> PAGEREF _Toc437426522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23" w:history="1">
        <w:r w:rsidR="0073428E" w:rsidRPr="00BD763B">
          <w:rPr>
            <w:rStyle w:val="Hyperlink"/>
            <w:noProof/>
          </w:rPr>
          <w:t>3.2.3</w:t>
        </w:r>
        <w:r w:rsidR="0073428E">
          <w:rPr>
            <w:rFonts w:asciiTheme="minorHAnsi" w:eastAsiaTheme="minorEastAsia" w:hAnsiTheme="minorHAnsi" w:cstheme="minorBidi"/>
            <w:noProof/>
            <w:sz w:val="22"/>
            <w:szCs w:val="22"/>
          </w:rPr>
          <w:tab/>
        </w:r>
        <w:r w:rsidR="0073428E" w:rsidRPr="00BD763B">
          <w:rPr>
            <w:rStyle w:val="Hyperlink"/>
            <w:noProof/>
          </w:rPr>
          <w:t>User Interface Data Mapping</w:t>
        </w:r>
        <w:r w:rsidR="0073428E">
          <w:rPr>
            <w:noProof/>
            <w:webHidden/>
          </w:rPr>
          <w:tab/>
        </w:r>
        <w:r w:rsidR="0073428E">
          <w:rPr>
            <w:noProof/>
            <w:webHidden/>
          </w:rPr>
          <w:fldChar w:fldCharType="begin"/>
        </w:r>
        <w:r w:rsidR="0073428E">
          <w:rPr>
            <w:noProof/>
            <w:webHidden/>
          </w:rPr>
          <w:instrText xml:space="preserve"> PAGEREF _Toc437426523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24" w:history="1">
        <w:r w:rsidR="0073428E" w:rsidRPr="00BD763B">
          <w:rPr>
            <w:rStyle w:val="Hyperlink"/>
            <w:noProof/>
          </w:rPr>
          <w:t>3.2.3.1</w:t>
        </w:r>
        <w:r w:rsidR="0073428E">
          <w:rPr>
            <w:rFonts w:asciiTheme="minorHAnsi" w:eastAsiaTheme="minorEastAsia" w:hAnsiTheme="minorHAnsi" w:cstheme="minorBidi"/>
            <w:noProof/>
            <w:sz w:val="22"/>
            <w:szCs w:val="22"/>
          </w:rPr>
          <w:tab/>
        </w:r>
        <w:r w:rsidR="0073428E" w:rsidRPr="00BD763B">
          <w:rPr>
            <w:rStyle w:val="Hyperlink"/>
            <w:noProof/>
          </w:rPr>
          <w:t>Application Screen Interface</w:t>
        </w:r>
        <w:r w:rsidR="0073428E">
          <w:rPr>
            <w:noProof/>
            <w:webHidden/>
          </w:rPr>
          <w:tab/>
        </w:r>
        <w:r w:rsidR="0073428E">
          <w:rPr>
            <w:noProof/>
            <w:webHidden/>
          </w:rPr>
          <w:fldChar w:fldCharType="begin"/>
        </w:r>
        <w:r w:rsidR="0073428E">
          <w:rPr>
            <w:noProof/>
            <w:webHidden/>
          </w:rPr>
          <w:instrText xml:space="preserve"> PAGEREF _Toc437426524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25" w:history="1">
        <w:r w:rsidR="0073428E" w:rsidRPr="00BD763B">
          <w:rPr>
            <w:rStyle w:val="Hyperlink"/>
            <w:noProof/>
          </w:rPr>
          <w:t>3.2.3.2</w:t>
        </w:r>
        <w:r w:rsidR="0073428E">
          <w:rPr>
            <w:rFonts w:asciiTheme="minorHAnsi" w:eastAsiaTheme="minorEastAsia" w:hAnsiTheme="minorHAnsi" w:cstheme="minorBidi"/>
            <w:noProof/>
            <w:sz w:val="22"/>
            <w:szCs w:val="22"/>
          </w:rPr>
          <w:tab/>
        </w:r>
        <w:r w:rsidR="0073428E" w:rsidRPr="00BD763B">
          <w:rPr>
            <w:rStyle w:val="Hyperlink"/>
            <w:noProof/>
          </w:rPr>
          <w:t>Application Report Interface</w:t>
        </w:r>
        <w:r w:rsidR="0073428E">
          <w:rPr>
            <w:noProof/>
            <w:webHidden/>
          </w:rPr>
          <w:tab/>
        </w:r>
        <w:r w:rsidR="0073428E">
          <w:rPr>
            <w:noProof/>
            <w:webHidden/>
          </w:rPr>
          <w:fldChar w:fldCharType="begin"/>
        </w:r>
        <w:r w:rsidR="0073428E">
          <w:rPr>
            <w:noProof/>
            <w:webHidden/>
          </w:rPr>
          <w:instrText xml:space="preserve"> PAGEREF _Toc437426525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26" w:history="1">
        <w:r w:rsidR="0073428E" w:rsidRPr="00BD763B">
          <w:rPr>
            <w:rStyle w:val="Hyperlink"/>
            <w:noProof/>
          </w:rPr>
          <w:t>3.2.3.3</w:t>
        </w:r>
        <w:r w:rsidR="0073428E">
          <w:rPr>
            <w:rFonts w:asciiTheme="minorHAnsi" w:eastAsiaTheme="minorEastAsia" w:hAnsiTheme="minorHAnsi" w:cstheme="minorBidi"/>
            <w:noProof/>
            <w:sz w:val="22"/>
            <w:szCs w:val="22"/>
          </w:rPr>
          <w:tab/>
        </w:r>
        <w:r w:rsidR="0073428E" w:rsidRPr="00BD763B">
          <w:rPr>
            <w:rStyle w:val="Hyperlink"/>
            <w:noProof/>
          </w:rPr>
          <w:t>Unmapped Data Element</w:t>
        </w:r>
        <w:r w:rsidR="0073428E">
          <w:rPr>
            <w:noProof/>
            <w:webHidden/>
          </w:rPr>
          <w:tab/>
        </w:r>
        <w:r w:rsidR="0073428E">
          <w:rPr>
            <w:noProof/>
            <w:webHidden/>
          </w:rPr>
          <w:fldChar w:fldCharType="begin"/>
        </w:r>
        <w:r w:rsidR="0073428E">
          <w:rPr>
            <w:noProof/>
            <w:webHidden/>
          </w:rPr>
          <w:instrText xml:space="preserve"> PAGEREF _Toc437426526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27" w:history="1">
        <w:r w:rsidR="0073428E" w:rsidRPr="00BD763B">
          <w:rPr>
            <w:rStyle w:val="Hyperlink"/>
            <w:noProof/>
          </w:rPr>
          <w:t>3.3</w:t>
        </w:r>
        <w:r w:rsidR="0073428E">
          <w:rPr>
            <w:rFonts w:asciiTheme="minorHAnsi" w:eastAsiaTheme="minorEastAsia" w:hAnsiTheme="minorHAnsi" w:cstheme="minorBidi"/>
            <w:noProof/>
            <w:sz w:val="22"/>
            <w:szCs w:val="22"/>
          </w:rPr>
          <w:tab/>
        </w:r>
        <w:r w:rsidR="0073428E" w:rsidRPr="00BD763B">
          <w:rPr>
            <w:rStyle w:val="Hyperlink"/>
            <w:noProof/>
          </w:rPr>
          <w:t>Conceptual Infrastructure Design</w:t>
        </w:r>
        <w:r w:rsidR="0073428E">
          <w:rPr>
            <w:noProof/>
            <w:webHidden/>
          </w:rPr>
          <w:tab/>
        </w:r>
        <w:r w:rsidR="0073428E">
          <w:rPr>
            <w:noProof/>
            <w:webHidden/>
          </w:rPr>
          <w:fldChar w:fldCharType="begin"/>
        </w:r>
        <w:r w:rsidR="0073428E">
          <w:rPr>
            <w:noProof/>
            <w:webHidden/>
          </w:rPr>
          <w:instrText xml:space="preserve"> PAGEREF _Toc437426527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28" w:history="1">
        <w:r w:rsidR="0073428E" w:rsidRPr="00BD763B">
          <w:rPr>
            <w:rStyle w:val="Hyperlink"/>
            <w:noProof/>
          </w:rPr>
          <w:t>3.3.1</w:t>
        </w:r>
        <w:r w:rsidR="0073428E">
          <w:rPr>
            <w:rFonts w:asciiTheme="minorHAnsi" w:eastAsiaTheme="minorEastAsia" w:hAnsiTheme="minorHAnsi" w:cstheme="minorBidi"/>
            <w:noProof/>
            <w:sz w:val="22"/>
            <w:szCs w:val="22"/>
          </w:rPr>
          <w:tab/>
        </w:r>
        <w:r w:rsidR="0073428E" w:rsidRPr="00BD763B">
          <w:rPr>
            <w:rStyle w:val="Hyperlink"/>
            <w:noProof/>
          </w:rPr>
          <w:t>System Criticality and High Availability</w:t>
        </w:r>
        <w:r w:rsidR="0073428E">
          <w:rPr>
            <w:noProof/>
            <w:webHidden/>
          </w:rPr>
          <w:tab/>
        </w:r>
        <w:r w:rsidR="0073428E">
          <w:rPr>
            <w:noProof/>
            <w:webHidden/>
          </w:rPr>
          <w:fldChar w:fldCharType="begin"/>
        </w:r>
        <w:r w:rsidR="0073428E">
          <w:rPr>
            <w:noProof/>
            <w:webHidden/>
          </w:rPr>
          <w:instrText xml:space="preserve"> PAGEREF _Toc437426528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29" w:history="1">
        <w:r w:rsidR="0073428E" w:rsidRPr="00BD763B">
          <w:rPr>
            <w:rStyle w:val="Hyperlink"/>
            <w:noProof/>
          </w:rPr>
          <w:t>3.3.2</w:t>
        </w:r>
        <w:r w:rsidR="0073428E">
          <w:rPr>
            <w:rFonts w:asciiTheme="minorHAnsi" w:eastAsiaTheme="minorEastAsia" w:hAnsiTheme="minorHAnsi" w:cstheme="minorBidi"/>
            <w:noProof/>
            <w:sz w:val="22"/>
            <w:szCs w:val="22"/>
          </w:rPr>
          <w:tab/>
        </w:r>
        <w:r w:rsidR="0073428E" w:rsidRPr="00BD763B">
          <w:rPr>
            <w:rStyle w:val="Hyperlink"/>
            <w:noProof/>
          </w:rPr>
          <w:t>Special Technology</w:t>
        </w:r>
        <w:r w:rsidR="0073428E">
          <w:rPr>
            <w:noProof/>
            <w:webHidden/>
          </w:rPr>
          <w:tab/>
        </w:r>
        <w:r w:rsidR="0073428E">
          <w:rPr>
            <w:noProof/>
            <w:webHidden/>
          </w:rPr>
          <w:fldChar w:fldCharType="begin"/>
        </w:r>
        <w:r w:rsidR="0073428E">
          <w:rPr>
            <w:noProof/>
            <w:webHidden/>
          </w:rPr>
          <w:instrText xml:space="preserve"> PAGEREF _Toc437426529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30" w:history="1">
        <w:r w:rsidR="0073428E" w:rsidRPr="00BD763B">
          <w:rPr>
            <w:rStyle w:val="Hyperlink"/>
            <w:noProof/>
          </w:rPr>
          <w:t>3.3.3</w:t>
        </w:r>
        <w:r w:rsidR="0073428E">
          <w:rPr>
            <w:rFonts w:asciiTheme="minorHAnsi" w:eastAsiaTheme="minorEastAsia" w:hAnsiTheme="minorHAnsi" w:cstheme="minorBidi"/>
            <w:noProof/>
            <w:sz w:val="22"/>
            <w:szCs w:val="22"/>
          </w:rPr>
          <w:tab/>
        </w:r>
        <w:r w:rsidR="0073428E" w:rsidRPr="00BD763B">
          <w:rPr>
            <w:rStyle w:val="Hyperlink"/>
            <w:noProof/>
          </w:rPr>
          <w:t>Technology Locations</w:t>
        </w:r>
        <w:r w:rsidR="0073428E">
          <w:rPr>
            <w:noProof/>
            <w:webHidden/>
          </w:rPr>
          <w:tab/>
        </w:r>
        <w:r w:rsidR="0073428E">
          <w:rPr>
            <w:noProof/>
            <w:webHidden/>
          </w:rPr>
          <w:fldChar w:fldCharType="begin"/>
        </w:r>
        <w:r w:rsidR="0073428E">
          <w:rPr>
            <w:noProof/>
            <w:webHidden/>
          </w:rPr>
          <w:instrText xml:space="preserve"> PAGEREF _Toc437426530 \h </w:instrText>
        </w:r>
        <w:r w:rsidR="0073428E">
          <w:rPr>
            <w:noProof/>
            <w:webHidden/>
          </w:rPr>
        </w:r>
        <w:r w:rsidR="0073428E">
          <w:rPr>
            <w:noProof/>
            <w:webHidden/>
          </w:rPr>
          <w:fldChar w:fldCharType="separate"/>
        </w:r>
        <w:r w:rsidR="0073428E">
          <w:rPr>
            <w:noProof/>
            <w:webHidden/>
          </w:rPr>
          <w:t>21</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31" w:history="1">
        <w:r w:rsidR="0073428E" w:rsidRPr="00BD763B">
          <w:rPr>
            <w:rStyle w:val="Hyperlink"/>
            <w:noProof/>
          </w:rPr>
          <w:t>3.3.4</w:t>
        </w:r>
        <w:r w:rsidR="0073428E">
          <w:rPr>
            <w:rFonts w:asciiTheme="minorHAnsi" w:eastAsiaTheme="minorEastAsia" w:hAnsiTheme="minorHAnsi" w:cstheme="minorBidi"/>
            <w:noProof/>
            <w:sz w:val="22"/>
            <w:szCs w:val="22"/>
          </w:rPr>
          <w:tab/>
        </w:r>
        <w:r w:rsidR="0073428E" w:rsidRPr="00BD763B">
          <w:rPr>
            <w:rStyle w:val="Hyperlink"/>
            <w:noProof/>
          </w:rPr>
          <w:t>Conceptual Infrastructure Diagram</w:t>
        </w:r>
        <w:r w:rsidR="0073428E">
          <w:rPr>
            <w:noProof/>
            <w:webHidden/>
          </w:rPr>
          <w:tab/>
        </w:r>
        <w:r w:rsidR="0073428E">
          <w:rPr>
            <w:noProof/>
            <w:webHidden/>
          </w:rPr>
          <w:fldChar w:fldCharType="begin"/>
        </w:r>
        <w:r w:rsidR="0073428E">
          <w:rPr>
            <w:noProof/>
            <w:webHidden/>
          </w:rPr>
          <w:instrText xml:space="preserve"> PAGEREF _Toc437426531 \h </w:instrText>
        </w:r>
        <w:r w:rsidR="0073428E">
          <w:rPr>
            <w:noProof/>
            <w:webHidden/>
          </w:rPr>
        </w:r>
        <w:r w:rsidR="0073428E">
          <w:rPr>
            <w:noProof/>
            <w:webHidden/>
          </w:rPr>
          <w:fldChar w:fldCharType="separate"/>
        </w:r>
        <w:r w:rsidR="0073428E">
          <w:rPr>
            <w:noProof/>
            <w:webHidden/>
          </w:rPr>
          <w:t>21</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32" w:history="1">
        <w:r w:rsidR="0073428E" w:rsidRPr="00BD763B">
          <w:rPr>
            <w:rStyle w:val="Hyperlink"/>
            <w:noProof/>
          </w:rPr>
          <w:t>3.3.4.1</w:t>
        </w:r>
        <w:r w:rsidR="0073428E">
          <w:rPr>
            <w:rFonts w:asciiTheme="minorHAnsi" w:eastAsiaTheme="minorEastAsia" w:hAnsiTheme="minorHAnsi" w:cstheme="minorBidi"/>
            <w:noProof/>
            <w:sz w:val="22"/>
            <w:szCs w:val="22"/>
          </w:rPr>
          <w:tab/>
        </w:r>
        <w:r w:rsidR="0073428E" w:rsidRPr="00BD763B">
          <w:rPr>
            <w:rStyle w:val="Hyperlink"/>
            <w:noProof/>
          </w:rPr>
          <w:t>Location of Environments and External Interfaces</w:t>
        </w:r>
        <w:r w:rsidR="0073428E">
          <w:rPr>
            <w:noProof/>
            <w:webHidden/>
          </w:rPr>
          <w:tab/>
        </w:r>
        <w:r w:rsidR="0073428E">
          <w:rPr>
            <w:noProof/>
            <w:webHidden/>
          </w:rPr>
          <w:fldChar w:fldCharType="begin"/>
        </w:r>
        <w:r w:rsidR="0073428E">
          <w:rPr>
            <w:noProof/>
            <w:webHidden/>
          </w:rPr>
          <w:instrText xml:space="preserve"> PAGEREF _Toc437426532 \h </w:instrText>
        </w:r>
        <w:r w:rsidR="0073428E">
          <w:rPr>
            <w:noProof/>
            <w:webHidden/>
          </w:rPr>
        </w:r>
        <w:r w:rsidR="0073428E">
          <w:rPr>
            <w:noProof/>
            <w:webHidden/>
          </w:rPr>
          <w:fldChar w:fldCharType="separate"/>
        </w:r>
        <w:r w:rsidR="0073428E">
          <w:rPr>
            <w:noProof/>
            <w:webHidden/>
          </w:rPr>
          <w:t>21</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33" w:history="1">
        <w:r w:rsidR="0073428E" w:rsidRPr="00BD763B">
          <w:rPr>
            <w:rStyle w:val="Hyperlink"/>
            <w:noProof/>
          </w:rPr>
          <w:t>3.3.4.2</w:t>
        </w:r>
        <w:r w:rsidR="0073428E">
          <w:rPr>
            <w:rFonts w:asciiTheme="minorHAnsi" w:eastAsiaTheme="minorEastAsia" w:hAnsiTheme="minorHAnsi" w:cstheme="minorBidi"/>
            <w:noProof/>
            <w:sz w:val="22"/>
            <w:szCs w:val="22"/>
          </w:rPr>
          <w:tab/>
        </w:r>
        <w:r w:rsidR="0073428E" w:rsidRPr="00BD763B">
          <w:rPr>
            <w:rStyle w:val="Hyperlink"/>
            <w:noProof/>
          </w:rPr>
          <w:t>Conceptual Production String Diagram</w:t>
        </w:r>
        <w:r w:rsidR="0073428E">
          <w:rPr>
            <w:noProof/>
            <w:webHidden/>
          </w:rPr>
          <w:tab/>
        </w:r>
        <w:r w:rsidR="0073428E">
          <w:rPr>
            <w:noProof/>
            <w:webHidden/>
          </w:rPr>
          <w:fldChar w:fldCharType="begin"/>
        </w:r>
        <w:r w:rsidR="0073428E">
          <w:rPr>
            <w:noProof/>
            <w:webHidden/>
          </w:rPr>
          <w:instrText xml:space="preserve"> PAGEREF _Toc437426533 \h </w:instrText>
        </w:r>
        <w:r w:rsidR="0073428E">
          <w:rPr>
            <w:noProof/>
            <w:webHidden/>
          </w:rPr>
        </w:r>
        <w:r w:rsidR="0073428E">
          <w:rPr>
            <w:noProof/>
            <w:webHidden/>
          </w:rPr>
          <w:fldChar w:fldCharType="separate"/>
        </w:r>
        <w:r w:rsidR="0073428E">
          <w:rPr>
            <w:noProof/>
            <w:webHidden/>
          </w:rPr>
          <w:t>21</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34" w:history="1">
        <w:r w:rsidR="0073428E" w:rsidRPr="00BD763B">
          <w:rPr>
            <w:rStyle w:val="Hyperlink"/>
            <w:noProof/>
          </w:rPr>
          <w:t>4</w:t>
        </w:r>
        <w:r w:rsidR="0073428E">
          <w:rPr>
            <w:rFonts w:asciiTheme="minorHAnsi" w:eastAsiaTheme="minorEastAsia" w:hAnsiTheme="minorHAnsi" w:cstheme="minorBidi"/>
            <w:b w:val="0"/>
            <w:noProof/>
            <w:sz w:val="22"/>
            <w:szCs w:val="22"/>
          </w:rPr>
          <w:tab/>
        </w:r>
        <w:r w:rsidR="0073428E" w:rsidRPr="00BD763B">
          <w:rPr>
            <w:rStyle w:val="Hyperlink"/>
            <w:noProof/>
          </w:rPr>
          <w:t>System Architecture</w:t>
        </w:r>
        <w:r w:rsidR="0073428E">
          <w:rPr>
            <w:noProof/>
            <w:webHidden/>
          </w:rPr>
          <w:tab/>
        </w:r>
        <w:r w:rsidR="0073428E">
          <w:rPr>
            <w:noProof/>
            <w:webHidden/>
          </w:rPr>
          <w:fldChar w:fldCharType="begin"/>
        </w:r>
        <w:r w:rsidR="0073428E">
          <w:rPr>
            <w:noProof/>
            <w:webHidden/>
          </w:rPr>
          <w:instrText xml:space="preserve"> PAGEREF _Toc437426534 \h </w:instrText>
        </w:r>
        <w:r w:rsidR="0073428E">
          <w:rPr>
            <w:noProof/>
            <w:webHidden/>
          </w:rPr>
        </w:r>
        <w:r w:rsidR="0073428E">
          <w:rPr>
            <w:noProof/>
            <w:webHidden/>
          </w:rPr>
          <w:fldChar w:fldCharType="separate"/>
        </w:r>
        <w:r w:rsidR="0073428E">
          <w:rPr>
            <w:noProof/>
            <w:webHidden/>
          </w:rPr>
          <w:t>22</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35" w:history="1">
        <w:r w:rsidR="0073428E" w:rsidRPr="00BD763B">
          <w:rPr>
            <w:rStyle w:val="Hyperlink"/>
            <w:noProof/>
          </w:rPr>
          <w:t>4.1</w:t>
        </w:r>
        <w:r w:rsidR="0073428E">
          <w:rPr>
            <w:rFonts w:asciiTheme="minorHAnsi" w:eastAsiaTheme="minorEastAsia" w:hAnsiTheme="minorHAnsi" w:cstheme="minorBidi"/>
            <w:noProof/>
            <w:sz w:val="22"/>
            <w:szCs w:val="22"/>
          </w:rPr>
          <w:tab/>
        </w:r>
        <w:r w:rsidR="0073428E" w:rsidRPr="00BD763B">
          <w:rPr>
            <w:rStyle w:val="Hyperlink"/>
            <w:noProof/>
          </w:rPr>
          <w:t>Hardware Architecture</w:t>
        </w:r>
        <w:r w:rsidR="0073428E">
          <w:rPr>
            <w:noProof/>
            <w:webHidden/>
          </w:rPr>
          <w:tab/>
        </w:r>
        <w:r w:rsidR="0073428E">
          <w:rPr>
            <w:noProof/>
            <w:webHidden/>
          </w:rPr>
          <w:fldChar w:fldCharType="begin"/>
        </w:r>
        <w:r w:rsidR="0073428E">
          <w:rPr>
            <w:noProof/>
            <w:webHidden/>
          </w:rPr>
          <w:instrText xml:space="preserve"> PAGEREF _Toc437426535 \h </w:instrText>
        </w:r>
        <w:r w:rsidR="0073428E">
          <w:rPr>
            <w:noProof/>
            <w:webHidden/>
          </w:rPr>
        </w:r>
        <w:r w:rsidR="0073428E">
          <w:rPr>
            <w:noProof/>
            <w:webHidden/>
          </w:rPr>
          <w:fldChar w:fldCharType="separate"/>
        </w:r>
        <w:r w:rsidR="0073428E">
          <w:rPr>
            <w:noProof/>
            <w:webHidden/>
          </w:rPr>
          <w:t>22</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36" w:history="1">
        <w:r w:rsidR="0073428E" w:rsidRPr="00BD763B">
          <w:rPr>
            <w:rStyle w:val="Hyperlink"/>
            <w:noProof/>
          </w:rPr>
          <w:t>4.2</w:t>
        </w:r>
        <w:r w:rsidR="0073428E">
          <w:rPr>
            <w:rFonts w:asciiTheme="minorHAnsi" w:eastAsiaTheme="minorEastAsia" w:hAnsiTheme="minorHAnsi" w:cstheme="minorBidi"/>
            <w:noProof/>
            <w:sz w:val="22"/>
            <w:szCs w:val="22"/>
          </w:rPr>
          <w:tab/>
        </w:r>
        <w:r w:rsidR="0073428E" w:rsidRPr="00BD763B">
          <w:rPr>
            <w:rStyle w:val="Hyperlink"/>
            <w:noProof/>
          </w:rPr>
          <w:t>Software Architecture</w:t>
        </w:r>
        <w:r w:rsidR="0073428E">
          <w:rPr>
            <w:noProof/>
            <w:webHidden/>
          </w:rPr>
          <w:tab/>
        </w:r>
        <w:r w:rsidR="0073428E">
          <w:rPr>
            <w:noProof/>
            <w:webHidden/>
          </w:rPr>
          <w:fldChar w:fldCharType="begin"/>
        </w:r>
        <w:r w:rsidR="0073428E">
          <w:rPr>
            <w:noProof/>
            <w:webHidden/>
          </w:rPr>
          <w:instrText xml:space="preserve"> PAGEREF _Toc437426536 \h </w:instrText>
        </w:r>
        <w:r w:rsidR="0073428E">
          <w:rPr>
            <w:noProof/>
            <w:webHidden/>
          </w:rPr>
        </w:r>
        <w:r w:rsidR="0073428E">
          <w:rPr>
            <w:noProof/>
            <w:webHidden/>
          </w:rPr>
          <w:fldChar w:fldCharType="separate"/>
        </w:r>
        <w:r w:rsidR="0073428E">
          <w:rPr>
            <w:noProof/>
            <w:webHidden/>
          </w:rPr>
          <w:t>22</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37" w:history="1">
        <w:r w:rsidR="0073428E" w:rsidRPr="00BD763B">
          <w:rPr>
            <w:rStyle w:val="Hyperlink"/>
            <w:noProof/>
          </w:rPr>
          <w:t>4.3</w:t>
        </w:r>
        <w:r w:rsidR="0073428E">
          <w:rPr>
            <w:rFonts w:asciiTheme="minorHAnsi" w:eastAsiaTheme="minorEastAsia" w:hAnsiTheme="minorHAnsi" w:cstheme="minorBidi"/>
            <w:noProof/>
            <w:sz w:val="22"/>
            <w:szCs w:val="22"/>
          </w:rPr>
          <w:tab/>
        </w:r>
        <w:r w:rsidR="0073428E" w:rsidRPr="00BD763B">
          <w:rPr>
            <w:rStyle w:val="Hyperlink"/>
            <w:noProof/>
          </w:rPr>
          <w:t>Network Architecture</w:t>
        </w:r>
        <w:r w:rsidR="0073428E">
          <w:rPr>
            <w:noProof/>
            <w:webHidden/>
          </w:rPr>
          <w:tab/>
        </w:r>
        <w:r w:rsidR="0073428E">
          <w:rPr>
            <w:noProof/>
            <w:webHidden/>
          </w:rPr>
          <w:fldChar w:fldCharType="begin"/>
        </w:r>
        <w:r w:rsidR="0073428E">
          <w:rPr>
            <w:noProof/>
            <w:webHidden/>
          </w:rPr>
          <w:instrText xml:space="preserve"> PAGEREF _Toc437426537 \h </w:instrText>
        </w:r>
        <w:r w:rsidR="0073428E">
          <w:rPr>
            <w:noProof/>
            <w:webHidden/>
          </w:rPr>
        </w:r>
        <w:r w:rsidR="0073428E">
          <w:rPr>
            <w:noProof/>
            <w:webHidden/>
          </w:rPr>
          <w:fldChar w:fldCharType="separate"/>
        </w:r>
        <w:r w:rsidR="0073428E">
          <w:rPr>
            <w:noProof/>
            <w:webHidden/>
          </w:rPr>
          <w:t>22</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38" w:history="1">
        <w:r w:rsidR="0073428E" w:rsidRPr="00BD763B">
          <w:rPr>
            <w:rStyle w:val="Hyperlink"/>
            <w:noProof/>
          </w:rPr>
          <w:t>4.4</w:t>
        </w:r>
        <w:r w:rsidR="0073428E">
          <w:rPr>
            <w:rFonts w:asciiTheme="minorHAnsi" w:eastAsiaTheme="minorEastAsia" w:hAnsiTheme="minorHAnsi" w:cstheme="minorBidi"/>
            <w:noProof/>
            <w:sz w:val="22"/>
            <w:szCs w:val="22"/>
          </w:rPr>
          <w:tab/>
        </w:r>
        <w:r w:rsidR="0073428E" w:rsidRPr="00BD763B">
          <w:rPr>
            <w:rStyle w:val="Hyperlink"/>
            <w:noProof/>
          </w:rPr>
          <w:t>Service Oriented Architecture / ESS</w:t>
        </w:r>
        <w:r w:rsidR="0073428E">
          <w:rPr>
            <w:noProof/>
            <w:webHidden/>
          </w:rPr>
          <w:tab/>
        </w:r>
        <w:r w:rsidR="0073428E">
          <w:rPr>
            <w:noProof/>
            <w:webHidden/>
          </w:rPr>
          <w:fldChar w:fldCharType="begin"/>
        </w:r>
        <w:r w:rsidR="0073428E">
          <w:rPr>
            <w:noProof/>
            <w:webHidden/>
          </w:rPr>
          <w:instrText xml:space="preserve"> PAGEREF _Toc437426538 \h </w:instrText>
        </w:r>
        <w:r w:rsidR="0073428E">
          <w:rPr>
            <w:noProof/>
            <w:webHidden/>
          </w:rPr>
        </w:r>
        <w:r w:rsidR="0073428E">
          <w:rPr>
            <w:noProof/>
            <w:webHidden/>
          </w:rPr>
          <w:fldChar w:fldCharType="separate"/>
        </w:r>
        <w:r w:rsidR="0073428E">
          <w:rPr>
            <w:noProof/>
            <w:webHidden/>
          </w:rPr>
          <w:t>22</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39" w:history="1">
        <w:r w:rsidR="0073428E" w:rsidRPr="00BD763B">
          <w:rPr>
            <w:rStyle w:val="Hyperlink"/>
            <w:noProof/>
          </w:rPr>
          <w:t>4.5</w:t>
        </w:r>
        <w:r w:rsidR="0073428E">
          <w:rPr>
            <w:rFonts w:asciiTheme="minorHAnsi" w:eastAsiaTheme="minorEastAsia" w:hAnsiTheme="minorHAnsi" w:cstheme="minorBidi"/>
            <w:noProof/>
            <w:sz w:val="22"/>
            <w:szCs w:val="22"/>
          </w:rPr>
          <w:tab/>
        </w:r>
        <w:r w:rsidR="0073428E" w:rsidRPr="00BD763B">
          <w:rPr>
            <w:rStyle w:val="Hyperlink"/>
            <w:noProof/>
          </w:rPr>
          <w:t>Enterprise Architecture</w:t>
        </w:r>
        <w:r w:rsidR="0073428E">
          <w:rPr>
            <w:noProof/>
            <w:webHidden/>
          </w:rPr>
          <w:tab/>
        </w:r>
        <w:r w:rsidR="0073428E">
          <w:rPr>
            <w:noProof/>
            <w:webHidden/>
          </w:rPr>
          <w:fldChar w:fldCharType="begin"/>
        </w:r>
        <w:r w:rsidR="0073428E">
          <w:rPr>
            <w:noProof/>
            <w:webHidden/>
          </w:rPr>
          <w:instrText xml:space="preserve"> PAGEREF _Toc437426539 \h </w:instrText>
        </w:r>
        <w:r w:rsidR="0073428E">
          <w:rPr>
            <w:noProof/>
            <w:webHidden/>
          </w:rPr>
        </w:r>
        <w:r w:rsidR="0073428E">
          <w:rPr>
            <w:noProof/>
            <w:webHidden/>
          </w:rPr>
          <w:fldChar w:fldCharType="separate"/>
        </w:r>
        <w:r w:rsidR="0073428E">
          <w:rPr>
            <w:noProof/>
            <w:webHidden/>
          </w:rPr>
          <w:t>22</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40" w:history="1">
        <w:r w:rsidR="0073428E" w:rsidRPr="00BD763B">
          <w:rPr>
            <w:rStyle w:val="Hyperlink"/>
            <w:noProof/>
          </w:rPr>
          <w:t>5</w:t>
        </w:r>
        <w:r w:rsidR="0073428E">
          <w:rPr>
            <w:rFonts w:asciiTheme="minorHAnsi" w:eastAsiaTheme="minorEastAsia" w:hAnsiTheme="minorHAnsi" w:cstheme="minorBidi"/>
            <w:b w:val="0"/>
            <w:noProof/>
            <w:sz w:val="22"/>
            <w:szCs w:val="22"/>
          </w:rPr>
          <w:tab/>
        </w:r>
        <w:r w:rsidR="0073428E" w:rsidRPr="00BD763B">
          <w:rPr>
            <w:rStyle w:val="Hyperlink"/>
            <w:noProof/>
          </w:rPr>
          <w:t>Data Design</w:t>
        </w:r>
        <w:r w:rsidR="0073428E">
          <w:rPr>
            <w:noProof/>
            <w:webHidden/>
          </w:rPr>
          <w:tab/>
        </w:r>
        <w:r w:rsidR="0073428E">
          <w:rPr>
            <w:noProof/>
            <w:webHidden/>
          </w:rPr>
          <w:fldChar w:fldCharType="begin"/>
        </w:r>
        <w:r w:rsidR="0073428E">
          <w:rPr>
            <w:noProof/>
            <w:webHidden/>
          </w:rPr>
          <w:instrText xml:space="preserve"> PAGEREF _Toc437426540 \h </w:instrText>
        </w:r>
        <w:r w:rsidR="0073428E">
          <w:rPr>
            <w:noProof/>
            <w:webHidden/>
          </w:rPr>
        </w:r>
        <w:r w:rsidR="0073428E">
          <w:rPr>
            <w:noProof/>
            <w:webHidden/>
          </w:rPr>
          <w:fldChar w:fldCharType="separate"/>
        </w:r>
        <w:r w:rsidR="0073428E">
          <w:rPr>
            <w:noProof/>
            <w:webHidden/>
          </w:rPr>
          <w:t>23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41" w:history="1">
        <w:r w:rsidR="0073428E" w:rsidRPr="00BD763B">
          <w:rPr>
            <w:rStyle w:val="Hyperlink"/>
            <w:noProof/>
          </w:rPr>
          <w:t>5.1</w:t>
        </w:r>
        <w:r w:rsidR="0073428E">
          <w:rPr>
            <w:rFonts w:asciiTheme="minorHAnsi" w:eastAsiaTheme="minorEastAsia" w:hAnsiTheme="minorHAnsi" w:cstheme="minorBidi"/>
            <w:noProof/>
            <w:sz w:val="22"/>
            <w:szCs w:val="22"/>
          </w:rPr>
          <w:tab/>
        </w:r>
        <w:r w:rsidR="0073428E" w:rsidRPr="00BD763B">
          <w:rPr>
            <w:rStyle w:val="Hyperlink"/>
            <w:noProof/>
          </w:rPr>
          <w:t>DBMS Files</w:t>
        </w:r>
        <w:r w:rsidR="0073428E">
          <w:rPr>
            <w:noProof/>
            <w:webHidden/>
          </w:rPr>
          <w:tab/>
        </w:r>
        <w:r w:rsidR="0073428E">
          <w:rPr>
            <w:noProof/>
            <w:webHidden/>
          </w:rPr>
          <w:fldChar w:fldCharType="begin"/>
        </w:r>
        <w:r w:rsidR="0073428E">
          <w:rPr>
            <w:noProof/>
            <w:webHidden/>
          </w:rPr>
          <w:instrText xml:space="preserve"> PAGEREF _Toc437426541 \h </w:instrText>
        </w:r>
        <w:r w:rsidR="0073428E">
          <w:rPr>
            <w:noProof/>
            <w:webHidden/>
          </w:rPr>
        </w:r>
        <w:r w:rsidR="0073428E">
          <w:rPr>
            <w:noProof/>
            <w:webHidden/>
          </w:rPr>
          <w:fldChar w:fldCharType="separate"/>
        </w:r>
        <w:r w:rsidR="0073428E">
          <w:rPr>
            <w:noProof/>
            <w:webHidden/>
          </w:rPr>
          <w:t>23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42" w:history="1">
        <w:r w:rsidR="0073428E" w:rsidRPr="00BD763B">
          <w:rPr>
            <w:rStyle w:val="Hyperlink"/>
            <w:noProof/>
          </w:rPr>
          <w:t>5.2</w:t>
        </w:r>
        <w:r w:rsidR="0073428E">
          <w:rPr>
            <w:rFonts w:asciiTheme="minorHAnsi" w:eastAsiaTheme="minorEastAsia" w:hAnsiTheme="minorHAnsi" w:cstheme="minorBidi"/>
            <w:noProof/>
            <w:sz w:val="22"/>
            <w:szCs w:val="22"/>
          </w:rPr>
          <w:tab/>
        </w:r>
        <w:r w:rsidR="0073428E" w:rsidRPr="00BD763B">
          <w:rPr>
            <w:rStyle w:val="Hyperlink"/>
            <w:noProof/>
          </w:rPr>
          <w:t>Non-DBMS Files</w:t>
        </w:r>
        <w:r w:rsidR="0073428E">
          <w:rPr>
            <w:noProof/>
            <w:webHidden/>
          </w:rPr>
          <w:tab/>
        </w:r>
        <w:r w:rsidR="0073428E">
          <w:rPr>
            <w:noProof/>
            <w:webHidden/>
          </w:rPr>
          <w:fldChar w:fldCharType="begin"/>
        </w:r>
        <w:r w:rsidR="0073428E">
          <w:rPr>
            <w:noProof/>
            <w:webHidden/>
          </w:rPr>
          <w:instrText xml:space="preserve"> PAGEREF _Toc437426542 \h </w:instrText>
        </w:r>
        <w:r w:rsidR="0073428E">
          <w:rPr>
            <w:noProof/>
            <w:webHidden/>
          </w:rPr>
        </w:r>
        <w:r w:rsidR="0073428E">
          <w:rPr>
            <w:noProof/>
            <w:webHidden/>
          </w:rPr>
          <w:fldChar w:fldCharType="separate"/>
        </w:r>
        <w:r w:rsidR="0073428E">
          <w:rPr>
            <w:noProof/>
            <w:webHidden/>
          </w:rPr>
          <w:t>24</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43" w:history="1">
        <w:r w:rsidR="0073428E" w:rsidRPr="00BD763B">
          <w:rPr>
            <w:rStyle w:val="Hyperlink"/>
            <w:noProof/>
          </w:rPr>
          <w:t>5.3</w:t>
        </w:r>
        <w:r w:rsidR="0073428E">
          <w:rPr>
            <w:rFonts w:asciiTheme="minorHAnsi" w:eastAsiaTheme="minorEastAsia" w:hAnsiTheme="minorHAnsi" w:cstheme="minorBidi"/>
            <w:noProof/>
            <w:sz w:val="22"/>
            <w:szCs w:val="22"/>
          </w:rPr>
          <w:tab/>
        </w:r>
        <w:r w:rsidR="0073428E" w:rsidRPr="00BD763B">
          <w:rPr>
            <w:rStyle w:val="Hyperlink"/>
            <w:noProof/>
          </w:rPr>
          <w:t>Data View</w:t>
        </w:r>
        <w:r w:rsidR="0073428E">
          <w:rPr>
            <w:noProof/>
            <w:webHidden/>
          </w:rPr>
          <w:tab/>
        </w:r>
        <w:r w:rsidR="0073428E">
          <w:rPr>
            <w:noProof/>
            <w:webHidden/>
          </w:rPr>
          <w:fldChar w:fldCharType="begin"/>
        </w:r>
        <w:r w:rsidR="0073428E">
          <w:rPr>
            <w:noProof/>
            <w:webHidden/>
          </w:rPr>
          <w:instrText xml:space="preserve"> PAGEREF _Toc437426543 \h </w:instrText>
        </w:r>
        <w:r w:rsidR="0073428E">
          <w:rPr>
            <w:noProof/>
            <w:webHidden/>
          </w:rPr>
        </w:r>
        <w:r w:rsidR="0073428E">
          <w:rPr>
            <w:noProof/>
            <w:webHidden/>
          </w:rPr>
          <w:fldChar w:fldCharType="separate"/>
        </w:r>
        <w:r w:rsidR="0073428E">
          <w:rPr>
            <w:noProof/>
            <w:webHidden/>
          </w:rPr>
          <w:t>24</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44" w:history="1">
        <w:r w:rsidR="0073428E" w:rsidRPr="00BD763B">
          <w:rPr>
            <w:rStyle w:val="Hyperlink"/>
            <w:noProof/>
          </w:rPr>
          <w:t>6</w:t>
        </w:r>
        <w:r w:rsidR="0073428E">
          <w:rPr>
            <w:rFonts w:asciiTheme="minorHAnsi" w:eastAsiaTheme="minorEastAsia" w:hAnsiTheme="minorHAnsi" w:cstheme="minorBidi"/>
            <w:b w:val="0"/>
            <w:noProof/>
            <w:sz w:val="22"/>
            <w:szCs w:val="22"/>
          </w:rPr>
          <w:tab/>
        </w:r>
        <w:r w:rsidR="0073428E" w:rsidRPr="00BD763B">
          <w:rPr>
            <w:rStyle w:val="Hyperlink"/>
            <w:noProof/>
          </w:rPr>
          <w:t>Detailed Design</w:t>
        </w:r>
        <w:r w:rsidR="0073428E">
          <w:rPr>
            <w:noProof/>
            <w:webHidden/>
          </w:rPr>
          <w:tab/>
        </w:r>
        <w:r w:rsidR="0073428E">
          <w:rPr>
            <w:noProof/>
            <w:webHidden/>
          </w:rPr>
          <w:fldChar w:fldCharType="begin"/>
        </w:r>
        <w:r w:rsidR="0073428E">
          <w:rPr>
            <w:noProof/>
            <w:webHidden/>
          </w:rPr>
          <w:instrText xml:space="preserve"> PAGEREF _Toc437426544 \h </w:instrText>
        </w:r>
        <w:r w:rsidR="0073428E">
          <w:rPr>
            <w:noProof/>
            <w:webHidden/>
          </w:rPr>
        </w:r>
        <w:r w:rsidR="0073428E">
          <w:rPr>
            <w:noProof/>
            <w:webHidden/>
          </w:rPr>
          <w:fldChar w:fldCharType="separate"/>
        </w:r>
        <w:r w:rsidR="0073428E">
          <w:rPr>
            <w:noProof/>
            <w:webHidden/>
          </w:rPr>
          <w:t>25</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45" w:history="1">
        <w:r w:rsidR="0073428E" w:rsidRPr="00BD763B">
          <w:rPr>
            <w:rStyle w:val="Hyperlink"/>
            <w:noProof/>
          </w:rPr>
          <w:t>6.1</w:t>
        </w:r>
        <w:r w:rsidR="0073428E">
          <w:rPr>
            <w:rFonts w:asciiTheme="minorHAnsi" w:eastAsiaTheme="minorEastAsia" w:hAnsiTheme="minorHAnsi" w:cstheme="minorBidi"/>
            <w:noProof/>
            <w:sz w:val="22"/>
            <w:szCs w:val="22"/>
          </w:rPr>
          <w:tab/>
        </w:r>
        <w:r w:rsidR="0073428E" w:rsidRPr="00BD763B">
          <w:rPr>
            <w:rStyle w:val="Hyperlink"/>
            <w:noProof/>
          </w:rPr>
          <w:t>Hardware Detailed Design</w:t>
        </w:r>
        <w:r w:rsidR="0073428E">
          <w:rPr>
            <w:noProof/>
            <w:webHidden/>
          </w:rPr>
          <w:tab/>
        </w:r>
        <w:r w:rsidR="0073428E">
          <w:rPr>
            <w:noProof/>
            <w:webHidden/>
          </w:rPr>
          <w:fldChar w:fldCharType="begin"/>
        </w:r>
        <w:r w:rsidR="0073428E">
          <w:rPr>
            <w:noProof/>
            <w:webHidden/>
          </w:rPr>
          <w:instrText xml:space="preserve"> PAGEREF _Toc437426545 \h </w:instrText>
        </w:r>
        <w:r w:rsidR="0073428E">
          <w:rPr>
            <w:noProof/>
            <w:webHidden/>
          </w:rPr>
        </w:r>
        <w:r w:rsidR="0073428E">
          <w:rPr>
            <w:noProof/>
            <w:webHidden/>
          </w:rPr>
          <w:fldChar w:fldCharType="separate"/>
        </w:r>
        <w:r w:rsidR="0073428E">
          <w:rPr>
            <w:noProof/>
            <w:webHidden/>
          </w:rPr>
          <w:t>25</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46" w:history="1">
        <w:r w:rsidR="0073428E" w:rsidRPr="00BD763B">
          <w:rPr>
            <w:rStyle w:val="Hyperlink"/>
            <w:noProof/>
          </w:rPr>
          <w:t>6.2</w:t>
        </w:r>
        <w:r w:rsidR="0073428E">
          <w:rPr>
            <w:rFonts w:asciiTheme="minorHAnsi" w:eastAsiaTheme="minorEastAsia" w:hAnsiTheme="minorHAnsi" w:cstheme="minorBidi"/>
            <w:noProof/>
            <w:sz w:val="22"/>
            <w:szCs w:val="22"/>
          </w:rPr>
          <w:tab/>
        </w:r>
        <w:r w:rsidR="0073428E" w:rsidRPr="00BD763B">
          <w:rPr>
            <w:rStyle w:val="Hyperlink"/>
            <w:noProof/>
          </w:rPr>
          <w:t>Software Detailed Design</w:t>
        </w:r>
        <w:r w:rsidR="0073428E">
          <w:rPr>
            <w:noProof/>
            <w:webHidden/>
          </w:rPr>
          <w:tab/>
        </w:r>
        <w:r w:rsidR="0073428E">
          <w:rPr>
            <w:noProof/>
            <w:webHidden/>
          </w:rPr>
          <w:fldChar w:fldCharType="begin"/>
        </w:r>
        <w:r w:rsidR="0073428E">
          <w:rPr>
            <w:noProof/>
            <w:webHidden/>
          </w:rPr>
          <w:instrText xml:space="preserve"> PAGEREF _Toc437426546 \h </w:instrText>
        </w:r>
        <w:r w:rsidR="0073428E">
          <w:rPr>
            <w:noProof/>
            <w:webHidden/>
          </w:rPr>
        </w:r>
        <w:r w:rsidR="0073428E">
          <w:rPr>
            <w:noProof/>
            <w:webHidden/>
          </w:rPr>
          <w:fldChar w:fldCharType="separate"/>
        </w:r>
        <w:r w:rsidR="0073428E">
          <w:rPr>
            <w:noProof/>
            <w:webHidden/>
          </w:rPr>
          <w:t>25</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47" w:history="1">
        <w:r w:rsidR="0073428E" w:rsidRPr="00BD763B">
          <w:rPr>
            <w:rStyle w:val="Hyperlink"/>
            <w:noProof/>
          </w:rPr>
          <w:t>6.2.1</w:t>
        </w:r>
        <w:r w:rsidR="0073428E">
          <w:rPr>
            <w:rFonts w:asciiTheme="minorHAnsi" w:eastAsiaTheme="minorEastAsia" w:hAnsiTheme="minorHAnsi" w:cstheme="minorBidi"/>
            <w:noProof/>
            <w:sz w:val="22"/>
            <w:szCs w:val="22"/>
          </w:rPr>
          <w:tab/>
        </w:r>
        <w:r w:rsidR="0073428E" w:rsidRPr="00BD763B">
          <w:rPr>
            <w:rStyle w:val="Hyperlink"/>
            <w:noProof/>
          </w:rPr>
          <w:t>Conceptual Design</w:t>
        </w:r>
        <w:r w:rsidR="0073428E">
          <w:rPr>
            <w:noProof/>
            <w:webHidden/>
          </w:rPr>
          <w:tab/>
        </w:r>
        <w:r w:rsidR="0073428E">
          <w:rPr>
            <w:noProof/>
            <w:webHidden/>
          </w:rPr>
          <w:fldChar w:fldCharType="begin"/>
        </w:r>
        <w:r w:rsidR="0073428E">
          <w:rPr>
            <w:noProof/>
            <w:webHidden/>
          </w:rPr>
          <w:instrText xml:space="preserve"> PAGEREF _Toc437426547 \h </w:instrText>
        </w:r>
        <w:r w:rsidR="0073428E">
          <w:rPr>
            <w:noProof/>
            <w:webHidden/>
          </w:rPr>
        </w:r>
        <w:r w:rsidR="0073428E">
          <w:rPr>
            <w:noProof/>
            <w:webHidden/>
          </w:rPr>
          <w:fldChar w:fldCharType="separate"/>
        </w:r>
        <w:r w:rsidR="0073428E">
          <w:rPr>
            <w:noProof/>
            <w:webHidden/>
          </w:rPr>
          <w:t>25</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48" w:history="1">
        <w:r w:rsidR="0073428E" w:rsidRPr="00BD763B">
          <w:rPr>
            <w:rStyle w:val="Hyperlink"/>
            <w:noProof/>
          </w:rPr>
          <w:t>6.2.1.1</w:t>
        </w:r>
        <w:r w:rsidR="0073428E">
          <w:rPr>
            <w:rFonts w:asciiTheme="minorHAnsi" w:eastAsiaTheme="minorEastAsia" w:hAnsiTheme="minorHAnsi" w:cstheme="minorBidi"/>
            <w:noProof/>
            <w:sz w:val="22"/>
            <w:szCs w:val="22"/>
          </w:rPr>
          <w:tab/>
        </w:r>
        <w:r w:rsidR="0073428E" w:rsidRPr="00BD763B">
          <w:rPr>
            <w:rStyle w:val="Hyperlink"/>
            <w:noProof/>
          </w:rPr>
          <w:t>Product Perspective</w:t>
        </w:r>
        <w:r w:rsidR="0073428E">
          <w:rPr>
            <w:noProof/>
            <w:webHidden/>
          </w:rPr>
          <w:tab/>
        </w:r>
        <w:r w:rsidR="0073428E">
          <w:rPr>
            <w:noProof/>
            <w:webHidden/>
          </w:rPr>
          <w:fldChar w:fldCharType="begin"/>
        </w:r>
        <w:r w:rsidR="0073428E">
          <w:rPr>
            <w:noProof/>
            <w:webHidden/>
          </w:rPr>
          <w:instrText xml:space="preserve"> PAGEREF _Toc437426548 \h </w:instrText>
        </w:r>
        <w:r w:rsidR="0073428E">
          <w:rPr>
            <w:noProof/>
            <w:webHidden/>
          </w:rPr>
        </w:r>
        <w:r w:rsidR="0073428E">
          <w:rPr>
            <w:noProof/>
            <w:webHidden/>
          </w:rPr>
          <w:fldChar w:fldCharType="separate"/>
        </w:r>
        <w:r w:rsidR="0073428E">
          <w:rPr>
            <w:noProof/>
            <w:webHidden/>
          </w:rPr>
          <w:t>25</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49" w:history="1">
        <w:r w:rsidR="0073428E" w:rsidRPr="00BD763B">
          <w:rPr>
            <w:rStyle w:val="Hyperlink"/>
            <w:noProof/>
          </w:rPr>
          <w:t>6.2.1.2</w:t>
        </w:r>
        <w:r w:rsidR="0073428E">
          <w:rPr>
            <w:rFonts w:asciiTheme="minorHAnsi" w:eastAsiaTheme="minorEastAsia" w:hAnsiTheme="minorHAnsi" w:cstheme="minorBidi"/>
            <w:noProof/>
            <w:sz w:val="22"/>
            <w:szCs w:val="22"/>
          </w:rPr>
          <w:tab/>
        </w:r>
        <w:r w:rsidR="0073428E" w:rsidRPr="00BD763B">
          <w:rPr>
            <w:rStyle w:val="Hyperlink"/>
            <w:noProof/>
          </w:rPr>
          <w:t>Product Features</w:t>
        </w:r>
        <w:r w:rsidR="0073428E">
          <w:rPr>
            <w:noProof/>
            <w:webHidden/>
          </w:rPr>
          <w:tab/>
        </w:r>
        <w:r w:rsidR="0073428E">
          <w:rPr>
            <w:noProof/>
            <w:webHidden/>
          </w:rPr>
          <w:fldChar w:fldCharType="begin"/>
        </w:r>
        <w:r w:rsidR="0073428E">
          <w:rPr>
            <w:noProof/>
            <w:webHidden/>
          </w:rPr>
          <w:instrText xml:space="preserve"> PAGEREF _Toc437426549 \h </w:instrText>
        </w:r>
        <w:r w:rsidR="0073428E">
          <w:rPr>
            <w:noProof/>
            <w:webHidden/>
          </w:rPr>
        </w:r>
        <w:r w:rsidR="0073428E">
          <w:rPr>
            <w:noProof/>
            <w:webHidden/>
          </w:rPr>
          <w:fldChar w:fldCharType="separate"/>
        </w:r>
        <w:r w:rsidR="0073428E">
          <w:rPr>
            <w:noProof/>
            <w:webHidden/>
          </w:rPr>
          <w:t>26</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50" w:history="1">
        <w:r w:rsidR="0073428E" w:rsidRPr="00BD763B">
          <w:rPr>
            <w:rStyle w:val="Hyperlink"/>
            <w:noProof/>
          </w:rPr>
          <w:t>6.2.1.3</w:t>
        </w:r>
        <w:r w:rsidR="0073428E">
          <w:rPr>
            <w:rFonts w:asciiTheme="minorHAnsi" w:eastAsiaTheme="minorEastAsia" w:hAnsiTheme="minorHAnsi" w:cstheme="minorBidi"/>
            <w:noProof/>
            <w:sz w:val="22"/>
            <w:szCs w:val="22"/>
          </w:rPr>
          <w:tab/>
        </w:r>
        <w:r w:rsidR="0073428E" w:rsidRPr="00BD763B">
          <w:rPr>
            <w:rStyle w:val="Hyperlink"/>
            <w:noProof/>
          </w:rPr>
          <w:t>User Characteristics</w:t>
        </w:r>
        <w:r w:rsidR="0073428E">
          <w:rPr>
            <w:noProof/>
            <w:webHidden/>
          </w:rPr>
          <w:tab/>
        </w:r>
        <w:r w:rsidR="0073428E">
          <w:rPr>
            <w:noProof/>
            <w:webHidden/>
          </w:rPr>
          <w:fldChar w:fldCharType="begin"/>
        </w:r>
        <w:r w:rsidR="0073428E">
          <w:rPr>
            <w:noProof/>
            <w:webHidden/>
          </w:rPr>
          <w:instrText xml:space="preserve"> PAGEREF _Toc437426550 \h </w:instrText>
        </w:r>
        <w:r w:rsidR="0073428E">
          <w:rPr>
            <w:noProof/>
            <w:webHidden/>
          </w:rPr>
        </w:r>
        <w:r w:rsidR="0073428E">
          <w:rPr>
            <w:noProof/>
            <w:webHidden/>
          </w:rPr>
          <w:fldChar w:fldCharType="separate"/>
        </w:r>
        <w:r w:rsidR="0073428E">
          <w:rPr>
            <w:noProof/>
            <w:webHidden/>
          </w:rPr>
          <w:t>26</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51" w:history="1">
        <w:r w:rsidR="0073428E" w:rsidRPr="00BD763B">
          <w:rPr>
            <w:rStyle w:val="Hyperlink"/>
            <w:noProof/>
          </w:rPr>
          <w:t>6.2.1.4</w:t>
        </w:r>
        <w:r w:rsidR="0073428E">
          <w:rPr>
            <w:rFonts w:asciiTheme="minorHAnsi" w:eastAsiaTheme="minorEastAsia" w:hAnsiTheme="minorHAnsi" w:cstheme="minorBidi"/>
            <w:noProof/>
            <w:sz w:val="22"/>
            <w:szCs w:val="22"/>
          </w:rPr>
          <w:tab/>
        </w:r>
        <w:r w:rsidR="0073428E" w:rsidRPr="00BD763B">
          <w:rPr>
            <w:rStyle w:val="Hyperlink"/>
            <w:noProof/>
          </w:rPr>
          <w:t>Dependencies and Constraints</w:t>
        </w:r>
        <w:r w:rsidR="0073428E">
          <w:rPr>
            <w:noProof/>
            <w:webHidden/>
          </w:rPr>
          <w:tab/>
        </w:r>
        <w:r w:rsidR="0073428E">
          <w:rPr>
            <w:noProof/>
            <w:webHidden/>
          </w:rPr>
          <w:fldChar w:fldCharType="begin"/>
        </w:r>
        <w:r w:rsidR="0073428E">
          <w:rPr>
            <w:noProof/>
            <w:webHidden/>
          </w:rPr>
          <w:instrText xml:space="preserve"> PAGEREF _Toc437426551 \h </w:instrText>
        </w:r>
        <w:r w:rsidR="0073428E">
          <w:rPr>
            <w:noProof/>
            <w:webHidden/>
          </w:rPr>
        </w:r>
        <w:r w:rsidR="0073428E">
          <w:rPr>
            <w:noProof/>
            <w:webHidden/>
          </w:rPr>
          <w:fldChar w:fldCharType="separate"/>
        </w:r>
        <w:r w:rsidR="0073428E">
          <w:rPr>
            <w:noProof/>
            <w:webHidden/>
          </w:rPr>
          <w:t>26</w:t>
        </w:r>
        <w:r w:rsidR="0073428E">
          <w:rPr>
            <w:noProof/>
            <w:webHidden/>
          </w:rPr>
          <w:fldChar w:fldCharType="end"/>
        </w:r>
      </w:hyperlink>
    </w:p>
    <w:p w:rsidR="0073428E" w:rsidRDefault="00267547">
      <w:pPr>
        <w:pStyle w:val="TOC3"/>
        <w:rPr>
          <w:rFonts w:asciiTheme="minorHAnsi" w:eastAsiaTheme="minorEastAsia" w:hAnsiTheme="minorHAnsi" w:cstheme="minorBidi"/>
          <w:noProof/>
          <w:sz w:val="22"/>
          <w:szCs w:val="22"/>
        </w:rPr>
      </w:pPr>
      <w:hyperlink w:anchor="_Toc437426552" w:history="1">
        <w:r w:rsidR="0073428E" w:rsidRPr="00BD763B">
          <w:rPr>
            <w:rStyle w:val="Hyperlink"/>
            <w:noProof/>
          </w:rPr>
          <w:t>6.2.2</w:t>
        </w:r>
        <w:r w:rsidR="0073428E">
          <w:rPr>
            <w:rFonts w:asciiTheme="minorHAnsi" w:eastAsiaTheme="minorEastAsia" w:hAnsiTheme="minorHAnsi" w:cstheme="minorBidi"/>
            <w:noProof/>
            <w:sz w:val="22"/>
            <w:szCs w:val="22"/>
          </w:rPr>
          <w:tab/>
        </w:r>
        <w:r w:rsidR="0073428E" w:rsidRPr="00BD763B">
          <w:rPr>
            <w:rStyle w:val="Hyperlink"/>
            <w:noProof/>
          </w:rPr>
          <w:t>Specific Requirements</w:t>
        </w:r>
        <w:r w:rsidR="0073428E">
          <w:rPr>
            <w:noProof/>
            <w:webHidden/>
          </w:rPr>
          <w:tab/>
        </w:r>
        <w:r w:rsidR="0073428E">
          <w:rPr>
            <w:noProof/>
            <w:webHidden/>
          </w:rPr>
          <w:fldChar w:fldCharType="begin"/>
        </w:r>
        <w:r w:rsidR="0073428E">
          <w:rPr>
            <w:noProof/>
            <w:webHidden/>
          </w:rPr>
          <w:instrText xml:space="preserve"> PAGEREF _Toc437426552 \h </w:instrText>
        </w:r>
        <w:r w:rsidR="0073428E">
          <w:rPr>
            <w:noProof/>
            <w:webHidden/>
          </w:rPr>
        </w:r>
        <w:r w:rsidR="0073428E">
          <w:rPr>
            <w:noProof/>
            <w:webHidden/>
          </w:rPr>
          <w:fldChar w:fldCharType="separate"/>
        </w:r>
        <w:r w:rsidR="0073428E">
          <w:rPr>
            <w:noProof/>
            <w:webHidden/>
          </w:rPr>
          <w:t>26</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53" w:history="1">
        <w:r w:rsidR="0073428E" w:rsidRPr="00BD763B">
          <w:rPr>
            <w:rStyle w:val="Hyperlink"/>
            <w:noProof/>
          </w:rPr>
          <w:t>6.2.2.1</w:t>
        </w:r>
        <w:r w:rsidR="0073428E">
          <w:rPr>
            <w:rFonts w:asciiTheme="minorHAnsi" w:eastAsiaTheme="minorEastAsia" w:hAnsiTheme="minorHAnsi" w:cstheme="minorBidi"/>
            <w:noProof/>
            <w:sz w:val="22"/>
            <w:szCs w:val="22"/>
          </w:rPr>
          <w:tab/>
        </w:r>
        <w:r w:rsidR="0073428E" w:rsidRPr="00BD763B">
          <w:rPr>
            <w:rStyle w:val="Hyperlink"/>
            <w:noProof/>
          </w:rPr>
          <w:t>Database Repository</w:t>
        </w:r>
        <w:r w:rsidR="0073428E">
          <w:rPr>
            <w:noProof/>
            <w:webHidden/>
          </w:rPr>
          <w:tab/>
        </w:r>
        <w:r w:rsidR="0073428E">
          <w:rPr>
            <w:noProof/>
            <w:webHidden/>
          </w:rPr>
          <w:fldChar w:fldCharType="begin"/>
        </w:r>
        <w:r w:rsidR="0073428E">
          <w:rPr>
            <w:noProof/>
            <w:webHidden/>
          </w:rPr>
          <w:instrText xml:space="preserve"> PAGEREF _Toc437426553 \h </w:instrText>
        </w:r>
        <w:r w:rsidR="0073428E">
          <w:rPr>
            <w:noProof/>
            <w:webHidden/>
          </w:rPr>
        </w:r>
        <w:r w:rsidR="0073428E">
          <w:rPr>
            <w:noProof/>
            <w:webHidden/>
          </w:rPr>
          <w:fldChar w:fldCharType="separate"/>
        </w:r>
        <w:r w:rsidR="0073428E">
          <w:rPr>
            <w:noProof/>
            <w:webHidden/>
          </w:rPr>
          <w:t>26</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54" w:history="1">
        <w:r w:rsidR="0073428E" w:rsidRPr="00BD763B">
          <w:rPr>
            <w:rStyle w:val="Hyperlink"/>
            <w:noProof/>
          </w:rPr>
          <w:t>6.2.2.2</w:t>
        </w:r>
        <w:r w:rsidR="0073428E">
          <w:rPr>
            <w:rFonts w:asciiTheme="minorHAnsi" w:eastAsiaTheme="minorEastAsia" w:hAnsiTheme="minorHAnsi" w:cstheme="minorBidi"/>
            <w:noProof/>
            <w:sz w:val="22"/>
            <w:szCs w:val="22"/>
          </w:rPr>
          <w:tab/>
        </w:r>
        <w:r w:rsidR="0073428E" w:rsidRPr="00BD763B">
          <w:rPr>
            <w:rStyle w:val="Hyperlink"/>
            <w:noProof/>
          </w:rPr>
          <w:t>System Features</w:t>
        </w:r>
        <w:r w:rsidR="0073428E">
          <w:rPr>
            <w:noProof/>
            <w:webHidden/>
          </w:rPr>
          <w:tab/>
        </w:r>
        <w:r w:rsidR="0073428E">
          <w:rPr>
            <w:noProof/>
            <w:webHidden/>
          </w:rPr>
          <w:fldChar w:fldCharType="begin"/>
        </w:r>
        <w:r w:rsidR="0073428E">
          <w:rPr>
            <w:noProof/>
            <w:webHidden/>
          </w:rPr>
          <w:instrText xml:space="preserve"> PAGEREF _Toc437426554 \h </w:instrText>
        </w:r>
        <w:r w:rsidR="0073428E">
          <w:rPr>
            <w:noProof/>
            <w:webHidden/>
          </w:rPr>
        </w:r>
        <w:r w:rsidR="0073428E">
          <w:rPr>
            <w:noProof/>
            <w:webHidden/>
          </w:rPr>
          <w:fldChar w:fldCharType="separate"/>
        </w:r>
        <w:r w:rsidR="0073428E">
          <w:rPr>
            <w:noProof/>
            <w:webHidden/>
          </w:rPr>
          <w:t>27</w:t>
        </w:r>
        <w:r w:rsidR="0073428E">
          <w:rPr>
            <w:noProof/>
            <w:webHidden/>
          </w:rPr>
          <w:fldChar w:fldCharType="end"/>
        </w:r>
      </w:hyperlink>
    </w:p>
    <w:p w:rsidR="0073428E" w:rsidRDefault="00267547">
      <w:pPr>
        <w:pStyle w:val="TOC4"/>
        <w:tabs>
          <w:tab w:val="left" w:pos="1760"/>
          <w:tab w:val="right" w:leader="dot" w:pos="9350"/>
        </w:tabs>
        <w:rPr>
          <w:rFonts w:asciiTheme="minorHAnsi" w:eastAsiaTheme="minorEastAsia" w:hAnsiTheme="minorHAnsi" w:cstheme="minorBidi"/>
          <w:noProof/>
          <w:sz w:val="22"/>
          <w:szCs w:val="22"/>
        </w:rPr>
      </w:pPr>
      <w:hyperlink w:anchor="_Toc437426555" w:history="1">
        <w:r w:rsidR="0073428E" w:rsidRPr="00BD763B">
          <w:rPr>
            <w:rStyle w:val="Hyperlink"/>
            <w:noProof/>
          </w:rPr>
          <w:t>6.2.2.3</w:t>
        </w:r>
        <w:r w:rsidR="0073428E">
          <w:rPr>
            <w:rFonts w:asciiTheme="minorHAnsi" w:eastAsiaTheme="minorEastAsia" w:hAnsiTheme="minorHAnsi" w:cstheme="minorBidi"/>
            <w:noProof/>
            <w:sz w:val="22"/>
            <w:szCs w:val="22"/>
          </w:rPr>
          <w:tab/>
        </w:r>
        <w:r w:rsidR="0073428E" w:rsidRPr="00BD763B">
          <w:rPr>
            <w:rStyle w:val="Hyperlink"/>
            <w:noProof/>
          </w:rPr>
          <w:t>Design Element Tables</w:t>
        </w:r>
        <w:r w:rsidR="0073428E">
          <w:rPr>
            <w:noProof/>
            <w:webHidden/>
          </w:rPr>
          <w:tab/>
        </w:r>
        <w:r w:rsidR="0073428E">
          <w:rPr>
            <w:noProof/>
            <w:webHidden/>
          </w:rPr>
          <w:fldChar w:fldCharType="begin"/>
        </w:r>
        <w:r w:rsidR="0073428E">
          <w:rPr>
            <w:noProof/>
            <w:webHidden/>
          </w:rPr>
          <w:instrText xml:space="preserve"> PAGEREF _Toc437426555 \h </w:instrText>
        </w:r>
        <w:r w:rsidR="0073428E">
          <w:rPr>
            <w:noProof/>
            <w:webHidden/>
          </w:rPr>
        </w:r>
        <w:r w:rsidR="0073428E">
          <w:rPr>
            <w:noProof/>
            <w:webHidden/>
          </w:rPr>
          <w:fldChar w:fldCharType="separate"/>
        </w:r>
        <w:r w:rsidR="0073428E">
          <w:rPr>
            <w:noProof/>
            <w:webHidden/>
          </w:rPr>
          <w:t>53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56" w:history="1">
        <w:r w:rsidR="0073428E" w:rsidRPr="00BD763B">
          <w:rPr>
            <w:rStyle w:val="Hyperlink"/>
            <w:noProof/>
          </w:rPr>
          <w:t>6.3</w:t>
        </w:r>
        <w:r w:rsidR="0073428E">
          <w:rPr>
            <w:rFonts w:asciiTheme="minorHAnsi" w:eastAsiaTheme="minorEastAsia" w:hAnsiTheme="minorHAnsi" w:cstheme="minorBidi"/>
            <w:noProof/>
            <w:sz w:val="22"/>
            <w:szCs w:val="22"/>
          </w:rPr>
          <w:tab/>
        </w:r>
        <w:r w:rsidR="0073428E" w:rsidRPr="00BD763B">
          <w:rPr>
            <w:rStyle w:val="Hyperlink"/>
            <w:noProof/>
          </w:rPr>
          <w:t>Network Detailed Design</w:t>
        </w:r>
        <w:r w:rsidR="0073428E">
          <w:rPr>
            <w:noProof/>
            <w:webHidden/>
          </w:rPr>
          <w:tab/>
        </w:r>
        <w:r w:rsidR="0073428E">
          <w:rPr>
            <w:noProof/>
            <w:webHidden/>
          </w:rPr>
          <w:fldChar w:fldCharType="begin"/>
        </w:r>
        <w:r w:rsidR="0073428E">
          <w:rPr>
            <w:noProof/>
            <w:webHidden/>
          </w:rPr>
          <w:instrText xml:space="preserve"> PAGEREF _Toc437426556 \h </w:instrText>
        </w:r>
        <w:r w:rsidR="0073428E">
          <w:rPr>
            <w:noProof/>
            <w:webHidden/>
          </w:rPr>
        </w:r>
        <w:r w:rsidR="0073428E">
          <w:rPr>
            <w:noProof/>
            <w:webHidden/>
          </w:rPr>
          <w:fldChar w:fldCharType="separate"/>
        </w:r>
        <w:r w:rsidR="0073428E">
          <w:rPr>
            <w:noProof/>
            <w:webHidden/>
          </w:rPr>
          <w:t>58</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57" w:history="1">
        <w:r w:rsidR="0073428E" w:rsidRPr="00BD763B">
          <w:rPr>
            <w:rStyle w:val="Hyperlink"/>
            <w:noProof/>
          </w:rPr>
          <w:t>6.4</w:t>
        </w:r>
        <w:r w:rsidR="0073428E">
          <w:rPr>
            <w:rFonts w:asciiTheme="minorHAnsi" w:eastAsiaTheme="minorEastAsia" w:hAnsiTheme="minorHAnsi" w:cstheme="minorBidi"/>
            <w:noProof/>
            <w:sz w:val="22"/>
            <w:szCs w:val="22"/>
          </w:rPr>
          <w:tab/>
        </w:r>
        <w:r w:rsidR="0073428E" w:rsidRPr="00BD763B">
          <w:rPr>
            <w:rStyle w:val="Hyperlink"/>
            <w:noProof/>
          </w:rPr>
          <w:t>Service Oriented Architecture / ESS Detailed Design</w:t>
        </w:r>
        <w:r w:rsidR="0073428E">
          <w:rPr>
            <w:noProof/>
            <w:webHidden/>
          </w:rPr>
          <w:tab/>
        </w:r>
        <w:r w:rsidR="0073428E">
          <w:rPr>
            <w:noProof/>
            <w:webHidden/>
          </w:rPr>
          <w:fldChar w:fldCharType="begin"/>
        </w:r>
        <w:r w:rsidR="0073428E">
          <w:rPr>
            <w:noProof/>
            <w:webHidden/>
          </w:rPr>
          <w:instrText xml:space="preserve"> PAGEREF _Toc437426557 \h </w:instrText>
        </w:r>
        <w:r w:rsidR="0073428E">
          <w:rPr>
            <w:noProof/>
            <w:webHidden/>
          </w:rPr>
        </w:r>
        <w:r w:rsidR="0073428E">
          <w:rPr>
            <w:noProof/>
            <w:webHidden/>
          </w:rPr>
          <w:fldChar w:fldCharType="separate"/>
        </w:r>
        <w:r w:rsidR="0073428E">
          <w:rPr>
            <w:noProof/>
            <w:webHidden/>
          </w:rPr>
          <w:t>58</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58" w:history="1">
        <w:r w:rsidR="0073428E" w:rsidRPr="00BD763B">
          <w:rPr>
            <w:rStyle w:val="Hyperlink"/>
            <w:noProof/>
          </w:rPr>
          <w:t>7</w:t>
        </w:r>
        <w:r w:rsidR="0073428E">
          <w:rPr>
            <w:rFonts w:asciiTheme="minorHAnsi" w:eastAsiaTheme="minorEastAsia" w:hAnsiTheme="minorHAnsi" w:cstheme="minorBidi"/>
            <w:b w:val="0"/>
            <w:noProof/>
            <w:sz w:val="22"/>
            <w:szCs w:val="22"/>
          </w:rPr>
          <w:tab/>
        </w:r>
        <w:r w:rsidR="0073428E" w:rsidRPr="00BD763B">
          <w:rPr>
            <w:rStyle w:val="Hyperlink"/>
            <w:noProof/>
          </w:rPr>
          <w:t>External System Interface Design</w:t>
        </w:r>
        <w:r w:rsidR="0073428E">
          <w:rPr>
            <w:noProof/>
            <w:webHidden/>
          </w:rPr>
          <w:tab/>
        </w:r>
        <w:r w:rsidR="0073428E">
          <w:rPr>
            <w:noProof/>
            <w:webHidden/>
          </w:rPr>
          <w:fldChar w:fldCharType="begin"/>
        </w:r>
        <w:r w:rsidR="0073428E">
          <w:rPr>
            <w:noProof/>
            <w:webHidden/>
          </w:rPr>
          <w:instrText xml:space="preserve"> PAGEREF _Toc437426558 \h </w:instrText>
        </w:r>
        <w:r w:rsidR="0073428E">
          <w:rPr>
            <w:noProof/>
            <w:webHidden/>
          </w:rPr>
        </w:r>
        <w:r w:rsidR="0073428E">
          <w:rPr>
            <w:noProof/>
            <w:webHidden/>
          </w:rPr>
          <w:fldChar w:fldCharType="separate"/>
        </w:r>
        <w:r w:rsidR="0073428E">
          <w:rPr>
            <w:noProof/>
            <w:webHidden/>
          </w:rPr>
          <w:t>59</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59" w:history="1">
        <w:r w:rsidR="0073428E" w:rsidRPr="00BD763B">
          <w:rPr>
            <w:rStyle w:val="Hyperlink"/>
            <w:noProof/>
          </w:rPr>
          <w:t>7.1</w:t>
        </w:r>
        <w:r w:rsidR="0073428E">
          <w:rPr>
            <w:rFonts w:asciiTheme="minorHAnsi" w:eastAsiaTheme="minorEastAsia" w:hAnsiTheme="minorHAnsi" w:cstheme="minorBidi"/>
            <w:noProof/>
            <w:sz w:val="22"/>
            <w:szCs w:val="22"/>
          </w:rPr>
          <w:tab/>
        </w:r>
        <w:r w:rsidR="0073428E" w:rsidRPr="00BD763B">
          <w:rPr>
            <w:rStyle w:val="Hyperlink"/>
            <w:noProof/>
          </w:rPr>
          <w:t>Interface Architecture</w:t>
        </w:r>
        <w:r w:rsidR="0073428E">
          <w:rPr>
            <w:noProof/>
            <w:webHidden/>
          </w:rPr>
          <w:tab/>
        </w:r>
        <w:r w:rsidR="0073428E">
          <w:rPr>
            <w:noProof/>
            <w:webHidden/>
          </w:rPr>
          <w:fldChar w:fldCharType="begin"/>
        </w:r>
        <w:r w:rsidR="0073428E">
          <w:rPr>
            <w:noProof/>
            <w:webHidden/>
          </w:rPr>
          <w:instrText xml:space="preserve"> PAGEREF _Toc437426559 \h </w:instrText>
        </w:r>
        <w:r w:rsidR="0073428E">
          <w:rPr>
            <w:noProof/>
            <w:webHidden/>
          </w:rPr>
        </w:r>
        <w:r w:rsidR="0073428E">
          <w:rPr>
            <w:noProof/>
            <w:webHidden/>
          </w:rPr>
          <w:fldChar w:fldCharType="separate"/>
        </w:r>
        <w:r w:rsidR="0073428E">
          <w:rPr>
            <w:noProof/>
            <w:webHidden/>
          </w:rPr>
          <w:t>59</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0" w:history="1">
        <w:r w:rsidR="0073428E" w:rsidRPr="00BD763B">
          <w:rPr>
            <w:rStyle w:val="Hyperlink"/>
            <w:noProof/>
          </w:rPr>
          <w:t>7.2</w:t>
        </w:r>
        <w:r w:rsidR="0073428E">
          <w:rPr>
            <w:rFonts w:asciiTheme="minorHAnsi" w:eastAsiaTheme="minorEastAsia" w:hAnsiTheme="minorHAnsi" w:cstheme="minorBidi"/>
            <w:noProof/>
            <w:sz w:val="22"/>
            <w:szCs w:val="22"/>
          </w:rPr>
          <w:tab/>
        </w:r>
        <w:r w:rsidR="0073428E" w:rsidRPr="00BD763B">
          <w:rPr>
            <w:rStyle w:val="Hyperlink"/>
            <w:noProof/>
          </w:rPr>
          <w:t>Interface Detailed Design</w:t>
        </w:r>
        <w:r w:rsidR="0073428E">
          <w:rPr>
            <w:noProof/>
            <w:webHidden/>
          </w:rPr>
          <w:tab/>
        </w:r>
        <w:r w:rsidR="0073428E">
          <w:rPr>
            <w:noProof/>
            <w:webHidden/>
          </w:rPr>
          <w:fldChar w:fldCharType="begin"/>
        </w:r>
        <w:r w:rsidR="0073428E">
          <w:rPr>
            <w:noProof/>
            <w:webHidden/>
          </w:rPr>
          <w:instrText xml:space="preserve"> PAGEREF _Toc437426560 \h </w:instrText>
        </w:r>
        <w:r w:rsidR="0073428E">
          <w:rPr>
            <w:noProof/>
            <w:webHidden/>
          </w:rPr>
        </w:r>
        <w:r w:rsidR="0073428E">
          <w:rPr>
            <w:noProof/>
            <w:webHidden/>
          </w:rPr>
          <w:fldChar w:fldCharType="separate"/>
        </w:r>
        <w:r w:rsidR="0073428E">
          <w:rPr>
            <w:noProof/>
            <w:webHidden/>
          </w:rPr>
          <w:t>59</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61" w:history="1">
        <w:r w:rsidR="0073428E" w:rsidRPr="00BD763B">
          <w:rPr>
            <w:rStyle w:val="Hyperlink"/>
            <w:noProof/>
          </w:rPr>
          <w:t>8</w:t>
        </w:r>
        <w:r w:rsidR="0073428E">
          <w:rPr>
            <w:rFonts w:asciiTheme="minorHAnsi" w:eastAsiaTheme="minorEastAsia" w:hAnsiTheme="minorHAnsi" w:cstheme="minorBidi"/>
            <w:b w:val="0"/>
            <w:noProof/>
            <w:sz w:val="22"/>
            <w:szCs w:val="22"/>
          </w:rPr>
          <w:tab/>
        </w:r>
        <w:r w:rsidR="0073428E" w:rsidRPr="00BD763B">
          <w:rPr>
            <w:rStyle w:val="Hyperlink"/>
            <w:noProof/>
          </w:rPr>
          <w:t>Human-Machine Interface</w:t>
        </w:r>
        <w:r w:rsidR="0073428E">
          <w:rPr>
            <w:noProof/>
            <w:webHidden/>
          </w:rPr>
          <w:tab/>
        </w:r>
        <w:r w:rsidR="0073428E">
          <w:rPr>
            <w:noProof/>
            <w:webHidden/>
          </w:rPr>
          <w:fldChar w:fldCharType="begin"/>
        </w:r>
        <w:r w:rsidR="0073428E">
          <w:rPr>
            <w:noProof/>
            <w:webHidden/>
          </w:rPr>
          <w:instrText xml:space="preserve"> PAGEREF _Toc437426561 \h </w:instrText>
        </w:r>
        <w:r w:rsidR="0073428E">
          <w:rPr>
            <w:noProof/>
            <w:webHidden/>
          </w:rPr>
        </w:r>
        <w:r w:rsidR="0073428E">
          <w:rPr>
            <w:noProof/>
            <w:webHidden/>
          </w:rPr>
          <w:fldChar w:fldCharType="separate"/>
        </w:r>
        <w:r w:rsidR="0073428E">
          <w:rPr>
            <w:noProof/>
            <w:webHidden/>
          </w:rPr>
          <w:t>60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2" w:history="1">
        <w:r w:rsidR="0073428E" w:rsidRPr="00BD763B">
          <w:rPr>
            <w:rStyle w:val="Hyperlink"/>
            <w:noProof/>
          </w:rPr>
          <w:t>8.1</w:t>
        </w:r>
        <w:r w:rsidR="0073428E">
          <w:rPr>
            <w:rFonts w:asciiTheme="minorHAnsi" w:eastAsiaTheme="minorEastAsia" w:hAnsiTheme="minorHAnsi" w:cstheme="minorBidi"/>
            <w:noProof/>
            <w:sz w:val="22"/>
            <w:szCs w:val="22"/>
          </w:rPr>
          <w:tab/>
        </w:r>
        <w:r w:rsidR="0073428E" w:rsidRPr="00BD763B">
          <w:rPr>
            <w:rStyle w:val="Hyperlink"/>
            <w:noProof/>
          </w:rPr>
          <w:t>Interface Design Rules</w:t>
        </w:r>
        <w:r w:rsidR="0073428E">
          <w:rPr>
            <w:noProof/>
            <w:webHidden/>
          </w:rPr>
          <w:tab/>
        </w:r>
        <w:r w:rsidR="0073428E">
          <w:rPr>
            <w:noProof/>
            <w:webHidden/>
          </w:rPr>
          <w:fldChar w:fldCharType="begin"/>
        </w:r>
        <w:r w:rsidR="0073428E">
          <w:rPr>
            <w:noProof/>
            <w:webHidden/>
          </w:rPr>
          <w:instrText xml:space="preserve"> PAGEREF _Toc437426562 \h </w:instrText>
        </w:r>
        <w:r w:rsidR="0073428E">
          <w:rPr>
            <w:noProof/>
            <w:webHidden/>
          </w:rPr>
        </w:r>
        <w:r w:rsidR="0073428E">
          <w:rPr>
            <w:noProof/>
            <w:webHidden/>
          </w:rPr>
          <w:fldChar w:fldCharType="separate"/>
        </w:r>
        <w:r w:rsidR="0073428E">
          <w:rPr>
            <w:noProof/>
            <w:webHidden/>
          </w:rPr>
          <w:t>60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3" w:history="1">
        <w:r w:rsidR="0073428E" w:rsidRPr="00BD763B">
          <w:rPr>
            <w:rStyle w:val="Hyperlink"/>
            <w:noProof/>
          </w:rPr>
          <w:t>8.2</w:t>
        </w:r>
        <w:r w:rsidR="0073428E">
          <w:rPr>
            <w:rFonts w:asciiTheme="minorHAnsi" w:eastAsiaTheme="minorEastAsia" w:hAnsiTheme="minorHAnsi" w:cstheme="minorBidi"/>
            <w:noProof/>
            <w:sz w:val="22"/>
            <w:szCs w:val="22"/>
          </w:rPr>
          <w:tab/>
        </w:r>
        <w:r w:rsidR="0073428E" w:rsidRPr="00BD763B">
          <w:rPr>
            <w:rStyle w:val="Hyperlink"/>
            <w:noProof/>
          </w:rPr>
          <w:t>Inputs</w:t>
        </w:r>
        <w:r w:rsidR="0073428E">
          <w:rPr>
            <w:noProof/>
            <w:webHidden/>
          </w:rPr>
          <w:tab/>
        </w:r>
        <w:r w:rsidR="0073428E">
          <w:rPr>
            <w:noProof/>
            <w:webHidden/>
          </w:rPr>
          <w:fldChar w:fldCharType="begin"/>
        </w:r>
        <w:r w:rsidR="0073428E">
          <w:rPr>
            <w:noProof/>
            <w:webHidden/>
          </w:rPr>
          <w:instrText xml:space="preserve"> PAGEREF _Toc437426563 \h </w:instrText>
        </w:r>
        <w:r w:rsidR="0073428E">
          <w:rPr>
            <w:noProof/>
            <w:webHidden/>
          </w:rPr>
        </w:r>
        <w:r w:rsidR="0073428E">
          <w:rPr>
            <w:noProof/>
            <w:webHidden/>
          </w:rPr>
          <w:fldChar w:fldCharType="separate"/>
        </w:r>
        <w:r w:rsidR="0073428E">
          <w:rPr>
            <w:noProof/>
            <w:webHidden/>
          </w:rPr>
          <w:t>60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4" w:history="1">
        <w:r w:rsidR="0073428E" w:rsidRPr="00BD763B">
          <w:rPr>
            <w:rStyle w:val="Hyperlink"/>
            <w:noProof/>
          </w:rPr>
          <w:t>8.3</w:t>
        </w:r>
        <w:r w:rsidR="0073428E">
          <w:rPr>
            <w:rFonts w:asciiTheme="minorHAnsi" w:eastAsiaTheme="minorEastAsia" w:hAnsiTheme="minorHAnsi" w:cstheme="minorBidi"/>
            <w:noProof/>
            <w:sz w:val="22"/>
            <w:szCs w:val="22"/>
          </w:rPr>
          <w:tab/>
        </w:r>
        <w:r w:rsidR="0073428E" w:rsidRPr="00BD763B">
          <w:rPr>
            <w:rStyle w:val="Hyperlink"/>
            <w:noProof/>
          </w:rPr>
          <w:t>Outputs</w:t>
        </w:r>
        <w:r w:rsidR="0073428E">
          <w:rPr>
            <w:noProof/>
            <w:webHidden/>
          </w:rPr>
          <w:tab/>
        </w:r>
        <w:r w:rsidR="0073428E">
          <w:rPr>
            <w:noProof/>
            <w:webHidden/>
          </w:rPr>
          <w:fldChar w:fldCharType="begin"/>
        </w:r>
        <w:r w:rsidR="0073428E">
          <w:rPr>
            <w:noProof/>
            <w:webHidden/>
          </w:rPr>
          <w:instrText xml:space="preserve"> PAGEREF _Toc437426564 \h </w:instrText>
        </w:r>
        <w:r w:rsidR="0073428E">
          <w:rPr>
            <w:noProof/>
            <w:webHidden/>
          </w:rPr>
        </w:r>
        <w:r w:rsidR="0073428E">
          <w:rPr>
            <w:noProof/>
            <w:webHidden/>
          </w:rPr>
          <w:fldChar w:fldCharType="separate"/>
        </w:r>
        <w:r w:rsidR="0073428E">
          <w:rPr>
            <w:noProof/>
            <w:webHidden/>
          </w:rPr>
          <w:t>60</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5" w:history="1">
        <w:r w:rsidR="0073428E" w:rsidRPr="00BD763B">
          <w:rPr>
            <w:rStyle w:val="Hyperlink"/>
            <w:noProof/>
          </w:rPr>
          <w:t>8.4</w:t>
        </w:r>
        <w:r w:rsidR="0073428E">
          <w:rPr>
            <w:rFonts w:asciiTheme="minorHAnsi" w:eastAsiaTheme="minorEastAsia" w:hAnsiTheme="minorHAnsi" w:cstheme="minorBidi"/>
            <w:noProof/>
            <w:sz w:val="22"/>
            <w:szCs w:val="22"/>
          </w:rPr>
          <w:tab/>
        </w:r>
        <w:r w:rsidR="0073428E" w:rsidRPr="00BD763B">
          <w:rPr>
            <w:rStyle w:val="Hyperlink"/>
            <w:noProof/>
          </w:rPr>
          <w:t>Navigation Hierarchy</w:t>
        </w:r>
        <w:r w:rsidR="0073428E">
          <w:rPr>
            <w:noProof/>
            <w:webHidden/>
          </w:rPr>
          <w:tab/>
        </w:r>
        <w:r w:rsidR="0073428E">
          <w:rPr>
            <w:noProof/>
            <w:webHidden/>
          </w:rPr>
          <w:fldChar w:fldCharType="begin"/>
        </w:r>
        <w:r w:rsidR="0073428E">
          <w:rPr>
            <w:noProof/>
            <w:webHidden/>
          </w:rPr>
          <w:instrText xml:space="preserve"> PAGEREF _Toc437426565 \h </w:instrText>
        </w:r>
        <w:r w:rsidR="0073428E">
          <w:rPr>
            <w:noProof/>
            <w:webHidden/>
          </w:rPr>
        </w:r>
        <w:r w:rsidR="0073428E">
          <w:rPr>
            <w:noProof/>
            <w:webHidden/>
          </w:rPr>
          <w:fldChar w:fldCharType="separate"/>
        </w:r>
        <w:r w:rsidR="0073428E">
          <w:rPr>
            <w:noProof/>
            <w:webHidden/>
          </w:rPr>
          <w:t>60</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66" w:history="1">
        <w:r w:rsidR="0073428E" w:rsidRPr="00BD763B">
          <w:rPr>
            <w:rStyle w:val="Hyperlink"/>
            <w:noProof/>
          </w:rPr>
          <w:t>9</w:t>
        </w:r>
        <w:r w:rsidR="0073428E">
          <w:rPr>
            <w:rFonts w:asciiTheme="minorHAnsi" w:eastAsiaTheme="minorEastAsia" w:hAnsiTheme="minorHAnsi" w:cstheme="minorBidi"/>
            <w:b w:val="0"/>
            <w:noProof/>
            <w:sz w:val="22"/>
            <w:szCs w:val="22"/>
          </w:rPr>
          <w:tab/>
        </w:r>
        <w:r w:rsidR="0073428E" w:rsidRPr="00BD763B">
          <w:rPr>
            <w:rStyle w:val="Hyperlink"/>
            <w:noProof/>
          </w:rPr>
          <w:t>Security and Privacy</w:t>
        </w:r>
        <w:r w:rsidR="0073428E">
          <w:rPr>
            <w:noProof/>
            <w:webHidden/>
          </w:rPr>
          <w:tab/>
        </w:r>
        <w:r w:rsidR="0073428E">
          <w:rPr>
            <w:noProof/>
            <w:webHidden/>
          </w:rPr>
          <w:fldChar w:fldCharType="begin"/>
        </w:r>
        <w:r w:rsidR="0073428E">
          <w:rPr>
            <w:noProof/>
            <w:webHidden/>
          </w:rPr>
          <w:instrText xml:space="preserve"> PAGEREF _Toc437426566 \h </w:instrText>
        </w:r>
        <w:r w:rsidR="0073428E">
          <w:rPr>
            <w:noProof/>
            <w:webHidden/>
          </w:rPr>
        </w:r>
        <w:r w:rsidR="0073428E">
          <w:rPr>
            <w:noProof/>
            <w:webHidden/>
          </w:rPr>
          <w:fldChar w:fldCharType="separate"/>
        </w:r>
        <w:r w:rsidR="0073428E">
          <w:rPr>
            <w:noProof/>
            <w:webHidden/>
          </w:rPr>
          <w:t>61</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7" w:history="1">
        <w:r w:rsidR="0073428E" w:rsidRPr="00BD763B">
          <w:rPr>
            <w:rStyle w:val="Hyperlink"/>
            <w:noProof/>
          </w:rPr>
          <w:t>9.1</w:t>
        </w:r>
        <w:r w:rsidR="0073428E">
          <w:rPr>
            <w:rFonts w:asciiTheme="minorHAnsi" w:eastAsiaTheme="minorEastAsia" w:hAnsiTheme="minorHAnsi" w:cstheme="minorBidi"/>
            <w:noProof/>
            <w:sz w:val="22"/>
            <w:szCs w:val="22"/>
          </w:rPr>
          <w:tab/>
        </w:r>
        <w:r w:rsidR="0073428E" w:rsidRPr="00BD763B">
          <w:rPr>
            <w:rStyle w:val="Hyperlink"/>
            <w:noProof/>
          </w:rPr>
          <w:t>Security</w:t>
        </w:r>
        <w:r w:rsidR="0073428E">
          <w:rPr>
            <w:noProof/>
            <w:webHidden/>
          </w:rPr>
          <w:tab/>
        </w:r>
        <w:r w:rsidR="0073428E">
          <w:rPr>
            <w:noProof/>
            <w:webHidden/>
          </w:rPr>
          <w:fldChar w:fldCharType="begin"/>
        </w:r>
        <w:r w:rsidR="0073428E">
          <w:rPr>
            <w:noProof/>
            <w:webHidden/>
          </w:rPr>
          <w:instrText xml:space="preserve"> PAGEREF _Toc437426567 \h </w:instrText>
        </w:r>
        <w:r w:rsidR="0073428E">
          <w:rPr>
            <w:noProof/>
            <w:webHidden/>
          </w:rPr>
        </w:r>
        <w:r w:rsidR="0073428E">
          <w:rPr>
            <w:noProof/>
            <w:webHidden/>
          </w:rPr>
          <w:fldChar w:fldCharType="separate"/>
        </w:r>
        <w:r w:rsidR="0073428E">
          <w:rPr>
            <w:noProof/>
            <w:webHidden/>
          </w:rPr>
          <w:t>61</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68" w:history="1">
        <w:r w:rsidR="0073428E" w:rsidRPr="00BD763B">
          <w:rPr>
            <w:rStyle w:val="Hyperlink"/>
            <w:noProof/>
          </w:rPr>
          <w:t>9.2</w:t>
        </w:r>
        <w:r w:rsidR="0073428E">
          <w:rPr>
            <w:rFonts w:asciiTheme="minorHAnsi" w:eastAsiaTheme="minorEastAsia" w:hAnsiTheme="minorHAnsi" w:cstheme="minorBidi"/>
            <w:noProof/>
            <w:sz w:val="22"/>
            <w:szCs w:val="22"/>
          </w:rPr>
          <w:tab/>
        </w:r>
        <w:r w:rsidR="0073428E" w:rsidRPr="00BD763B">
          <w:rPr>
            <w:rStyle w:val="Hyperlink"/>
            <w:noProof/>
          </w:rPr>
          <w:t>Privacy</w:t>
        </w:r>
        <w:r w:rsidR="0073428E">
          <w:rPr>
            <w:noProof/>
            <w:webHidden/>
          </w:rPr>
          <w:tab/>
        </w:r>
        <w:r w:rsidR="0073428E">
          <w:rPr>
            <w:noProof/>
            <w:webHidden/>
          </w:rPr>
          <w:fldChar w:fldCharType="begin"/>
        </w:r>
        <w:r w:rsidR="0073428E">
          <w:rPr>
            <w:noProof/>
            <w:webHidden/>
          </w:rPr>
          <w:instrText xml:space="preserve"> PAGEREF _Toc437426568 \h </w:instrText>
        </w:r>
        <w:r w:rsidR="0073428E">
          <w:rPr>
            <w:noProof/>
            <w:webHidden/>
          </w:rPr>
        </w:r>
        <w:r w:rsidR="0073428E">
          <w:rPr>
            <w:noProof/>
            <w:webHidden/>
          </w:rPr>
          <w:fldChar w:fldCharType="separate"/>
        </w:r>
        <w:r w:rsidR="0073428E">
          <w:rPr>
            <w:noProof/>
            <w:webHidden/>
          </w:rPr>
          <w:t>61</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69" w:history="1">
        <w:r w:rsidR="0073428E" w:rsidRPr="00BD763B">
          <w:rPr>
            <w:rStyle w:val="Hyperlink"/>
            <w:noProof/>
          </w:rPr>
          <w:t>Attachment A – Approval Signatures</w:t>
        </w:r>
        <w:r w:rsidR="0073428E">
          <w:rPr>
            <w:noProof/>
            <w:webHidden/>
          </w:rPr>
          <w:tab/>
        </w:r>
        <w:r w:rsidR="0073428E">
          <w:rPr>
            <w:noProof/>
            <w:webHidden/>
          </w:rPr>
          <w:fldChar w:fldCharType="begin"/>
        </w:r>
        <w:r w:rsidR="0073428E">
          <w:rPr>
            <w:noProof/>
            <w:webHidden/>
          </w:rPr>
          <w:instrText xml:space="preserve"> PAGEREF _Toc437426569 \h </w:instrText>
        </w:r>
        <w:r w:rsidR="0073428E">
          <w:rPr>
            <w:noProof/>
            <w:webHidden/>
          </w:rPr>
        </w:r>
        <w:r w:rsidR="0073428E">
          <w:rPr>
            <w:noProof/>
            <w:webHidden/>
          </w:rPr>
          <w:fldChar w:fldCharType="separate"/>
        </w:r>
        <w:r w:rsidR="0073428E">
          <w:rPr>
            <w:noProof/>
            <w:webHidden/>
          </w:rPr>
          <w:t>62</w:t>
        </w:r>
        <w:r w:rsidR="0073428E">
          <w:rPr>
            <w:noProof/>
            <w:webHidden/>
          </w:rPr>
          <w:fldChar w:fldCharType="end"/>
        </w:r>
      </w:hyperlink>
    </w:p>
    <w:p w:rsidR="0073428E" w:rsidRDefault="00267547">
      <w:pPr>
        <w:pStyle w:val="TOC1"/>
        <w:rPr>
          <w:rFonts w:asciiTheme="minorHAnsi" w:eastAsiaTheme="minorEastAsia" w:hAnsiTheme="minorHAnsi" w:cstheme="minorBidi"/>
          <w:b w:val="0"/>
          <w:noProof/>
          <w:sz w:val="22"/>
          <w:szCs w:val="22"/>
        </w:rPr>
      </w:pPr>
      <w:hyperlink w:anchor="_Toc437426570" w:history="1">
        <w:r w:rsidR="0073428E" w:rsidRPr="00BD763B">
          <w:rPr>
            <w:rStyle w:val="Hyperlink"/>
            <w:noProof/>
          </w:rPr>
          <w:t>A.</w:t>
        </w:r>
        <w:r w:rsidR="0073428E">
          <w:rPr>
            <w:rFonts w:asciiTheme="minorHAnsi" w:eastAsiaTheme="minorEastAsia" w:hAnsiTheme="minorHAnsi" w:cstheme="minorBidi"/>
            <w:b w:val="0"/>
            <w:noProof/>
            <w:sz w:val="22"/>
            <w:szCs w:val="22"/>
          </w:rPr>
          <w:tab/>
        </w:r>
        <w:r w:rsidR="0073428E" w:rsidRPr="00BD763B">
          <w:rPr>
            <w:rStyle w:val="Hyperlink"/>
            <w:noProof/>
          </w:rPr>
          <w:t>Additional Information</w:t>
        </w:r>
        <w:r w:rsidR="0073428E">
          <w:rPr>
            <w:noProof/>
            <w:webHidden/>
          </w:rPr>
          <w:tab/>
        </w:r>
        <w:r w:rsidR="0073428E">
          <w:rPr>
            <w:noProof/>
            <w:webHidden/>
          </w:rPr>
          <w:fldChar w:fldCharType="begin"/>
        </w:r>
        <w:r w:rsidR="0073428E">
          <w:rPr>
            <w:noProof/>
            <w:webHidden/>
          </w:rPr>
          <w:instrText xml:space="preserve"> PAGEREF _Toc437426570 \h </w:instrText>
        </w:r>
        <w:r w:rsidR="0073428E">
          <w:rPr>
            <w:noProof/>
            <w:webHidden/>
          </w:rPr>
        </w:r>
        <w:r w:rsidR="0073428E">
          <w:rPr>
            <w:noProof/>
            <w:webHidden/>
          </w:rPr>
          <w:fldChar w:fldCharType="separate"/>
        </w:r>
        <w:r w:rsidR="0073428E">
          <w:rPr>
            <w:noProof/>
            <w:webHidden/>
          </w:rPr>
          <w:t>63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71" w:history="1">
        <w:r w:rsidR="0073428E" w:rsidRPr="00BD763B">
          <w:rPr>
            <w:rStyle w:val="Hyperlink"/>
            <w:noProof/>
          </w:rPr>
          <w:t>A.1.</w:t>
        </w:r>
        <w:r w:rsidR="0073428E">
          <w:rPr>
            <w:rFonts w:asciiTheme="minorHAnsi" w:eastAsiaTheme="minorEastAsia" w:hAnsiTheme="minorHAnsi" w:cstheme="minorBidi"/>
            <w:noProof/>
            <w:sz w:val="22"/>
            <w:szCs w:val="22"/>
          </w:rPr>
          <w:tab/>
        </w:r>
        <w:r w:rsidR="0073428E" w:rsidRPr="00BD763B">
          <w:rPr>
            <w:rStyle w:val="Hyperlink"/>
            <w:noProof/>
          </w:rPr>
          <w:t>RTM</w:t>
        </w:r>
        <w:r w:rsidR="0073428E">
          <w:rPr>
            <w:noProof/>
            <w:webHidden/>
          </w:rPr>
          <w:tab/>
        </w:r>
        <w:r w:rsidR="0073428E">
          <w:rPr>
            <w:noProof/>
            <w:webHidden/>
          </w:rPr>
          <w:fldChar w:fldCharType="begin"/>
        </w:r>
        <w:r w:rsidR="0073428E">
          <w:rPr>
            <w:noProof/>
            <w:webHidden/>
          </w:rPr>
          <w:instrText xml:space="preserve"> PAGEREF _Toc437426571 \h </w:instrText>
        </w:r>
        <w:r w:rsidR="0073428E">
          <w:rPr>
            <w:noProof/>
            <w:webHidden/>
          </w:rPr>
        </w:r>
        <w:r w:rsidR="0073428E">
          <w:rPr>
            <w:noProof/>
            <w:webHidden/>
          </w:rPr>
          <w:fldChar w:fldCharType="separate"/>
        </w:r>
        <w:r w:rsidR="0073428E">
          <w:rPr>
            <w:noProof/>
            <w:webHidden/>
          </w:rPr>
          <w:t>63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72" w:history="1">
        <w:r w:rsidR="0073428E" w:rsidRPr="00BD763B">
          <w:rPr>
            <w:rStyle w:val="Hyperlink"/>
            <w:noProof/>
          </w:rPr>
          <w:t>A.2.</w:t>
        </w:r>
        <w:r w:rsidR="0073428E">
          <w:rPr>
            <w:rFonts w:asciiTheme="minorHAnsi" w:eastAsiaTheme="minorEastAsia" w:hAnsiTheme="minorHAnsi" w:cstheme="minorBidi"/>
            <w:noProof/>
            <w:sz w:val="22"/>
            <w:szCs w:val="22"/>
          </w:rPr>
          <w:tab/>
        </w:r>
        <w:r w:rsidR="0073428E" w:rsidRPr="00BD763B">
          <w:rPr>
            <w:rStyle w:val="Hyperlink"/>
            <w:noProof/>
          </w:rPr>
          <w:t>Packaging and Installation</w:t>
        </w:r>
        <w:r w:rsidR="0073428E">
          <w:rPr>
            <w:noProof/>
            <w:webHidden/>
          </w:rPr>
          <w:tab/>
        </w:r>
        <w:r w:rsidR="0073428E">
          <w:rPr>
            <w:noProof/>
            <w:webHidden/>
          </w:rPr>
          <w:fldChar w:fldCharType="begin"/>
        </w:r>
        <w:r w:rsidR="0073428E">
          <w:rPr>
            <w:noProof/>
            <w:webHidden/>
          </w:rPr>
          <w:instrText xml:space="preserve"> PAGEREF _Toc437426572 \h </w:instrText>
        </w:r>
        <w:r w:rsidR="0073428E">
          <w:rPr>
            <w:noProof/>
            <w:webHidden/>
          </w:rPr>
        </w:r>
        <w:r w:rsidR="0073428E">
          <w:rPr>
            <w:noProof/>
            <w:webHidden/>
          </w:rPr>
          <w:fldChar w:fldCharType="separate"/>
        </w:r>
        <w:r w:rsidR="0073428E">
          <w:rPr>
            <w:noProof/>
            <w:webHidden/>
          </w:rPr>
          <w:t>63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73" w:history="1">
        <w:r w:rsidR="0073428E" w:rsidRPr="00BD763B">
          <w:rPr>
            <w:rStyle w:val="Hyperlink"/>
            <w:noProof/>
          </w:rPr>
          <w:t>A.3.</w:t>
        </w:r>
        <w:r w:rsidR="0073428E">
          <w:rPr>
            <w:rFonts w:asciiTheme="minorHAnsi" w:eastAsiaTheme="minorEastAsia" w:hAnsiTheme="minorHAnsi" w:cstheme="minorBidi"/>
            <w:noProof/>
            <w:sz w:val="22"/>
            <w:szCs w:val="22"/>
          </w:rPr>
          <w:tab/>
        </w:r>
        <w:r w:rsidR="0073428E" w:rsidRPr="00BD763B">
          <w:rPr>
            <w:rStyle w:val="Hyperlink"/>
            <w:noProof/>
          </w:rPr>
          <w:t>Design Metrics</w:t>
        </w:r>
        <w:r w:rsidR="0073428E">
          <w:rPr>
            <w:noProof/>
            <w:webHidden/>
          </w:rPr>
          <w:tab/>
        </w:r>
        <w:r w:rsidR="0073428E">
          <w:rPr>
            <w:noProof/>
            <w:webHidden/>
          </w:rPr>
          <w:fldChar w:fldCharType="begin"/>
        </w:r>
        <w:r w:rsidR="0073428E">
          <w:rPr>
            <w:noProof/>
            <w:webHidden/>
          </w:rPr>
          <w:instrText xml:space="preserve"> PAGEREF _Toc437426573 \h </w:instrText>
        </w:r>
        <w:r w:rsidR="0073428E">
          <w:rPr>
            <w:noProof/>
            <w:webHidden/>
          </w:rPr>
        </w:r>
        <w:r w:rsidR="0073428E">
          <w:rPr>
            <w:noProof/>
            <w:webHidden/>
          </w:rPr>
          <w:fldChar w:fldCharType="separate"/>
        </w:r>
        <w:r w:rsidR="0073428E">
          <w:rPr>
            <w:noProof/>
            <w:webHidden/>
          </w:rPr>
          <w:t>63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74" w:history="1">
        <w:r w:rsidR="0073428E" w:rsidRPr="00BD763B">
          <w:rPr>
            <w:rStyle w:val="Hyperlink"/>
            <w:noProof/>
          </w:rPr>
          <w:t>A.4.</w:t>
        </w:r>
        <w:r w:rsidR="0073428E">
          <w:rPr>
            <w:rFonts w:asciiTheme="minorHAnsi" w:eastAsiaTheme="minorEastAsia" w:hAnsiTheme="minorHAnsi" w:cstheme="minorBidi"/>
            <w:noProof/>
            <w:sz w:val="22"/>
            <w:szCs w:val="22"/>
          </w:rPr>
          <w:tab/>
        </w:r>
        <w:r w:rsidR="0073428E" w:rsidRPr="00BD763B">
          <w:rPr>
            <w:rStyle w:val="Hyperlink"/>
            <w:noProof/>
          </w:rPr>
          <w:t>Acronym List and Glossary</w:t>
        </w:r>
        <w:r w:rsidR="0073428E">
          <w:rPr>
            <w:noProof/>
            <w:webHidden/>
          </w:rPr>
          <w:tab/>
        </w:r>
        <w:r w:rsidR="0073428E">
          <w:rPr>
            <w:noProof/>
            <w:webHidden/>
          </w:rPr>
          <w:fldChar w:fldCharType="begin"/>
        </w:r>
        <w:r w:rsidR="0073428E">
          <w:rPr>
            <w:noProof/>
            <w:webHidden/>
          </w:rPr>
          <w:instrText xml:space="preserve"> PAGEREF _Toc437426574 \h </w:instrText>
        </w:r>
        <w:r w:rsidR="0073428E">
          <w:rPr>
            <w:noProof/>
            <w:webHidden/>
          </w:rPr>
        </w:r>
        <w:r w:rsidR="0073428E">
          <w:rPr>
            <w:noProof/>
            <w:webHidden/>
          </w:rPr>
          <w:fldChar w:fldCharType="separate"/>
        </w:r>
        <w:r w:rsidR="0073428E">
          <w:rPr>
            <w:noProof/>
            <w:webHidden/>
          </w:rPr>
          <w:t>63</w:t>
        </w:r>
        <w:r w:rsidR="0073428E">
          <w:rPr>
            <w:noProof/>
            <w:webHidden/>
          </w:rPr>
          <w:fldChar w:fldCharType="end"/>
        </w:r>
      </w:hyperlink>
    </w:p>
    <w:p w:rsidR="0073428E" w:rsidRDefault="00267547">
      <w:pPr>
        <w:pStyle w:val="TOC2"/>
        <w:rPr>
          <w:rFonts w:asciiTheme="minorHAnsi" w:eastAsiaTheme="minorEastAsia" w:hAnsiTheme="minorHAnsi" w:cstheme="minorBidi"/>
          <w:noProof/>
          <w:sz w:val="22"/>
          <w:szCs w:val="22"/>
        </w:rPr>
      </w:pPr>
      <w:hyperlink w:anchor="_Toc437426575" w:history="1">
        <w:r w:rsidR="0073428E" w:rsidRPr="00BD763B">
          <w:rPr>
            <w:rStyle w:val="Hyperlink"/>
            <w:noProof/>
          </w:rPr>
          <w:t>A.5.</w:t>
        </w:r>
        <w:r w:rsidR="0073428E">
          <w:rPr>
            <w:rFonts w:asciiTheme="minorHAnsi" w:eastAsiaTheme="minorEastAsia" w:hAnsiTheme="minorHAnsi" w:cstheme="minorBidi"/>
            <w:noProof/>
            <w:sz w:val="22"/>
            <w:szCs w:val="22"/>
          </w:rPr>
          <w:tab/>
        </w:r>
        <w:r w:rsidR="0073428E" w:rsidRPr="00BD763B">
          <w:rPr>
            <w:rStyle w:val="Hyperlink"/>
            <w:noProof/>
          </w:rPr>
          <w:t>Required Technical Documents</w:t>
        </w:r>
        <w:r w:rsidR="0073428E">
          <w:rPr>
            <w:noProof/>
            <w:webHidden/>
          </w:rPr>
          <w:tab/>
        </w:r>
        <w:r w:rsidR="0073428E">
          <w:rPr>
            <w:noProof/>
            <w:webHidden/>
          </w:rPr>
          <w:fldChar w:fldCharType="begin"/>
        </w:r>
        <w:r w:rsidR="0073428E">
          <w:rPr>
            <w:noProof/>
            <w:webHidden/>
          </w:rPr>
          <w:instrText xml:space="preserve"> PAGEREF _Toc437426575 \h </w:instrText>
        </w:r>
        <w:r w:rsidR="0073428E">
          <w:rPr>
            <w:noProof/>
            <w:webHidden/>
          </w:rPr>
        </w:r>
        <w:r w:rsidR="0073428E">
          <w:rPr>
            <w:noProof/>
            <w:webHidden/>
          </w:rPr>
          <w:fldChar w:fldCharType="separate"/>
        </w:r>
        <w:r w:rsidR="0073428E">
          <w:rPr>
            <w:noProof/>
            <w:webHidden/>
          </w:rPr>
          <w:t>63</w:t>
        </w:r>
        <w:r w:rsidR="0073428E">
          <w:rPr>
            <w:noProof/>
            <w:webHidden/>
          </w:rPr>
          <w:fldChar w:fldCharType="end"/>
        </w:r>
      </w:hyperlink>
    </w:p>
    <w:p w:rsidR="00374434" w:rsidRDefault="002C05ED" w:rsidP="00F866E3">
      <w:pPr>
        <w:pStyle w:val="TOC1"/>
      </w:pPr>
      <w:r>
        <w:fldChar w:fldCharType="end"/>
      </w:r>
    </w:p>
    <w:p w:rsidR="004F3A80" w:rsidRPr="00374434" w:rsidRDefault="00374434" w:rsidP="00374434">
      <w:pPr>
        <w:rPr>
          <w:rFonts w:ascii="Arial" w:hAnsi="Arial"/>
          <w:b/>
          <w:sz w:val="28"/>
          <w:szCs w:val="20"/>
        </w:rPr>
      </w:pPr>
      <w:r>
        <w:br w:type="page"/>
      </w:r>
    </w:p>
    <w:p w:rsidR="00310F66" w:rsidRPr="00AB115E" w:rsidRDefault="00310F66" w:rsidP="00310F66">
      <w:pPr>
        <w:pStyle w:val="Title2"/>
      </w:pPr>
      <w:r w:rsidRPr="00AB115E">
        <w:lastRenderedPageBreak/>
        <w:t>List of Tables</w:t>
      </w:r>
    </w:p>
    <w:p w:rsidR="0073428E" w:rsidRDefault="002C05ED">
      <w:pPr>
        <w:pStyle w:val="TableofFigures"/>
        <w:tabs>
          <w:tab w:val="right" w:leader="dot" w:pos="9350"/>
        </w:tabs>
        <w:rPr>
          <w:rFonts w:asciiTheme="minorHAnsi" w:eastAsiaTheme="minorEastAsia" w:hAnsiTheme="minorHAnsi" w:cstheme="minorBidi"/>
          <w:i w:val="0"/>
          <w:noProof/>
          <w:szCs w:val="22"/>
        </w:rPr>
      </w:pPr>
      <w:r w:rsidRPr="00DE7E92">
        <w:rPr>
          <w:rFonts w:ascii="Arial" w:hAnsi="Arial"/>
          <w:b/>
          <w:i w:val="0"/>
          <w:sz w:val="28"/>
          <w:szCs w:val="20"/>
        </w:rPr>
        <w:fldChar w:fldCharType="begin"/>
      </w:r>
      <w:r w:rsidR="00310F66" w:rsidRPr="00DE7E92">
        <w:rPr>
          <w:rFonts w:ascii="Arial" w:hAnsi="Arial"/>
          <w:b/>
          <w:sz w:val="28"/>
          <w:szCs w:val="20"/>
        </w:rPr>
        <w:instrText xml:space="preserve"> TOC \h \z \c "Table" </w:instrText>
      </w:r>
      <w:r w:rsidRPr="00DE7E92">
        <w:rPr>
          <w:rFonts w:ascii="Arial" w:hAnsi="Arial"/>
          <w:b/>
          <w:i w:val="0"/>
          <w:sz w:val="28"/>
          <w:szCs w:val="20"/>
        </w:rPr>
        <w:fldChar w:fldCharType="separate"/>
      </w:r>
      <w:hyperlink w:anchor="_Toc437426576" w:history="1">
        <w:r w:rsidR="0073428E" w:rsidRPr="005156F1">
          <w:rPr>
            <w:rStyle w:val="Hyperlink"/>
            <w:noProof/>
          </w:rPr>
          <w:t>Table 1 – Scope Inclusions</w:t>
        </w:r>
        <w:r w:rsidR="0073428E">
          <w:rPr>
            <w:noProof/>
            <w:webHidden/>
          </w:rPr>
          <w:tab/>
        </w:r>
        <w:r w:rsidR="0073428E">
          <w:rPr>
            <w:noProof/>
            <w:webHidden/>
          </w:rPr>
          <w:fldChar w:fldCharType="begin"/>
        </w:r>
        <w:r w:rsidR="0073428E">
          <w:rPr>
            <w:noProof/>
            <w:webHidden/>
          </w:rPr>
          <w:instrText xml:space="preserve"> PAGEREF _Toc437426576 \h </w:instrText>
        </w:r>
        <w:r w:rsidR="0073428E">
          <w:rPr>
            <w:noProof/>
            <w:webHidden/>
          </w:rPr>
        </w:r>
        <w:r w:rsidR="0073428E">
          <w:rPr>
            <w:noProof/>
            <w:webHidden/>
          </w:rPr>
          <w:fldChar w:fldCharType="separate"/>
        </w:r>
        <w:r w:rsidR="0073428E">
          <w:rPr>
            <w:noProof/>
            <w:webHidden/>
          </w:rPr>
          <w:t>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77" w:history="1">
        <w:r w:rsidR="0073428E" w:rsidRPr="005156F1">
          <w:rPr>
            <w:rStyle w:val="Hyperlink"/>
            <w:noProof/>
          </w:rPr>
          <w:t>Table 2 – Scope Exclusions</w:t>
        </w:r>
        <w:r w:rsidR="0073428E">
          <w:rPr>
            <w:noProof/>
            <w:webHidden/>
          </w:rPr>
          <w:tab/>
        </w:r>
        <w:r w:rsidR="0073428E">
          <w:rPr>
            <w:noProof/>
            <w:webHidden/>
          </w:rPr>
          <w:fldChar w:fldCharType="begin"/>
        </w:r>
        <w:r w:rsidR="0073428E">
          <w:rPr>
            <w:noProof/>
            <w:webHidden/>
          </w:rPr>
          <w:instrText xml:space="preserve"> PAGEREF _Toc437426577 \h </w:instrText>
        </w:r>
        <w:r w:rsidR="0073428E">
          <w:rPr>
            <w:noProof/>
            <w:webHidden/>
          </w:rPr>
        </w:r>
        <w:r w:rsidR="0073428E">
          <w:rPr>
            <w:noProof/>
            <w:webHidden/>
          </w:rPr>
          <w:fldChar w:fldCharType="separate"/>
        </w:r>
        <w:r w:rsidR="0073428E">
          <w:rPr>
            <w:noProof/>
            <w:webHidden/>
          </w:rPr>
          <w:t>6</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78" w:history="1">
        <w:r w:rsidR="0073428E" w:rsidRPr="005156F1">
          <w:rPr>
            <w:rStyle w:val="Hyperlink"/>
            <w:noProof/>
          </w:rPr>
          <w:t>Table 3 – EDI PC Documentation</w:t>
        </w:r>
        <w:r w:rsidR="0073428E">
          <w:rPr>
            <w:noProof/>
            <w:webHidden/>
          </w:rPr>
          <w:tab/>
        </w:r>
        <w:r w:rsidR="0073428E">
          <w:rPr>
            <w:noProof/>
            <w:webHidden/>
          </w:rPr>
          <w:fldChar w:fldCharType="begin"/>
        </w:r>
        <w:r w:rsidR="0073428E">
          <w:rPr>
            <w:noProof/>
            <w:webHidden/>
          </w:rPr>
          <w:instrText xml:space="preserve"> PAGEREF _Toc437426578 \h </w:instrText>
        </w:r>
        <w:r w:rsidR="0073428E">
          <w:rPr>
            <w:noProof/>
            <w:webHidden/>
          </w:rPr>
        </w:r>
        <w:r w:rsidR="0073428E">
          <w:rPr>
            <w:noProof/>
            <w:webHidden/>
          </w:rPr>
          <w:fldChar w:fldCharType="separate"/>
        </w:r>
        <w:r w:rsidR="0073428E">
          <w:rPr>
            <w:noProof/>
            <w:webHidden/>
          </w:rPr>
          <w:t>7</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79" w:history="1">
        <w:r w:rsidR="0073428E" w:rsidRPr="005156F1">
          <w:rPr>
            <w:rStyle w:val="Hyperlink"/>
            <w:noProof/>
          </w:rPr>
          <w:t>Table 4 – Acronyms and Abbreviations</w:t>
        </w:r>
        <w:r w:rsidR="0073428E">
          <w:rPr>
            <w:noProof/>
            <w:webHidden/>
          </w:rPr>
          <w:tab/>
        </w:r>
        <w:r w:rsidR="0073428E">
          <w:rPr>
            <w:noProof/>
            <w:webHidden/>
          </w:rPr>
          <w:fldChar w:fldCharType="begin"/>
        </w:r>
        <w:r w:rsidR="0073428E">
          <w:rPr>
            <w:noProof/>
            <w:webHidden/>
          </w:rPr>
          <w:instrText xml:space="preserve"> PAGEREF _Toc437426579 \h </w:instrText>
        </w:r>
        <w:r w:rsidR="0073428E">
          <w:rPr>
            <w:noProof/>
            <w:webHidden/>
          </w:rPr>
        </w:r>
        <w:r w:rsidR="0073428E">
          <w:rPr>
            <w:noProof/>
            <w:webHidden/>
          </w:rPr>
          <w:fldChar w:fldCharType="separate"/>
        </w:r>
        <w:r w:rsidR="0073428E">
          <w:rPr>
            <w:noProof/>
            <w:webHidden/>
          </w:rPr>
          <w:t>8</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0" w:history="1">
        <w:r w:rsidR="0073428E" w:rsidRPr="005156F1">
          <w:rPr>
            <w:rStyle w:val="Hyperlink"/>
            <w:noProof/>
          </w:rPr>
          <w:t>Table 5 – Definitions</w:t>
        </w:r>
        <w:r w:rsidR="0073428E">
          <w:rPr>
            <w:noProof/>
            <w:webHidden/>
          </w:rPr>
          <w:tab/>
        </w:r>
        <w:r w:rsidR="0073428E">
          <w:rPr>
            <w:noProof/>
            <w:webHidden/>
          </w:rPr>
          <w:fldChar w:fldCharType="begin"/>
        </w:r>
        <w:r w:rsidR="0073428E">
          <w:rPr>
            <w:noProof/>
            <w:webHidden/>
          </w:rPr>
          <w:instrText xml:space="preserve"> PAGEREF _Toc437426580 \h </w:instrText>
        </w:r>
        <w:r w:rsidR="0073428E">
          <w:rPr>
            <w:noProof/>
            <w:webHidden/>
          </w:rPr>
        </w:r>
        <w:r w:rsidR="0073428E">
          <w:rPr>
            <w:noProof/>
            <w:webHidden/>
          </w:rPr>
          <w:fldChar w:fldCharType="separate"/>
        </w:r>
        <w:r w:rsidR="0073428E">
          <w:rPr>
            <w:noProof/>
            <w:webHidden/>
          </w:rPr>
          <w:t>10</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1" w:history="1">
        <w:r w:rsidR="0073428E" w:rsidRPr="005156F1">
          <w:rPr>
            <w:rStyle w:val="Hyperlink"/>
            <w:noProof/>
          </w:rPr>
          <w:t>Table 6 – 278 Authorization Request Business Process Identifiers</w:t>
        </w:r>
        <w:r w:rsidR="0073428E">
          <w:rPr>
            <w:noProof/>
            <w:webHidden/>
          </w:rPr>
          <w:tab/>
        </w:r>
        <w:r w:rsidR="0073428E">
          <w:rPr>
            <w:noProof/>
            <w:webHidden/>
          </w:rPr>
          <w:fldChar w:fldCharType="begin"/>
        </w:r>
        <w:r w:rsidR="0073428E">
          <w:rPr>
            <w:noProof/>
            <w:webHidden/>
          </w:rPr>
          <w:instrText xml:space="preserve"> PAGEREF _Toc437426581 \h </w:instrText>
        </w:r>
        <w:r w:rsidR="0073428E">
          <w:rPr>
            <w:noProof/>
            <w:webHidden/>
          </w:rPr>
        </w:r>
        <w:r w:rsidR="0073428E">
          <w:rPr>
            <w:noProof/>
            <w:webHidden/>
          </w:rPr>
          <w:fldChar w:fldCharType="separate"/>
        </w:r>
        <w:r w:rsidR="0073428E">
          <w:rPr>
            <w:noProof/>
            <w:webHidden/>
          </w:rPr>
          <w:t>14</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2" w:history="1">
        <w:r w:rsidR="0073428E" w:rsidRPr="005156F1">
          <w:rPr>
            <w:rStyle w:val="Hyperlink"/>
            <w:noProof/>
          </w:rPr>
          <w:t>Table 7 – Security Requirements</w:t>
        </w:r>
        <w:r w:rsidR="0073428E">
          <w:rPr>
            <w:noProof/>
            <w:webHidden/>
          </w:rPr>
          <w:tab/>
        </w:r>
        <w:r w:rsidR="0073428E">
          <w:rPr>
            <w:noProof/>
            <w:webHidden/>
          </w:rPr>
          <w:fldChar w:fldCharType="begin"/>
        </w:r>
        <w:r w:rsidR="0073428E">
          <w:rPr>
            <w:noProof/>
            <w:webHidden/>
          </w:rPr>
          <w:instrText xml:space="preserve"> PAGEREF _Toc437426582 \h </w:instrText>
        </w:r>
        <w:r w:rsidR="0073428E">
          <w:rPr>
            <w:noProof/>
            <w:webHidden/>
          </w:rPr>
        </w:r>
        <w:r w:rsidR="0073428E">
          <w:rPr>
            <w:noProof/>
            <w:webHidden/>
          </w:rPr>
          <w:fldChar w:fldCharType="separate"/>
        </w:r>
        <w:r w:rsidR="0073428E">
          <w:rPr>
            <w:noProof/>
            <w:webHidden/>
          </w:rPr>
          <w:t>17</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3" w:history="1">
        <w:r w:rsidR="0073428E" w:rsidRPr="005156F1">
          <w:rPr>
            <w:rStyle w:val="Hyperlink"/>
            <w:noProof/>
          </w:rPr>
          <w:t>Table 8 – Databases</w:t>
        </w:r>
        <w:r w:rsidR="0073428E">
          <w:rPr>
            <w:noProof/>
            <w:webHidden/>
          </w:rPr>
          <w:tab/>
        </w:r>
        <w:r w:rsidR="0073428E">
          <w:rPr>
            <w:noProof/>
            <w:webHidden/>
          </w:rPr>
          <w:fldChar w:fldCharType="begin"/>
        </w:r>
        <w:r w:rsidR="0073428E">
          <w:rPr>
            <w:noProof/>
            <w:webHidden/>
          </w:rPr>
          <w:instrText xml:space="preserve"> PAGEREF _Toc437426583 \h </w:instrText>
        </w:r>
        <w:r w:rsidR="0073428E">
          <w:rPr>
            <w:noProof/>
            <w:webHidden/>
          </w:rPr>
        </w:r>
        <w:r w:rsidR="0073428E">
          <w:rPr>
            <w:noProof/>
            <w:webHidden/>
          </w:rPr>
          <w:fldChar w:fldCharType="separate"/>
        </w:r>
        <w:r w:rsidR="0073428E">
          <w:rPr>
            <w:noProof/>
            <w:webHidden/>
          </w:rPr>
          <w:t>20</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4" w:history="1">
        <w:r w:rsidR="0073428E" w:rsidRPr="005156F1">
          <w:rPr>
            <w:rStyle w:val="Hyperlink"/>
            <w:noProof/>
          </w:rPr>
          <w:t>Table 9 – 278_REQUEST</w:t>
        </w:r>
        <w:r w:rsidR="0073428E">
          <w:rPr>
            <w:noProof/>
            <w:webHidden/>
          </w:rPr>
          <w:tab/>
        </w:r>
        <w:r w:rsidR="0073428E">
          <w:rPr>
            <w:noProof/>
            <w:webHidden/>
          </w:rPr>
          <w:fldChar w:fldCharType="begin"/>
        </w:r>
        <w:r w:rsidR="0073428E">
          <w:rPr>
            <w:noProof/>
            <w:webHidden/>
          </w:rPr>
          <w:instrText xml:space="preserve"> PAGEREF _Toc437426584 \h </w:instrText>
        </w:r>
        <w:r w:rsidR="0073428E">
          <w:rPr>
            <w:noProof/>
            <w:webHidden/>
          </w:rPr>
        </w:r>
        <w:r w:rsidR="0073428E">
          <w:rPr>
            <w:noProof/>
            <w:webHidden/>
          </w:rPr>
          <w:fldChar w:fldCharType="separate"/>
        </w:r>
        <w:r w:rsidR="0073428E">
          <w:rPr>
            <w:noProof/>
            <w:webHidden/>
          </w:rPr>
          <w:t>23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5" w:history="1">
        <w:r w:rsidR="0073428E" w:rsidRPr="005156F1">
          <w:rPr>
            <w:rStyle w:val="Hyperlink"/>
            <w:noProof/>
          </w:rPr>
          <w:t>Table 10 – 7078_AUTHORIZATION</w:t>
        </w:r>
        <w:r w:rsidR="0073428E">
          <w:rPr>
            <w:noProof/>
            <w:webHidden/>
          </w:rPr>
          <w:tab/>
        </w:r>
        <w:r w:rsidR="0073428E">
          <w:rPr>
            <w:noProof/>
            <w:webHidden/>
          </w:rPr>
          <w:fldChar w:fldCharType="begin"/>
        </w:r>
        <w:r w:rsidR="0073428E">
          <w:rPr>
            <w:noProof/>
            <w:webHidden/>
          </w:rPr>
          <w:instrText xml:space="preserve"> PAGEREF _Toc437426585 \h </w:instrText>
        </w:r>
        <w:r w:rsidR="0073428E">
          <w:rPr>
            <w:noProof/>
            <w:webHidden/>
          </w:rPr>
        </w:r>
        <w:r w:rsidR="0073428E">
          <w:rPr>
            <w:noProof/>
            <w:webHidden/>
          </w:rPr>
          <w:fldChar w:fldCharType="separate"/>
        </w:r>
        <w:r w:rsidR="0073428E">
          <w:rPr>
            <w:noProof/>
            <w:webHidden/>
          </w:rPr>
          <w:t>23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6" w:history="1">
        <w:r w:rsidR="0073428E" w:rsidRPr="005156F1">
          <w:rPr>
            <w:rStyle w:val="Hyperlink"/>
            <w:noProof/>
          </w:rPr>
          <w:t>Table 11 – Design Elements for Consult IDs</w:t>
        </w:r>
        <w:r w:rsidR="0073428E">
          <w:rPr>
            <w:noProof/>
            <w:webHidden/>
          </w:rPr>
          <w:tab/>
        </w:r>
        <w:r w:rsidR="0073428E">
          <w:rPr>
            <w:noProof/>
            <w:webHidden/>
          </w:rPr>
          <w:fldChar w:fldCharType="begin"/>
        </w:r>
        <w:r w:rsidR="0073428E">
          <w:rPr>
            <w:noProof/>
            <w:webHidden/>
          </w:rPr>
          <w:instrText xml:space="preserve"> PAGEREF _Toc437426586 \h </w:instrText>
        </w:r>
        <w:r w:rsidR="0073428E">
          <w:rPr>
            <w:noProof/>
            <w:webHidden/>
          </w:rPr>
        </w:r>
        <w:r w:rsidR="0073428E">
          <w:rPr>
            <w:noProof/>
            <w:webHidden/>
          </w:rPr>
          <w:fldChar w:fldCharType="separate"/>
        </w:r>
        <w:r w:rsidR="0073428E">
          <w:rPr>
            <w:noProof/>
            <w:webHidden/>
          </w:rPr>
          <w:t>27</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7" w:history="1">
        <w:r w:rsidR="0073428E" w:rsidRPr="005156F1">
          <w:rPr>
            <w:rStyle w:val="Hyperlink"/>
            <w:noProof/>
          </w:rPr>
          <w:t>Table 12 – Design Elements for Consult IDs</w:t>
        </w:r>
        <w:r w:rsidR="0073428E">
          <w:rPr>
            <w:noProof/>
            <w:webHidden/>
          </w:rPr>
          <w:tab/>
        </w:r>
        <w:r w:rsidR="0073428E">
          <w:rPr>
            <w:noProof/>
            <w:webHidden/>
          </w:rPr>
          <w:fldChar w:fldCharType="begin"/>
        </w:r>
        <w:r w:rsidR="0073428E">
          <w:rPr>
            <w:noProof/>
            <w:webHidden/>
          </w:rPr>
          <w:instrText xml:space="preserve"> PAGEREF _Toc437426587 \h </w:instrText>
        </w:r>
        <w:r w:rsidR="0073428E">
          <w:rPr>
            <w:noProof/>
            <w:webHidden/>
          </w:rPr>
        </w:r>
        <w:r w:rsidR="0073428E">
          <w:rPr>
            <w:noProof/>
            <w:webHidden/>
          </w:rPr>
          <w:fldChar w:fldCharType="separate"/>
        </w:r>
        <w:r w:rsidR="0073428E">
          <w:rPr>
            <w:noProof/>
            <w:webHidden/>
          </w:rPr>
          <w:t>28</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8" w:history="1">
        <w:r w:rsidR="0073428E" w:rsidRPr="005156F1">
          <w:rPr>
            <w:rStyle w:val="Hyperlink"/>
            <w:noProof/>
          </w:rPr>
          <w:t>Table 13 – Design Elements for Admission Date</w:t>
        </w:r>
        <w:r w:rsidR="0073428E">
          <w:rPr>
            <w:noProof/>
            <w:webHidden/>
          </w:rPr>
          <w:tab/>
        </w:r>
        <w:r w:rsidR="0073428E">
          <w:rPr>
            <w:noProof/>
            <w:webHidden/>
          </w:rPr>
          <w:fldChar w:fldCharType="begin"/>
        </w:r>
        <w:r w:rsidR="0073428E">
          <w:rPr>
            <w:noProof/>
            <w:webHidden/>
          </w:rPr>
          <w:instrText xml:space="preserve"> PAGEREF _Toc437426588 \h </w:instrText>
        </w:r>
        <w:r w:rsidR="0073428E">
          <w:rPr>
            <w:noProof/>
            <w:webHidden/>
          </w:rPr>
        </w:r>
        <w:r w:rsidR="0073428E">
          <w:rPr>
            <w:noProof/>
            <w:webHidden/>
          </w:rPr>
          <w:fldChar w:fldCharType="separate"/>
        </w:r>
        <w:r w:rsidR="0073428E">
          <w:rPr>
            <w:noProof/>
            <w:webHidden/>
          </w:rPr>
          <w:t>28</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89" w:history="1">
        <w:r w:rsidR="0073428E" w:rsidRPr="005156F1">
          <w:rPr>
            <w:rStyle w:val="Hyperlink"/>
            <w:noProof/>
          </w:rPr>
          <w:t>Table 14 – Design Elements for Multiple Authorizations</w:t>
        </w:r>
        <w:r w:rsidR="0073428E">
          <w:rPr>
            <w:noProof/>
            <w:webHidden/>
          </w:rPr>
          <w:tab/>
        </w:r>
        <w:r w:rsidR="0073428E">
          <w:rPr>
            <w:noProof/>
            <w:webHidden/>
          </w:rPr>
          <w:fldChar w:fldCharType="begin"/>
        </w:r>
        <w:r w:rsidR="0073428E">
          <w:rPr>
            <w:noProof/>
            <w:webHidden/>
          </w:rPr>
          <w:instrText xml:space="preserve"> PAGEREF _Toc437426589 \h </w:instrText>
        </w:r>
        <w:r w:rsidR="0073428E">
          <w:rPr>
            <w:noProof/>
            <w:webHidden/>
          </w:rPr>
        </w:r>
        <w:r w:rsidR="0073428E">
          <w:rPr>
            <w:noProof/>
            <w:webHidden/>
          </w:rPr>
          <w:fldChar w:fldCharType="separate"/>
        </w:r>
        <w:r w:rsidR="0073428E">
          <w:rPr>
            <w:noProof/>
            <w:webHidden/>
          </w:rPr>
          <w:t>29</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0" w:history="1">
        <w:r w:rsidR="0073428E" w:rsidRPr="005156F1">
          <w:rPr>
            <w:rStyle w:val="Hyperlink"/>
            <w:noProof/>
          </w:rPr>
          <w:t>Table 15 – Design Elements for Master Authorizations</w:t>
        </w:r>
        <w:r w:rsidR="0073428E">
          <w:rPr>
            <w:noProof/>
            <w:webHidden/>
          </w:rPr>
          <w:tab/>
        </w:r>
        <w:r w:rsidR="0073428E">
          <w:rPr>
            <w:noProof/>
            <w:webHidden/>
          </w:rPr>
          <w:fldChar w:fldCharType="begin"/>
        </w:r>
        <w:r w:rsidR="0073428E">
          <w:rPr>
            <w:noProof/>
            <w:webHidden/>
          </w:rPr>
          <w:instrText xml:space="preserve"> PAGEREF _Toc437426590 \h </w:instrText>
        </w:r>
        <w:r w:rsidR="0073428E">
          <w:rPr>
            <w:noProof/>
            <w:webHidden/>
          </w:rPr>
        </w:r>
        <w:r w:rsidR="0073428E">
          <w:rPr>
            <w:noProof/>
            <w:webHidden/>
          </w:rPr>
          <w:fldChar w:fldCharType="separate"/>
        </w:r>
        <w:r w:rsidR="0073428E">
          <w:rPr>
            <w:noProof/>
            <w:webHidden/>
          </w:rPr>
          <w:t>29</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1" w:history="1">
        <w:r w:rsidR="0073428E" w:rsidRPr="005156F1">
          <w:rPr>
            <w:rStyle w:val="Hyperlink"/>
            <w:noProof/>
          </w:rPr>
          <w:t>Table 16 – Authorization Status/Workflow</w:t>
        </w:r>
        <w:r w:rsidR="0073428E">
          <w:rPr>
            <w:noProof/>
            <w:webHidden/>
          </w:rPr>
          <w:tab/>
        </w:r>
        <w:r w:rsidR="0073428E">
          <w:rPr>
            <w:noProof/>
            <w:webHidden/>
          </w:rPr>
          <w:fldChar w:fldCharType="begin"/>
        </w:r>
        <w:r w:rsidR="0073428E">
          <w:rPr>
            <w:noProof/>
            <w:webHidden/>
          </w:rPr>
          <w:instrText xml:space="preserve"> PAGEREF _Toc437426591 \h </w:instrText>
        </w:r>
        <w:r w:rsidR="0073428E">
          <w:rPr>
            <w:noProof/>
            <w:webHidden/>
          </w:rPr>
        </w:r>
        <w:r w:rsidR="0073428E">
          <w:rPr>
            <w:noProof/>
            <w:webHidden/>
          </w:rPr>
          <w:fldChar w:fldCharType="separate"/>
        </w:r>
        <w:r w:rsidR="0073428E">
          <w:rPr>
            <w:noProof/>
            <w:webHidden/>
          </w:rPr>
          <w:t>31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2" w:history="1">
        <w:r w:rsidR="0073428E" w:rsidRPr="005156F1">
          <w:rPr>
            <w:rStyle w:val="Hyperlink"/>
            <w:noProof/>
          </w:rPr>
          <w:t>Table 17 – Design Elements for Authorization Status</w:t>
        </w:r>
        <w:r w:rsidR="0073428E">
          <w:rPr>
            <w:noProof/>
            <w:webHidden/>
          </w:rPr>
          <w:tab/>
        </w:r>
        <w:r w:rsidR="0073428E">
          <w:rPr>
            <w:noProof/>
            <w:webHidden/>
          </w:rPr>
          <w:fldChar w:fldCharType="begin"/>
        </w:r>
        <w:r w:rsidR="0073428E">
          <w:rPr>
            <w:noProof/>
            <w:webHidden/>
          </w:rPr>
          <w:instrText xml:space="preserve"> PAGEREF _Toc437426592 \h </w:instrText>
        </w:r>
        <w:r w:rsidR="0073428E">
          <w:rPr>
            <w:noProof/>
            <w:webHidden/>
          </w:rPr>
        </w:r>
        <w:r w:rsidR="0073428E">
          <w:rPr>
            <w:noProof/>
            <w:webHidden/>
          </w:rPr>
          <w:fldChar w:fldCharType="separate"/>
        </w:r>
        <w:r w:rsidR="0073428E">
          <w:rPr>
            <w:noProof/>
            <w:webHidden/>
          </w:rPr>
          <w:t>31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3" w:history="1">
        <w:r w:rsidR="0073428E" w:rsidRPr="005156F1">
          <w:rPr>
            <w:rStyle w:val="Hyperlink"/>
            <w:noProof/>
          </w:rPr>
          <w:t>Table 18 – Design Elements for Authorization Export</w:t>
        </w:r>
        <w:r w:rsidR="0073428E">
          <w:rPr>
            <w:noProof/>
            <w:webHidden/>
          </w:rPr>
          <w:tab/>
        </w:r>
        <w:r w:rsidR="0073428E">
          <w:rPr>
            <w:noProof/>
            <w:webHidden/>
          </w:rPr>
          <w:fldChar w:fldCharType="begin"/>
        </w:r>
        <w:r w:rsidR="0073428E">
          <w:rPr>
            <w:noProof/>
            <w:webHidden/>
          </w:rPr>
          <w:instrText xml:space="preserve"> PAGEREF _Toc437426593 \h </w:instrText>
        </w:r>
        <w:r w:rsidR="0073428E">
          <w:rPr>
            <w:noProof/>
            <w:webHidden/>
          </w:rPr>
        </w:r>
        <w:r w:rsidR="0073428E">
          <w:rPr>
            <w:noProof/>
            <w:webHidden/>
          </w:rPr>
          <w:fldChar w:fldCharType="separate"/>
        </w:r>
        <w:r w:rsidR="0073428E">
          <w:rPr>
            <w:noProof/>
            <w:webHidden/>
          </w:rPr>
          <w:t>31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4" w:history="1">
        <w:r w:rsidR="0073428E" w:rsidRPr="005156F1">
          <w:rPr>
            <w:rStyle w:val="Hyperlink"/>
            <w:noProof/>
          </w:rPr>
          <w:t>Table 19 – Design Elements for HSD</w:t>
        </w:r>
        <w:r w:rsidR="0073428E">
          <w:rPr>
            <w:noProof/>
            <w:webHidden/>
          </w:rPr>
          <w:tab/>
        </w:r>
        <w:r w:rsidR="0073428E">
          <w:rPr>
            <w:noProof/>
            <w:webHidden/>
          </w:rPr>
          <w:fldChar w:fldCharType="begin"/>
        </w:r>
        <w:r w:rsidR="0073428E">
          <w:rPr>
            <w:noProof/>
            <w:webHidden/>
          </w:rPr>
          <w:instrText xml:space="preserve"> PAGEREF _Toc437426594 \h </w:instrText>
        </w:r>
        <w:r w:rsidR="0073428E">
          <w:rPr>
            <w:noProof/>
            <w:webHidden/>
          </w:rPr>
        </w:r>
        <w:r w:rsidR="0073428E">
          <w:rPr>
            <w:noProof/>
            <w:webHidden/>
          </w:rPr>
          <w:fldChar w:fldCharType="separate"/>
        </w:r>
        <w:r w:rsidR="0073428E">
          <w:rPr>
            <w:noProof/>
            <w:webHidden/>
          </w:rPr>
          <w:t>32</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5" w:history="1">
        <w:r w:rsidR="0073428E" w:rsidRPr="005156F1">
          <w:rPr>
            <w:rStyle w:val="Hyperlink"/>
            <w:noProof/>
          </w:rPr>
          <w:t>Table 20 – Design Elements for Outpatient Services</w:t>
        </w:r>
        <w:r w:rsidR="0073428E">
          <w:rPr>
            <w:noProof/>
            <w:webHidden/>
          </w:rPr>
          <w:tab/>
        </w:r>
        <w:r w:rsidR="0073428E">
          <w:rPr>
            <w:noProof/>
            <w:webHidden/>
          </w:rPr>
          <w:fldChar w:fldCharType="begin"/>
        </w:r>
        <w:r w:rsidR="0073428E">
          <w:rPr>
            <w:noProof/>
            <w:webHidden/>
          </w:rPr>
          <w:instrText xml:space="preserve"> PAGEREF _Toc437426595 \h </w:instrText>
        </w:r>
        <w:r w:rsidR="0073428E">
          <w:rPr>
            <w:noProof/>
            <w:webHidden/>
          </w:rPr>
        </w:r>
        <w:r w:rsidR="0073428E">
          <w:rPr>
            <w:noProof/>
            <w:webHidden/>
          </w:rPr>
          <w:fldChar w:fldCharType="separate"/>
        </w:r>
        <w:r w:rsidR="0073428E">
          <w:rPr>
            <w:noProof/>
            <w:webHidden/>
          </w:rPr>
          <w:t>32</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6" w:history="1">
        <w:r w:rsidR="0073428E" w:rsidRPr="005156F1">
          <w:rPr>
            <w:rStyle w:val="Hyperlink"/>
            <w:noProof/>
          </w:rPr>
          <w:t>Table 21 – Design Elements for Inpatient Services</w:t>
        </w:r>
        <w:r w:rsidR="0073428E">
          <w:rPr>
            <w:noProof/>
            <w:webHidden/>
          </w:rPr>
          <w:tab/>
        </w:r>
        <w:r w:rsidR="0073428E">
          <w:rPr>
            <w:noProof/>
            <w:webHidden/>
          </w:rPr>
          <w:fldChar w:fldCharType="begin"/>
        </w:r>
        <w:r w:rsidR="0073428E">
          <w:rPr>
            <w:noProof/>
            <w:webHidden/>
          </w:rPr>
          <w:instrText xml:space="preserve"> PAGEREF _Toc437426596 \h </w:instrText>
        </w:r>
        <w:r w:rsidR="0073428E">
          <w:rPr>
            <w:noProof/>
            <w:webHidden/>
          </w:rPr>
        </w:r>
        <w:r w:rsidR="0073428E">
          <w:rPr>
            <w:noProof/>
            <w:webHidden/>
          </w:rPr>
          <w:fldChar w:fldCharType="separate"/>
        </w:r>
        <w:r w:rsidR="0073428E">
          <w:rPr>
            <w:noProof/>
            <w:webHidden/>
          </w:rPr>
          <w:t>32</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7" w:history="1">
        <w:r w:rsidR="0073428E" w:rsidRPr="005156F1">
          <w:rPr>
            <w:rStyle w:val="Hyperlink"/>
            <w:noProof/>
          </w:rPr>
          <w:t>Table 22 – Design Elements for Authorization Services Entry</w:t>
        </w:r>
        <w:r w:rsidR="0073428E">
          <w:rPr>
            <w:noProof/>
            <w:webHidden/>
          </w:rPr>
          <w:tab/>
        </w:r>
        <w:r w:rsidR="0073428E">
          <w:rPr>
            <w:noProof/>
            <w:webHidden/>
          </w:rPr>
          <w:fldChar w:fldCharType="begin"/>
        </w:r>
        <w:r w:rsidR="0073428E">
          <w:rPr>
            <w:noProof/>
            <w:webHidden/>
          </w:rPr>
          <w:instrText xml:space="preserve"> PAGEREF _Toc437426597 \h </w:instrText>
        </w:r>
        <w:r w:rsidR="0073428E">
          <w:rPr>
            <w:noProof/>
            <w:webHidden/>
          </w:rPr>
        </w:r>
        <w:r w:rsidR="0073428E">
          <w:rPr>
            <w:noProof/>
            <w:webHidden/>
          </w:rPr>
          <w:fldChar w:fldCharType="separate"/>
        </w:r>
        <w:r w:rsidR="0073428E">
          <w:rPr>
            <w:noProof/>
            <w:webHidden/>
          </w:rPr>
          <w:t>33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8" w:history="1">
        <w:r w:rsidR="0073428E" w:rsidRPr="005156F1">
          <w:rPr>
            <w:rStyle w:val="Hyperlink"/>
            <w:noProof/>
          </w:rPr>
          <w:t>Table 23 – Design Elements for Request Queues GUI</w:t>
        </w:r>
        <w:r w:rsidR="0073428E">
          <w:rPr>
            <w:noProof/>
            <w:webHidden/>
          </w:rPr>
          <w:tab/>
        </w:r>
        <w:r w:rsidR="0073428E">
          <w:rPr>
            <w:noProof/>
            <w:webHidden/>
          </w:rPr>
          <w:fldChar w:fldCharType="begin"/>
        </w:r>
        <w:r w:rsidR="0073428E">
          <w:rPr>
            <w:noProof/>
            <w:webHidden/>
          </w:rPr>
          <w:instrText xml:space="preserve"> PAGEREF _Toc437426598 \h </w:instrText>
        </w:r>
        <w:r w:rsidR="0073428E">
          <w:rPr>
            <w:noProof/>
            <w:webHidden/>
          </w:rPr>
        </w:r>
        <w:r w:rsidR="0073428E">
          <w:rPr>
            <w:noProof/>
            <w:webHidden/>
          </w:rPr>
          <w:fldChar w:fldCharType="separate"/>
        </w:r>
        <w:r w:rsidR="0073428E">
          <w:rPr>
            <w:noProof/>
            <w:webHidden/>
          </w:rPr>
          <w:t>34</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599" w:history="1">
        <w:r w:rsidR="0073428E" w:rsidRPr="005156F1">
          <w:rPr>
            <w:rStyle w:val="Hyperlink"/>
            <w:noProof/>
          </w:rPr>
          <w:t>Table 24 – Design Elements for Request Processing GUI</w:t>
        </w:r>
        <w:r w:rsidR="0073428E">
          <w:rPr>
            <w:noProof/>
            <w:webHidden/>
          </w:rPr>
          <w:tab/>
        </w:r>
        <w:r w:rsidR="0073428E">
          <w:rPr>
            <w:noProof/>
            <w:webHidden/>
          </w:rPr>
          <w:fldChar w:fldCharType="begin"/>
        </w:r>
        <w:r w:rsidR="0073428E">
          <w:rPr>
            <w:noProof/>
            <w:webHidden/>
          </w:rPr>
          <w:instrText xml:space="preserve"> PAGEREF _Toc437426599 \h </w:instrText>
        </w:r>
        <w:r w:rsidR="0073428E">
          <w:rPr>
            <w:noProof/>
            <w:webHidden/>
          </w:rPr>
        </w:r>
        <w:r w:rsidR="0073428E">
          <w:rPr>
            <w:noProof/>
            <w:webHidden/>
          </w:rPr>
          <w:fldChar w:fldCharType="separate"/>
        </w:r>
        <w:r w:rsidR="0073428E">
          <w:rPr>
            <w:noProof/>
            <w:webHidden/>
          </w:rPr>
          <w:t>36</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0" w:history="1">
        <w:r w:rsidR="0073428E" w:rsidRPr="005156F1">
          <w:rPr>
            <w:rStyle w:val="Hyperlink"/>
            <w:noProof/>
          </w:rPr>
          <w:t>Table 25 – Design Elements for Request Processing GUI</w:t>
        </w:r>
        <w:r w:rsidR="0073428E">
          <w:rPr>
            <w:noProof/>
            <w:webHidden/>
          </w:rPr>
          <w:tab/>
        </w:r>
        <w:r w:rsidR="0073428E">
          <w:rPr>
            <w:noProof/>
            <w:webHidden/>
          </w:rPr>
          <w:fldChar w:fldCharType="begin"/>
        </w:r>
        <w:r w:rsidR="0073428E">
          <w:rPr>
            <w:noProof/>
            <w:webHidden/>
          </w:rPr>
          <w:instrText xml:space="preserve"> PAGEREF _Toc437426600 \h </w:instrText>
        </w:r>
        <w:r w:rsidR="0073428E">
          <w:rPr>
            <w:noProof/>
            <w:webHidden/>
          </w:rPr>
        </w:r>
        <w:r w:rsidR="0073428E">
          <w:rPr>
            <w:noProof/>
            <w:webHidden/>
          </w:rPr>
          <w:fldChar w:fldCharType="separate"/>
        </w:r>
        <w:r w:rsidR="0073428E">
          <w:rPr>
            <w:noProof/>
            <w:webHidden/>
          </w:rPr>
          <w:t>37</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1" w:history="1">
        <w:r w:rsidR="0073428E" w:rsidRPr="005156F1">
          <w:rPr>
            <w:rStyle w:val="Hyperlink"/>
            <w:noProof/>
          </w:rPr>
          <w:t>Table 26 – Design Elements for Code Lookup Tables</w:t>
        </w:r>
        <w:r w:rsidR="0073428E">
          <w:rPr>
            <w:noProof/>
            <w:webHidden/>
          </w:rPr>
          <w:tab/>
        </w:r>
        <w:r w:rsidR="0073428E">
          <w:rPr>
            <w:noProof/>
            <w:webHidden/>
          </w:rPr>
          <w:fldChar w:fldCharType="begin"/>
        </w:r>
        <w:r w:rsidR="0073428E">
          <w:rPr>
            <w:noProof/>
            <w:webHidden/>
          </w:rPr>
          <w:instrText xml:space="preserve"> PAGEREF _Toc437426601 \h </w:instrText>
        </w:r>
        <w:r w:rsidR="0073428E">
          <w:rPr>
            <w:noProof/>
            <w:webHidden/>
          </w:rPr>
        </w:r>
        <w:r w:rsidR="0073428E">
          <w:rPr>
            <w:noProof/>
            <w:webHidden/>
          </w:rPr>
          <w:fldChar w:fldCharType="separate"/>
        </w:r>
        <w:r w:rsidR="0073428E">
          <w:rPr>
            <w:noProof/>
            <w:webHidden/>
          </w:rPr>
          <w:t>39</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2" w:history="1">
        <w:r w:rsidR="0073428E" w:rsidRPr="005156F1">
          <w:rPr>
            <w:rStyle w:val="Hyperlink"/>
            <w:noProof/>
          </w:rPr>
          <w:t>Table 27 – Design Elements for Event Logging</w:t>
        </w:r>
        <w:r w:rsidR="0073428E">
          <w:rPr>
            <w:noProof/>
            <w:webHidden/>
          </w:rPr>
          <w:tab/>
        </w:r>
        <w:r w:rsidR="0073428E">
          <w:rPr>
            <w:noProof/>
            <w:webHidden/>
          </w:rPr>
          <w:fldChar w:fldCharType="begin"/>
        </w:r>
        <w:r w:rsidR="0073428E">
          <w:rPr>
            <w:noProof/>
            <w:webHidden/>
          </w:rPr>
          <w:instrText xml:space="preserve"> PAGEREF _Toc437426602 \h </w:instrText>
        </w:r>
        <w:r w:rsidR="0073428E">
          <w:rPr>
            <w:noProof/>
            <w:webHidden/>
          </w:rPr>
        </w:r>
        <w:r w:rsidR="0073428E">
          <w:rPr>
            <w:noProof/>
            <w:webHidden/>
          </w:rPr>
          <w:fldChar w:fldCharType="separate"/>
        </w:r>
        <w:r w:rsidR="0073428E">
          <w:rPr>
            <w:noProof/>
            <w:webHidden/>
          </w:rPr>
          <w:t>40</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3" w:history="1">
        <w:r w:rsidR="0073428E" w:rsidRPr="005156F1">
          <w:rPr>
            <w:rStyle w:val="Hyperlink"/>
            <w:noProof/>
          </w:rPr>
          <w:t>Table 28 – Design Elements for Request Queues</w:t>
        </w:r>
        <w:r w:rsidR="0073428E">
          <w:rPr>
            <w:noProof/>
            <w:webHidden/>
          </w:rPr>
          <w:tab/>
        </w:r>
        <w:r w:rsidR="0073428E">
          <w:rPr>
            <w:noProof/>
            <w:webHidden/>
          </w:rPr>
          <w:fldChar w:fldCharType="begin"/>
        </w:r>
        <w:r w:rsidR="0073428E">
          <w:rPr>
            <w:noProof/>
            <w:webHidden/>
          </w:rPr>
          <w:instrText xml:space="preserve"> PAGEREF _Toc437426603 \h </w:instrText>
        </w:r>
        <w:r w:rsidR="0073428E">
          <w:rPr>
            <w:noProof/>
            <w:webHidden/>
          </w:rPr>
        </w:r>
        <w:r w:rsidR="0073428E">
          <w:rPr>
            <w:noProof/>
            <w:webHidden/>
          </w:rPr>
          <w:fldChar w:fldCharType="separate"/>
        </w:r>
        <w:r w:rsidR="0073428E">
          <w:rPr>
            <w:noProof/>
            <w:webHidden/>
          </w:rPr>
          <w:t>41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4" w:history="1">
        <w:r w:rsidR="0073428E" w:rsidRPr="005156F1">
          <w:rPr>
            <w:rStyle w:val="Hyperlink"/>
            <w:noProof/>
          </w:rPr>
          <w:t>Table 29 – Design Elements for Authorization Request Queuing</w:t>
        </w:r>
        <w:r w:rsidR="0073428E">
          <w:rPr>
            <w:noProof/>
            <w:webHidden/>
          </w:rPr>
          <w:tab/>
        </w:r>
        <w:r w:rsidR="0073428E">
          <w:rPr>
            <w:noProof/>
            <w:webHidden/>
          </w:rPr>
          <w:fldChar w:fldCharType="begin"/>
        </w:r>
        <w:r w:rsidR="0073428E">
          <w:rPr>
            <w:noProof/>
            <w:webHidden/>
          </w:rPr>
          <w:instrText xml:space="preserve"> PAGEREF _Toc437426604 \h </w:instrText>
        </w:r>
        <w:r w:rsidR="0073428E">
          <w:rPr>
            <w:noProof/>
            <w:webHidden/>
          </w:rPr>
        </w:r>
        <w:r w:rsidR="0073428E">
          <w:rPr>
            <w:noProof/>
            <w:webHidden/>
          </w:rPr>
          <w:fldChar w:fldCharType="separate"/>
        </w:r>
        <w:r w:rsidR="0073428E">
          <w:rPr>
            <w:noProof/>
            <w:webHidden/>
          </w:rPr>
          <w:t>41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5" w:history="1">
        <w:r w:rsidR="0073428E" w:rsidRPr="005156F1">
          <w:rPr>
            <w:rStyle w:val="Hyperlink"/>
            <w:noProof/>
          </w:rPr>
          <w:t>Table 30 – Design Elements for Request Reception</w:t>
        </w:r>
        <w:r w:rsidR="0073428E">
          <w:rPr>
            <w:noProof/>
            <w:webHidden/>
          </w:rPr>
          <w:tab/>
        </w:r>
        <w:r w:rsidR="0073428E">
          <w:rPr>
            <w:noProof/>
            <w:webHidden/>
          </w:rPr>
          <w:fldChar w:fldCharType="begin"/>
        </w:r>
        <w:r w:rsidR="0073428E">
          <w:rPr>
            <w:noProof/>
            <w:webHidden/>
          </w:rPr>
          <w:instrText xml:space="preserve"> PAGEREF _Toc437426605 \h </w:instrText>
        </w:r>
        <w:r w:rsidR="0073428E">
          <w:rPr>
            <w:noProof/>
            <w:webHidden/>
          </w:rPr>
        </w:r>
        <w:r w:rsidR="0073428E">
          <w:rPr>
            <w:noProof/>
            <w:webHidden/>
          </w:rPr>
          <w:fldChar w:fldCharType="separate"/>
        </w:r>
        <w:r w:rsidR="0073428E">
          <w:rPr>
            <w:noProof/>
            <w:webHidden/>
          </w:rPr>
          <w:t>41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6" w:history="1">
        <w:r w:rsidR="0073428E" w:rsidRPr="005156F1">
          <w:rPr>
            <w:rStyle w:val="Hyperlink"/>
            <w:noProof/>
          </w:rPr>
          <w:t>Table 31 – Design Elements for Sensitive PHI Handling</w:t>
        </w:r>
        <w:r w:rsidR="0073428E">
          <w:rPr>
            <w:noProof/>
            <w:webHidden/>
          </w:rPr>
          <w:tab/>
        </w:r>
        <w:r w:rsidR="0073428E">
          <w:rPr>
            <w:noProof/>
            <w:webHidden/>
          </w:rPr>
          <w:fldChar w:fldCharType="begin"/>
        </w:r>
        <w:r w:rsidR="0073428E">
          <w:rPr>
            <w:noProof/>
            <w:webHidden/>
          </w:rPr>
          <w:instrText xml:space="preserve"> PAGEREF _Toc437426606 \h </w:instrText>
        </w:r>
        <w:r w:rsidR="0073428E">
          <w:rPr>
            <w:noProof/>
            <w:webHidden/>
          </w:rPr>
        </w:r>
        <w:r w:rsidR="0073428E">
          <w:rPr>
            <w:noProof/>
            <w:webHidden/>
          </w:rPr>
          <w:fldChar w:fldCharType="separate"/>
        </w:r>
        <w:r w:rsidR="0073428E">
          <w:rPr>
            <w:noProof/>
            <w:webHidden/>
          </w:rPr>
          <w:t>43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7" w:history="1">
        <w:r w:rsidR="0073428E" w:rsidRPr="005156F1">
          <w:rPr>
            <w:rStyle w:val="Hyperlink"/>
            <w:noProof/>
          </w:rPr>
          <w:t>Table 32 – Design Elements for Request and Response Tracking</w:t>
        </w:r>
        <w:r w:rsidR="0073428E">
          <w:rPr>
            <w:noProof/>
            <w:webHidden/>
          </w:rPr>
          <w:tab/>
        </w:r>
        <w:r w:rsidR="0073428E">
          <w:rPr>
            <w:noProof/>
            <w:webHidden/>
          </w:rPr>
          <w:fldChar w:fldCharType="begin"/>
        </w:r>
        <w:r w:rsidR="0073428E">
          <w:rPr>
            <w:noProof/>
            <w:webHidden/>
          </w:rPr>
          <w:instrText xml:space="preserve"> PAGEREF _Toc437426607 \h </w:instrText>
        </w:r>
        <w:r w:rsidR="0073428E">
          <w:rPr>
            <w:noProof/>
            <w:webHidden/>
          </w:rPr>
        </w:r>
        <w:r w:rsidR="0073428E">
          <w:rPr>
            <w:noProof/>
            <w:webHidden/>
          </w:rPr>
          <w:fldChar w:fldCharType="separate"/>
        </w:r>
        <w:r w:rsidR="0073428E">
          <w:rPr>
            <w:noProof/>
            <w:webHidden/>
          </w:rPr>
          <w:t>43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8" w:history="1">
        <w:r w:rsidR="0073428E" w:rsidRPr="005156F1">
          <w:rPr>
            <w:rStyle w:val="Hyperlink"/>
            <w:noProof/>
          </w:rPr>
          <w:t>Table 33 – Design Elements for Request Validation</w:t>
        </w:r>
        <w:r w:rsidR="0073428E">
          <w:rPr>
            <w:noProof/>
            <w:webHidden/>
          </w:rPr>
          <w:tab/>
        </w:r>
        <w:r w:rsidR="0073428E">
          <w:rPr>
            <w:noProof/>
            <w:webHidden/>
          </w:rPr>
          <w:fldChar w:fldCharType="begin"/>
        </w:r>
        <w:r w:rsidR="0073428E">
          <w:rPr>
            <w:noProof/>
            <w:webHidden/>
          </w:rPr>
          <w:instrText xml:space="preserve"> PAGEREF _Toc437426608 \h </w:instrText>
        </w:r>
        <w:r w:rsidR="0073428E">
          <w:rPr>
            <w:noProof/>
            <w:webHidden/>
          </w:rPr>
        </w:r>
        <w:r w:rsidR="0073428E">
          <w:rPr>
            <w:noProof/>
            <w:webHidden/>
          </w:rPr>
          <w:fldChar w:fldCharType="separate"/>
        </w:r>
        <w:r w:rsidR="0073428E">
          <w:rPr>
            <w:noProof/>
            <w:webHidden/>
          </w:rPr>
          <w:t>43</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09" w:history="1">
        <w:r w:rsidR="0073428E" w:rsidRPr="005156F1">
          <w:rPr>
            <w:rStyle w:val="Hyperlink"/>
            <w:noProof/>
          </w:rPr>
          <w:t>Table 34 – Design Elements for Request Validation</w:t>
        </w:r>
        <w:r w:rsidR="0073428E">
          <w:rPr>
            <w:noProof/>
            <w:webHidden/>
          </w:rPr>
          <w:tab/>
        </w:r>
        <w:r w:rsidR="0073428E">
          <w:rPr>
            <w:noProof/>
            <w:webHidden/>
          </w:rPr>
          <w:fldChar w:fldCharType="begin"/>
        </w:r>
        <w:r w:rsidR="0073428E">
          <w:rPr>
            <w:noProof/>
            <w:webHidden/>
          </w:rPr>
          <w:instrText xml:space="preserve"> PAGEREF _Toc437426609 \h </w:instrText>
        </w:r>
        <w:r w:rsidR="0073428E">
          <w:rPr>
            <w:noProof/>
            <w:webHidden/>
          </w:rPr>
        </w:r>
        <w:r w:rsidR="0073428E">
          <w:rPr>
            <w:noProof/>
            <w:webHidden/>
          </w:rPr>
          <w:fldChar w:fldCharType="separate"/>
        </w:r>
        <w:r w:rsidR="0073428E">
          <w:rPr>
            <w:noProof/>
            <w:webHidden/>
          </w:rPr>
          <w:t>45</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0" w:history="1">
        <w:r w:rsidR="0073428E" w:rsidRPr="005156F1">
          <w:rPr>
            <w:rStyle w:val="Hyperlink"/>
            <w:noProof/>
          </w:rPr>
          <w:t>Table 35 – Design Elements for Request Validation</w:t>
        </w:r>
        <w:r w:rsidR="0073428E">
          <w:rPr>
            <w:noProof/>
            <w:webHidden/>
          </w:rPr>
          <w:tab/>
        </w:r>
        <w:r w:rsidR="0073428E">
          <w:rPr>
            <w:noProof/>
            <w:webHidden/>
          </w:rPr>
          <w:fldChar w:fldCharType="begin"/>
        </w:r>
        <w:r w:rsidR="0073428E">
          <w:rPr>
            <w:noProof/>
            <w:webHidden/>
          </w:rPr>
          <w:instrText xml:space="preserve"> PAGEREF _Toc437426610 \h </w:instrText>
        </w:r>
        <w:r w:rsidR="0073428E">
          <w:rPr>
            <w:noProof/>
            <w:webHidden/>
          </w:rPr>
        </w:r>
        <w:r w:rsidR="0073428E">
          <w:rPr>
            <w:noProof/>
            <w:webHidden/>
          </w:rPr>
          <w:fldChar w:fldCharType="separate"/>
        </w:r>
        <w:r w:rsidR="0073428E">
          <w:rPr>
            <w:noProof/>
            <w:webHidden/>
          </w:rPr>
          <w:t>46</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1" w:history="1">
        <w:r w:rsidR="0073428E" w:rsidRPr="005156F1">
          <w:rPr>
            <w:rStyle w:val="Hyperlink"/>
            <w:noProof/>
          </w:rPr>
          <w:t>Table 36 – Design Elements for Request Validation</w:t>
        </w:r>
        <w:r w:rsidR="0073428E">
          <w:rPr>
            <w:noProof/>
            <w:webHidden/>
          </w:rPr>
          <w:tab/>
        </w:r>
        <w:r w:rsidR="0073428E">
          <w:rPr>
            <w:noProof/>
            <w:webHidden/>
          </w:rPr>
          <w:fldChar w:fldCharType="begin"/>
        </w:r>
        <w:r w:rsidR="0073428E">
          <w:rPr>
            <w:noProof/>
            <w:webHidden/>
          </w:rPr>
          <w:instrText xml:space="preserve"> PAGEREF _Toc437426611 \h </w:instrText>
        </w:r>
        <w:r w:rsidR="0073428E">
          <w:rPr>
            <w:noProof/>
            <w:webHidden/>
          </w:rPr>
        </w:r>
        <w:r w:rsidR="0073428E">
          <w:rPr>
            <w:noProof/>
            <w:webHidden/>
          </w:rPr>
          <w:fldChar w:fldCharType="separate"/>
        </w:r>
        <w:r w:rsidR="0073428E">
          <w:rPr>
            <w:noProof/>
            <w:webHidden/>
          </w:rPr>
          <w:t>46</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2" w:history="1">
        <w:r w:rsidR="0073428E" w:rsidRPr="005156F1">
          <w:rPr>
            <w:rStyle w:val="Hyperlink"/>
            <w:noProof/>
          </w:rPr>
          <w:t>Table 37 – Design Elements for Request Validation</w:t>
        </w:r>
        <w:r w:rsidR="0073428E">
          <w:rPr>
            <w:noProof/>
            <w:webHidden/>
          </w:rPr>
          <w:tab/>
        </w:r>
        <w:r w:rsidR="0073428E">
          <w:rPr>
            <w:noProof/>
            <w:webHidden/>
          </w:rPr>
          <w:fldChar w:fldCharType="begin"/>
        </w:r>
        <w:r w:rsidR="0073428E">
          <w:rPr>
            <w:noProof/>
            <w:webHidden/>
          </w:rPr>
          <w:instrText xml:space="preserve"> PAGEREF _Toc437426612 \h </w:instrText>
        </w:r>
        <w:r w:rsidR="0073428E">
          <w:rPr>
            <w:noProof/>
            <w:webHidden/>
          </w:rPr>
        </w:r>
        <w:r w:rsidR="0073428E">
          <w:rPr>
            <w:noProof/>
            <w:webHidden/>
          </w:rPr>
          <w:fldChar w:fldCharType="separate"/>
        </w:r>
        <w:r w:rsidR="0073428E">
          <w:rPr>
            <w:noProof/>
            <w:webHidden/>
          </w:rPr>
          <w:t>46</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3" w:history="1">
        <w:r w:rsidR="0073428E" w:rsidRPr="005156F1">
          <w:rPr>
            <w:rStyle w:val="Hyperlink"/>
            <w:noProof/>
          </w:rPr>
          <w:t>Table 38 – Design Elements for Response Generation</w:t>
        </w:r>
        <w:r w:rsidR="0073428E">
          <w:rPr>
            <w:noProof/>
            <w:webHidden/>
          </w:rPr>
          <w:tab/>
        </w:r>
        <w:r w:rsidR="0073428E">
          <w:rPr>
            <w:noProof/>
            <w:webHidden/>
          </w:rPr>
          <w:fldChar w:fldCharType="begin"/>
        </w:r>
        <w:r w:rsidR="0073428E">
          <w:rPr>
            <w:noProof/>
            <w:webHidden/>
          </w:rPr>
          <w:instrText xml:space="preserve"> PAGEREF _Toc437426613 \h </w:instrText>
        </w:r>
        <w:r w:rsidR="0073428E">
          <w:rPr>
            <w:noProof/>
            <w:webHidden/>
          </w:rPr>
        </w:r>
        <w:r w:rsidR="0073428E">
          <w:rPr>
            <w:noProof/>
            <w:webHidden/>
          </w:rPr>
          <w:fldChar w:fldCharType="separate"/>
        </w:r>
        <w:r w:rsidR="0073428E">
          <w:rPr>
            <w:noProof/>
            <w:webHidden/>
          </w:rPr>
          <w:t>47</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4" w:history="1">
        <w:r w:rsidR="0073428E" w:rsidRPr="005156F1">
          <w:rPr>
            <w:rStyle w:val="Hyperlink"/>
            <w:noProof/>
          </w:rPr>
          <w:t>Table 39 – Design Elements for Response Generation</w:t>
        </w:r>
        <w:r w:rsidR="0073428E">
          <w:rPr>
            <w:noProof/>
            <w:webHidden/>
          </w:rPr>
          <w:tab/>
        </w:r>
        <w:r w:rsidR="0073428E">
          <w:rPr>
            <w:noProof/>
            <w:webHidden/>
          </w:rPr>
          <w:fldChar w:fldCharType="begin"/>
        </w:r>
        <w:r w:rsidR="0073428E">
          <w:rPr>
            <w:noProof/>
            <w:webHidden/>
          </w:rPr>
          <w:instrText xml:space="preserve"> PAGEREF _Toc437426614 \h </w:instrText>
        </w:r>
        <w:r w:rsidR="0073428E">
          <w:rPr>
            <w:noProof/>
            <w:webHidden/>
          </w:rPr>
        </w:r>
        <w:r w:rsidR="0073428E">
          <w:rPr>
            <w:noProof/>
            <w:webHidden/>
          </w:rPr>
          <w:fldChar w:fldCharType="separate"/>
        </w:r>
        <w:r w:rsidR="0073428E">
          <w:rPr>
            <w:noProof/>
            <w:webHidden/>
          </w:rPr>
          <w:t>47</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5" w:history="1">
        <w:r w:rsidR="0073428E" w:rsidRPr="005156F1">
          <w:rPr>
            <w:rStyle w:val="Hyperlink"/>
            <w:noProof/>
          </w:rPr>
          <w:t>Table 40 – Design Elements for Response Generation</w:t>
        </w:r>
        <w:r w:rsidR="0073428E">
          <w:rPr>
            <w:noProof/>
            <w:webHidden/>
          </w:rPr>
          <w:tab/>
        </w:r>
        <w:r w:rsidR="0073428E">
          <w:rPr>
            <w:noProof/>
            <w:webHidden/>
          </w:rPr>
          <w:fldChar w:fldCharType="begin"/>
        </w:r>
        <w:r w:rsidR="0073428E">
          <w:rPr>
            <w:noProof/>
            <w:webHidden/>
          </w:rPr>
          <w:instrText xml:space="preserve"> PAGEREF _Toc437426615 \h </w:instrText>
        </w:r>
        <w:r w:rsidR="0073428E">
          <w:rPr>
            <w:noProof/>
            <w:webHidden/>
          </w:rPr>
        </w:r>
        <w:r w:rsidR="0073428E">
          <w:rPr>
            <w:noProof/>
            <w:webHidden/>
          </w:rPr>
          <w:fldChar w:fldCharType="separate"/>
        </w:r>
        <w:r w:rsidR="0073428E">
          <w:rPr>
            <w:noProof/>
            <w:webHidden/>
          </w:rPr>
          <w:t>48</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6" w:history="1">
        <w:r w:rsidR="0073428E" w:rsidRPr="005156F1">
          <w:rPr>
            <w:rStyle w:val="Hyperlink"/>
            <w:noProof/>
          </w:rPr>
          <w:t>Table 41 – Design Elements for Response Generation</w:t>
        </w:r>
        <w:r w:rsidR="0073428E">
          <w:rPr>
            <w:noProof/>
            <w:webHidden/>
          </w:rPr>
          <w:tab/>
        </w:r>
        <w:r w:rsidR="0073428E">
          <w:rPr>
            <w:noProof/>
            <w:webHidden/>
          </w:rPr>
          <w:fldChar w:fldCharType="begin"/>
        </w:r>
        <w:r w:rsidR="0073428E">
          <w:rPr>
            <w:noProof/>
            <w:webHidden/>
          </w:rPr>
          <w:instrText xml:space="preserve"> PAGEREF _Toc437426616 \h </w:instrText>
        </w:r>
        <w:r w:rsidR="0073428E">
          <w:rPr>
            <w:noProof/>
            <w:webHidden/>
          </w:rPr>
        </w:r>
        <w:r w:rsidR="0073428E">
          <w:rPr>
            <w:noProof/>
            <w:webHidden/>
          </w:rPr>
          <w:fldChar w:fldCharType="separate"/>
        </w:r>
        <w:r w:rsidR="0073428E">
          <w:rPr>
            <w:noProof/>
            <w:webHidden/>
          </w:rPr>
          <w:t>48</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7" w:history="1">
        <w:r w:rsidR="0073428E" w:rsidRPr="005156F1">
          <w:rPr>
            <w:rStyle w:val="Hyperlink"/>
            <w:noProof/>
          </w:rPr>
          <w:t>Table 42 – Design Elements for Response Generation</w:t>
        </w:r>
        <w:r w:rsidR="0073428E">
          <w:rPr>
            <w:noProof/>
            <w:webHidden/>
          </w:rPr>
          <w:tab/>
        </w:r>
        <w:r w:rsidR="0073428E">
          <w:rPr>
            <w:noProof/>
            <w:webHidden/>
          </w:rPr>
          <w:fldChar w:fldCharType="begin"/>
        </w:r>
        <w:r w:rsidR="0073428E">
          <w:rPr>
            <w:noProof/>
            <w:webHidden/>
          </w:rPr>
          <w:instrText xml:space="preserve"> PAGEREF _Toc437426617 \h </w:instrText>
        </w:r>
        <w:r w:rsidR="0073428E">
          <w:rPr>
            <w:noProof/>
            <w:webHidden/>
          </w:rPr>
        </w:r>
        <w:r w:rsidR="0073428E">
          <w:rPr>
            <w:noProof/>
            <w:webHidden/>
          </w:rPr>
          <w:fldChar w:fldCharType="separate"/>
        </w:r>
        <w:r w:rsidR="0073428E">
          <w:rPr>
            <w:noProof/>
            <w:webHidden/>
          </w:rPr>
          <w:t>49</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8" w:history="1">
        <w:r w:rsidR="0073428E" w:rsidRPr="005156F1">
          <w:rPr>
            <w:rStyle w:val="Hyperlink"/>
            <w:noProof/>
          </w:rPr>
          <w:t>Table 43 – Design Elements for Response Generation</w:t>
        </w:r>
        <w:r w:rsidR="0073428E">
          <w:rPr>
            <w:noProof/>
            <w:webHidden/>
          </w:rPr>
          <w:tab/>
        </w:r>
        <w:r w:rsidR="0073428E">
          <w:rPr>
            <w:noProof/>
            <w:webHidden/>
          </w:rPr>
          <w:fldChar w:fldCharType="begin"/>
        </w:r>
        <w:r w:rsidR="0073428E">
          <w:rPr>
            <w:noProof/>
            <w:webHidden/>
          </w:rPr>
          <w:instrText xml:space="preserve"> PAGEREF _Toc437426618 \h </w:instrText>
        </w:r>
        <w:r w:rsidR="0073428E">
          <w:rPr>
            <w:noProof/>
            <w:webHidden/>
          </w:rPr>
        </w:r>
        <w:r w:rsidR="0073428E">
          <w:rPr>
            <w:noProof/>
            <w:webHidden/>
          </w:rPr>
          <w:fldChar w:fldCharType="separate"/>
        </w:r>
        <w:r w:rsidR="0073428E">
          <w:rPr>
            <w:noProof/>
            <w:webHidden/>
          </w:rPr>
          <w:t>50</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19" w:history="1">
        <w:r w:rsidR="0073428E" w:rsidRPr="005156F1">
          <w:rPr>
            <w:rStyle w:val="Hyperlink"/>
            <w:noProof/>
          </w:rPr>
          <w:t>Table 44 – Design Elements for Response Generation</w:t>
        </w:r>
        <w:r w:rsidR="0073428E">
          <w:rPr>
            <w:noProof/>
            <w:webHidden/>
          </w:rPr>
          <w:tab/>
        </w:r>
        <w:r w:rsidR="0073428E">
          <w:rPr>
            <w:noProof/>
            <w:webHidden/>
          </w:rPr>
          <w:fldChar w:fldCharType="begin"/>
        </w:r>
        <w:r w:rsidR="0073428E">
          <w:rPr>
            <w:noProof/>
            <w:webHidden/>
          </w:rPr>
          <w:instrText xml:space="preserve"> PAGEREF _Toc437426619 \h </w:instrText>
        </w:r>
        <w:r w:rsidR="0073428E">
          <w:rPr>
            <w:noProof/>
            <w:webHidden/>
          </w:rPr>
        </w:r>
        <w:r w:rsidR="0073428E">
          <w:rPr>
            <w:noProof/>
            <w:webHidden/>
          </w:rPr>
          <w:fldChar w:fldCharType="separate"/>
        </w:r>
        <w:r w:rsidR="0073428E">
          <w:rPr>
            <w:noProof/>
            <w:webHidden/>
          </w:rPr>
          <w:t>50</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0" w:history="1">
        <w:r w:rsidR="0073428E" w:rsidRPr="005156F1">
          <w:rPr>
            <w:rStyle w:val="Hyperlink"/>
            <w:noProof/>
          </w:rPr>
          <w:t>Table 45 – Design Elements for Vendor Information</w:t>
        </w:r>
        <w:r w:rsidR="0073428E">
          <w:rPr>
            <w:noProof/>
            <w:webHidden/>
          </w:rPr>
          <w:tab/>
        </w:r>
        <w:r w:rsidR="0073428E">
          <w:rPr>
            <w:noProof/>
            <w:webHidden/>
          </w:rPr>
          <w:fldChar w:fldCharType="begin"/>
        </w:r>
        <w:r w:rsidR="0073428E">
          <w:rPr>
            <w:noProof/>
            <w:webHidden/>
          </w:rPr>
          <w:instrText xml:space="preserve"> PAGEREF _Toc437426620 \h </w:instrText>
        </w:r>
        <w:r w:rsidR="0073428E">
          <w:rPr>
            <w:noProof/>
            <w:webHidden/>
          </w:rPr>
        </w:r>
        <w:r w:rsidR="0073428E">
          <w:rPr>
            <w:noProof/>
            <w:webHidden/>
          </w:rPr>
          <w:fldChar w:fldCharType="separate"/>
        </w:r>
        <w:r w:rsidR="0073428E">
          <w:rPr>
            <w:noProof/>
            <w:webHidden/>
          </w:rPr>
          <w:t>51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1" w:history="1">
        <w:r w:rsidR="0073428E" w:rsidRPr="005156F1">
          <w:rPr>
            <w:rStyle w:val="Hyperlink"/>
            <w:noProof/>
          </w:rPr>
          <w:t>Table 46 – Design Elements for Reporting</w:t>
        </w:r>
        <w:r w:rsidR="0073428E">
          <w:rPr>
            <w:noProof/>
            <w:webHidden/>
          </w:rPr>
          <w:tab/>
        </w:r>
        <w:r w:rsidR="0073428E">
          <w:rPr>
            <w:noProof/>
            <w:webHidden/>
          </w:rPr>
          <w:fldChar w:fldCharType="begin"/>
        </w:r>
        <w:r w:rsidR="0073428E">
          <w:rPr>
            <w:noProof/>
            <w:webHidden/>
          </w:rPr>
          <w:instrText xml:space="preserve"> PAGEREF _Toc437426621 \h </w:instrText>
        </w:r>
        <w:r w:rsidR="0073428E">
          <w:rPr>
            <w:noProof/>
            <w:webHidden/>
          </w:rPr>
        </w:r>
        <w:r w:rsidR="0073428E">
          <w:rPr>
            <w:noProof/>
            <w:webHidden/>
          </w:rPr>
          <w:fldChar w:fldCharType="separate"/>
        </w:r>
        <w:r w:rsidR="0073428E">
          <w:rPr>
            <w:noProof/>
            <w:webHidden/>
          </w:rPr>
          <w:t>51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2" w:history="1">
        <w:r w:rsidR="0073428E" w:rsidRPr="005156F1">
          <w:rPr>
            <w:rStyle w:val="Hyperlink"/>
            <w:noProof/>
          </w:rPr>
          <w:t>Table 47 – Design Elements for EDI Compliance</w:t>
        </w:r>
        <w:r w:rsidR="0073428E">
          <w:rPr>
            <w:noProof/>
            <w:webHidden/>
          </w:rPr>
          <w:tab/>
        </w:r>
        <w:r w:rsidR="0073428E">
          <w:rPr>
            <w:noProof/>
            <w:webHidden/>
          </w:rPr>
          <w:fldChar w:fldCharType="begin"/>
        </w:r>
        <w:r w:rsidR="0073428E">
          <w:rPr>
            <w:noProof/>
            <w:webHidden/>
          </w:rPr>
          <w:instrText xml:space="preserve"> PAGEREF _Toc437426622 \h </w:instrText>
        </w:r>
        <w:r w:rsidR="0073428E">
          <w:rPr>
            <w:noProof/>
            <w:webHidden/>
          </w:rPr>
        </w:r>
        <w:r w:rsidR="0073428E">
          <w:rPr>
            <w:noProof/>
            <w:webHidden/>
          </w:rPr>
          <w:fldChar w:fldCharType="separate"/>
        </w:r>
        <w:r w:rsidR="0073428E">
          <w:rPr>
            <w:noProof/>
            <w:webHidden/>
          </w:rPr>
          <w:t>51</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3" w:history="1">
        <w:r w:rsidR="0073428E" w:rsidRPr="005156F1">
          <w:rPr>
            <w:rStyle w:val="Hyperlink"/>
            <w:noProof/>
          </w:rPr>
          <w:t>Table 48 – Design Elements for Performance</w:t>
        </w:r>
        <w:r w:rsidR="0073428E">
          <w:rPr>
            <w:noProof/>
            <w:webHidden/>
          </w:rPr>
          <w:tab/>
        </w:r>
        <w:r w:rsidR="0073428E">
          <w:rPr>
            <w:noProof/>
            <w:webHidden/>
          </w:rPr>
          <w:fldChar w:fldCharType="begin"/>
        </w:r>
        <w:r w:rsidR="0073428E">
          <w:rPr>
            <w:noProof/>
            <w:webHidden/>
          </w:rPr>
          <w:instrText xml:space="preserve"> PAGEREF _Toc437426623 \h </w:instrText>
        </w:r>
        <w:r w:rsidR="0073428E">
          <w:rPr>
            <w:noProof/>
            <w:webHidden/>
          </w:rPr>
        </w:r>
        <w:r w:rsidR="0073428E">
          <w:rPr>
            <w:noProof/>
            <w:webHidden/>
          </w:rPr>
          <w:fldChar w:fldCharType="separate"/>
        </w:r>
        <w:r w:rsidR="0073428E">
          <w:rPr>
            <w:noProof/>
            <w:webHidden/>
          </w:rPr>
          <w:t>52</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4" w:history="1">
        <w:r w:rsidR="0073428E" w:rsidRPr="005156F1">
          <w:rPr>
            <w:rStyle w:val="Hyperlink"/>
            <w:noProof/>
          </w:rPr>
          <w:t>Table 49 - Design Elements for Security</w:t>
        </w:r>
        <w:r w:rsidR="0073428E">
          <w:rPr>
            <w:noProof/>
            <w:webHidden/>
          </w:rPr>
          <w:tab/>
        </w:r>
        <w:r w:rsidR="0073428E">
          <w:rPr>
            <w:noProof/>
            <w:webHidden/>
          </w:rPr>
          <w:fldChar w:fldCharType="begin"/>
        </w:r>
        <w:r w:rsidR="0073428E">
          <w:rPr>
            <w:noProof/>
            <w:webHidden/>
          </w:rPr>
          <w:instrText xml:space="preserve"> PAGEREF _Toc437426624 \h </w:instrText>
        </w:r>
        <w:r w:rsidR="0073428E">
          <w:rPr>
            <w:noProof/>
            <w:webHidden/>
          </w:rPr>
        </w:r>
        <w:r w:rsidR="0073428E">
          <w:rPr>
            <w:noProof/>
            <w:webHidden/>
          </w:rPr>
          <w:fldChar w:fldCharType="separate"/>
        </w:r>
        <w:r w:rsidR="0073428E">
          <w:rPr>
            <w:noProof/>
            <w:webHidden/>
          </w:rPr>
          <w:t>52</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5" w:history="1">
        <w:r w:rsidR="0073428E" w:rsidRPr="005156F1">
          <w:rPr>
            <w:rStyle w:val="Hyperlink"/>
            <w:noProof/>
          </w:rPr>
          <w:t>Table 50 – FBAA AUTHORIZATION Template</w:t>
        </w:r>
        <w:r w:rsidR="0073428E">
          <w:rPr>
            <w:noProof/>
            <w:webHidden/>
          </w:rPr>
          <w:tab/>
        </w:r>
        <w:r w:rsidR="0073428E">
          <w:rPr>
            <w:noProof/>
            <w:webHidden/>
          </w:rPr>
          <w:fldChar w:fldCharType="begin"/>
        </w:r>
        <w:r w:rsidR="0073428E">
          <w:rPr>
            <w:noProof/>
            <w:webHidden/>
          </w:rPr>
          <w:instrText xml:space="preserve"> PAGEREF _Toc437426625 \h </w:instrText>
        </w:r>
        <w:r w:rsidR="0073428E">
          <w:rPr>
            <w:noProof/>
            <w:webHidden/>
          </w:rPr>
        </w:r>
        <w:r w:rsidR="0073428E">
          <w:rPr>
            <w:noProof/>
            <w:webHidden/>
          </w:rPr>
          <w:fldChar w:fldCharType="separate"/>
        </w:r>
        <w:r w:rsidR="0073428E">
          <w:rPr>
            <w:noProof/>
            <w:webHidden/>
          </w:rPr>
          <w:t>53</w:t>
        </w:r>
        <w:r w:rsidR="0073428E">
          <w:rPr>
            <w:noProof/>
            <w:webHidden/>
          </w:rPr>
          <w:fldChar w:fldCharType="end"/>
        </w:r>
      </w:hyperlink>
    </w:p>
    <w:p w:rsidR="00310F66" w:rsidRDefault="002C05ED" w:rsidP="00310F66">
      <w:pPr>
        <w:rPr>
          <w:rFonts w:ascii="Arial" w:hAnsi="Arial"/>
          <w:b/>
          <w:i/>
          <w:sz w:val="28"/>
          <w:szCs w:val="20"/>
        </w:rPr>
      </w:pPr>
      <w:r w:rsidRPr="00DE7E92">
        <w:rPr>
          <w:rFonts w:ascii="Arial" w:hAnsi="Arial"/>
          <w:b/>
          <w:i/>
          <w:sz w:val="28"/>
          <w:szCs w:val="20"/>
        </w:rPr>
        <w:fldChar w:fldCharType="end"/>
      </w:r>
    </w:p>
    <w:p w:rsidR="00310F66" w:rsidRPr="00FB559D" w:rsidRDefault="00310F66" w:rsidP="00310F66">
      <w:pPr>
        <w:pStyle w:val="Title2"/>
      </w:pPr>
      <w:r w:rsidRPr="00FB559D">
        <w:t>List of Figures</w:t>
      </w:r>
    </w:p>
    <w:p w:rsidR="0073428E" w:rsidRDefault="002C05ED">
      <w:pPr>
        <w:pStyle w:val="TableofFigures"/>
        <w:tabs>
          <w:tab w:val="right" w:leader="dot" w:pos="9350"/>
        </w:tabs>
        <w:rPr>
          <w:rFonts w:asciiTheme="minorHAnsi" w:eastAsiaTheme="minorEastAsia" w:hAnsiTheme="minorHAnsi" w:cstheme="minorBidi"/>
          <w:i w:val="0"/>
          <w:noProof/>
          <w:szCs w:val="22"/>
        </w:rPr>
      </w:pPr>
      <w:r>
        <w:rPr>
          <w:rFonts w:ascii="Arial" w:hAnsi="Arial"/>
          <w:b/>
          <w:sz w:val="28"/>
          <w:szCs w:val="20"/>
        </w:rPr>
        <w:fldChar w:fldCharType="begin"/>
      </w:r>
      <w:r w:rsidR="00310F66">
        <w:rPr>
          <w:rFonts w:ascii="Arial" w:hAnsi="Arial"/>
          <w:b/>
          <w:sz w:val="28"/>
          <w:szCs w:val="20"/>
        </w:rPr>
        <w:instrText xml:space="preserve"> TOC \h \z \c "Figure" </w:instrText>
      </w:r>
      <w:r>
        <w:rPr>
          <w:rFonts w:ascii="Arial" w:hAnsi="Arial"/>
          <w:b/>
          <w:sz w:val="28"/>
          <w:szCs w:val="20"/>
        </w:rPr>
        <w:fldChar w:fldCharType="separate"/>
      </w:r>
      <w:hyperlink w:anchor="_Toc437426626" w:history="1">
        <w:r w:rsidR="0073428E" w:rsidRPr="009465A5">
          <w:rPr>
            <w:rStyle w:val="Hyperlink"/>
            <w:noProof/>
          </w:rPr>
          <w:t>Figure 1 – Authorization Request Business Process Diagram</w:t>
        </w:r>
        <w:r w:rsidR="0073428E">
          <w:rPr>
            <w:noProof/>
            <w:webHidden/>
          </w:rPr>
          <w:tab/>
        </w:r>
        <w:r w:rsidR="0073428E">
          <w:rPr>
            <w:noProof/>
            <w:webHidden/>
          </w:rPr>
          <w:fldChar w:fldCharType="begin"/>
        </w:r>
        <w:r w:rsidR="0073428E">
          <w:rPr>
            <w:noProof/>
            <w:webHidden/>
          </w:rPr>
          <w:instrText xml:space="preserve"> PAGEREF _Toc437426626 \h </w:instrText>
        </w:r>
        <w:r w:rsidR="0073428E">
          <w:rPr>
            <w:noProof/>
            <w:webHidden/>
          </w:rPr>
        </w:r>
        <w:r w:rsidR="0073428E">
          <w:rPr>
            <w:noProof/>
            <w:webHidden/>
          </w:rPr>
          <w:fldChar w:fldCharType="separate"/>
        </w:r>
        <w:r w:rsidR="0073428E">
          <w:rPr>
            <w:noProof/>
            <w:webHidden/>
          </w:rPr>
          <w:t>14</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7" w:history="1">
        <w:r w:rsidR="0073428E" w:rsidRPr="009465A5">
          <w:rPr>
            <w:rStyle w:val="Hyperlink"/>
            <w:noProof/>
          </w:rPr>
          <w:t>Figure 2 – Authorization Request Conceptual Application Design</w:t>
        </w:r>
        <w:r w:rsidR="0073428E">
          <w:rPr>
            <w:noProof/>
            <w:webHidden/>
          </w:rPr>
          <w:tab/>
        </w:r>
        <w:r w:rsidR="0073428E">
          <w:rPr>
            <w:noProof/>
            <w:webHidden/>
          </w:rPr>
          <w:fldChar w:fldCharType="begin"/>
        </w:r>
        <w:r w:rsidR="0073428E">
          <w:rPr>
            <w:noProof/>
            <w:webHidden/>
          </w:rPr>
          <w:instrText xml:space="preserve"> PAGEREF _Toc437426627 \h </w:instrText>
        </w:r>
        <w:r w:rsidR="0073428E">
          <w:rPr>
            <w:noProof/>
            <w:webHidden/>
          </w:rPr>
        </w:r>
        <w:r w:rsidR="0073428E">
          <w:rPr>
            <w:noProof/>
            <w:webHidden/>
          </w:rPr>
          <w:fldChar w:fldCharType="separate"/>
        </w:r>
        <w:r w:rsidR="0073428E">
          <w:rPr>
            <w:noProof/>
            <w:webHidden/>
          </w:rPr>
          <w:t>19</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8" w:history="1">
        <w:r w:rsidR="0073428E" w:rsidRPr="009465A5">
          <w:rPr>
            <w:rStyle w:val="Hyperlink"/>
            <w:noProof/>
          </w:rPr>
          <w:t>Figure 3 – Authorization Request Design</w:t>
        </w:r>
        <w:r w:rsidR="0073428E">
          <w:rPr>
            <w:noProof/>
            <w:webHidden/>
          </w:rPr>
          <w:tab/>
        </w:r>
        <w:r w:rsidR="0073428E">
          <w:rPr>
            <w:noProof/>
            <w:webHidden/>
          </w:rPr>
          <w:fldChar w:fldCharType="begin"/>
        </w:r>
        <w:r w:rsidR="0073428E">
          <w:rPr>
            <w:noProof/>
            <w:webHidden/>
          </w:rPr>
          <w:instrText xml:space="preserve"> PAGEREF _Toc437426628 \h </w:instrText>
        </w:r>
        <w:r w:rsidR="0073428E">
          <w:rPr>
            <w:noProof/>
            <w:webHidden/>
          </w:rPr>
        </w:r>
        <w:r w:rsidR="0073428E">
          <w:rPr>
            <w:noProof/>
            <w:webHidden/>
          </w:rPr>
          <w:fldChar w:fldCharType="separate"/>
        </w:r>
        <w:r w:rsidR="0073428E">
          <w:rPr>
            <w:noProof/>
            <w:webHidden/>
          </w:rPr>
          <w:t>25</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29" w:history="1">
        <w:r w:rsidR="0073428E" w:rsidRPr="009465A5">
          <w:rPr>
            <w:rStyle w:val="Hyperlink"/>
            <w:noProof/>
          </w:rPr>
          <w:t>Figure 4 – Queues GUI</w:t>
        </w:r>
        <w:r w:rsidR="0073428E">
          <w:rPr>
            <w:noProof/>
            <w:webHidden/>
          </w:rPr>
          <w:tab/>
        </w:r>
        <w:r w:rsidR="0073428E">
          <w:rPr>
            <w:noProof/>
            <w:webHidden/>
          </w:rPr>
          <w:fldChar w:fldCharType="begin"/>
        </w:r>
        <w:r w:rsidR="0073428E">
          <w:rPr>
            <w:noProof/>
            <w:webHidden/>
          </w:rPr>
          <w:instrText xml:space="preserve"> PAGEREF _Toc437426629 \h </w:instrText>
        </w:r>
        <w:r w:rsidR="0073428E">
          <w:rPr>
            <w:noProof/>
            <w:webHidden/>
          </w:rPr>
        </w:r>
        <w:r w:rsidR="0073428E">
          <w:rPr>
            <w:noProof/>
            <w:webHidden/>
          </w:rPr>
          <w:fldChar w:fldCharType="separate"/>
        </w:r>
        <w:r w:rsidR="0073428E">
          <w:rPr>
            <w:noProof/>
            <w:webHidden/>
          </w:rPr>
          <w:t>34</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30" w:history="1">
        <w:r w:rsidR="0073428E" w:rsidRPr="009465A5">
          <w:rPr>
            <w:rStyle w:val="Hyperlink"/>
            <w:noProof/>
          </w:rPr>
          <w:t>Figure 5 – Unsolicited 278 Requests GUI – Summary View</w:t>
        </w:r>
        <w:r w:rsidR="0073428E">
          <w:rPr>
            <w:noProof/>
            <w:webHidden/>
          </w:rPr>
          <w:tab/>
        </w:r>
        <w:r w:rsidR="0073428E">
          <w:rPr>
            <w:noProof/>
            <w:webHidden/>
          </w:rPr>
          <w:fldChar w:fldCharType="begin"/>
        </w:r>
        <w:r w:rsidR="0073428E">
          <w:rPr>
            <w:noProof/>
            <w:webHidden/>
          </w:rPr>
          <w:instrText xml:space="preserve"> PAGEREF _Toc437426630 \h </w:instrText>
        </w:r>
        <w:r w:rsidR="0073428E">
          <w:rPr>
            <w:noProof/>
            <w:webHidden/>
          </w:rPr>
        </w:r>
        <w:r w:rsidR="0073428E">
          <w:rPr>
            <w:noProof/>
            <w:webHidden/>
          </w:rPr>
          <w:fldChar w:fldCharType="separate"/>
        </w:r>
        <w:r w:rsidR="0073428E">
          <w:rPr>
            <w:noProof/>
            <w:webHidden/>
          </w:rPr>
          <w:t>35</w:t>
        </w:r>
        <w:r w:rsidR="0073428E">
          <w:rPr>
            <w:noProof/>
            <w:webHidden/>
          </w:rPr>
          <w:fldChar w:fldCharType="end"/>
        </w:r>
      </w:hyperlink>
    </w:p>
    <w:p w:rsidR="0073428E" w:rsidRDefault="00267547">
      <w:pPr>
        <w:pStyle w:val="TableofFigures"/>
        <w:tabs>
          <w:tab w:val="right" w:leader="dot" w:pos="9350"/>
        </w:tabs>
        <w:rPr>
          <w:rFonts w:asciiTheme="minorHAnsi" w:eastAsiaTheme="minorEastAsia" w:hAnsiTheme="minorHAnsi" w:cstheme="minorBidi"/>
          <w:i w:val="0"/>
          <w:noProof/>
          <w:szCs w:val="22"/>
        </w:rPr>
      </w:pPr>
      <w:hyperlink w:anchor="_Toc437426631" w:history="1">
        <w:r w:rsidR="0073428E" w:rsidRPr="009465A5">
          <w:rPr>
            <w:rStyle w:val="Hyperlink"/>
            <w:noProof/>
          </w:rPr>
          <w:t>Figure 6 – Unsolicited 278 Request GUI – Detail View</w:t>
        </w:r>
        <w:r w:rsidR="0073428E">
          <w:rPr>
            <w:noProof/>
            <w:webHidden/>
          </w:rPr>
          <w:tab/>
        </w:r>
        <w:r w:rsidR="0073428E">
          <w:rPr>
            <w:noProof/>
            <w:webHidden/>
          </w:rPr>
          <w:fldChar w:fldCharType="begin"/>
        </w:r>
        <w:r w:rsidR="0073428E">
          <w:rPr>
            <w:noProof/>
            <w:webHidden/>
          </w:rPr>
          <w:instrText xml:space="preserve"> PAGEREF _Toc437426631 \h </w:instrText>
        </w:r>
        <w:r w:rsidR="0073428E">
          <w:rPr>
            <w:noProof/>
            <w:webHidden/>
          </w:rPr>
        </w:r>
        <w:r w:rsidR="0073428E">
          <w:rPr>
            <w:noProof/>
            <w:webHidden/>
          </w:rPr>
          <w:fldChar w:fldCharType="separate"/>
        </w:r>
        <w:r w:rsidR="0073428E">
          <w:rPr>
            <w:noProof/>
            <w:webHidden/>
          </w:rPr>
          <w:t>37</w:t>
        </w:r>
        <w:r w:rsidR="0073428E">
          <w:rPr>
            <w:noProof/>
            <w:webHidden/>
          </w:rPr>
          <w:fldChar w:fldCharType="end"/>
        </w:r>
      </w:hyperlink>
    </w:p>
    <w:p w:rsidR="00310F66" w:rsidRPr="00310F66" w:rsidRDefault="002C05ED" w:rsidP="00310F66">
      <w:pPr>
        <w:sectPr w:rsidR="00310F66" w:rsidRPr="00310F66" w:rsidSect="00365C0D">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rPr>
          <w:rFonts w:ascii="Arial" w:hAnsi="Arial"/>
          <w:b/>
          <w:sz w:val="28"/>
          <w:szCs w:val="20"/>
        </w:rPr>
        <w:fldChar w:fldCharType="end"/>
      </w:r>
    </w:p>
    <w:p w:rsidR="00F41862" w:rsidRDefault="00F41862" w:rsidP="00673C0E">
      <w:pPr>
        <w:pStyle w:val="Heading1"/>
      </w:pPr>
      <w:bookmarkStart w:id="3" w:name="_Ref423528493"/>
      <w:bookmarkStart w:id="4" w:name="_Toc424035477"/>
      <w:bookmarkStart w:id="5" w:name="_Toc437426484"/>
      <w:bookmarkEnd w:id="0"/>
      <w:r>
        <w:lastRenderedPageBreak/>
        <w:t>Introduction</w:t>
      </w:r>
      <w:bookmarkEnd w:id="3"/>
      <w:bookmarkEnd w:id="4"/>
      <w:bookmarkEnd w:id="5"/>
    </w:p>
    <w:p w:rsidR="0028445D" w:rsidRPr="00D86A57" w:rsidRDefault="0028445D" w:rsidP="00D86A57">
      <w:pPr>
        <w:pStyle w:val="BodyText"/>
      </w:pPr>
      <w:r w:rsidRPr="00D86A57">
        <w:t>The mission of the Department of Veterans Affairs (VA), Office of Information and Technology (OI&amp;T), Health Administration Product Enhancements (HAPE) is to provide information technology (IT) products and services to the Veterans</w:t>
      </w:r>
      <w:r w:rsidR="00FF1A8E" w:rsidRPr="00D86A57">
        <w:t xml:space="preserve"> Health Administration (VHA) which</w:t>
      </w:r>
      <w:r w:rsidRPr="00D86A57">
        <w:t xml:space="preserve"> in turn provides benefits and services to Veterans of the United States. In meeting these goals, OI&amp;T strives to provide high quality, effective, and efficient IT services to those responsible for providing care to the Veterans at the point of-care as well as throughout all the points of the Veterans’ health care in an effective, timely and compassionate manner. VA depends on information management/information technology (IM/IT) systems to meet mission goals.</w:t>
      </w:r>
    </w:p>
    <w:p w:rsidR="0028445D" w:rsidRPr="00D86A57" w:rsidRDefault="0028445D" w:rsidP="00D86A57">
      <w:pPr>
        <w:pStyle w:val="BodyText"/>
      </w:pPr>
      <w:r w:rsidRPr="00D86A57">
        <w:t>The Chief Business Office Purchased Care (</w:t>
      </w:r>
      <w:r w:rsidR="001274F7" w:rsidRPr="00D86A57">
        <w:t>CBO</w:t>
      </w:r>
      <w:r w:rsidRPr="00D86A57">
        <w:t xml:space="preserve">PC) assesses the impact of healthcare regulatory requirements on VHA Electronic Data Interchange (EDI) revenue operations and designs the use cases to illustrate the reengineered business process flows associated with technology changes. The office continuously monitors and participates in meetings of industry EDI standards-setting organizations. As the business process owner and subject matter expert (SME) for industry health care EDI mandates, </w:t>
      </w:r>
      <w:r w:rsidR="00311AF7">
        <w:t>PC</w:t>
      </w:r>
      <w:r w:rsidRPr="00D86A57">
        <w:t xml:space="preserve"> defines business needs that necessitate revenue system software development. The office designs the maintenance and iterative updates to the EDI enterprise tool used to pay healthcare providers for service connected care provided to Veterans. </w:t>
      </w:r>
      <w:r w:rsidR="00311AF7">
        <w:t>PC</w:t>
      </w:r>
      <w:r w:rsidRPr="00D86A57">
        <w:t xml:space="preserve"> develops partnerships with other Federal agencies and trading partners to support EDI processing and verify compliance; they test software, train users on the use of revised software, and provide help desk support for end users. The EDI transactions processes are utilized to pay nearly $6B in projected claims annually. The development work done under the scope of </w:t>
      </w:r>
      <w:r w:rsidR="00311AF7">
        <w:t>PC</w:t>
      </w:r>
      <w:r w:rsidRPr="00D86A57">
        <w:t xml:space="preserve"> is inextricably linked to providing Veterans the medical care they have earned and deserve.</w:t>
      </w:r>
    </w:p>
    <w:p w:rsidR="00256ABE" w:rsidRPr="005A70FD" w:rsidRDefault="0028445D" w:rsidP="006E4ED3">
      <w:pPr>
        <w:pStyle w:val="BodyText"/>
      </w:pPr>
      <w:r w:rsidRPr="00D86A57">
        <w:t xml:space="preserve">The HAPE EDI portfolio delivers IT products and services to CBO. This PC enhancement project is intended to deliver a range of updates, extensions, and modifications to various financial and administrative systems, processes, files, and </w:t>
      </w:r>
      <w:r w:rsidR="006E4ED3">
        <w:t xml:space="preserve">reporting mechanisms. The </w:t>
      </w:r>
      <w:r w:rsidR="00311AF7" w:rsidRPr="006E4ED3">
        <w:t>PC</w:t>
      </w:r>
      <w:r w:rsidR="006E4ED3">
        <w:t xml:space="preserve"> Authorizations Compliance project</w:t>
      </w:r>
      <w:r w:rsidR="00256ABE" w:rsidRPr="005A70FD">
        <w:t xml:space="preserve"> will create processes and systems to receive incoming requests for Healthcare Claim services review (278) and produce corresponding response transactions (278). Over time, this enhancement should significantly reduce manual methods (e.g., responding to telephone calls to VA Medical Centers, or VAMCs) using EDI transactions for treatment authorizations and pre-certifications.</w:t>
      </w:r>
    </w:p>
    <w:p w:rsidR="007E54B1" w:rsidRDefault="007E54B1" w:rsidP="00B66989">
      <w:pPr>
        <w:pStyle w:val="Heading2"/>
      </w:pPr>
      <w:bookmarkStart w:id="6" w:name="_Toc424035478"/>
      <w:bookmarkStart w:id="7" w:name="_Toc437426485"/>
      <w:r>
        <w:t>Purpose of the SDD</w:t>
      </w:r>
      <w:bookmarkEnd w:id="6"/>
      <w:bookmarkEnd w:id="7"/>
    </w:p>
    <w:p w:rsidR="0028445D" w:rsidRPr="00B12FFC" w:rsidRDefault="0028445D" w:rsidP="0028445D">
      <w:pPr>
        <w:pStyle w:val="BodyText"/>
      </w:pPr>
      <w:r w:rsidRPr="00B12FFC">
        <w:t xml:space="preserve">This System Design Document (SDD) translates the requirements listed in the corresponding Requirements Specification Document (RSD) into technical design specifications. It identifies the system architecture, and describes hardware, software, communication, and interface components </w:t>
      </w:r>
      <w:r w:rsidR="00256ABE">
        <w:t xml:space="preserve">for </w:t>
      </w:r>
      <w:r w:rsidR="0061581D">
        <w:t xml:space="preserve">Increment 1 of the </w:t>
      </w:r>
      <w:proofErr w:type="spellStart"/>
      <w:r w:rsidR="00256ABE">
        <w:t>the</w:t>
      </w:r>
      <w:proofErr w:type="spellEnd"/>
      <w:r w:rsidR="00256ABE">
        <w:t xml:space="preserve"> Authorizations Compliance project.</w:t>
      </w:r>
      <w:r w:rsidRPr="00B12FFC">
        <w:t xml:space="preserve"> </w:t>
      </w:r>
    </w:p>
    <w:p w:rsidR="0028445D" w:rsidRPr="00B12FFC" w:rsidRDefault="0028445D" w:rsidP="0028445D">
      <w:pPr>
        <w:pStyle w:val="BodyText"/>
      </w:pPr>
      <w:r w:rsidRPr="00B12FFC">
        <w:t xml:space="preserve">The intended audience of this document includes the Product Development (PD), Software Quality Assurance (SQA), the CBO, and staff at the Office of </w:t>
      </w:r>
      <w:r w:rsidR="00311AF7">
        <w:t>OI&amp;T</w:t>
      </w:r>
      <w:r w:rsidRPr="00B12FFC">
        <w:t xml:space="preserve"> at the Health Administration Center (HAC).</w:t>
      </w:r>
    </w:p>
    <w:p w:rsidR="0028445D" w:rsidRDefault="0028445D" w:rsidP="0028445D">
      <w:pPr>
        <w:pStyle w:val="BodyText"/>
        <w:rPr>
          <w:i/>
        </w:rPr>
      </w:pPr>
      <w:r w:rsidRPr="00B12FFC">
        <w:t xml:space="preserve">This SDD for </w:t>
      </w:r>
      <w:r w:rsidR="00256ABE">
        <w:t>Authorizations Compliance</w:t>
      </w:r>
      <w:r w:rsidRPr="00B12FFC">
        <w:t xml:space="preserve"> details the </w:t>
      </w:r>
      <w:r w:rsidR="00256ABE">
        <w:t>necessary functionality for processing provider requests for authorizations and for more accurately defining authorized services on those authorizations.</w:t>
      </w:r>
      <w:r w:rsidRPr="00B12FFC">
        <w:rPr>
          <w:i/>
        </w:rPr>
        <w:t xml:space="preserve"> </w:t>
      </w:r>
    </w:p>
    <w:p w:rsidR="0028445D" w:rsidRPr="00B12FFC" w:rsidRDefault="0028445D" w:rsidP="0028445D">
      <w:pPr>
        <w:pStyle w:val="BodyText"/>
      </w:pPr>
      <w:r w:rsidRPr="00B12FFC">
        <w:t>This document is organized as follows:</w:t>
      </w:r>
    </w:p>
    <w:p w:rsidR="0028445D" w:rsidRPr="00B12FFC" w:rsidRDefault="0028445D" w:rsidP="00374434">
      <w:pPr>
        <w:pStyle w:val="BodyTextBullet1"/>
      </w:pPr>
      <w:r w:rsidRPr="00B12FFC">
        <w:t xml:space="preserve">Section </w:t>
      </w:r>
      <w:r w:rsidR="002C05ED">
        <w:fldChar w:fldCharType="begin"/>
      </w:r>
      <w:r w:rsidR="00EF0DB2">
        <w:instrText xml:space="preserve"> REF _Ref423528493 \r \h </w:instrText>
      </w:r>
      <w:r w:rsidR="002C05ED">
        <w:fldChar w:fldCharType="separate"/>
      </w:r>
      <w:r w:rsidR="0073428E">
        <w:t>1</w:t>
      </w:r>
      <w:r w:rsidR="002C05ED">
        <w:fldChar w:fldCharType="end"/>
      </w:r>
      <w:r w:rsidRPr="00B12FFC">
        <w:t>:</w:t>
      </w:r>
      <w:r w:rsidRPr="00B12FFC">
        <w:rPr>
          <w:szCs w:val="24"/>
        </w:rPr>
        <w:t xml:space="preserve"> </w:t>
      </w:r>
      <w:r w:rsidRPr="00B12FFC">
        <w:t>Presents introduction, scope, definition and acronyms, and references.</w:t>
      </w:r>
    </w:p>
    <w:p w:rsidR="0028445D" w:rsidRPr="00B12FFC" w:rsidRDefault="0028445D" w:rsidP="00374434">
      <w:pPr>
        <w:pStyle w:val="BodyTextBullet1"/>
      </w:pPr>
      <w:r w:rsidRPr="00B12FFC">
        <w:t xml:space="preserve">Section </w:t>
      </w:r>
      <w:r w:rsidR="002C05ED">
        <w:fldChar w:fldCharType="begin"/>
      </w:r>
      <w:r w:rsidR="00EF0DB2">
        <w:instrText xml:space="preserve"> REF _Ref423528508 \r \h </w:instrText>
      </w:r>
      <w:r w:rsidR="002C05ED">
        <w:fldChar w:fldCharType="separate"/>
      </w:r>
      <w:r w:rsidR="0073428E">
        <w:t>2</w:t>
      </w:r>
      <w:r w:rsidR="002C05ED">
        <w:fldChar w:fldCharType="end"/>
      </w:r>
      <w:r w:rsidRPr="00B12FFC">
        <w:t>:</w:t>
      </w:r>
      <w:r w:rsidRPr="00B12FFC">
        <w:rPr>
          <w:szCs w:val="24"/>
        </w:rPr>
        <w:t xml:space="preserve"> </w:t>
      </w:r>
      <w:r w:rsidRPr="00B12FFC">
        <w:t>Presents a conceptual design and analysis of the External Interfaces.</w:t>
      </w:r>
    </w:p>
    <w:p w:rsidR="0028445D" w:rsidRDefault="0028445D" w:rsidP="00374434">
      <w:pPr>
        <w:pStyle w:val="BodyTextBullet1"/>
      </w:pPr>
      <w:r w:rsidRPr="00B12FFC">
        <w:t xml:space="preserve">Section </w:t>
      </w:r>
      <w:r w:rsidR="002C05ED">
        <w:fldChar w:fldCharType="begin"/>
      </w:r>
      <w:r w:rsidR="00EF0DB2">
        <w:instrText xml:space="preserve"> REF _Ref423528519 \r \h </w:instrText>
      </w:r>
      <w:r w:rsidR="002C05ED">
        <w:fldChar w:fldCharType="separate"/>
      </w:r>
      <w:r w:rsidR="0073428E">
        <w:t>3</w:t>
      </w:r>
      <w:r w:rsidR="002C05ED">
        <w:fldChar w:fldCharType="end"/>
      </w:r>
      <w:r w:rsidRPr="00B12FFC">
        <w:t xml:space="preserve">: Documents the specific technical and design requirements for each software element relevant to </w:t>
      </w:r>
      <w:r w:rsidR="00EB4C66">
        <w:t xml:space="preserve">the </w:t>
      </w:r>
      <w:r>
        <w:t>PC</w:t>
      </w:r>
      <w:r w:rsidRPr="00B12FFC">
        <w:t xml:space="preserve"> </w:t>
      </w:r>
      <w:r w:rsidR="00EB4C66">
        <w:t xml:space="preserve">Authorizations Compliance </w:t>
      </w:r>
      <w:r w:rsidRPr="00B12FFC">
        <w:t>project.</w:t>
      </w:r>
    </w:p>
    <w:p w:rsidR="0028445D" w:rsidRDefault="0028445D" w:rsidP="00374434">
      <w:pPr>
        <w:pStyle w:val="BodyTextBullet1"/>
      </w:pPr>
      <w:r>
        <w:t xml:space="preserve">Section </w:t>
      </w:r>
      <w:r w:rsidR="002C05ED">
        <w:fldChar w:fldCharType="begin"/>
      </w:r>
      <w:r w:rsidR="00EF0DB2">
        <w:instrText xml:space="preserve"> REF _Ref423528529 \r \h </w:instrText>
      </w:r>
      <w:r w:rsidR="002C05ED">
        <w:fldChar w:fldCharType="separate"/>
      </w:r>
      <w:r w:rsidR="0073428E">
        <w:t>4</w:t>
      </w:r>
      <w:r w:rsidR="002C05ED">
        <w:fldChar w:fldCharType="end"/>
      </w:r>
      <w:r>
        <w:t>: Presents details regarding the system architecture.</w:t>
      </w:r>
    </w:p>
    <w:p w:rsidR="0028445D" w:rsidRDefault="0028445D" w:rsidP="00374434">
      <w:pPr>
        <w:pStyle w:val="BodyTextBullet1"/>
      </w:pPr>
      <w:r>
        <w:t xml:space="preserve">Section </w:t>
      </w:r>
      <w:r w:rsidR="002C05ED">
        <w:fldChar w:fldCharType="begin"/>
      </w:r>
      <w:r w:rsidR="00EF0DB2">
        <w:instrText xml:space="preserve"> REF _Ref423528535 \r \h </w:instrText>
      </w:r>
      <w:r w:rsidR="002C05ED">
        <w:fldChar w:fldCharType="separate"/>
      </w:r>
      <w:r w:rsidR="0073428E">
        <w:t>5</w:t>
      </w:r>
      <w:r w:rsidR="002C05ED">
        <w:fldChar w:fldCharType="end"/>
      </w:r>
      <w:r>
        <w:t>: Presents details regarding data design, including database management system (DBMS) and data view.</w:t>
      </w:r>
    </w:p>
    <w:p w:rsidR="0028445D" w:rsidRPr="00802D3F" w:rsidRDefault="0028445D" w:rsidP="00374434">
      <w:pPr>
        <w:pStyle w:val="BodyTextBullet1"/>
      </w:pPr>
      <w:r>
        <w:lastRenderedPageBreak/>
        <w:t xml:space="preserve">Section </w:t>
      </w:r>
      <w:r w:rsidR="002C05ED">
        <w:fldChar w:fldCharType="begin"/>
      </w:r>
      <w:r w:rsidR="00EF0DB2">
        <w:instrText xml:space="preserve"> REF _Ref423528541 \r \h </w:instrText>
      </w:r>
      <w:r w:rsidR="002C05ED">
        <w:fldChar w:fldCharType="separate"/>
      </w:r>
      <w:r w:rsidR="0073428E">
        <w:t>6</w:t>
      </w:r>
      <w:r w:rsidR="002C05ED">
        <w:fldChar w:fldCharType="end"/>
      </w:r>
      <w:r>
        <w:t xml:space="preserve">: </w:t>
      </w:r>
      <w:r w:rsidRPr="00802D3F">
        <w:t>Discusses the system’s detailed hardware and software design as applicable.</w:t>
      </w:r>
    </w:p>
    <w:p w:rsidR="0028445D" w:rsidRPr="009C44D4" w:rsidRDefault="0028445D" w:rsidP="00374434">
      <w:pPr>
        <w:pStyle w:val="BodyTextBullet1"/>
      </w:pPr>
      <w:r w:rsidRPr="009C44D4">
        <w:t xml:space="preserve">Section </w:t>
      </w:r>
      <w:r w:rsidR="002C05ED">
        <w:fldChar w:fldCharType="begin"/>
      </w:r>
      <w:r w:rsidR="00EF0DB2">
        <w:instrText xml:space="preserve"> REF _Ref423528557 \r \h </w:instrText>
      </w:r>
      <w:r w:rsidR="002C05ED">
        <w:fldChar w:fldCharType="separate"/>
      </w:r>
      <w:r w:rsidR="0073428E">
        <w:t>7</w:t>
      </w:r>
      <w:r w:rsidR="002C05ED">
        <w:fldChar w:fldCharType="end"/>
      </w:r>
      <w:r w:rsidRPr="009C44D4">
        <w:t>: Presents details of the external interface design to the system.</w:t>
      </w:r>
    </w:p>
    <w:p w:rsidR="0028445D" w:rsidRPr="009C44D4" w:rsidRDefault="0028445D" w:rsidP="00374434">
      <w:pPr>
        <w:pStyle w:val="BodyTextBullet1"/>
      </w:pPr>
      <w:r w:rsidRPr="009C44D4">
        <w:t xml:space="preserve">Section </w:t>
      </w:r>
      <w:r w:rsidR="002C05ED">
        <w:fldChar w:fldCharType="begin"/>
      </w:r>
      <w:r w:rsidR="00EF0DB2">
        <w:instrText xml:space="preserve"> REF _Ref423528563 \r \h </w:instrText>
      </w:r>
      <w:r w:rsidR="002C05ED">
        <w:fldChar w:fldCharType="separate"/>
      </w:r>
      <w:r w:rsidR="0073428E">
        <w:t>8</w:t>
      </w:r>
      <w:r w:rsidR="002C05ED">
        <w:fldChar w:fldCharType="end"/>
      </w:r>
      <w:r w:rsidRPr="009C44D4">
        <w:t xml:space="preserve">: Presents details of the interface between the user and the </w:t>
      </w:r>
      <w:r w:rsidR="00311AF7">
        <w:t>PC</w:t>
      </w:r>
      <w:r w:rsidRPr="009C44D4">
        <w:t xml:space="preserve"> system.</w:t>
      </w:r>
    </w:p>
    <w:p w:rsidR="0028445D" w:rsidRPr="009C44D4" w:rsidRDefault="0028445D" w:rsidP="00374434">
      <w:pPr>
        <w:pStyle w:val="BodyTextBullet1"/>
      </w:pPr>
      <w:r w:rsidRPr="009C44D4">
        <w:t xml:space="preserve">Section </w:t>
      </w:r>
      <w:r w:rsidR="002C05ED">
        <w:fldChar w:fldCharType="begin"/>
      </w:r>
      <w:r w:rsidR="00EF0DB2">
        <w:instrText xml:space="preserve"> REF _Ref423528571 \r \h </w:instrText>
      </w:r>
      <w:r w:rsidR="002C05ED">
        <w:fldChar w:fldCharType="separate"/>
      </w:r>
      <w:r w:rsidR="0073428E">
        <w:t>9</w:t>
      </w:r>
      <w:r w:rsidR="002C05ED">
        <w:fldChar w:fldCharType="end"/>
      </w:r>
      <w:r w:rsidRPr="009C44D4">
        <w:t xml:space="preserve">: Presents details of system security mechanisms and privacy design considerations at the application level. </w:t>
      </w:r>
    </w:p>
    <w:p w:rsidR="0028445D" w:rsidRPr="0028445D" w:rsidRDefault="00C76D88" w:rsidP="0028445D">
      <w:pPr>
        <w:pStyle w:val="BodyTextBullet1"/>
      </w:pPr>
      <w:r>
        <w:t>Attachment A</w:t>
      </w:r>
      <w:r w:rsidR="0028445D" w:rsidRPr="009C44D4">
        <w:t>: Documents the approval of this SDD by VA OI&amp;T personnel.</w:t>
      </w:r>
    </w:p>
    <w:p w:rsidR="007E54B1" w:rsidRDefault="007E54B1" w:rsidP="00B66989">
      <w:pPr>
        <w:pStyle w:val="Heading2"/>
      </w:pPr>
      <w:bookmarkStart w:id="8" w:name="_Toc424035479"/>
      <w:bookmarkStart w:id="9" w:name="_Toc437426486"/>
      <w:r>
        <w:t>Identification</w:t>
      </w:r>
      <w:bookmarkEnd w:id="8"/>
      <w:bookmarkEnd w:id="9"/>
    </w:p>
    <w:p w:rsidR="0028445D" w:rsidRDefault="0028445D" w:rsidP="0028445D">
      <w:pPr>
        <w:pStyle w:val="BodyText"/>
      </w:pPr>
      <w:r>
        <w:t>The systems impacted by this project are</w:t>
      </w:r>
      <w:r w:rsidR="00256ABE">
        <w:t xml:space="preserve"> </w:t>
      </w:r>
      <w:r w:rsidR="000C271C" w:rsidRPr="000C271C">
        <w:t xml:space="preserve">Veterans Health Information Systems and Technology Architecture </w:t>
      </w:r>
      <w:r w:rsidR="000C271C">
        <w:t>(</w:t>
      </w:r>
      <w:proofErr w:type="spellStart"/>
      <w:r w:rsidR="00256ABE">
        <w:t>VistA</w:t>
      </w:r>
      <w:proofErr w:type="spellEnd"/>
      <w:r w:rsidR="000C271C">
        <w:t>)</w:t>
      </w:r>
      <w:r w:rsidR="00256ABE">
        <w:t xml:space="preserve"> Fee Basis</w:t>
      </w:r>
      <w:r w:rsidR="00380A28">
        <w:t xml:space="preserve"> and the </w:t>
      </w:r>
      <w:r w:rsidR="00256ABE">
        <w:t xml:space="preserve">Automated </w:t>
      </w:r>
      <w:r w:rsidR="001470FB">
        <w:t xml:space="preserve">EDI </w:t>
      </w:r>
      <w:r w:rsidR="00256ABE">
        <w:t>Tool (A</w:t>
      </w:r>
      <w:r w:rsidR="001470FB">
        <w:t>E</w:t>
      </w:r>
      <w:r w:rsidR="00256ABE">
        <w:t>T)</w:t>
      </w:r>
      <w:r w:rsidR="00380A28">
        <w:t>.</w:t>
      </w:r>
    </w:p>
    <w:p w:rsidR="0028445D" w:rsidRPr="00B12FFC" w:rsidRDefault="0028445D" w:rsidP="0028445D">
      <w:pPr>
        <w:pStyle w:val="BodyText"/>
      </w:pPr>
      <w:r w:rsidRPr="00B12FFC">
        <w:t xml:space="preserve">Listed below are VA reference and guidance documentation and standards applicable to or tailored for the </w:t>
      </w:r>
      <w:r>
        <w:t>EDI PC</w:t>
      </w:r>
      <w:r w:rsidRPr="00B12FFC">
        <w:t xml:space="preserve"> Project. </w:t>
      </w:r>
      <w:r>
        <w:t>EDI PC</w:t>
      </w:r>
      <w:r w:rsidRPr="00B12FFC">
        <w:t xml:space="preserve"> will use this guidance to fulfill the performance requirements of this contract.</w:t>
      </w:r>
    </w:p>
    <w:p w:rsidR="0028445D" w:rsidRPr="00B12FFC" w:rsidRDefault="0028445D" w:rsidP="0028445D">
      <w:pPr>
        <w:pStyle w:val="BodyTextBullet1"/>
      </w:pPr>
      <w:r w:rsidRPr="00B12FFC">
        <w:t>44 U.S.C. § 3541, “Federal Information Security Management Act (FISMA) of 2002”</w:t>
      </w:r>
    </w:p>
    <w:p w:rsidR="0028445D" w:rsidRPr="00B12FFC" w:rsidRDefault="0028445D" w:rsidP="0028445D">
      <w:pPr>
        <w:pStyle w:val="BodyTextBullet1"/>
      </w:pPr>
      <w:r w:rsidRPr="00B12FFC">
        <w:t>Federal Information Processing Standards (FIPS) Publication 140-2, “Security Requirements For Cryptographic Modules”</w:t>
      </w:r>
    </w:p>
    <w:p w:rsidR="0028445D" w:rsidRPr="00B12FFC" w:rsidRDefault="0028445D" w:rsidP="0028445D">
      <w:pPr>
        <w:pStyle w:val="BodyTextBullet1"/>
      </w:pPr>
      <w:r w:rsidRPr="00B12FFC">
        <w:t>Software Engineering Institute</w:t>
      </w:r>
      <w:r w:rsidR="000C271C">
        <w:t xml:space="preserve"> (SEI)</w:t>
      </w:r>
      <w:r w:rsidRPr="00B12FFC">
        <w:t>, Software Acquisition-Capability Maturity Modeling (SA-CMM) Level 3 procedures and processes</w:t>
      </w:r>
    </w:p>
    <w:p w:rsidR="0028445D" w:rsidRPr="00B12FFC" w:rsidRDefault="0028445D" w:rsidP="0028445D">
      <w:pPr>
        <w:pStyle w:val="BodyTextBullet1"/>
      </w:pPr>
      <w:r w:rsidRPr="00B12FFC">
        <w:t>VA Directive 6102, “Internet/Intranet Services,” July 15, 2008</w:t>
      </w:r>
    </w:p>
    <w:p w:rsidR="0028445D" w:rsidRPr="00B12FFC" w:rsidRDefault="0028445D" w:rsidP="0028445D">
      <w:pPr>
        <w:pStyle w:val="BodyTextBullet1"/>
      </w:pPr>
      <w:r w:rsidRPr="00B12FFC">
        <w:t>36 C.F.R. Part 1194 “Electronic and IT Accessibility Standards,” July 1, 2003</w:t>
      </w:r>
    </w:p>
    <w:p w:rsidR="0028445D" w:rsidRPr="00B12FFC" w:rsidRDefault="00554DAF" w:rsidP="00554DAF">
      <w:pPr>
        <w:pStyle w:val="BodyTextBullet1"/>
      </w:pPr>
      <w:r w:rsidRPr="00554DAF">
        <w:t>Office of Management and Budget</w:t>
      </w:r>
      <w:r>
        <w:t xml:space="preserve"> (</w:t>
      </w:r>
      <w:r w:rsidR="0028445D" w:rsidRPr="00B12FFC">
        <w:t>OMB</w:t>
      </w:r>
      <w:r>
        <w:t>)</w:t>
      </w:r>
      <w:r w:rsidR="0028445D" w:rsidRPr="00B12FFC">
        <w:t xml:space="preserve"> Circular A-130, “Management of Federal Information Resources,” November 28, 2000</w:t>
      </w:r>
    </w:p>
    <w:p w:rsidR="0028445D" w:rsidRPr="00B12FFC" w:rsidRDefault="0028445D" w:rsidP="0028445D">
      <w:pPr>
        <w:pStyle w:val="BodyTextBullet1"/>
      </w:pPr>
      <w:r w:rsidRPr="00B12FFC">
        <w:t>32 C.F.R. Part 199, “Civilian Health and Medical Program of the Uniformed Services (CHAMPUS)”</w:t>
      </w:r>
    </w:p>
    <w:p w:rsidR="0028445D" w:rsidRPr="00B12FFC" w:rsidRDefault="0028445D" w:rsidP="0028445D">
      <w:pPr>
        <w:pStyle w:val="BodyTextBullet1"/>
      </w:pPr>
      <w:r w:rsidRPr="00B12FFC">
        <w:t>An Introductory Resource Guide for Implementing the Health Insurance Portability and Accountability Act (HIPAA) Security Rule, March 2005</w:t>
      </w:r>
    </w:p>
    <w:p w:rsidR="0028445D" w:rsidRPr="00B12FFC" w:rsidRDefault="0028445D" w:rsidP="0028445D">
      <w:pPr>
        <w:pStyle w:val="BodyTextBullet1"/>
      </w:pPr>
      <w:r w:rsidRPr="00B12FFC">
        <w:t>Sections 504 and 508 of the Rehabilitation Act (29 U.S.C. § 794d), as amended by the Workforce Investment Act of 1998 (P.L. 105-220), August 7, 1998</w:t>
      </w:r>
    </w:p>
    <w:p w:rsidR="0028445D" w:rsidRPr="00B12FFC" w:rsidRDefault="0028445D" w:rsidP="0028445D">
      <w:pPr>
        <w:pStyle w:val="BodyTextBullet1"/>
      </w:pPr>
      <w:r w:rsidRPr="00B12FFC">
        <w:t>Homeland Security Presidential Directive (12) (HSPD-12)</w:t>
      </w:r>
    </w:p>
    <w:p w:rsidR="0028445D" w:rsidRPr="00B12FFC" w:rsidRDefault="0028445D" w:rsidP="0028445D">
      <w:pPr>
        <w:pStyle w:val="BodyTextBullet1"/>
      </w:pPr>
      <w:r w:rsidRPr="00B12FFC">
        <w:t>VA Directive 6500, “Information Security Program,” August 4, 2006</w:t>
      </w:r>
    </w:p>
    <w:p w:rsidR="0028445D" w:rsidRPr="00B12FFC" w:rsidRDefault="0028445D" w:rsidP="0028445D">
      <w:pPr>
        <w:pStyle w:val="BodyTextBullet1"/>
      </w:pPr>
      <w:r w:rsidRPr="00B12FFC">
        <w:t>VA Handbook 6500, “Information Security Program,” September 18, 2007</w:t>
      </w:r>
    </w:p>
    <w:p w:rsidR="0028445D" w:rsidRPr="00B12FFC" w:rsidRDefault="0028445D" w:rsidP="0028445D">
      <w:pPr>
        <w:pStyle w:val="BodyTextBullet1"/>
      </w:pPr>
      <w:r w:rsidRPr="00B12FFC">
        <w:t>VA Handbook, 6500.5, Incorporating Security and Privacy in System Development Lifecycle.</w:t>
      </w:r>
    </w:p>
    <w:p w:rsidR="0028445D" w:rsidRPr="00B12FFC" w:rsidRDefault="0028445D" w:rsidP="0028445D">
      <w:pPr>
        <w:pStyle w:val="BodyTextBullet1"/>
      </w:pPr>
      <w:r w:rsidRPr="00B12FFC">
        <w:t>VA Handbook 6500.6, “Contract Security,” March 12, 2010</w:t>
      </w:r>
    </w:p>
    <w:p w:rsidR="0028445D" w:rsidRPr="00B12FFC" w:rsidRDefault="00311AF7" w:rsidP="00311AF7">
      <w:pPr>
        <w:pStyle w:val="BodyTextBullet1"/>
      </w:pPr>
      <w:r>
        <w:t>Project</w:t>
      </w:r>
      <w:r w:rsidR="0028445D" w:rsidRPr="00B12FFC">
        <w:t xml:space="preserve"> Management Accountability System (PMAS) portal (reference </w:t>
      </w:r>
      <w:r w:rsidRPr="00311AF7">
        <w:t xml:space="preserve">Performance Work Statement </w:t>
      </w:r>
      <w:r>
        <w:t>(</w:t>
      </w:r>
      <w:r w:rsidR="0028445D" w:rsidRPr="00B12FFC">
        <w:t>PWS</w:t>
      </w:r>
      <w:r>
        <w:t>)</w:t>
      </w:r>
      <w:r w:rsidR="0028445D" w:rsidRPr="00B12FFC">
        <w:t xml:space="preserve"> References - Technical Library at </w:t>
      </w:r>
      <w:bookmarkStart w:id="10" w:name="_GoBack"/>
      <w:bookmarkEnd w:id="10"/>
      <w:r w:rsidR="00267547">
        <w:fldChar w:fldCharType="begin"/>
      </w:r>
      <w:r w:rsidR="0005551D">
        <w:instrText>HYPERLINK "https://DNS/"</w:instrText>
      </w:r>
      <w:r w:rsidR="00267547">
        <w:fldChar w:fldCharType="separate"/>
      </w:r>
      <w:r w:rsidR="0005551D">
        <w:rPr>
          <w:rStyle w:val="Hyperlink"/>
        </w:rPr>
        <w:t>https:/DNS/</w:t>
      </w:r>
      <w:r w:rsidR="00267547">
        <w:rPr>
          <w:rStyle w:val="Hyperlink"/>
        </w:rPr>
        <w:fldChar w:fldCharType="end"/>
      </w:r>
      <w:r w:rsidR="0028445D" w:rsidRPr="00B12FFC">
        <w:t>)</w:t>
      </w:r>
    </w:p>
    <w:p w:rsidR="0028445D" w:rsidRPr="00B12FFC" w:rsidRDefault="00554DAF" w:rsidP="00554DAF">
      <w:pPr>
        <w:pStyle w:val="BodyTextBullet1"/>
      </w:pPr>
      <w:r w:rsidRPr="00554DAF">
        <w:t>Office of Enterprise Development (</w:t>
      </w:r>
      <w:r w:rsidR="0028445D" w:rsidRPr="00B12FFC">
        <w:t>OED</w:t>
      </w:r>
      <w:r>
        <w:t>)</w:t>
      </w:r>
      <w:r w:rsidR="0028445D" w:rsidRPr="00B12FFC">
        <w:t xml:space="preserve"> </w:t>
      </w:r>
      <w:proofErr w:type="spellStart"/>
      <w:r w:rsidR="0028445D" w:rsidRPr="00B12FFC">
        <w:t>ProPath</w:t>
      </w:r>
      <w:proofErr w:type="spellEnd"/>
      <w:r w:rsidR="0028445D" w:rsidRPr="00B12FFC">
        <w:t xml:space="preserve"> Process Methodology (reference PWS References -Technical Library and </w:t>
      </w:r>
      <w:proofErr w:type="spellStart"/>
      <w:r w:rsidR="0028445D" w:rsidRPr="00B12FFC">
        <w:t>ProPath</w:t>
      </w:r>
      <w:proofErr w:type="spellEnd"/>
      <w:r w:rsidR="0028445D" w:rsidRPr="00B12FFC">
        <w:t xml:space="preserve"> Library links at </w:t>
      </w:r>
      <w:hyperlink r:id="rId16" w:history="1">
        <w:r w:rsidR="0005551D">
          <w:rPr>
            <w:rStyle w:val="Hyperlink"/>
          </w:rPr>
          <w:t>https://DNS/</w:t>
        </w:r>
      </w:hyperlink>
      <w:r w:rsidR="0028445D" w:rsidRPr="00B12FFC">
        <w:t xml:space="preserve">). Note: In the event of a conflict, OED </w:t>
      </w:r>
      <w:proofErr w:type="spellStart"/>
      <w:r w:rsidR="0028445D" w:rsidRPr="00B12FFC">
        <w:t>ProPath</w:t>
      </w:r>
      <w:proofErr w:type="spellEnd"/>
      <w:r w:rsidR="0028445D" w:rsidRPr="00B12FFC">
        <w:t xml:space="preserve"> takes precedence over other processes or methodologies.</w:t>
      </w:r>
    </w:p>
    <w:p w:rsidR="0028445D" w:rsidRPr="00B12FFC" w:rsidRDefault="0028445D" w:rsidP="0028445D">
      <w:pPr>
        <w:pStyle w:val="BodyTextBullet1"/>
      </w:pPr>
      <w:r w:rsidRPr="00B12FFC">
        <w:t xml:space="preserve">Technical Reference Model (TRM) (reference at </w:t>
      </w:r>
      <w:hyperlink r:id="rId17" w:history="1">
        <w:r w:rsidR="0005551D">
          <w:rPr>
            <w:rStyle w:val="Hyperlink"/>
          </w:rPr>
          <w:t>http://DNS/TRM/TRMHomePage.asp</w:t>
        </w:r>
      </w:hyperlink>
      <w:r w:rsidRPr="00B12FFC">
        <w:t>)</w:t>
      </w:r>
    </w:p>
    <w:p w:rsidR="0028445D" w:rsidRPr="00B12FFC" w:rsidRDefault="0028445D" w:rsidP="0028445D">
      <w:pPr>
        <w:pStyle w:val="BodyTextBullet1"/>
      </w:pPr>
      <w:r w:rsidRPr="00B12FFC">
        <w:t xml:space="preserve">National Institute Standards and Technology (NIST) Special Publications </w:t>
      </w:r>
      <w:r w:rsidR="007142AB">
        <w:t>(</w:t>
      </w:r>
      <w:r w:rsidRPr="00B12FFC">
        <w:t>SP</w:t>
      </w:r>
      <w:r w:rsidR="007142AB">
        <w:t>)</w:t>
      </w:r>
      <w:r w:rsidRPr="00B12FFC">
        <w:t xml:space="preserve"> 800-60 and </w:t>
      </w:r>
      <w:r w:rsidR="007B6D31">
        <w:br/>
      </w:r>
      <w:r w:rsidRPr="00B12FFC">
        <w:t>800-53</w:t>
      </w:r>
    </w:p>
    <w:p w:rsidR="0028445D" w:rsidRPr="00B12FFC" w:rsidRDefault="0028445D" w:rsidP="0028445D">
      <w:pPr>
        <w:pStyle w:val="BodyTextBullet1"/>
      </w:pPr>
      <w:r w:rsidRPr="00B12FFC">
        <w:t>I</w:t>
      </w:r>
      <w:r w:rsidR="005C7EA2">
        <w:t>nformation Technology</w:t>
      </w:r>
      <w:r w:rsidRPr="00B12FFC">
        <w:t xml:space="preserve"> Asset Management (ITAM) and Enterprise Management Foundation (EMF) BR-0006, version 002.1-14052008, dated 10/30/2007</w:t>
      </w:r>
    </w:p>
    <w:p w:rsidR="0028445D" w:rsidRPr="00B12FFC" w:rsidRDefault="0028445D" w:rsidP="0028445D">
      <w:pPr>
        <w:pStyle w:val="BodyTextBullet1"/>
      </w:pPr>
      <w:r w:rsidRPr="00B12FFC">
        <w:lastRenderedPageBreak/>
        <w:t>HIPAA</w:t>
      </w:r>
      <w:r w:rsidR="001D22E6">
        <w:t xml:space="preserve"> of 1996</w:t>
      </w:r>
      <w:r w:rsidRPr="00B12FFC">
        <w:t xml:space="preserve">; </w:t>
      </w:r>
      <w:proofErr w:type="spellStart"/>
      <w:r w:rsidRPr="00B12FFC">
        <w:t>Pub.L</w:t>
      </w:r>
      <w:proofErr w:type="spellEnd"/>
      <w:r w:rsidRPr="00B12FFC">
        <w:t xml:space="preserve"> 104-191.</w:t>
      </w:r>
    </w:p>
    <w:p w:rsidR="0028445D" w:rsidRPr="00B12FFC" w:rsidRDefault="0028445D" w:rsidP="0028445D">
      <w:pPr>
        <w:pStyle w:val="BodyTextBullet1"/>
      </w:pPr>
      <w:r w:rsidRPr="00B12FFC">
        <w:t>Patient Protection and Affordable Care Act (PPACA), Pub. L. 111-148, 124 Stat. 119, H.R. 3590, enacted March 23, 2010</w:t>
      </w:r>
    </w:p>
    <w:p w:rsidR="0028445D" w:rsidRDefault="0028445D" w:rsidP="0028445D">
      <w:pPr>
        <w:pStyle w:val="BodyTextBullet1"/>
      </w:pPr>
      <w:r>
        <w:t xml:space="preserve">5 </w:t>
      </w:r>
      <w:r w:rsidR="00810E2A">
        <w:t>Code of Federal Regulations (</w:t>
      </w:r>
      <w:r>
        <w:t>CFR</w:t>
      </w:r>
      <w:r w:rsidR="00810E2A">
        <w:t>)</w:t>
      </w:r>
      <w:r>
        <w:t xml:space="preserve"> 1315, Final Rule, Prompt Payment (</w:t>
      </w:r>
      <w:hyperlink r:id="rId18" w:history="1">
        <w:r w:rsidR="0005551D">
          <w:rPr>
            <w:rStyle w:val="Hyperlink"/>
          </w:rPr>
          <w:t>http://DNS/prompt/regulations.html</w:t>
        </w:r>
      </w:hyperlink>
      <w:r>
        <w:t>) (formerly OMB Circular A-125),</w:t>
      </w:r>
    </w:p>
    <w:p w:rsidR="0028445D" w:rsidRDefault="0028445D" w:rsidP="00810E2A">
      <w:pPr>
        <w:pStyle w:val="BodyTextBullet1"/>
      </w:pPr>
      <w:r w:rsidRPr="00B12FFC">
        <w:t xml:space="preserve">The aim of this project is to ensure that the </w:t>
      </w:r>
      <w:r>
        <w:t>EDI PC</w:t>
      </w:r>
      <w:r w:rsidRPr="00B12FFC">
        <w:t xml:space="preserve"> systems are compliant with the </w:t>
      </w:r>
      <w:r w:rsidR="00F84BED" w:rsidRPr="003047EC">
        <w:t>Committee on Operating Rules for Information Exchange</w:t>
      </w:r>
      <w:r w:rsidR="00F84BED" w:rsidRPr="00B12FFC">
        <w:t xml:space="preserve"> </w:t>
      </w:r>
      <w:r w:rsidR="00F84BED">
        <w:t>(</w:t>
      </w:r>
      <w:r w:rsidRPr="00B12FFC">
        <w:t>CORE</w:t>
      </w:r>
      <w:r w:rsidR="00F84BED">
        <w:t>)</w:t>
      </w:r>
      <w:r w:rsidRPr="00B12FFC">
        <w:t xml:space="preserve"> Rules as published by </w:t>
      </w:r>
      <w:r w:rsidR="00810E2A" w:rsidRPr="00810E2A">
        <w:t xml:space="preserve">Council for Affordable Quality Healthcare </w:t>
      </w:r>
      <w:r w:rsidR="00810E2A">
        <w:t>(</w:t>
      </w:r>
      <w:r w:rsidRPr="00B12FFC">
        <w:t>CAQH</w:t>
      </w:r>
      <w:r w:rsidR="00810E2A">
        <w:t>)</w:t>
      </w:r>
      <w:r w:rsidRPr="00B12FFC">
        <w:t xml:space="preserve">, and found here </w:t>
      </w:r>
      <w:hyperlink r:id="rId19" w:history="1">
        <w:r w:rsidRPr="00B12FFC">
          <w:rPr>
            <w:rStyle w:val="Hyperlink"/>
            <w:rFonts w:eastAsiaTheme="minorHAnsi" w:cstheme="minorBidi"/>
          </w:rPr>
          <w:t>http://www.caqh.org/CORE_operat_rules.php</w:t>
        </w:r>
      </w:hyperlink>
      <w:r w:rsidRPr="00B12FFC">
        <w:t xml:space="preserve"> </w:t>
      </w:r>
    </w:p>
    <w:p w:rsidR="0028445D" w:rsidRPr="0028445D" w:rsidRDefault="000C271C" w:rsidP="0028445D">
      <w:pPr>
        <w:pStyle w:val="BodyTextBullet1"/>
      </w:pPr>
      <w:r>
        <w:t>VA</w:t>
      </w:r>
      <w:r w:rsidR="0028445D">
        <w:t xml:space="preserve"> M Programming Standards and Conventions. Revised 04/03/2007 (</w:t>
      </w:r>
      <w:hyperlink r:id="rId20" w:history="1">
        <w:r w:rsidR="0005551D">
          <w:rPr>
            <w:rStyle w:val="Hyperlink"/>
          </w:rPr>
          <w:t>http:/DNS/TRM/files/SACC_2008.pdf</w:t>
        </w:r>
      </w:hyperlink>
      <w:r w:rsidR="0028445D">
        <w:t>)</w:t>
      </w:r>
    </w:p>
    <w:p w:rsidR="007E54B1" w:rsidRDefault="007E54B1" w:rsidP="00B66989">
      <w:pPr>
        <w:pStyle w:val="Heading2"/>
      </w:pPr>
      <w:bookmarkStart w:id="11" w:name="_Toc424035480"/>
      <w:bookmarkStart w:id="12" w:name="_Toc437426487"/>
      <w:r>
        <w:t>Scope</w:t>
      </w:r>
      <w:bookmarkEnd w:id="11"/>
      <w:bookmarkEnd w:id="12"/>
    </w:p>
    <w:p w:rsidR="002119D1" w:rsidRPr="009C44D4" w:rsidRDefault="002119D1" w:rsidP="002119D1">
      <w:pPr>
        <w:pStyle w:val="BodyText"/>
      </w:pPr>
      <w:r w:rsidRPr="00B12FFC">
        <w:t xml:space="preserve">This document addresses the software design that will satisfy the technical requirements in the </w:t>
      </w:r>
      <w:r>
        <w:t>PC</w:t>
      </w:r>
      <w:r w:rsidRPr="00B12FFC">
        <w:t xml:space="preserve"> </w:t>
      </w:r>
      <w:r w:rsidR="00E7021B">
        <w:t xml:space="preserve">Authorizations Compliance </w:t>
      </w:r>
      <w:r w:rsidR="00311AF7">
        <w:t>RSD</w:t>
      </w:r>
      <w:r w:rsidRPr="00B12FFC">
        <w:t xml:space="preserve">, which the </w:t>
      </w:r>
      <w:r>
        <w:t>EDI PC</w:t>
      </w:r>
      <w:r w:rsidRPr="00B12FFC">
        <w:t xml:space="preserve"> project team developed from the Business Requirements Document (BRD).</w:t>
      </w:r>
      <w:r w:rsidRPr="009C44D4">
        <w:t xml:space="preserve"> </w:t>
      </w:r>
    </w:p>
    <w:p w:rsidR="002119D1" w:rsidRPr="00CF55BC" w:rsidRDefault="00F833F3" w:rsidP="00C76D88">
      <w:pPr>
        <w:pStyle w:val="BodyText"/>
        <w:keepLines/>
        <w:rPr>
          <w:i/>
        </w:rPr>
      </w:pPr>
      <w:r>
        <w:fldChar w:fldCharType="begin"/>
      </w:r>
      <w:r>
        <w:instrText xml:space="preserve"> REF _Ref422222431 \h  \* MERGEFORMAT </w:instrText>
      </w:r>
      <w:r>
        <w:fldChar w:fldCharType="separate"/>
      </w:r>
      <w:r w:rsidR="0073428E" w:rsidRPr="0073428E">
        <w:rPr>
          <w:szCs w:val="22"/>
        </w:rPr>
        <w:t>Table 1</w:t>
      </w:r>
      <w:r>
        <w:fldChar w:fldCharType="end"/>
      </w:r>
      <w:r w:rsidR="00D86A57" w:rsidRPr="00E7021B">
        <w:t xml:space="preserve"> </w:t>
      </w:r>
      <w:r w:rsidR="002119D1">
        <w:t>lists t</w:t>
      </w:r>
      <w:r w:rsidR="002119D1" w:rsidRPr="00B12FFC">
        <w:t xml:space="preserve">he scope </w:t>
      </w:r>
      <w:r w:rsidR="002119D1">
        <w:t>inclusions for</w:t>
      </w:r>
      <w:r w:rsidR="002119D1" w:rsidRPr="00B12FFC">
        <w:t xml:space="preserve"> the </w:t>
      </w:r>
      <w:r w:rsidR="0080399D">
        <w:t xml:space="preserve">PC </w:t>
      </w:r>
      <w:r w:rsidR="00CB05E0">
        <w:t>Authorizations Compliance project</w:t>
      </w:r>
      <w:r w:rsidR="002119D1">
        <w:rPr>
          <w:i/>
        </w:rPr>
        <w:t>.</w:t>
      </w:r>
    </w:p>
    <w:p w:rsidR="00CB05E0" w:rsidRDefault="00CB05E0" w:rsidP="00AB2785">
      <w:pPr>
        <w:pStyle w:val="Caption"/>
        <w:keepNext w:val="0"/>
        <w:keepLines w:val="0"/>
        <w:widowControl w:val="0"/>
      </w:pPr>
      <w:bookmarkStart w:id="13" w:name="_Ref422222431"/>
      <w:bookmarkStart w:id="14" w:name="_Toc421536648"/>
      <w:bookmarkStart w:id="15" w:name="_Toc422411261"/>
      <w:bookmarkStart w:id="16" w:name="_Toc437426576"/>
      <w:r w:rsidRPr="00DE7E92">
        <w:t xml:space="preserve">Table </w:t>
      </w:r>
      <w:r w:rsidR="002C05ED">
        <w:fldChar w:fldCharType="begin"/>
      </w:r>
      <w:r w:rsidR="00A055D6">
        <w:instrText xml:space="preserve"> SEQ Table \* ARABIC </w:instrText>
      </w:r>
      <w:r w:rsidR="002C05ED">
        <w:fldChar w:fldCharType="separate"/>
      </w:r>
      <w:r w:rsidR="0073428E">
        <w:rPr>
          <w:noProof/>
        </w:rPr>
        <w:t>1</w:t>
      </w:r>
      <w:r w:rsidR="002C05ED">
        <w:rPr>
          <w:noProof/>
        </w:rPr>
        <w:fldChar w:fldCharType="end"/>
      </w:r>
      <w:bookmarkEnd w:id="13"/>
      <w:r w:rsidRPr="00DE7E92">
        <w:t xml:space="preserve"> – </w:t>
      </w:r>
      <w:bookmarkEnd w:id="14"/>
      <w:bookmarkEnd w:id="15"/>
      <w:r>
        <w:t>Scope Inclusions</w:t>
      </w:r>
      <w:bookmarkEnd w:id="16"/>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90"/>
        <w:gridCol w:w="7686"/>
      </w:tblGrid>
      <w:tr w:rsidR="00CB05E0" w:rsidRPr="003153B8" w:rsidTr="0076542A">
        <w:trPr>
          <w:tblHeader/>
          <w:jc w:val="center"/>
        </w:trPr>
        <w:tc>
          <w:tcPr>
            <w:tcW w:w="987" w:type="pct"/>
            <w:tcBorders>
              <w:top w:val="single" w:sz="12" w:space="0" w:color="auto"/>
              <w:bottom w:val="single" w:sz="6" w:space="0" w:color="auto"/>
            </w:tcBorders>
            <w:shd w:val="pct15" w:color="auto" w:fill="auto"/>
            <w:vAlign w:val="center"/>
          </w:tcPr>
          <w:p w:rsidR="00CB05E0" w:rsidRPr="005A70FD" w:rsidRDefault="00CB05E0" w:rsidP="00AB2785">
            <w:pPr>
              <w:pStyle w:val="TableHeading"/>
              <w:widowControl w:val="0"/>
            </w:pPr>
            <w:r w:rsidRPr="005A70FD">
              <w:t>Identifier</w:t>
            </w:r>
          </w:p>
        </w:tc>
        <w:tc>
          <w:tcPr>
            <w:tcW w:w="4013" w:type="pct"/>
            <w:tcBorders>
              <w:top w:val="single" w:sz="12" w:space="0" w:color="auto"/>
              <w:bottom w:val="single" w:sz="6" w:space="0" w:color="auto"/>
            </w:tcBorders>
            <w:shd w:val="pct15" w:color="auto" w:fill="auto"/>
            <w:vAlign w:val="center"/>
          </w:tcPr>
          <w:p w:rsidR="00CB05E0" w:rsidRPr="005A70FD" w:rsidRDefault="00CB05E0" w:rsidP="00AB2785">
            <w:pPr>
              <w:pStyle w:val="TableHeading"/>
              <w:widowControl w:val="0"/>
            </w:pPr>
            <w:r w:rsidRPr="005A70FD">
              <w:t>Description</w:t>
            </w:r>
          </w:p>
        </w:tc>
      </w:tr>
      <w:tr w:rsidR="00CB05E0" w:rsidRPr="003153B8" w:rsidTr="0076542A">
        <w:trPr>
          <w:jc w:val="center"/>
        </w:trPr>
        <w:tc>
          <w:tcPr>
            <w:tcW w:w="987" w:type="pct"/>
            <w:tcBorders>
              <w:top w:val="single" w:sz="6" w:space="0" w:color="auto"/>
            </w:tcBorders>
            <w:shd w:val="clear" w:color="auto" w:fill="F2F2F2"/>
            <w:vAlign w:val="center"/>
          </w:tcPr>
          <w:p w:rsidR="00CB05E0" w:rsidRDefault="00CB05E0" w:rsidP="00AB2785">
            <w:pPr>
              <w:pStyle w:val="Tabletext0"/>
              <w:keepNext w:val="0"/>
              <w:widowControl w:val="0"/>
            </w:pPr>
            <w:r>
              <w:t>Theme 001</w:t>
            </w:r>
          </w:p>
        </w:tc>
        <w:tc>
          <w:tcPr>
            <w:tcW w:w="4013" w:type="pct"/>
            <w:tcBorders>
              <w:top w:val="single" w:sz="6" w:space="0" w:color="auto"/>
            </w:tcBorders>
            <w:shd w:val="clear" w:color="auto" w:fill="F2F2F2"/>
            <w:vAlign w:val="center"/>
          </w:tcPr>
          <w:p w:rsidR="00CB05E0" w:rsidRDefault="00CB05E0" w:rsidP="00AB2785">
            <w:pPr>
              <w:pStyle w:val="Tabletext0"/>
              <w:keepNext w:val="0"/>
              <w:widowControl w:val="0"/>
            </w:pPr>
            <w:r>
              <w:t>Addition of new data points (Aligns to Goal 2)</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Epic 001</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As Non-VA Care Authorization team, I want to be able to input a Consult ID so I can connect the consultation to the authorization.</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User Narrative 001</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As a Non-VA PC Authorization Clerk, I want to input a Consult ID that is associated with the VistA Fee Authorizations so that I can validate authorization entry compliance prior to Veterans being authorized to seek Non-VA Care for their medical need.</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User Narrative 002</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As a Non-VA PC Authorization Clerk, I want to input a Consult ID that is associated with the VistA Fee Authorizations so that I can validate the length of time that elapses prior to Veterans being authorized to seek Non-VA Care for their medical need.</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User Narrative 003</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 xml:space="preserve">As a Non-VA PC Authorization Clerk, I want the system to pre-populate a Consult ID when available from the Consult/Request Tracking package that is associated with the VistA Fee Authorizations so that I can validate authorization entry compliance prior to Veterans being authorized to seek Non-VA Care for their medical need. </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Epic 002</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 xml:space="preserve">As Non-VA PC Authorization team, I want to be able to create appropriate authorization outputs with a Consult ID so I can connect the consultation to the authorization. </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User Narrative 005</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 xml:space="preserve">As a Non-VA PC Authorization Clerk, I want the system to print a Consult ID that is associated with the Authorization on a 10-7078 so that I can match documentation to the authorization and consult. </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User Narrative 006</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As a Non-VA PC Authorization Clerk, I want the system to print a Consult ID that is associated with the Authorization on a 10-7079 so that I can match documentation to the authorization and consult.</w:t>
            </w:r>
          </w:p>
        </w:tc>
      </w:tr>
      <w:tr w:rsidR="00CB05E0"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User Narrative 007</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CB05E0" w:rsidRPr="00CB05E0" w:rsidRDefault="00CB05E0" w:rsidP="00AB2785">
            <w:pPr>
              <w:pStyle w:val="Tabletext0"/>
              <w:keepNext w:val="0"/>
              <w:widowControl w:val="0"/>
              <w:rPr>
                <w:szCs w:val="18"/>
              </w:rPr>
            </w:pPr>
            <w:r w:rsidRPr="00CB05E0">
              <w:rPr>
                <w:szCs w:val="18"/>
              </w:rPr>
              <w:t>As a Non-VA PC Authorization Clerk, I want the system to print a Consult ID that is associated with the Authorization on a Non-VA Provider Authorization Notification Letter so that I can match documentation to the authorization and consult.</w:t>
            </w:r>
          </w:p>
        </w:tc>
      </w:tr>
      <w:tr w:rsidR="00D937F9" w:rsidRPr="003153B8" w:rsidTr="0076542A">
        <w:trPr>
          <w:jc w:val="center"/>
        </w:trPr>
        <w:tc>
          <w:tcPr>
            <w:tcW w:w="987" w:type="pct"/>
            <w:tcBorders>
              <w:top w:val="single" w:sz="6" w:space="0" w:color="auto"/>
            </w:tcBorders>
            <w:shd w:val="clear" w:color="auto" w:fill="F2F2F2"/>
            <w:vAlign w:val="center"/>
          </w:tcPr>
          <w:p w:rsidR="00D937F9" w:rsidRDefault="00D937F9" w:rsidP="00AB2785">
            <w:pPr>
              <w:pStyle w:val="Tabletext0"/>
              <w:keepNext w:val="0"/>
              <w:widowControl w:val="0"/>
            </w:pPr>
            <w:r>
              <w:t>Theme 002</w:t>
            </w:r>
          </w:p>
        </w:tc>
        <w:tc>
          <w:tcPr>
            <w:tcW w:w="4013" w:type="pct"/>
            <w:tcBorders>
              <w:top w:val="single" w:sz="6" w:space="0" w:color="auto"/>
            </w:tcBorders>
            <w:shd w:val="clear" w:color="auto" w:fill="F2F2F2"/>
            <w:vAlign w:val="center"/>
          </w:tcPr>
          <w:p w:rsidR="00D937F9" w:rsidRDefault="00D937F9" w:rsidP="00AB2785">
            <w:pPr>
              <w:pStyle w:val="Tabletext0"/>
              <w:keepNext w:val="0"/>
              <w:widowControl w:val="0"/>
            </w:pPr>
            <w:r>
              <w:t xml:space="preserve">Edit Admission Date for Authorization (Aligns to Goal 1)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AB2785">
            <w:pPr>
              <w:pStyle w:val="Tabletext0"/>
              <w:keepNext w:val="0"/>
              <w:widowControl w:val="0"/>
              <w:rPr>
                <w:szCs w:val="18"/>
              </w:rPr>
            </w:pPr>
            <w:r w:rsidRPr="00D937F9">
              <w:rPr>
                <w:szCs w:val="18"/>
              </w:rPr>
              <w:t>Epic 003</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Pr="00D937F9" w:rsidRDefault="00D937F9" w:rsidP="00AB2785">
            <w:pPr>
              <w:pStyle w:val="Tabletext0"/>
              <w:keepNext w:val="0"/>
              <w:widowControl w:val="0"/>
              <w:rPr>
                <w:szCs w:val="18"/>
              </w:rPr>
            </w:pPr>
            <w:r w:rsidRPr="00D937F9">
              <w:rPr>
                <w:szCs w:val="18"/>
              </w:rPr>
              <w:t>As Non-VA Care Authorization team, I want to be able to input a future date of service so I can preauthorize inpatient care.</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lastRenderedPageBreak/>
              <w:t>User Narrative 008</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Pr="00D937F9" w:rsidRDefault="00D937F9" w:rsidP="00086E38">
            <w:pPr>
              <w:pStyle w:val="Tabletext0"/>
              <w:rPr>
                <w:szCs w:val="18"/>
              </w:rPr>
            </w:pPr>
            <w:r w:rsidRPr="00D937F9">
              <w:rPr>
                <w:szCs w:val="18"/>
              </w:rPr>
              <w:t>As a Non-VA PC Authorization Clerk, I want to input a date of admission on the associated VistA Fee Authorization so that I can validate authorization compliance when the Veteran is authorized to be admitted in the hospital for their medical need.</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010</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Pr="00D937F9" w:rsidRDefault="00D937F9" w:rsidP="00086E38">
            <w:pPr>
              <w:pStyle w:val="Tabletext0"/>
              <w:rPr>
                <w:szCs w:val="18"/>
              </w:rPr>
            </w:pPr>
            <w:r w:rsidRPr="00D937F9">
              <w:rPr>
                <w:szCs w:val="18"/>
              </w:rPr>
              <w:t xml:space="preserve">As a Non-VA PC Authorization Clerk, I want the system to pre-populate a date of admission when it has been edited from the associated VistA Fee Authorization to the Hospital Notification so that I can update the date of admission to match the authorization.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012</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Pr="00D937F9" w:rsidRDefault="00D937F9" w:rsidP="00086E38">
            <w:pPr>
              <w:pStyle w:val="Tabletext0"/>
              <w:rPr>
                <w:szCs w:val="18"/>
              </w:rPr>
            </w:pPr>
            <w:r w:rsidRPr="00D937F9">
              <w:rPr>
                <w:szCs w:val="18"/>
              </w:rPr>
              <w:t xml:space="preserve">As a Non-VA PC Authorization Clerk, I want the system to pre-populate a date of admission when it has been edited from the associated VistA Fee Authorizations to the Patient Treatment File (PTF) so that I can update date of admission to match the authorization. </w:t>
            </w:r>
          </w:p>
        </w:tc>
      </w:tr>
      <w:tr w:rsidR="00D937F9" w:rsidRPr="003153B8" w:rsidTr="0076542A">
        <w:trPr>
          <w:jc w:val="center"/>
        </w:trPr>
        <w:tc>
          <w:tcPr>
            <w:tcW w:w="987" w:type="pct"/>
            <w:tcBorders>
              <w:top w:val="single" w:sz="6" w:space="0" w:color="auto"/>
            </w:tcBorders>
            <w:shd w:val="clear" w:color="auto" w:fill="F2F2F2"/>
            <w:vAlign w:val="center"/>
          </w:tcPr>
          <w:p w:rsidR="00D937F9" w:rsidRDefault="00D937F9" w:rsidP="00086E38">
            <w:pPr>
              <w:pStyle w:val="Tabletext0"/>
            </w:pPr>
            <w:r>
              <w:t>Theme 003</w:t>
            </w:r>
          </w:p>
        </w:tc>
        <w:tc>
          <w:tcPr>
            <w:tcW w:w="4013" w:type="pct"/>
            <w:tcBorders>
              <w:top w:val="single" w:sz="6" w:space="0" w:color="auto"/>
            </w:tcBorders>
            <w:shd w:val="clear" w:color="auto" w:fill="F2F2F2"/>
            <w:vAlign w:val="center"/>
          </w:tcPr>
          <w:p w:rsidR="00D937F9" w:rsidRDefault="00D937F9" w:rsidP="00086E38">
            <w:pPr>
              <w:pStyle w:val="Tabletext0"/>
            </w:pPr>
            <w:r>
              <w:t xml:space="preserve">Multiple Authorizations Created (Aligns to Goal 1)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004</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create multiple authorizations so I can authorize emergency care.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014</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the system to identify incomplete authorizations so that I can process an authorization for payment.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005</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PC Authorizations team, I want to be able to export a report with the number of authorizations completed per user for a selected timeframe so that I can download the data.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006</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PC Authorizations team, I want to be able to export a report by the type of service for a selected timeframe so that I can download the data. </w:t>
            </w:r>
          </w:p>
        </w:tc>
      </w:tr>
      <w:tr w:rsidR="00D937F9" w:rsidRPr="003153B8" w:rsidTr="0076542A">
        <w:trPr>
          <w:jc w:val="center"/>
        </w:trPr>
        <w:tc>
          <w:tcPr>
            <w:tcW w:w="987" w:type="pct"/>
            <w:tcBorders>
              <w:top w:val="single" w:sz="6" w:space="0" w:color="auto"/>
            </w:tcBorders>
            <w:shd w:val="clear" w:color="auto" w:fill="F2F2F2"/>
            <w:vAlign w:val="center"/>
          </w:tcPr>
          <w:p w:rsidR="00D937F9" w:rsidRDefault="00D937F9" w:rsidP="00086E38">
            <w:pPr>
              <w:pStyle w:val="Tabletext0"/>
            </w:pPr>
            <w:r>
              <w:t>Theme 004</w:t>
            </w:r>
          </w:p>
        </w:tc>
        <w:tc>
          <w:tcPr>
            <w:tcW w:w="4013" w:type="pct"/>
            <w:tcBorders>
              <w:top w:val="single" w:sz="6" w:space="0" w:color="auto"/>
            </w:tcBorders>
            <w:shd w:val="clear" w:color="auto" w:fill="F2F2F2"/>
            <w:vAlign w:val="center"/>
          </w:tcPr>
          <w:p w:rsidR="00D937F9" w:rsidRDefault="00D937F9" w:rsidP="00086E38">
            <w:pPr>
              <w:pStyle w:val="Tabletext0"/>
            </w:pPr>
            <w:r>
              <w:t xml:space="preserve">Electronically Transmit Accredited Standards Committee </w:t>
            </w:r>
            <w:r w:rsidR="00AF0E44">
              <w:t>X12</w:t>
            </w:r>
            <w:r>
              <w:t xml:space="preserve"> (ASC </w:t>
            </w:r>
            <w:r w:rsidR="00AF0E44">
              <w:t>X12</w:t>
            </w:r>
            <w:r>
              <w:t xml:space="preserve">) 278 (Aligns to Goal 2)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007</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electronically receive an ASC </w:t>
            </w:r>
            <w:r w:rsidR="00AF0E44">
              <w:t>X12</w:t>
            </w:r>
            <w:r>
              <w:t xml:space="preserve"> 278 Request so that I can initiate the authorization process.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015</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an ASC </w:t>
            </w:r>
            <w:r w:rsidR="00AF0E44">
              <w:t>X12</w:t>
            </w:r>
            <w:r>
              <w:t xml:space="preserve"> 278 Request so that I can accept an authorization of care.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016</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an ASC </w:t>
            </w:r>
            <w:r w:rsidR="00AF0E44">
              <w:t>X12</w:t>
            </w:r>
            <w:r>
              <w:t xml:space="preserve"> 278 Request so that I can deny an authorization of care.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008</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electronically receive an ASC </w:t>
            </w:r>
            <w:r w:rsidR="00AF0E44">
              <w:t>X12</w:t>
            </w:r>
            <w:r>
              <w:t xml:space="preserve"> 278 Request so that I can initiate the authorization process.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017</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create an ASC </w:t>
            </w:r>
            <w:r w:rsidR="00AF0E44">
              <w:t>X12</w:t>
            </w:r>
            <w:r>
              <w:t xml:space="preserve"> 278 response so that I can deny an authorization of care. </w:t>
            </w:r>
          </w:p>
        </w:tc>
      </w:tr>
      <w:tr w:rsidR="00D937F9" w:rsidRPr="003153B8" w:rsidTr="0076542A">
        <w:trPr>
          <w:jc w:val="center"/>
        </w:trPr>
        <w:tc>
          <w:tcPr>
            <w:tcW w:w="987" w:type="pct"/>
            <w:tcBorders>
              <w:top w:val="single" w:sz="6" w:space="0" w:color="auto"/>
            </w:tcBorders>
            <w:shd w:val="clear" w:color="auto" w:fill="F2F2F2"/>
            <w:vAlign w:val="center"/>
          </w:tcPr>
          <w:p w:rsidR="00D937F9" w:rsidRDefault="00D937F9" w:rsidP="00086E38">
            <w:pPr>
              <w:pStyle w:val="Tabletext0"/>
            </w:pPr>
            <w:r>
              <w:t>Theme 005</w:t>
            </w:r>
          </w:p>
        </w:tc>
        <w:tc>
          <w:tcPr>
            <w:tcW w:w="4013" w:type="pct"/>
            <w:tcBorders>
              <w:top w:val="single" w:sz="6" w:space="0" w:color="auto"/>
            </w:tcBorders>
            <w:shd w:val="clear" w:color="auto" w:fill="F2F2F2"/>
            <w:vAlign w:val="center"/>
          </w:tcPr>
          <w:p w:rsidR="00D937F9" w:rsidRDefault="00D937F9" w:rsidP="00086E38">
            <w:pPr>
              <w:pStyle w:val="Tabletext0"/>
            </w:pPr>
            <w:r>
              <w:t xml:space="preserve">Electronically Process ASC </w:t>
            </w:r>
            <w:r w:rsidR="00AF0E44">
              <w:t>X12</w:t>
            </w:r>
            <w:r>
              <w:t xml:space="preserve"> 278 (Aligns to Goal 2)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009</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identify the category of an ASC </w:t>
            </w:r>
            <w:r w:rsidR="00AF0E44">
              <w:t>X12</w:t>
            </w:r>
            <w:r>
              <w:t xml:space="preserve"> 278 Request so that I know the type of service for an authorization.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018</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 UM01 so that I can identify the category of service that is needed.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019</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 UM02 so that I can identify the certification type that is needed.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020</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 UM03 so that I can identify the type of service that is needed.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021</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 UM04 so that I can identify the health care service location that is needed.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010</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access an ASC </w:t>
            </w:r>
            <w:r w:rsidR="00AF0E44">
              <w:t>X12</w:t>
            </w:r>
            <w:r>
              <w:t xml:space="preserve"> 278 Request in an identified processing queue so that I can group authorizations based on a pre-defined criteria.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022</w:t>
            </w:r>
            <w:r>
              <w:rPr>
                <w:szCs w:val="18"/>
              </w:rPr>
              <w:t xml:space="preserve"> </w:t>
            </w:r>
            <w:r w:rsidRPr="00D937F9">
              <w:rPr>
                <w:szCs w:val="18"/>
              </w:rPr>
              <w:t>(A)</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to view an authorization that is placed in a queue so that I can process an authorization request.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User Narrative 022</w:t>
            </w:r>
            <w:r>
              <w:rPr>
                <w:szCs w:val="18"/>
              </w:rPr>
              <w:t xml:space="preserve"> </w:t>
            </w:r>
            <w:r w:rsidRPr="00D937F9">
              <w:rPr>
                <w:szCs w:val="18"/>
              </w:rPr>
              <w:t>(B)</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the system to create an automated response based on pre-defined criteria so that I can respond to an authorization request.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Epic 011</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identify the facility that processed an ASC </w:t>
            </w:r>
            <w:r w:rsidR="00AF0E44">
              <w:t>X12</w:t>
            </w:r>
            <w:r>
              <w:t xml:space="preserve"> 278 Request so that I can track what facility is responsible for the authorization. </w:t>
            </w:r>
          </w:p>
        </w:tc>
      </w:tr>
      <w:tr w:rsidR="00D937F9" w:rsidRPr="003153B8" w:rsidTr="0076542A">
        <w:trPr>
          <w:jc w:val="center"/>
        </w:trPr>
        <w:tc>
          <w:tcPr>
            <w:tcW w:w="987" w:type="pct"/>
            <w:tcBorders>
              <w:top w:val="single" w:sz="6" w:space="0" w:color="auto"/>
            </w:tcBorders>
            <w:shd w:val="clear" w:color="auto" w:fill="F2F2F2"/>
            <w:vAlign w:val="center"/>
          </w:tcPr>
          <w:p w:rsidR="00D937F9" w:rsidRDefault="00D937F9" w:rsidP="00086E38">
            <w:pPr>
              <w:pStyle w:val="Tabletext0"/>
            </w:pPr>
            <w:r>
              <w:lastRenderedPageBreak/>
              <w:t>Theme 006</w:t>
            </w:r>
          </w:p>
        </w:tc>
        <w:tc>
          <w:tcPr>
            <w:tcW w:w="4013" w:type="pct"/>
            <w:tcBorders>
              <w:top w:val="single" w:sz="6" w:space="0" w:color="auto"/>
            </w:tcBorders>
            <w:shd w:val="clear" w:color="auto" w:fill="F2F2F2"/>
            <w:vAlign w:val="center"/>
          </w:tcPr>
          <w:p w:rsidR="00D937F9" w:rsidRDefault="00D937F9" w:rsidP="00086E38">
            <w:pPr>
              <w:pStyle w:val="Tabletext0"/>
            </w:pPr>
            <w:r>
              <w:t xml:space="preserve">Report on ASC </w:t>
            </w:r>
            <w:r w:rsidR="00AF0E44">
              <w:t>X12</w:t>
            </w:r>
            <w:r>
              <w:t xml:space="preserve"> 278 Transactions (Aligns to Goal 2) </w:t>
            </w:r>
          </w:p>
        </w:tc>
      </w:tr>
      <w:tr w:rsidR="00D937F9" w:rsidRPr="003153B8" w:rsidTr="0076542A">
        <w:trPr>
          <w:jc w:val="center"/>
        </w:trPr>
        <w:tc>
          <w:tcPr>
            <w:tcW w:w="987" w:type="pct"/>
            <w:shd w:val="clear" w:color="auto" w:fill="auto"/>
            <w:vAlign w:val="center"/>
          </w:tcPr>
          <w:p w:rsidR="00D937F9" w:rsidRDefault="00D937F9" w:rsidP="00086E38">
            <w:pPr>
              <w:pStyle w:val="Tabletext0"/>
            </w:pPr>
            <w:r>
              <w:t>Epic 012</w:t>
            </w:r>
          </w:p>
        </w:tc>
        <w:tc>
          <w:tcPr>
            <w:tcW w:w="4013" w:type="pct"/>
            <w:shd w:val="clear" w:color="auto" w:fill="auto"/>
          </w:tcPr>
          <w:p w:rsidR="00D937F9" w:rsidRDefault="00D937F9" w:rsidP="00086E38">
            <w:pPr>
              <w:pStyle w:val="Tabletext0"/>
            </w:pPr>
            <w:r>
              <w:t xml:space="preserve">As EDI Team, I want to be able to export a report with pre-defined ASC </w:t>
            </w:r>
            <w:r w:rsidR="00AF0E44">
              <w:t>X12</w:t>
            </w:r>
            <w:r>
              <w:t xml:space="preserve"> 278 data points so that I can download the data. </w:t>
            </w:r>
          </w:p>
        </w:tc>
      </w:tr>
      <w:tr w:rsidR="00D937F9" w:rsidRPr="003153B8" w:rsidTr="0076542A">
        <w:trPr>
          <w:jc w:val="center"/>
        </w:trPr>
        <w:tc>
          <w:tcPr>
            <w:tcW w:w="987" w:type="pct"/>
            <w:tcBorders>
              <w:top w:val="single" w:sz="6" w:space="0" w:color="auto"/>
            </w:tcBorders>
            <w:shd w:val="clear" w:color="auto" w:fill="F2F2F2"/>
            <w:vAlign w:val="center"/>
          </w:tcPr>
          <w:p w:rsidR="00D937F9" w:rsidRDefault="00D937F9" w:rsidP="00086E38">
            <w:pPr>
              <w:pStyle w:val="Tabletext0"/>
            </w:pPr>
            <w:r>
              <w:t xml:space="preserve">Theme 007 </w:t>
            </w:r>
          </w:p>
        </w:tc>
        <w:tc>
          <w:tcPr>
            <w:tcW w:w="4013" w:type="pct"/>
            <w:tcBorders>
              <w:top w:val="single" w:sz="6" w:space="0" w:color="auto"/>
            </w:tcBorders>
            <w:shd w:val="clear" w:color="auto" w:fill="F2F2F2"/>
            <w:vAlign w:val="center"/>
          </w:tcPr>
          <w:p w:rsidR="00D937F9" w:rsidRDefault="00D937F9" w:rsidP="00810E2A">
            <w:pPr>
              <w:pStyle w:val="Tabletext0"/>
            </w:pPr>
            <w:r>
              <w:t xml:space="preserve">Implement </w:t>
            </w:r>
            <w:r w:rsidR="00810E2A">
              <w:t>CAQH</w:t>
            </w:r>
            <w:r>
              <w:t xml:space="preserve"> CORE Operating Rules for ASC X12N 278 (Aligns to Goal 2)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Epic </w:t>
            </w:r>
            <w:r>
              <w:rPr>
                <w:szCs w:val="18"/>
              </w:rPr>
              <w:t>0</w:t>
            </w:r>
            <w:r w:rsidRPr="00D937F9">
              <w:rPr>
                <w:szCs w:val="18"/>
              </w:rPr>
              <w:t>13</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process an ASC </w:t>
            </w:r>
            <w:r w:rsidR="00AF0E44">
              <w:t>X12</w:t>
            </w:r>
            <w:r>
              <w:t xml:space="preserve"> 278 according to the authorization operating rules to demonstrate compliance so that VHA can certify that </w:t>
            </w:r>
            <w:r w:rsidR="003047EC">
              <w:t>Chief Business Office Purchased Care (</w:t>
            </w:r>
            <w:r>
              <w:t>CBOPC</w:t>
            </w:r>
            <w:r w:rsidR="003047EC">
              <w:t>)</w:t>
            </w:r>
            <w:r>
              <w:t xml:space="preserve"> is compliant.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Epic </w:t>
            </w:r>
            <w:r>
              <w:rPr>
                <w:szCs w:val="18"/>
              </w:rPr>
              <w:t>0</w:t>
            </w:r>
            <w:r w:rsidRPr="00D937F9">
              <w:rPr>
                <w:szCs w:val="18"/>
              </w:rPr>
              <w:t>14</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process an ASC </w:t>
            </w:r>
            <w:r w:rsidR="00AF0E44">
              <w:t>X12</w:t>
            </w:r>
            <w:r>
              <w:t xml:space="preserve"> 278 according to the standard transactions format to demonstrate compliance so that VHA can certify that CBOPC is compliant.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Epic </w:t>
            </w:r>
            <w:r>
              <w:rPr>
                <w:szCs w:val="18"/>
              </w:rPr>
              <w:t>0</w:t>
            </w:r>
            <w:r w:rsidRPr="00D937F9">
              <w:rPr>
                <w:szCs w:val="18"/>
              </w:rPr>
              <w:t>15</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process an ASC </w:t>
            </w:r>
            <w:r w:rsidR="00AF0E44">
              <w:t>X12</w:t>
            </w:r>
            <w:r>
              <w:t xml:space="preserve"> 278 according to the processing connectivity rule to demonstrate compliance so that VHA can certify that CBOPC is compliant.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Epic </w:t>
            </w:r>
            <w:r>
              <w:rPr>
                <w:szCs w:val="18"/>
              </w:rPr>
              <w:t>0</w:t>
            </w:r>
            <w:r w:rsidRPr="00D937F9">
              <w:rPr>
                <w:szCs w:val="18"/>
              </w:rPr>
              <w:t>16</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process an ASC </w:t>
            </w:r>
            <w:r w:rsidR="00AF0E44">
              <w:t>X12</w:t>
            </w:r>
            <w:r>
              <w:t xml:space="preserve"> 278 according to the system availability rule to demonstrate compliance so that VHA can certify that CBOPC is compliant.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Epic </w:t>
            </w:r>
            <w:r>
              <w:rPr>
                <w:szCs w:val="18"/>
              </w:rPr>
              <w:t>0</w:t>
            </w:r>
            <w:r w:rsidRPr="00D937F9">
              <w:rPr>
                <w:szCs w:val="18"/>
              </w:rPr>
              <w:t>17</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process an ASC </w:t>
            </w:r>
            <w:r w:rsidR="00AF0E44">
              <w:t>X12</w:t>
            </w:r>
            <w:r>
              <w:t xml:space="preserve"> 278 according to the system response rule to demonstrate compliance so that VHA can certify that CBOPC is compliant.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Epic </w:t>
            </w:r>
            <w:r>
              <w:rPr>
                <w:szCs w:val="18"/>
              </w:rPr>
              <w:t>0</w:t>
            </w:r>
            <w:r w:rsidRPr="00D937F9">
              <w:rPr>
                <w:szCs w:val="18"/>
              </w:rPr>
              <w:t>19</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Non-VA Care Authorization team, I want to be able to process an ASC </w:t>
            </w:r>
            <w:r w:rsidR="00AF0E44">
              <w:t>X12</w:t>
            </w:r>
            <w:r>
              <w:t xml:space="preserve"> 278 according to the real time standard acknowledgements time frame to demonstrate compliance so that VHA can certify that CBOPC is compliant. </w:t>
            </w:r>
          </w:p>
        </w:tc>
      </w:tr>
      <w:tr w:rsidR="00D937F9" w:rsidTr="0076542A">
        <w:trPr>
          <w:jc w:val="center"/>
        </w:trPr>
        <w:tc>
          <w:tcPr>
            <w:tcW w:w="987" w:type="pct"/>
            <w:tcBorders>
              <w:top w:val="single" w:sz="6" w:space="0" w:color="auto"/>
              <w:left w:val="single" w:sz="12" w:space="0" w:color="auto"/>
              <w:bottom w:val="single" w:sz="6" w:space="0" w:color="auto"/>
              <w:right w:val="single" w:sz="6" w:space="0" w:color="auto"/>
            </w:tcBorders>
            <w:shd w:val="clear" w:color="auto" w:fill="auto"/>
          </w:tcPr>
          <w:p w:rsidR="00D937F9" w:rsidRPr="00D937F9" w:rsidRDefault="00D937F9" w:rsidP="00086E38">
            <w:pPr>
              <w:pStyle w:val="Tabletext0"/>
              <w:rPr>
                <w:szCs w:val="18"/>
              </w:rPr>
            </w:pPr>
            <w:r w:rsidRPr="00D937F9">
              <w:rPr>
                <w:szCs w:val="18"/>
              </w:rPr>
              <w:t xml:space="preserve">User Narrative </w:t>
            </w:r>
            <w:r>
              <w:rPr>
                <w:szCs w:val="18"/>
              </w:rPr>
              <w:t>0</w:t>
            </w:r>
            <w:r w:rsidRPr="00D937F9">
              <w:rPr>
                <w:szCs w:val="18"/>
              </w:rPr>
              <w:t>24</w:t>
            </w:r>
          </w:p>
        </w:tc>
        <w:tc>
          <w:tcPr>
            <w:tcW w:w="4013" w:type="pct"/>
            <w:tcBorders>
              <w:top w:val="single" w:sz="6" w:space="0" w:color="auto"/>
              <w:left w:val="single" w:sz="6" w:space="0" w:color="auto"/>
              <w:bottom w:val="single" w:sz="6" w:space="0" w:color="auto"/>
              <w:right w:val="single" w:sz="12" w:space="0" w:color="auto"/>
            </w:tcBorders>
            <w:shd w:val="clear" w:color="auto" w:fill="auto"/>
          </w:tcPr>
          <w:p w:rsidR="00D937F9" w:rsidRDefault="00D937F9" w:rsidP="00086E38">
            <w:pPr>
              <w:pStyle w:val="Tabletext0"/>
            </w:pPr>
            <w:r>
              <w:t xml:space="preserve">As a Non-VA PC Authorization Clerk, I want the system to respond to the request of a real time authorization within 20 seconds so that I can be in compliance with operating rules. </w:t>
            </w:r>
          </w:p>
        </w:tc>
      </w:tr>
    </w:tbl>
    <w:p w:rsidR="00727F42" w:rsidRPr="00CB05E0" w:rsidRDefault="00727F42" w:rsidP="00CB05E0">
      <w:pPr>
        <w:pStyle w:val="BodyText"/>
      </w:pPr>
      <w:r>
        <w:t xml:space="preserve">Several Business Needs were found to be out of the scope </w:t>
      </w:r>
      <w:r w:rsidR="00CB08B7">
        <w:t>for</w:t>
      </w:r>
      <w:r>
        <w:t xml:space="preserve"> this project, for one of two reasons. The needs marked with “[Batch Mode]” were marked as such because the currently contracted Health Care Clearing House (HCCH) doesn’t support batch processing for 278 authorization transactions. The needs marked with “[FBCS]” were marked as such because those needs require modification to the Fee Basis Claims System (FBCS), which can only be made by the contractor charged with updating that system.</w:t>
      </w:r>
      <w:r w:rsidR="00380A28">
        <w:t xml:space="preserve"> The needs marked with “[AET Monitor]” were marked as such because those needs are already met by the existing AET Monitor system.</w:t>
      </w:r>
    </w:p>
    <w:p w:rsidR="00CB05E0" w:rsidRDefault="00CB05E0" w:rsidP="00AB2785">
      <w:pPr>
        <w:pStyle w:val="Caption"/>
      </w:pPr>
      <w:bookmarkStart w:id="17" w:name="ColumnTitle_03"/>
      <w:bookmarkStart w:id="18" w:name="_Toc437426577"/>
      <w:bookmarkEnd w:id="17"/>
      <w:r w:rsidRPr="00DE7E92">
        <w:lastRenderedPageBreak/>
        <w:t xml:space="preserve">Table </w:t>
      </w:r>
      <w:r w:rsidR="002C05ED">
        <w:fldChar w:fldCharType="begin"/>
      </w:r>
      <w:r w:rsidR="00A055D6">
        <w:instrText xml:space="preserve"> SEQ Table \* ARABIC </w:instrText>
      </w:r>
      <w:r w:rsidR="002C05ED">
        <w:fldChar w:fldCharType="separate"/>
      </w:r>
      <w:r w:rsidR="0073428E">
        <w:rPr>
          <w:noProof/>
        </w:rPr>
        <w:t>2</w:t>
      </w:r>
      <w:r w:rsidR="002C05ED">
        <w:rPr>
          <w:noProof/>
        </w:rPr>
        <w:fldChar w:fldCharType="end"/>
      </w:r>
      <w:r w:rsidRPr="00DE7E92">
        <w:t xml:space="preserve"> – </w:t>
      </w:r>
      <w:r>
        <w:t>Scope Exclusions</w:t>
      </w:r>
      <w:bookmarkEnd w:id="1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446"/>
        <w:gridCol w:w="7130"/>
      </w:tblGrid>
      <w:tr w:rsidR="00727F42" w:rsidTr="00113F27">
        <w:trPr>
          <w:tblHeader/>
        </w:trPr>
        <w:tc>
          <w:tcPr>
            <w:tcW w:w="1277" w:type="pct"/>
            <w:tcBorders>
              <w:top w:val="single" w:sz="12" w:space="0" w:color="auto"/>
              <w:left w:val="single" w:sz="12" w:space="0" w:color="auto"/>
              <w:bottom w:val="single" w:sz="6" w:space="0" w:color="auto"/>
              <w:right w:val="single" w:sz="6" w:space="0" w:color="auto"/>
            </w:tcBorders>
            <w:shd w:val="clear" w:color="auto" w:fill="D9D9D9" w:themeFill="background1" w:themeFillShade="D9"/>
            <w:tcMar>
              <w:top w:w="0" w:type="dxa"/>
              <w:left w:w="108" w:type="dxa"/>
              <w:bottom w:w="0" w:type="dxa"/>
              <w:right w:w="108" w:type="dxa"/>
            </w:tcMar>
            <w:vAlign w:val="center"/>
            <w:hideMark/>
          </w:tcPr>
          <w:p w:rsidR="00727F42" w:rsidRDefault="00727F42" w:rsidP="00AB2785">
            <w:pPr>
              <w:pStyle w:val="TableHeading"/>
              <w:keepNext/>
              <w:keepLines/>
            </w:pPr>
            <w:r>
              <w:t>Identifier</w:t>
            </w:r>
          </w:p>
        </w:tc>
        <w:tc>
          <w:tcPr>
            <w:tcW w:w="3723" w:type="pct"/>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108" w:type="dxa"/>
              <w:bottom w:w="0" w:type="dxa"/>
              <w:right w:w="108" w:type="dxa"/>
            </w:tcMar>
            <w:hideMark/>
          </w:tcPr>
          <w:p w:rsidR="00727F42" w:rsidRDefault="00727F42" w:rsidP="00AB2785">
            <w:pPr>
              <w:pStyle w:val="TableHeading"/>
              <w:keepNext/>
              <w:keepLines/>
            </w:pPr>
            <w:r>
              <w:t>Description</w:t>
            </w:r>
          </w:p>
        </w:tc>
      </w:tr>
      <w:tr w:rsidR="00727F42" w:rsidTr="005A70FD">
        <w:tc>
          <w:tcPr>
            <w:tcW w:w="1277" w:type="pct"/>
            <w:tcBorders>
              <w:top w:val="single" w:sz="6" w:space="0" w:color="auto"/>
              <w:left w:val="single" w:sz="12" w:space="0" w:color="auto"/>
              <w:bottom w:val="single" w:sz="6" w:space="0" w:color="auto"/>
              <w:right w:val="single" w:sz="6" w:space="0" w:color="auto"/>
            </w:tcBorders>
            <w:tcMar>
              <w:top w:w="0" w:type="dxa"/>
              <w:left w:w="108" w:type="dxa"/>
              <w:bottom w:w="0" w:type="dxa"/>
              <w:right w:w="108" w:type="dxa"/>
            </w:tcMar>
            <w:vAlign w:val="center"/>
            <w:hideMark/>
          </w:tcPr>
          <w:p w:rsidR="00727F42" w:rsidRDefault="00727F42" w:rsidP="00086E38">
            <w:pPr>
              <w:pStyle w:val="Tabletext0"/>
            </w:pPr>
            <w:r>
              <w:t>User Narrative 023</w:t>
            </w:r>
          </w:p>
        </w:tc>
        <w:tc>
          <w:tcPr>
            <w:tcW w:w="3723" w:type="pct"/>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hideMark/>
          </w:tcPr>
          <w:p w:rsidR="00727F42" w:rsidRDefault="00727F42" w:rsidP="00086E38">
            <w:pPr>
              <w:pStyle w:val="Tabletext0"/>
            </w:pPr>
            <w:r>
              <w:t xml:space="preserve">As a Non-VA PC Authorization Clerk, I want to respond to a request for authorization within three business days for the batch processing mode so that CBOPC can be in compliance with the operating rules. </w:t>
            </w:r>
            <w:r w:rsidRPr="00727F42">
              <w:rPr>
                <w:i/>
              </w:rPr>
              <w:t>[Batch Mode]</w:t>
            </w:r>
          </w:p>
        </w:tc>
      </w:tr>
      <w:tr w:rsidR="00727F42" w:rsidTr="005A70FD">
        <w:tc>
          <w:tcPr>
            <w:tcW w:w="1277" w:type="pct"/>
            <w:tcBorders>
              <w:top w:val="single" w:sz="6" w:space="0" w:color="auto"/>
              <w:left w:val="single" w:sz="12" w:space="0" w:color="auto"/>
              <w:bottom w:val="single" w:sz="6" w:space="0" w:color="auto"/>
              <w:right w:val="single" w:sz="6" w:space="0" w:color="auto"/>
            </w:tcBorders>
            <w:tcMar>
              <w:top w:w="0" w:type="dxa"/>
              <w:left w:w="108" w:type="dxa"/>
              <w:bottom w:w="0" w:type="dxa"/>
              <w:right w:w="108" w:type="dxa"/>
            </w:tcMar>
            <w:vAlign w:val="center"/>
            <w:hideMark/>
          </w:tcPr>
          <w:p w:rsidR="00727F42" w:rsidRDefault="00727F42" w:rsidP="00086E38">
            <w:pPr>
              <w:pStyle w:val="Tabletext0"/>
            </w:pPr>
            <w:r>
              <w:t>Epic 018</w:t>
            </w:r>
          </w:p>
        </w:tc>
        <w:tc>
          <w:tcPr>
            <w:tcW w:w="3723" w:type="pct"/>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hideMark/>
          </w:tcPr>
          <w:p w:rsidR="00727F42" w:rsidRDefault="00727F42" w:rsidP="00086E38">
            <w:pPr>
              <w:pStyle w:val="Tabletext0"/>
            </w:pPr>
            <w:r>
              <w:t xml:space="preserve">As Non-VA Care Authorization team, I want to be able to process an ASC </w:t>
            </w:r>
            <w:r w:rsidR="00AF0E44">
              <w:t>X12</w:t>
            </w:r>
            <w:r>
              <w:t xml:space="preserve"> 278 according to the batch acknowledgements format to demonstrate compliance so that VHA can certify that CBOPC is compliant. </w:t>
            </w:r>
            <w:r w:rsidRPr="00727F42">
              <w:rPr>
                <w:i/>
              </w:rPr>
              <w:t>[Batch Mode]</w:t>
            </w:r>
          </w:p>
        </w:tc>
      </w:tr>
      <w:tr w:rsidR="00727F42" w:rsidTr="00086E38">
        <w:tc>
          <w:tcPr>
            <w:tcW w:w="1277" w:type="pct"/>
            <w:tcBorders>
              <w:top w:val="single" w:sz="6" w:space="0" w:color="auto"/>
              <w:left w:val="single" w:sz="12" w:space="0" w:color="auto"/>
              <w:bottom w:val="single" w:sz="4" w:space="0" w:color="auto"/>
              <w:right w:val="single" w:sz="6" w:space="0" w:color="auto"/>
            </w:tcBorders>
            <w:tcMar>
              <w:top w:w="0" w:type="dxa"/>
              <w:left w:w="108" w:type="dxa"/>
              <w:bottom w:w="0" w:type="dxa"/>
              <w:right w:w="108" w:type="dxa"/>
            </w:tcMar>
            <w:vAlign w:val="center"/>
          </w:tcPr>
          <w:p w:rsidR="00727F42" w:rsidRDefault="00727F42" w:rsidP="00086E38">
            <w:pPr>
              <w:pStyle w:val="Tabletext0"/>
            </w:pPr>
            <w:r>
              <w:t>User Narrative 004</w:t>
            </w:r>
          </w:p>
        </w:tc>
        <w:tc>
          <w:tcPr>
            <w:tcW w:w="3723" w:type="pct"/>
            <w:tcBorders>
              <w:top w:val="single" w:sz="6" w:space="0" w:color="auto"/>
              <w:left w:val="single" w:sz="6" w:space="0" w:color="auto"/>
              <w:bottom w:val="single" w:sz="4" w:space="0" w:color="auto"/>
              <w:right w:val="single" w:sz="12" w:space="0" w:color="auto"/>
            </w:tcBorders>
            <w:tcMar>
              <w:top w:w="0" w:type="dxa"/>
              <w:left w:w="108" w:type="dxa"/>
              <w:bottom w:w="0" w:type="dxa"/>
              <w:right w:w="108" w:type="dxa"/>
            </w:tcMar>
          </w:tcPr>
          <w:p w:rsidR="00727F42" w:rsidRDefault="00727F42" w:rsidP="00086E38">
            <w:pPr>
              <w:pStyle w:val="Tabletext0"/>
            </w:pPr>
            <w:r>
              <w:t xml:space="preserve">As a Non-VA PC Authorization Clerk, I want the system to pre-populate a Consult ID that is associated with the consult description from </w:t>
            </w:r>
            <w:r w:rsidR="00F961F6" w:rsidRPr="00F961F6">
              <w:t xml:space="preserve">Computerized Patient Record System </w:t>
            </w:r>
            <w:r w:rsidR="00F961F6">
              <w:t>(</w:t>
            </w:r>
            <w:r>
              <w:t>CPRS</w:t>
            </w:r>
            <w:r w:rsidR="00F961F6">
              <w:t>)</w:t>
            </w:r>
            <w:r>
              <w:t xml:space="preserve"> to the associated FBCS Authorizations so that I can validate the length of time that elapses prior to the Veteran being authorized to seek Non-VA Care for their medical need. </w:t>
            </w:r>
            <w:r w:rsidRPr="00727F42">
              <w:rPr>
                <w:i/>
              </w:rPr>
              <w:t>[FBCS]</w:t>
            </w:r>
          </w:p>
        </w:tc>
      </w:tr>
      <w:tr w:rsidR="00727F42" w:rsidTr="00086E38">
        <w:tc>
          <w:tcPr>
            <w:tcW w:w="1277" w:type="pct"/>
            <w:tcBorders>
              <w:top w:val="single" w:sz="4" w:space="0" w:color="auto"/>
              <w:left w:val="single" w:sz="12" w:space="0" w:color="auto"/>
              <w:bottom w:val="single" w:sz="4" w:space="0" w:color="auto"/>
              <w:right w:val="single" w:sz="6" w:space="0" w:color="auto"/>
            </w:tcBorders>
            <w:tcMar>
              <w:top w:w="0" w:type="dxa"/>
              <w:left w:w="108" w:type="dxa"/>
              <w:bottom w:w="0" w:type="dxa"/>
              <w:right w:w="108" w:type="dxa"/>
            </w:tcMar>
            <w:vAlign w:val="center"/>
          </w:tcPr>
          <w:p w:rsidR="00727F42" w:rsidRDefault="00727F42" w:rsidP="00086E38">
            <w:pPr>
              <w:pStyle w:val="Tabletext0"/>
            </w:pPr>
            <w:r>
              <w:t xml:space="preserve">User Narrative 009 </w:t>
            </w:r>
          </w:p>
        </w:tc>
        <w:tc>
          <w:tcPr>
            <w:tcW w:w="3723" w:type="pct"/>
            <w:tcBorders>
              <w:top w:val="single" w:sz="4" w:space="0" w:color="auto"/>
              <w:left w:val="single" w:sz="6" w:space="0" w:color="auto"/>
              <w:bottom w:val="single" w:sz="4" w:space="0" w:color="auto"/>
              <w:right w:val="single" w:sz="12" w:space="0" w:color="auto"/>
            </w:tcBorders>
            <w:tcMar>
              <w:top w:w="0" w:type="dxa"/>
              <w:left w:w="108" w:type="dxa"/>
              <w:bottom w:w="0" w:type="dxa"/>
              <w:right w:w="108" w:type="dxa"/>
            </w:tcMar>
          </w:tcPr>
          <w:p w:rsidR="00727F42" w:rsidRDefault="00727F42" w:rsidP="00086E38">
            <w:pPr>
              <w:pStyle w:val="Tabletext0"/>
            </w:pPr>
            <w:r>
              <w:t xml:space="preserve">As a Non-VA PC Authorization Clerk, I want to input a date of admission on the associated FBCS Authorization so that I can validate authorization compliance when the Veteran is authorized to be admitted in the hospital for their medical need. </w:t>
            </w:r>
            <w:r w:rsidRPr="00727F42">
              <w:rPr>
                <w:i/>
              </w:rPr>
              <w:t>[FBCS]</w:t>
            </w:r>
          </w:p>
        </w:tc>
      </w:tr>
      <w:tr w:rsidR="00727F42" w:rsidTr="00086E38">
        <w:tc>
          <w:tcPr>
            <w:tcW w:w="1277" w:type="pct"/>
            <w:tcBorders>
              <w:top w:val="single" w:sz="4" w:space="0" w:color="auto"/>
              <w:left w:val="single" w:sz="12" w:space="0" w:color="auto"/>
              <w:bottom w:val="single" w:sz="4" w:space="0" w:color="auto"/>
              <w:right w:val="single" w:sz="6" w:space="0" w:color="auto"/>
            </w:tcBorders>
            <w:tcMar>
              <w:top w:w="0" w:type="dxa"/>
              <w:left w:w="108" w:type="dxa"/>
              <w:bottom w:w="0" w:type="dxa"/>
              <w:right w:w="108" w:type="dxa"/>
            </w:tcMar>
            <w:vAlign w:val="center"/>
          </w:tcPr>
          <w:p w:rsidR="00727F42" w:rsidRDefault="00727F42" w:rsidP="00086E38">
            <w:pPr>
              <w:pStyle w:val="Tabletext0"/>
            </w:pPr>
            <w:r>
              <w:t>User Narrative 011</w:t>
            </w:r>
          </w:p>
        </w:tc>
        <w:tc>
          <w:tcPr>
            <w:tcW w:w="3723" w:type="pct"/>
            <w:tcBorders>
              <w:top w:val="single" w:sz="4" w:space="0" w:color="auto"/>
              <w:left w:val="single" w:sz="6" w:space="0" w:color="auto"/>
              <w:bottom w:val="single" w:sz="4" w:space="0" w:color="auto"/>
              <w:right w:val="single" w:sz="12" w:space="0" w:color="auto"/>
            </w:tcBorders>
            <w:tcMar>
              <w:top w:w="0" w:type="dxa"/>
              <w:left w:w="108" w:type="dxa"/>
              <w:bottom w:w="0" w:type="dxa"/>
              <w:right w:w="108" w:type="dxa"/>
            </w:tcMar>
          </w:tcPr>
          <w:p w:rsidR="00727F42" w:rsidRDefault="00727F42" w:rsidP="00086E38">
            <w:pPr>
              <w:pStyle w:val="Tabletext0"/>
            </w:pPr>
            <w:r>
              <w:t xml:space="preserve">As a Non-VA PC Authorization Clerk, I want the system to pre-populate a date of admission when it has been edited from the associated FBCS Authorizations to the Hospital Notification so that I can update date of admission to match the authorization. </w:t>
            </w:r>
            <w:r w:rsidRPr="00727F42">
              <w:rPr>
                <w:i/>
              </w:rPr>
              <w:t>[FBCS]</w:t>
            </w:r>
            <w:r>
              <w:t xml:space="preserve"> </w:t>
            </w:r>
          </w:p>
        </w:tc>
      </w:tr>
      <w:tr w:rsidR="00727F42" w:rsidTr="00380A28">
        <w:tc>
          <w:tcPr>
            <w:tcW w:w="1277" w:type="pct"/>
            <w:tcBorders>
              <w:top w:val="single" w:sz="4" w:space="0" w:color="auto"/>
              <w:left w:val="single" w:sz="12" w:space="0" w:color="auto"/>
              <w:bottom w:val="single" w:sz="4" w:space="0" w:color="auto"/>
              <w:right w:val="single" w:sz="6" w:space="0" w:color="auto"/>
            </w:tcBorders>
            <w:tcMar>
              <w:top w:w="0" w:type="dxa"/>
              <w:left w:w="108" w:type="dxa"/>
              <w:bottom w:w="0" w:type="dxa"/>
              <w:right w:w="108" w:type="dxa"/>
            </w:tcMar>
            <w:vAlign w:val="center"/>
          </w:tcPr>
          <w:p w:rsidR="00727F42" w:rsidRDefault="00727F42" w:rsidP="00086E38">
            <w:pPr>
              <w:pStyle w:val="Tabletext0"/>
            </w:pPr>
            <w:r>
              <w:t>User Narrative 013</w:t>
            </w:r>
          </w:p>
        </w:tc>
        <w:tc>
          <w:tcPr>
            <w:tcW w:w="3723" w:type="pct"/>
            <w:tcBorders>
              <w:top w:val="single" w:sz="4" w:space="0" w:color="auto"/>
              <w:left w:val="single" w:sz="6" w:space="0" w:color="auto"/>
              <w:bottom w:val="single" w:sz="4" w:space="0" w:color="auto"/>
              <w:right w:val="single" w:sz="12" w:space="0" w:color="auto"/>
            </w:tcBorders>
            <w:tcMar>
              <w:top w:w="0" w:type="dxa"/>
              <w:left w:w="108" w:type="dxa"/>
              <w:bottom w:w="0" w:type="dxa"/>
              <w:right w:w="108" w:type="dxa"/>
            </w:tcMar>
          </w:tcPr>
          <w:p w:rsidR="00727F42" w:rsidRDefault="00727F42" w:rsidP="00086E38">
            <w:pPr>
              <w:pStyle w:val="Tabletext0"/>
            </w:pPr>
            <w:r>
              <w:t xml:space="preserve">As a Non-VA PC Authorization Clerk, I want the system to pre-populate a date of admission when it has been edited from the associated FBCS Authorizations to the PTF so that I can update date of admission to match the authorization. </w:t>
            </w:r>
            <w:r w:rsidRPr="00727F42">
              <w:rPr>
                <w:i/>
              </w:rPr>
              <w:t>[FBCS]</w:t>
            </w:r>
          </w:p>
        </w:tc>
      </w:tr>
      <w:tr w:rsidR="00380A28" w:rsidTr="00477219">
        <w:tc>
          <w:tcPr>
            <w:tcW w:w="1277" w:type="pct"/>
            <w:tcBorders>
              <w:top w:val="single" w:sz="4" w:space="0" w:color="auto"/>
              <w:left w:val="single" w:sz="12" w:space="0" w:color="auto"/>
              <w:bottom w:val="single" w:sz="12" w:space="0" w:color="auto"/>
              <w:right w:val="single" w:sz="6" w:space="0" w:color="auto"/>
            </w:tcBorders>
            <w:tcMar>
              <w:top w:w="0" w:type="dxa"/>
              <w:left w:w="108" w:type="dxa"/>
              <w:bottom w:w="0" w:type="dxa"/>
              <w:right w:w="108" w:type="dxa"/>
            </w:tcMar>
          </w:tcPr>
          <w:p w:rsidR="00380A28" w:rsidRDefault="00380A28" w:rsidP="00086E38">
            <w:pPr>
              <w:pStyle w:val="Tabletext0"/>
            </w:pPr>
            <w:r w:rsidRPr="00D937F9">
              <w:rPr>
                <w:szCs w:val="18"/>
              </w:rPr>
              <w:t xml:space="preserve">Epic </w:t>
            </w:r>
            <w:r>
              <w:rPr>
                <w:szCs w:val="18"/>
              </w:rPr>
              <w:t>0</w:t>
            </w:r>
            <w:r w:rsidRPr="00D937F9">
              <w:rPr>
                <w:szCs w:val="18"/>
              </w:rPr>
              <w:t>20</w:t>
            </w:r>
          </w:p>
        </w:tc>
        <w:tc>
          <w:tcPr>
            <w:tcW w:w="3723" w:type="pct"/>
            <w:tcBorders>
              <w:top w:val="single" w:sz="4" w:space="0" w:color="auto"/>
              <w:left w:val="single" w:sz="6" w:space="0" w:color="auto"/>
              <w:bottom w:val="single" w:sz="12" w:space="0" w:color="auto"/>
              <w:right w:val="single" w:sz="12" w:space="0" w:color="auto"/>
            </w:tcBorders>
            <w:tcMar>
              <w:top w:w="0" w:type="dxa"/>
              <w:left w:w="108" w:type="dxa"/>
              <w:bottom w:w="0" w:type="dxa"/>
              <w:right w:w="108" w:type="dxa"/>
            </w:tcMar>
          </w:tcPr>
          <w:p w:rsidR="00380A28" w:rsidRDefault="00380A28" w:rsidP="00086E38">
            <w:pPr>
              <w:pStyle w:val="Tabletext0"/>
            </w:pPr>
            <w:r>
              <w:t xml:space="preserve">As EDI Team, I want to be able to receive a notification of ASC X12 278 system status to demonstrate compliance so that I can notify providers of availability. </w:t>
            </w:r>
            <w:r w:rsidRPr="00380A28">
              <w:rPr>
                <w:i/>
              </w:rPr>
              <w:t>[AET Monitor]</w:t>
            </w:r>
          </w:p>
        </w:tc>
      </w:tr>
      <w:tr w:rsidR="00380A28" w:rsidTr="00F2073A">
        <w:tc>
          <w:tcPr>
            <w:tcW w:w="1277" w:type="pct"/>
            <w:tcBorders>
              <w:top w:val="single" w:sz="4" w:space="0" w:color="auto"/>
              <w:left w:val="single" w:sz="12" w:space="0" w:color="auto"/>
              <w:bottom w:val="single" w:sz="12" w:space="0" w:color="auto"/>
              <w:right w:val="single" w:sz="6" w:space="0" w:color="auto"/>
            </w:tcBorders>
            <w:tcMar>
              <w:top w:w="0" w:type="dxa"/>
              <w:left w:w="108" w:type="dxa"/>
              <w:bottom w:w="0" w:type="dxa"/>
              <w:right w:w="108" w:type="dxa"/>
            </w:tcMar>
          </w:tcPr>
          <w:p w:rsidR="00380A28" w:rsidRPr="00D937F9" w:rsidRDefault="00380A28" w:rsidP="00086E38">
            <w:pPr>
              <w:pStyle w:val="Tabletext0"/>
              <w:rPr>
                <w:szCs w:val="18"/>
              </w:rPr>
            </w:pPr>
            <w:r w:rsidRPr="00D937F9">
              <w:rPr>
                <w:szCs w:val="18"/>
              </w:rPr>
              <w:t xml:space="preserve">User Narrative </w:t>
            </w:r>
            <w:r>
              <w:rPr>
                <w:szCs w:val="18"/>
              </w:rPr>
              <w:t>0</w:t>
            </w:r>
            <w:r w:rsidRPr="00D937F9">
              <w:rPr>
                <w:szCs w:val="18"/>
              </w:rPr>
              <w:t>25</w:t>
            </w:r>
          </w:p>
        </w:tc>
        <w:tc>
          <w:tcPr>
            <w:tcW w:w="3723" w:type="pct"/>
            <w:tcBorders>
              <w:top w:val="single" w:sz="4" w:space="0" w:color="auto"/>
              <w:left w:val="single" w:sz="6" w:space="0" w:color="auto"/>
              <w:bottom w:val="single" w:sz="12" w:space="0" w:color="auto"/>
              <w:right w:val="single" w:sz="12" w:space="0" w:color="auto"/>
            </w:tcBorders>
            <w:tcMar>
              <w:top w:w="0" w:type="dxa"/>
              <w:left w:w="108" w:type="dxa"/>
              <w:bottom w:w="0" w:type="dxa"/>
              <w:right w:w="108" w:type="dxa"/>
            </w:tcMar>
          </w:tcPr>
          <w:p w:rsidR="00380A28" w:rsidRDefault="00380A28" w:rsidP="00086E38">
            <w:pPr>
              <w:pStyle w:val="Tabletext0"/>
            </w:pPr>
            <w:r>
              <w:t xml:space="preserve">As an EDI Analyst, I want to receive a notification when the ASC X12 278 repository is unavailable within one hour of it being unavailable so that I can notify providers of availability of the system. </w:t>
            </w:r>
            <w:r w:rsidRPr="00380A28">
              <w:rPr>
                <w:i/>
              </w:rPr>
              <w:t>[AET Monitor]</w:t>
            </w:r>
          </w:p>
        </w:tc>
      </w:tr>
      <w:tr w:rsidR="00380A28" w:rsidTr="00F2073A">
        <w:tc>
          <w:tcPr>
            <w:tcW w:w="1277" w:type="pct"/>
            <w:tcBorders>
              <w:top w:val="single" w:sz="4" w:space="0" w:color="auto"/>
              <w:left w:val="single" w:sz="12" w:space="0" w:color="auto"/>
              <w:bottom w:val="single" w:sz="12" w:space="0" w:color="auto"/>
              <w:right w:val="single" w:sz="6" w:space="0" w:color="auto"/>
            </w:tcBorders>
            <w:tcMar>
              <w:top w:w="0" w:type="dxa"/>
              <w:left w:w="108" w:type="dxa"/>
              <w:bottom w:w="0" w:type="dxa"/>
              <w:right w:w="108" w:type="dxa"/>
            </w:tcMar>
          </w:tcPr>
          <w:p w:rsidR="00380A28" w:rsidRPr="00D937F9" w:rsidRDefault="00380A28" w:rsidP="00086E38">
            <w:pPr>
              <w:pStyle w:val="Tabletext0"/>
              <w:rPr>
                <w:szCs w:val="18"/>
              </w:rPr>
            </w:pPr>
            <w:r w:rsidRPr="00D937F9">
              <w:rPr>
                <w:szCs w:val="18"/>
              </w:rPr>
              <w:t xml:space="preserve">User Narrative </w:t>
            </w:r>
            <w:r>
              <w:rPr>
                <w:szCs w:val="18"/>
              </w:rPr>
              <w:t>0</w:t>
            </w:r>
            <w:r w:rsidRPr="00D937F9">
              <w:rPr>
                <w:szCs w:val="18"/>
              </w:rPr>
              <w:t>26</w:t>
            </w:r>
          </w:p>
        </w:tc>
        <w:tc>
          <w:tcPr>
            <w:tcW w:w="3723" w:type="pct"/>
            <w:tcBorders>
              <w:top w:val="single" w:sz="4" w:space="0" w:color="auto"/>
              <w:left w:val="single" w:sz="6" w:space="0" w:color="auto"/>
              <w:bottom w:val="single" w:sz="12" w:space="0" w:color="auto"/>
              <w:right w:val="single" w:sz="12" w:space="0" w:color="auto"/>
            </w:tcBorders>
            <w:tcMar>
              <w:top w:w="0" w:type="dxa"/>
              <w:left w:w="108" w:type="dxa"/>
              <w:bottom w:w="0" w:type="dxa"/>
              <w:right w:w="108" w:type="dxa"/>
            </w:tcMar>
          </w:tcPr>
          <w:p w:rsidR="00380A28" w:rsidRDefault="00380A28" w:rsidP="00086E38">
            <w:pPr>
              <w:pStyle w:val="Tabletext0"/>
            </w:pPr>
            <w:r>
              <w:t xml:space="preserve">As an EDI Analyst, I want to receive a notification when the ASC X12 278 repository is scheduled for non-routine downtime at least one week prior to being unavailable so that I can notify providers of availability of the system. </w:t>
            </w:r>
            <w:r w:rsidRPr="00380A28">
              <w:rPr>
                <w:i/>
              </w:rPr>
              <w:t>[AET Monitor]</w:t>
            </w:r>
          </w:p>
        </w:tc>
      </w:tr>
      <w:tr w:rsidR="00380A28" w:rsidTr="00F2073A">
        <w:tc>
          <w:tcPr>
            <w:tcW w:w="1277" w:type="pct"/>
            <w:tcBorders>
              <w:top w:val="single" w:sz="4" w:space="0" w:color="auto"/>
              <w:left w:val="single" w:sz="12" w:space="0" w:color="auto"/>
              <w:bottom w:val="single" w:sz="12" w:space="0" w:color="auto"/>
              <w:right w:val="single" w:sz="6" w:space="0" w:color="auto"/>
            </w:tcBorders>
            <w:tcMar>
              <w:top w:w="0" w:type="dxa"/>
              <w:left w:w="108" w:type="dxa"/>
              <w:bottom w:w="0" w:type="dxa"/>
              <w:right w:w="108" w:type="dxa"/>
            </w:tcMar>
          </w:tcPr>
          <w:p w:rsidR="00380A28" w:rsidRPr="00D937F9" w:rsidRDefault="00380A28" w:rsidP="00086E38">
            <w:pPr>
              <w:pStyle w:val="Tabletext0"/>
              <w:rPr>
                <w:szCs w:val="18"/>
              </w:rPr>
            </w:pPr>
            <w:r w:rsidRPr="00D937F9">
              <w:rPr>
                <w:szCs w:val="18"/>
              </w:rPr>
              <w:t xml:space="preserve">User Narrative </w:t>
            </w:r>
            <w:r>
              <w:rPr>
                <w:szCs w:val="18"/>
              </w:rPr>
              <w:t>0</w:t>
            </w:r>
            <w:r w:rsidRPr="00D937F9">
              <w:rPr>
                <w:szCs w:val="18"/>
              </w:rPr>
              <w:t>27</w:t>
            </w:r>
          </w:p>
        </w:tc>
        <w:tc>
          <w:tcPr>
            <w:tcW w:w="3723" w:type="pct"/>
            <w:tcBorders>
              <w:top w:val="single" w:sz="4" w:space="0" w:color="auto"/>
              <w:left w:val="single" w:sz="6" w:space="0" w:color="auto"/>
              <w:bottom w:val="single" w:sz="12" w:space="0" w:color="auto"/>
              <w:right w:val="single" w:sz="12" w:space="0" w:color="auto"/>
            </w:tcBorders>
            <w:tcMar>
              <w:top w:w="0" w:type="dxa"/>
              <w:left w:w="108" w:type="dxa"/>
              <w:bottom w:w="0" w:type="dxa"/>
              <w:right w:w="108" w:type="dxa"/>
            </w:tcMar>
          </w:tcPr>
          <w:p w:rsidR="00380A28" w:rsidRDefault="00380A28" w:rsidP="00086E38">
            <w:pPr>
              <w:pStyle w:val="Tabletext0"/>
            </w:pPr>
            <w:r>
              <w:t xml:space="preserve">As an EDI Analyst, I want to publish CBOPC holiday schedule so that I can notify providers of availability of the system. </w:t>
            </w:r>
            <w:r w:rsidRPr="00380A28">
              <w:rPr>
                <w:i/>
              </w:rPr>
              <w:t>[AET Monitor]</w:t>
            </w:r>
          </w:p>
        </w:tc>
      </w:tr>
    </w:tbl>
    <w:p w:rsidR="002843F3" w:rsidRDefault="002843F3" w:rsidP="00B66989">
      <w:pPr>
        <w:pStyle w:val="Heading2"/>
      </w:pPr>
      <w:bookmarkStart w:id="19" w:name="ColumnTitle_04"/>
      <w:bookmarkStart w:id="20" w:name="_Toc424035481"/>
      <w:bookmarkStart w:id="21" w:name="_Toc437426488"/>
      <w:bookmarkEnd w:id="19"/>
      <w:r>
        <w:t>Constraining Policies, Directives and Procedures</w:t>
      </w:r>
      <w:bookmarkEnd w:id="20"/>
      <w:bookmarkEnd w:id="21"/>
    </w:p>
    <w:p w:rsidR="0028445D" w:rsidRPr="00B12FFC" w:rsidRDefault="0028445D" w:rsidP="0028445D">
      <w:pPr>
        <w:pStyle w:val="BodyText"/>
      </w:pPr>
      <w:r w:rsidRPr="00B12FFC">
        <w:t>This SDD is constrained by the following policies, directives, artifacts, and procedures.</w:t>
      </w:r>
    </w:p>
    <w:p w:rsidR="0028445D" w:rsidRPr="00B12FFC" w:rsidRDefault="0028445D" w:rsidP="0028445D">
      <w:pPr>
        <w:pStyle w:val="BodyText"/>
      </w:pPr>
      <w:r w:rsidRPr="00B12FFC">
        <w:t>Policies and Directives</w:t>
      </w:r>
    </w:p>
    <w:p w:rsidR="0028445D" w:rsidRPr="00B12FFC" w:rsidRDefault="0028445D" w:rsidP="0028445D">
      <w:pPr>
        <w:pStyle w:val="BodyTextBullet1"/>
      </w:pPr>
      <w:r w:rsidRPr="00B12FFC">
        <w:t>PMAS Guide v4.0, (VAIQ 7023849) Assistant Secretary for Information and Technology (005) Release Memorandum, dated September 17, 2010</w:t>
      </w:r>
    </w:p>
    <w:p w:rsidR="0028445D" w:rsidRPr="00B12FFC" w:rsidRDefault="0028445D" w:rsidP="0028445D">
      <w:pPr>
        <w:pStyle w:val="BodyTextBullet1"/>
      </w:pPr>
      <w:r w:rsidRPr="00B12FFC">
        <w:t>HAPE Program Office Procedures, Policies, Templates</w:t>
      </w:r>
    </w:p>
    <w:p w:rsidR="0028445D" w:rsidRPr="00B12FFC" w:rsidRDefault="00554DAF" w:rsidP="00554DAF">
      <w:pPr>
        <w:pStyle w:val="BodyTextBullet1"/>
      </w:pPr>
      <w:r w:rsidRPr="00554DAF">
        <w:t xml:space="preserve">System Engineering Design Review </w:t>
      </w:r>
      <w:r>
        <w:t>(</w:t>
      </w:r>
      <w:r w:rsidR="0028445D" w:rsidRPr="00B12FFC">
        <w:t>SEDR</w:t>
      </w:r>
      <w:r>
        <w:t>)</w:t>
      </w:r>
      <w:r w:rsidR="0028445D" w:rsidRPr="00B12FFC">
        <w:t xml:space="preserve"> Process</w:t>
      </w:r>
    </w:p>
    <w:p w:rsidR="0028445D" w:rsidRPr="00B12FFC" w:rsidRDefault="0028445D" w:rsidP="0028445D">
      <w:pPr>
        <w:pStyle w:val="BodyTextBullet1"/>
      </w:pPr>
      <w:r w:rsidRPr="00B12FFC">
        <w:t>One-VA TRM – Data, Service, Technical</w:t>
      </w:r>
      <w:r w:rsidR="008D229A">
        <w:t xml:space="preserve"> Federal Segment Architecture Methodology</w:t>
      </w:r>
      <w:r w:rsidRPr="00B12FFC">
        <w:t xml:space="preserve"> (FSAM)</w:t>
      </w:r>
    </w:p>
    <w:p w:rsidR="0028445D" w:rsidRPr="00B12FFC" w:rsidRDefault="0028445D" w:rsidP="0028445D">
      <w:pPr>
        <w:pStyle w:val="BodyTextBullet1"/>
      </w:pPr>
      <w:r w:rsidRPr="00B12FFC">
        <w:t>PMAS Project Documentation Portal</w:t>
      </w:r>
    </w:p>
    <w:p w:rsidR="0028445D" w:rsidRDefault="0028445D" w:rsidP="0028445D">
      <w:pPr>
        <w:pStyle w:val="BodyTextBullet1"/>
      </w:pPr>
      <w:r w:rsidRPr="00B12FFC">
        <w:t>C&amp;A Division Webpage</w:t>
      </w:r>
    </w:p>
    <w:p w:rsidR="005F4FB4" w:rsidRDefault="005F4FB4" w:rsidP="00727F42">
      <w:pPr>
        <w:pStyle w:val="BodyTextBullet1"/>
      </w:pPr>
      <w:r>
        <w:t>ASC X12N/005010X215 Health Care Services Review – Inquiry and Response (278)</w:t>
      </w:r>
    </w:p>
    <w:p w:rsidR="00727F42" w:rsidRDefault="00727F42" w:rsidP="00727F42">
      <w:pPr>
        <w:pStyle w:val="BodyTextBullet1"/>
      </w:pPr>
      <w:r>
        <w:t xml:space="preserve">ASC X12N/005010X217 Health Care Services Review – Request for Review and Response (278) </w:t>
      </w:r>
    </w:p>
    <w:p w:rsidR="00F5079C" w:rsidRDefault="00F5079C" w:rsidP="00F5079C">
      <w:pPr>
        <w:pStyle w:val="BodyTextBullet1"/>
      </w:pPr>
      <w:proofErr w:type="spellStart"/>
      <w:r w:rsidRPr="00CA0F03">
        <w:t>ProPath</w:t>
      </w:r>
      <w:proofErr w:type="spellEnd"/>
      <w:r w:rsidRPr="00CA0F03">
        <w:t xml:space="preserve"> Version </w:t>
      </w:r>
      <w:r>
        <w:t>23</w:t>
      </w:r>
      <w:r w:rsidRPr="00CA0F03">
        <w:t xml:space="preserve">, PRP-2.3, Create </w:t>
      </w:r>
      <w:r>
        <w:t>SDD</w:t>
      </w:r>
    </w:p>
    <w:p w:rsidR="0028445D" w:rsidRPr="00B12FFC" w:rsidRDefault="0028445D" w:rsidP="0028445D">
      <w:pPr>
        <w:pStyle w:val="BodyText"/>
      </w:pPr>
      <w:r w:rsidRPr="00B12FFC">
        <w:lastRenderedPageBreak/>
        <w:t>VA-generated Artifacts</w:t>
      </w:r>
    </w:p>
    <w:p w:rsidR="0028445D" w:rsidRPr="00B12FFC" w:rsidRDefault="00810E2A" w:rsidP="0028445D">
      <w:pPr>
        <w:pStyle w:val="BodyTextBullet1"/>
      </w:pPr>
      <w:r>
        <w:t>BRD</w:t>
      </w:r>
    </w:p>
    <w:p w:rsidR="0028445D" w:rsidRPr="00B12FFC" w:rsidRDefault="0028445D" w:rsidP="0028445D">
      <w:pPr>
        <w:pStyle w:val="BodyTextBullet1"/>
      </w:pPr>
      <w:r w:rsidRPr="00B12FFC">
        <w:t>Project Charter</w:t>
      </w:r>
    </w:p>
    <w:p w:rsidR="0028445D" w:rsidRPr="00B12FFC" w:rsidRDefault="0028445D" w:rsidP="0028445D">
      <w:pPr>
        <w:pStyle w:val="BodyText"/>
      </w:pPr>
      <w:r w:rsidRPr="00B12FFC">
        <w:t>VA Standard Procedures</w:t>
      </w:r>
    </w:p>
    <w:p w:rsidR="0028445D" w:rsidRPr="00B12FFC" w:rsidRDefault="0028445D" w:rsidP="0028445D">
      <w:pPr>
        <w:pStyle w:val="BodyTextBullet1"/>
      </w:pPr>
      <w:r w:rsidRPr="00B12FFC">
        <w:t>PMAS Readiness Checklist</w:t>
      </w:r>
    </w:p>
    <w:p w:rsidR="00F5079C" w:rsidRPr="00B12FFC" w:rsidRDefault="00F5079C" w:rsidP="00F5079C">
      <w:pPr>
        <w:pStyle w:val="BodyTextBullet1"/>
      </w:pPr>
      <w:r w:rsidRPr="00B12FFC">
        <w:t>VA Section 508 policies and procedures 6221 Accessible Electronic and</w:t>
      </w:r>
      <w:r>
        <w:t xml:space="preserve"> IT</w:t>
      </w:r>
      <w:r w:rsidRPr="00B12FFC">
        <w:t xml:space="preserve">, Directive/Handbook, published by the VA’s Section 508 </w:t>
      </w:r>
      <w:r>
        <w:t>PD</w:t>
      </w:r>
      <w:r w:rsidRPr="00B12FFC">
        <w:t xml:space="preserve"> Product Assessment Competency Division</w:t>
      </w:r>
      <w:r>
        <w:t xml:space="preserve"> </w:t>
      </w:r>
      <w:r w:rsidRPr="005A70FD">
        <w:t xml:space="preserve">(reference at </w:t>
      </w:r>
      <w:hyperlink r:id="rId21" w:history="1">
        <w:r w:rsidR="0005551D">
          <w:rPr>
            <w:rStyle w:val="Hyperlink"/>
          </w:rPr>
          <w:t>http://DNS/vapubs/viewPublication.asp?Pub_ID=435&amp;FType=2</w:t>
        </w:r>
      </w:hyperlink>
      <w:r w:rsidRPr="005A70FD">
        <w:t>)</w:t>
      </w:r>
    </w:p>
    <w:p w:rsidR="00F5079C" w:rsidRDefault="00F5079C" w:rsidP="00F5079C">
      <w:pPr>
        <w:pStyle w:val="BodyTextBullet1"/>
      </w:pPr>
      <w:r w:rsidRPr="00B12FFC">
        <w:t xml:space="preserve">508 compliance testing certifications for each enhancement that requires any change to the </w:t>
      </w:r>
      <w:r w:rsidR="00705B96">
        <w:t>Graphical User Interface (GUI)</w:t>
      </w:r>
      <w:r>
        <w:t xml:space="preserve"> (</w:t>
      </w:r>
      <w:hyperlink r:id="rId22" w:history="1">
        <w:r w:rsidR="0005551D">
          <w:rPr>
            <w:rStyle w:val="Hyperlink"/>
          </w:rPr>
          <w:t>http:/DNS/Standards_Checklist.asp</w:t>
        </w:r>
      </w:hyperlink>
      <w:r>
        <w:rPr>
          <w:rStyle w:val="Hyperlink"/>
          <w:szCs w:val="22"/>
        </w:rPr>
        <w:t>)</w:t>
      </w:r>
    </w:p>
    <w:p w:rsidR="0029748E" w:rsidRPr="0028445D" w:rsidRDefault="000C271C" w:rsidP="008C2C1A">
      <w:pPr>
        <w:pStyle w:val="BodyTextBullet1"/>
      </w:pPr>
      <w:r>
        <w:t>VA</w:t>
      </w:r>
      <w:r w:rsidR="0029748E" w:rsidRPr="00E85245">
        <w:t xml:space="preserve"> M Programming Standards and Conventions. Revised 04/03/2007 (</w:t>
      </w:r>
      <w:hyperlink r:id="rId23" w:history="1">
        <w:r w:rsidR="0005551D">
          <w:rPr>
            <w:rStyle w:val="Hyperlink"/>
          </w:rPr>
          <w:t>http://DNS/TRM/files/SACC_2008.pdf</w:t>
        </w:r>
      </w:hyperlink>
      <w:r w:rsidR="0029748E" w:rsidRPr="00E85245">
        <w:t>)</w:t>
      </w:r>
      <w:r w:rsidR="0029748E">
        <w:t xml:space="preserve"> </w:t>
      </w:r>
    </w:p>
    <w:p w:rsidR="002843F3" w:rsidRDefault="002843F3" w:rsidP="00B66989">
      <w:pPr>
        <w:pStyle w:val="Heading2"/>
      </w:pPr>
      <w:bookmarkStart w:id="22" w:name="_Toc424035482"/>
      <w:bookmarkStart w:id="23" w:name="_Toc437426489"/>
      <w:r>
        <w:t>User Characteristics</w:t>
      </w:r>
      <w:bookmarkEnd w:id="22"/>
      <w:bookmarkEnd w:id="23"/>
    </w:p>
    <w:p w:rsidR="001D3029" w:rsidRPr="001D3029" w:rsidRDefault="001D3029" w:rsidP="001D3029">
      <w:pPr>
        <w:pStyle w:val="BodyText"/>
      </w:pPr>
      <w:r>
        <w:t xml:space="preserve">This development will mostly affect review nurses and Non-VA Care clerks responsible </w:t>
      </w:r>
      <w:r w:rsidR="00E7021B">
        <w:t xml:space="preserve">for </w:t>
      </w:r>
      <w:r>
        <w:t>managing authorizations for Non-VA Care.</w:t>
      </w:r>
    </w:p>
    <w:p w:rsidR="00A83A13" w:rsidRPr="00B12FFC" w:rsidRDefault="00A83A13" w:rsidP="00B66989">
      <w:pPr>
        <w:pStyle w:val="Heading3"/>
      </w:pPr>
      <w:bookmarkStart w:id="24" w:name="UserObjectives1"/>
      <w:bookmarkStart w:id="25" w:name="_Toc311040121"/>
      <w:bookmarkStart w:id="26" w:name="_Toc409708359"/>
      <w:bookmarkStart w:id="27" w:name="_Toc424035483"/>
      <w:bookmarkStart w:id="28" w:name="_Toc437426490"/>
      <w:r w:rsidRPr="00B12FFC">
        <w:t>User Objectives</w:t>
      </w:r>
      <w:bookmarkEnd w:id="24"/>
      <w:bookmarkEnd w:id="25"/>
      <w:bookmarkEnd w:id="26"/>
      <w:bookmarkEnd w:id="27"/>
      <w:bookmarkEnd w:id="28"/>
    </w:p>
    <w:p w:rsidR="00A83A13" w:rsidRPr="00A83A13" w:rsidRDefault="00A83A13" w:rsidP="001D3029">
      <w:pPr>
        <w:pStyle w:val="BodyText"/>
      </w:pPr>
      <w:r w:rsidRPr="00B12FFC">
        <w:t xml:space="preserve">The </w:t>
      </w:r>
      <w:r w:rsidR="001D3029">
        <w:t xml:space="preserve">Authorizations Compliance development will allow Non-VA Care personnel to respond to requests for authorizations from </w:t>
      </w:r>
      <w:r w:rsidR="0080399D">
        <w:t xml:space="preserve">Non-VA </w:t>
      </w:r>
      <w:r w:rsidR="001D3029">
        <w:t xml:space="preserve">providers and to more accurately select authorized services. </w:t>
      </w:r>
    </w:p>
    <w:p w:rsidR="002843F3" w:rsidRDefault="002843F3" w:rsidP="00B66989">
      <w:pPr>
        <w:pStyle w:val="Heading2"/>
      </w:pPr>
      <w:bookmarkStart w:id="29" w:name="_Toc424035484"/>
      <w:bookmarkStart w:id="30" w:name="_Toc437426491"/>
      <w:r>
        <w:t>Relationship to Other Documents and Plans</w:t>
      </w:r>
      <w:bookmarkEnd w:id="29"/>
      <w:bookmarkEnd w:id="30"/>
    </w:p>
    <w:p w:rsidR="00A83A13" w:rsidRDefault="00A83A13" w:rsidP="00C76D88">
      <w:pPr>
        <w:pStyle w:val="BodyText"/>
        <w:keepLines/>
      </w:pPr>
      <w:r w:rsidRPr="00B12FFC">
        <w:t xml:space="preserve">The SDD for </w:t>
      </w:r>
      <w:r w:rsidR="0023322F">
        <w:t xml:space="preserve">PC </w:t>
      </w:r>
      <w:r w:rsidR="001D3029">
        <w:t>Authorizations Compliance</w:t>
      </w:r>
      <w:r w:rsidRPr="00B12FFC">
        <w:t xml:space="preserve"> is developed in conjunction with other </w:t>
      </w:r>
      <w:r>
        <w:t>EDI PC</w:t>
      </w:r>
      <w:r w:rsidRPr="00B12FFC">
        <w:t xml:space="preserve"> documents, as shown in</w:t>
      </w:r>
      <w:r w:rsidR="00310F66">
        <w:t xml:space="preserve"> </w:t>
      </w:r>
      <w:r w:rsidR="00AB2785">
        <w:t xml:space="preserve">the following </w:t>
      </w:r>
      <w:proofErr w:type="spellStart"/>
      <w:r w:rsidR="00AB2785">
        <w:t>table</w:t>
      </w:r>
      <w:r w:rsidR="00F833F3">
        <w:fldChar w:fldCharType="begin"/>
      </w:r>
      <w:r w:rsidR="00F833F3">
        <w:instrText xml:space="preserve"> REF _Ref423504862 \h  \* MERGEFORMAT </w:instrText>
      </w:r>
      <w:r w:rsidR="00F833F3">
        <w:fldChar w:fldCharType="separate"/>
      </w:r>
      <w:r w:rsidR="0073428E" w:rsidRPr="00DE7E92">
        <w:t>Table</w:t>
      </w:r>
      <w:proofErr w:type="spellEnd"/>
      <w:r w:rsidR="0073428E" w:rsidRPr="00DE7E92">
        <w:t xml:space="preserve"> </w:t>
      </w:r>
      <w:r w:rsidR="0073428E">
        <w:t>3</w:t>
      </w:r>
      <w:r w:rsidR="00F833F3">
        <w:fldChar w:fldCharType="end"/>
      </w:r>
      <w:r w:rsidR="0023322F">
        <w:t>.</w:t>
      </w:r>
    </w:p>
    <w:p w:rsidR="00F836B4" w:rsidRDefault="00F836B4" w:rsidP="00BC5938">
      <w:pPr>
        <w:pStyle w:val="Caption"/>
        <w:keepNext w:val="0"/>
        <w:keepLines w:val="0"/>
        <w:widowControl w:val="0"/>
      </w:pPr>
      <w:bookmarkStart w:id="31" w:name="_Ref423504862"/>
      <w:bookmarkStart w:id="32" w:name="_Ref423468129"/>
      <w:bookmarkStart w:id="33" w:name="_Toc437426578"/>
      <w:r w:rsidRPr="00DE7E92">
        <w:t xml:space="preserve">Table </w:t>
      </w:r>
      <w:r w:rsidR="002C05ED">
        <w:fldChar w:fldCharType="begin"/>
      </w:r>
      <w:r w:rsidR="00A055D6">
        <w:instrText xml:space="preserve"> SEQ Table \* ARABIC </w:instrText>
      </w:r>
      <w:r w:rsidR="002C05ED">
        <w:fldChar w:fldCharType="separate"/>
      </w:r>
      <w:r w:rsidR="0073428E">
        <w:rPr>
          <w:noProof/>
        </w:rPr>
        <w:t>3</w:t>
      </w:r>
      <w:r w:rsidR="002C05ED">
        <w:rPr>
          <w:noProof/>
        </w:rPr>
        <w:fldChar w:fldCharType="end"/>
      </w:r>
      <w:bookmarkEnd w:id="31"/>
      <w:r w:rsidRPr="00DE7E92">
        <w:t xml:space="preserve"> – </w:t>
      </w:r>
      <w:r>
        <w:t>EDI PC Documentation</w:t>
      </w:r>
      <w:bookmarkEnd w:id="32"/>
      <w:bookmarkEnd w:id="33"/>
    </w:p>
    <w:tbl>
      <w:tblPr>
        <w:tblStyle w:val="TableGrid"/>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7218"/>
      </w:tblGrid>
      <w:tr w:rsidR="00A83A13" w:rsidRPr="00B12FFC" w:rsidTr="0076542A">
        <w:trPr>
          <w:trHeight w:val="50"/>
          <w:tblHeader/>
          <w:jc w:val="center"/>
        </w:trPr>
        <w:tc>
          <w:tcPr>
            <w:tcW w:w="1231" w:type="pct"/>
            <w:tcBorders>
              <w:top w:val="single" w:sz="12" w:space="0" w:color="auto"/>
              <w:bottom w:val="single" w:sz="6" w:space="0" w:color="auto"/>
            </w:tcBorders>
            <w:shd w:val="pct15" w:color="auto" w:fill="auto"/>
            <w:vAlign w:val="center"/>
          </w:tcPr>
          <w:p w:rsidR="00A83A13" w:rsidRPr="00B12FFC" w:rsidRDefault="00A83A13" w:rsidP="00BC5938">
            <w:pPr>
              <w:pStyle w:val="TableHeading"/>
              <w:widowControl w:val="0"/>
            </w:pPr>
            <w:r w:rsidRPr="00B12FFC">
              <w:t>Document Type</w:t>
            </w:r>
          </w:p>
        </w:tc>
        <w:tc>
          <w:tcPr>
            <w:tcW w:w="3769" w:type="pct"/>
            <w:tcBorders>
              <w:top w:val="single" w:sz="12" w:space="0" w:color="auto"/>
              <w:bottom w:val="single" w:sz="6" w:space="0" w:color="auto"/>
            </w:tcBorders>
            <w:shd w:val="pct15" w:color="auto" w:fill="auto"/>
            <w:vAlign w:val="center"/>
          </w:tcPr>
          <w:p w:rsidR="00A83A13" w:rsidRPr="00B12FFC" w:rsidRDefault="00A83A13" w:rsidP="00BC5938">
            <w:pPr>
              <w:pStyle w:val="TableHeading"/>
              <w:widowControl w:val="0"/>
            </w:pPr>
            <w:r w:rsidRPr="00B12FFC">
              <w:t>Description</w:t>
            </w:r>
          </w:p>
        </w:tc>
      </w:tr>
      <w:tr w:rsidR="00A83A13" w:rsidRPr="00B12FFC" w:rsidTr="0076542A">
        <w:trPr>
          <w:jc w:val="center"/>
        </w:trPr>
        <w:tc>
          <w:tcPr>
            <w:tcW w:w="1231" w:type="pct"/>
            <w:tcBorders>
              <w:top w:val="single" w:sz="6" w:space="0" w:color="auto"/>
            </w:tcBorders>
            <w:vAlign w:val="center"/>
          </w:tcPr>
          <w:p w:rsidR="00A83A13" w:rsidRPr="00B12FFC" w:rsidRDefault="00F84BED" w:rsidP="00BC5938">
            <w:pPr>
              <w:pStyle w:val="Tabletext0"/>
              <w:keepNext w:val="0"/>
              <w:widowControl w:val="0"/>
            </w:pPr>
            <w:r>
              <w:t>Performance Work Statement (</w:t>
            </w:r>
            <w:r w:rsidR="00311AF7">
              <w:t>PWS</w:t>
            </w:r>
            <w:r>
              <w:t>)</w:t>
            </w:r>
          </w:p>
        </w:tc>
        <w:tc>
          <w:tcPr>
            <w:tcW w:w="3769" w:type="pct"/>
            <w:tcBorders>
              <w:top w:val="single" w:sz="6" w:space="0" w:color="auto"/>
            </w:tcBorders>
            <w:vAlign w:val="center"/>
          </w:tcPr>
          <w:p w:rsidR="00A83A13" w:rsidRPr="00B12FFC" w:rsidRDefault="00A83A13" w:rsidP="00BC5938">
            <w:pPr>
              <w:pStyle w:val="Tabletext0"/>
              <w:keepNext w:val="0"/>
              <w:widowControl w:val="0"/>
            </w:pPr>
            <w:r w:rsidRPr="00B12FFC">
              <w:t>Defines work activities, deliverables, and the timeline for the performance of the contracted work, including the SDD development and delivery.</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RSD</w:t>
            </w:r>
          </w:p>
        </w:tc>
        <w:tc>
          <w:tcPr>
            <w:tcW w:w="3769" w:type="pct"/>
            <w:vAlign w:val="center"/>
          </w:tcPr>
          <w:p w:rsidR="00A83A13" w:rsidRPr="00B12FFC" w:rsidRDefault="00A83A13" w:rsidP="00BC5938">
            <w:pPr>
              <w:pStyle w:val="Tabletext0"/>
              <w:keepNext w:val="0"/>
              <w:widowControl w:val="0"/>
            </w:pPr>
            <w:r w:rsidRPr="00B12FFC">
              <w:t>System design is derived from this document, which details the requirements.</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Requirements Traceability Matrix (RTM)</w:t>
            </w:r>
          </w:p>
        </w:tc>
        <w:tc>
          <w:tcPr>
            <w:tcW w:w="3769" w:type="pct"/>
            <w:vAlign w:val="center"/>
          </w:tcPr>
          <w:p w:rsidR="00A83A13" w:rsidRPr="00B12FFC" w:rsidRDefault="00A83A13" w:rsidP="00BC5938">
            <w:pPr>
              <w:pStyle w:val="Tabletext0"/>
              <w:keepNext w:val="0"/>
              <w:widowControl w:val="0"/>
            </w:pPr>
            <w:r w:rsidRPr="00B12FFC">
              <w:t>Continuously confirms and validates requirements by providing backward traceability. Also maps individual test cases to each design element and requirement, demonstrating forward traceability.</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Project Management Plan (PMP)</w:t>
            </w:r>
          </w:p>
        </w:tc>
        <w:tc>
          <w:tcPr>
            <w:tcW w:w="3769" w:type="pct"/>
            <w:vAlign w:val="center"/>
          </w:tcPr>
          <w:p w:rsidR="00A83A13" w:rsidRPr="00B12FFC" w:rsidRDefault="00A83A13" w:rsidP="00BC5938">
            <w:pPr>
              <w:pStyle w:val="Tabletext0"/>
              <w:keepNext w:val="0"/>
              <w:widowControl w:val="0"/>
            </w:pPr>
            <w:r w:rsidRPr="00B12FFC">
              <w:t>Describes the approach for managing and monitoring the implementation of the project.</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Project Schedule</w:t>
            </w:r>
          </w:p>
        </w:tc>
        <w:tc>
          <w:tcPr>
            <w:tcW w:w="3769" w:type="pct"/>
            <w:vAlign w:val="center"/>
          </w:tcPr>
          <w:p w:rsidR="00A83A13" w:rsidRPr="00B12FFC" w:rsidRDefault="00A83A13" w:rsidP="00BC5938">
            <w:pPr>
              <w:pStyle w:val="Tabletext0"/>
              <w:keepNext w:val="0"/>
              <w:widowControl w:val="0"/>
            </w:pPr>
            <w:r w:rsidRPr="00B12FFC">
              <w:t>Details the planned schedule tasks, milestones, and dates necessary to accomplish on-time contractual deliveries.</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Test Plan</w:t>
            </w:r>
          </w:p>
        </w:tc>
        <w:tc>
          <w:tcPr>
            <w:tcW w:w="3769" w:type="pct"/>
            <w:vAlign w:val="center"/>
          </w:tcPr>
          <w:p w:rsidR="00A83A13" w:rsidRPr="00B12FFC" w:rsidRDefault="00A83A13" w:rsidP="00BC5938">
            <w:pPr>
              <w:pStyle w:val="Tabletext0"/>
              <w:keepNext w:val="0"/>
              <w:widowControl w:val="0"/>
            </w:pPr>
            <w:r w:rsidRPr="00B12FFC">
              <w:t>Provides the testing approach, including specification of the testing scope and objectives, and testing strategy and conduct.</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Quality Assurance Surveillance Plan (QASP)</w:t>
            </w:r>
          </w:p>
        </w:tc>
        <w:tc>
          <w:tcPr>
            <w:tcW w:w="3769" w:type="pct"/>
            <w:vAlign w:val="center"/>
          </w:tcPr>
          <w:p w:rsidR="00A83A13" w:rsidRPr="00B12FFC" w:rsidRDefault="00A83A13" w:rsidP="00BC5938">
            <w:pPr>
              <w:pStyle w:val="Tabletext0"/>
              <w:keepNext w:val="0"/>
              <w:widowControl w:val="0"/>
            </w:pPr>
            <w:r w:rsidRPr="00B12FFC">
              <w:t>VA-generated document that describes processes that promote periodic inspections of documents, processes, and the end product.</w:t>
            </w:r>
          </w:p>
        </w:tc>
      </w:tr>
      <w:tr w:rsidR="00A83A13" w:rsidRPr="00B12FFC" w:rsidTr="0076542A">
        <w:trPr>
          <w:jc w:val="center"/>
        </w:trPr>
        <w:tc>
          <w:tcPr>
            <w:tcW w:w="1231" w:type="pct"/>
            <w:vAlign w:val="center"/>
          </w:tcPr>
          <w:p w:rsidR="00A83A13" w:rsidRPr="00B12FFC" w:rsidRDefault="00A83A13" w:rsidP="00BC5938">
            <w:pPr>
              <w:pStyle w:val="Tabletext0"/>
              <w:keepNext w:val="0"/>
              <w:widowControl w:val="0"/>
            </w:pPr>
            <w:r w:rsidRPr="00B12FFC">
              <w:t>Configuration Management Plan</w:t>
            </w:r>
            <w:r w:rsidR="003047EC">
              <w:t xml:space="preserve"> (CMP)</w:t>
            </w:r>
          </w:p>
        </w:tc>
        <w:tc>
          <w:tcPr>
            <w:tcW w:w="3769" w:type="pct"/>
            <w:vAlign w:val="center"/>
          </w:tcPr>
          <w:p w:rsidR="00A83A13" w:rsidRPr="00B12FFC" w:rsidRDefault="00A83A13" w:rsidP="00BC5938">
            <w:pPr>
              <w:pStyle w:val="Tabletext0"/>
              <w:keepNext w:val="0"/>
              <w:widowControl w:val="0"/>
            </w:pPr>
            <w:r w:rsidRPr="00B12FFC">
              <w:t xml:space="preserve">Provides the defined </w:t>
            </w:r>
            <w:r w:rsidR="003047EC">
              <w:t>Configuration Management (</w:t>
            </w:r>
            <w:r w:rsidRPr="00B12FFC">
              <w:t>CM</w:t>
            </w:r>
            <w:r w:rsidR="003047EC">
              <w:t>)</w:t>
            </w:r>
            <w:r w:rsidRPr="00B12FFC">
              <w:t xml:space="preserve"> and change control policies and guidelines that are applied throughout the project life cycle to validate the integrity of systems and components that are placed under its control. Addresses configuration identification, change processes, configuration auditing, and status accounting information.</w:t>
            </w:r>
          </w:p>
        </w:tc>
      </w:tr>
    </w:tbl>
    <w:p w:rsidR="002843F3" w:rsidRDefault="002843F3" w:rsidP="00B66989">
      <w:pPr>
        <w:pStyle w:val="Heading2"/>
      </w:pPr>
      <w:bookmarkStart w:id="34" w:name="_Toc424035485"/>
      <w:bookmarkStart w:id="35" w:name="_Toc437426492"/>
      <w:r>
        <w:lastRenderedPageBreak/>
        <w:t>Definitions, Acronyms, and Abbreviations</w:t>
      </w:r>
      <w:bookmarkEnd w:id="34"/>
      <w:bookmarkEnd w:id="35"/>
    </w:p>
    <w:p w:rsidR="00A83A13" w:rsidRPr="00612D76" w:rsidRDefault="00A83A13" w:rsidP="00B66989">
      <w:pPr>
        <w:pStyle w:val="Heading3"/>
      </w:pPr>
      <w:bookmarkStart w:id="36" w:name="_Toc409708362"/>
      <w:bookmarkStart w:id="37" w:name="_Ref423509843"/>
      <w:bookmarkStart w:id="38" w:name="_Toc424035486"/>
      <w:bookmarkStart w:id="39" w:name="_Toc437426493"/>
      <w:r>
        <w:t>Acronyms</w:t>
      </w:r>
      <w:bookmarkEnd w:id="36"/>
      <w:bookmarkEnd w:id="37"/>
      <w:bookmarkEnd w:id="38"/>
      <w:bookmarkEnd w:id="39"/>
    </w:p>
    <w:p w:rsidR="00A83A13" w:rsidRPr="00B12FFC" w:rsidRDefault="00A83A13" w:rsidP="00952195">
      <w:pPr>
        <w:pStyle w:val="BodyText"/>
        <w:keepNext/>
      </w:pPr>
      <w:bookmarkStart w:id="40" w:name="NavigationHierarchy1"/>
      <w:r w:rsidRPr="00B12FFC">
        <w:t>The table below lists acronyms</w:t>
      </w:r>
      <w:r>
        <w:t xml:space="preserve"> and</w:t>
      </w:r>
      <w:r w:rsidRPr="00B12FFC">
        <w:t xml:space="preserve"> abbreviations applicable to</w:t>
      </w:r>
      <w:r>
        <w:t xml:space="preserve"> the</w:t>
      </w:r>
      <w:r w:rsidRPr="00B12FFC">
        <w:t xml:space="preserve"> </w:t>
      </w:r>
      <w:r w:rsidR="001D3029">
        <w:t>Authorizations Compliance</w:t>
      </w:r>
      <w:r>
        <w:rPr>
          <w:i/>
        </w:rPr>
        <w:t xml:space="preserve"> </w:t>
      </w:r>
      <w:r>
        <w:t>project</w:t>
      </w:r>
      <w:r w:rsidRPr="00B12FFC">
        <w:t>.</w:t>
      </w:r>
    </w:p>
    <w:p w:rsidR="00A83A13" w:rsidRPr="00F836B4" w:rsidRDefault="00A83A13" w:rsidP="00E86EFB">
      <w:pPr>
        <w:pStyle w:val="Caption"/>
      </w:pPr>
      <w:bookmarkStart w:id="41" w:name="_Toc409708440"/>
      <w:bookmarkStart w:id="42" w:name="_Toc437426579"/>
      <w:r w:rsidRPr="00F836B4">
        <w:t xml:space="preserve">Table </w:t>
      </w:r>
      <w:r w:rsidR="002C05ED" w:rsidRPr="00F836B4">
        <w:fldChar w:fldCharType="begin"/>
      </w:r>
      <w:r w:rsidR="00060CF4" w:rsidRPr="00F836B4">
        <w:instrText xml:space="preserve"> SEQ Table \* ARABIC </w:instrText>
      </w:r>
      <w:r w:rsidR="002C05ED" w:rsidRPr="00F836B4">
        <w:fldChar w:fldCharType="separate"/>
      </w:r>
      <w:r w:rsidR="0073428E">
        <w:rPr>
          <w:noProof/>
        </w:rPr>
        <w:t>4</w:t>
      </w:r>
      <w:r w:rsidR="002C05ED" w:rsidRPr="00F836B4">
        <w:fldChar w:fldCharType="end"/>
      </w:r>
      <w:r w:rsidRPr="00F836B4">
        <w:t xml:space="preserve"> – Acronyms and Abbreviations</w:t>
      </w:r>
      <w:bookmarkEnd w:id="41"/>
      <w:bookmarkEnd w:id="4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245"/>
        <w:gridCol w:w="8331"/>
      </w:tblGrid>
      <w:tr w:rsidR="00B7064E" w:rsidRPr="00B12FFC" w:rsidTr="0076542A">
        <w:trPr>
          <w:trHeight w:val="44"/>
          <w:tblHeader/>
        </w:trPr>
        <w:tc>
          <w:tcPr>
            <w:tcW w:w="650" w:type="pct"/>
            <w:tcBorders>
              <w:top w:val="single" w:sz="12" w:space="0" w:color="auto"/>
              <w:left w:val="single" w:sz="12" w:space="0" w:color="auto"/>
              <w:bottom w:val="single" w:sz="6" w:space="0" w:color="auto"/>
              <w:right w:val="single" w:sz="6" w:space="0" w:color="auto"/>
            </w:tcBorders>
            <w:shd w:val="pct15" w:color="auto" w:fill="auto"/>
            <w:vAlign w:val="center"/>
            <w:hideMark/>
          </w:tcPr>
          <w:p w:rsidR="00B7064E" w:rsidRPr="00B12FFC" w:rsidRDefault="00B7064E" w:rsidP="008C2C1A">
            <w:pPr>
              <w:pStyle w:val="TableHeading"/>
              <w:keepNext/>
            </w:pPr>
            <w:r w:rsidRPr="00B12FFC">
              <w:t>Term</w:t>
            </w:r>
          </w:p>
        </w:tc>
        <w:tc>
          <w:tcPr>
            <w:tcW w:w="4350" w:type="pct"/>
            <w:tcBorders>
              <w:top w:val="single" w:sz="12" w:space="0" w:color="auto"/>
              <w:left w:val="single" w:sz="6" w:space="0" w:color="auto"/>
              <w:bottom w:val="single" w:sz="6" w:space="0" w:color="auto"/>
              <w:right w:val="single" w:sz="12" w:space="0" w:color="auto"/>
            </w:tcBorders>
            <w:shd w:val="pct15" w:color="auto" w:fill="auto"/>
            <w:vAlign w:val="center"/>
            <w:hideMark/>
          </w:tcPr>
          <w:p w:rsidR="00B7064E" w:rsidRPr="00B12FFC" w:rsidRDefault="00B7064E" w:rsidP="008C2C1A">
            <w:pPr>
              <w:pStyle w:val="TableHeading"/>
              <w:keepNext/>
            </w:pPr>
            <w:r w:rsidRPr="00B12FFC">
              <w:t>Definition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AAT</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810E2A">
              <w:t>Automated Authorization Tool</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AET</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1470FB">
            <w:pPr>
              <w:pStyle w:val="Tabletext0"/>
            </w:pPr>
            <w:r w:rsidRPr="00810E2A">
              <w:t xml:space="preserve">Automated </w:t>
            </w:r>
            <w:r w:rsidR="001470FB">
              <w:t>EDI</w:t>
            </w:r>
            <w:r w:rsidR="001470FB" w:rsidRPr="00810E2A">
              <w:t xml:space="preserve"> </w:t>
            </w:r>
            <w:r w:rsidRPr="00810E2A">
              <w:t>Tool</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ANSI</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10E2A">
            <w:pPr>
              <w:pStyle w:val="Tabletext0"/>
            </w:pPr>
            <w:r>
              <w:t>American National Standards Institute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ASC X12</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810E2A">
              <w:t>A</w:t>
            </w:r>
            <w:r>
              <w:t>ccredited Standards Committee X12</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BRD</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810E2A">
              <w:t>Business Requirements Document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CAQH</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810E2A">
              <w:t>Council for Affordable Quality Healthcare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CBO</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Chief Business Office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CBOPC</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Chief Business Office Purchased Care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CDW</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Corporate Data Warehouse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CFR</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Code of Federal Regulations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CHAMPUS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810E2A">
              <w:t>Civilian Health and Medical Program of the Uniformed Services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CM</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Configuration Management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CMP</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Configuration Management Plan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CMS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4C14E4">
              <w:t>Centers for Medicare &amp; Medicaid Services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COR</w:t>
            </w:r>
            <w:r>
              <w:t>E</w:t>
            </w:r>
            <w:r w:rsidRPr="003047EC">
              <w:rPr>
                <w:vertAlign w:val="superscript"/>
              </w:rPr>
              <w:t>®</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3047EC">
              <w:t>Committee on Operating Rules for Information Exchange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COTS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Commercial off-the-shelf</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CPRS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F961F6">
              <w:t>Computerized Patient Record System</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CVS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F961F6">
              <w:t>Conformance Validation Statement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DBMS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Database Management S</w:t>
            </w:r>
            <w:r w:rsidRPr="00F961F6">
              <w:t>ystem</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EDI</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Electronic Data Interchange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EFT</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F961F6">
              <w:t>Electronic Funds Transfer</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EMF</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F961F6">
              <w:t>Enterprise Management Foundation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ERD</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Entity Relationship Diagram</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ESS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Electronic Safety and Security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FBCS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2778C3">
              <w:t>Fee Basis Claims System</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FIPS</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705B96">
              <w:t>Federal Information Processing Standards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FISMA</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705B96">
              <w:t>Federal Information Security Management Act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FSAM</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Federal Segment Architecture Methodology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GUI</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Graphical User Interface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HAC</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Health Administration Center</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HAPE</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Health Administration Production Enhancements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HCCH</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Health Care Clearing House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HIPAA</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Health Insurance Portability and Accountability Act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HL7</w:t>
            </w:r>
          </w:p>
        </w:tc>
        <w:tc>
          <w:tcPr>
            <w:tcW w:w="4350" w:type="pct"/>
            <w:tcBorders>
              <w:top w:val="single" w:sz="6" w:space="0" w:color="auto"/>
              <w:left w:val="single" w:sz="6" w:space="0" w:color="auto"/>
              <w:bottom w:val="single" w:sz="6" w:space="0" w:color="auto"/>
              <w:right w:val="single" w:sz="12" w:space="0" w:color="auto"/>
            </w:tcBorders>
          </w:tcPr>
          <w:p w:rsidR="00B7064E" w:rsidRPr="005C7EA2" w:rsidRDefault="00B7064E" w:rsidP="008C2C1A">
            <w:pPr>
              <w:pStyle w:val="Tabletext0"/>
            </w:pPr>
            <w:r>
              <w:t>Health Level 7</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HSD</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C7EA2">
              <w:t>Healthcare Services Delivery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lastRenderedPageBreak/>
              <w:t>HSPD-12</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C7EA2">
              <w:t>Homeland Security Presidential Directive (12)</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IM</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Information Management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IPT</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C7EA2">
              <w:t>Integrated Project Team</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IT</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Information Technology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ITAM</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C7EA2">
              <w:t>Information Technology Asset Management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NIST</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C7EA2">
              <w:t xml:space="preserve">National Institute </w:t>
            </w:r>
            <w:r>
              <w:t xml:space="preserve">of </w:t>
            </w:r>
            <w:r w:rsidRPr="005C7EA2">
              <w:t>Standards and Technology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NVCC</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Non-</w:t>
            </w:r>
            <w:r w:rsidRPr="00554DAF">
              <w:t>VA Coordinated Care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OED</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54DAF">
              <w:t>Of</w:t>
            </w:r>
            <w:r>
              <w:t>fice of Enterprise Development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OI&amp;T</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Office of Information and Technology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OMB</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54DAF">
              <w:t>Office of Management and Budget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PC</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Purchased Care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PD</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Product Development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PHI</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54DAF">
              <w:t>Protected Health Information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PII</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54DAF">
              <w:t>Personally Identifiable Information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PjM</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Project Manager</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PMAS</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Project Management Accountability System</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PMD</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Policy Management Department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PMP</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Project Management Plan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PPACA</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Patient Protection and Affordable Care Act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PTF</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54DAF">
              <w:t>Patient Treatment File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PWS</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Performance Work Statement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QASP</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Quality Assurance Surveillance Plan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RPC</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Remote Procedure Call</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RSD</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Requirements Specification Document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RTM</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Requirements Traceability Matrix</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t>SA-</w:t>
            </w:r>
            <w:r w:rsidRPr="00B12FFC">
              <w:t>CMM</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3047EC">
              <w:t>Software Acquisition-Capability Maturity Modeling</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SDD</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System Design Document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SEDR</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554DAF">
              <w:t>System Engineering Design Review</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SEI</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Software Engineering Institute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SME</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Subject Matter Expert</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SOA</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7142AB">
              <w:t>Service Oriented Architecture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SP</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Special Publication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SQA</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Software Quality Assurance</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T4</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Transformation Twenty-One Total Technology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TCP / IP</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D90F5D">
              <w:t>Transmission Control Protocol</w:t>
            </w:r>
            <w:r>
              <w:t xml:space="preserve"> </w:t>
            </w:r>
            <w:r w:rsidRPr="00D90F5D">
              <w:t>/</w:t>
            </w:r>
            <w:r>
              <w:t xml:space="preserve"> </w:t>
            </w:r>
            <w:r w:rsidRPr="00D90F5D">
              <w:t>Internet Protocol</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TO</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Task Order</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TRM</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7142AB">
              <w:t>Technical Reference Model</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Default="00B7064E" w:rsidP="008C2C1A">
            <w:pPr>
              <w:pStyle w:val="Tabletext0"/>
            </w:pPr>
            <w:r>
              <w:t>UAK</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D90F5D">
              <w:t>Unique Authorizatio</w:t>
            </w:r>
            <w:r>
              <w:t>n Key</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UMO</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rsidRPr="00D90F5D">
              <w:t>Utilization Management Organization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VA</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Department of Veterans Affairs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VAMC</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VA Medical Center</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lastRenderedPageBreak/>
              <w:t>VHA</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Veterans Health Administration</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tcPr>
          <w:p w:rsidR="00B7064E" w:rsidRPr="00B12FFC" w:rsidRDefault="00B7064E" w:rsidP="008C2C1A">
            <w:pPr>
              <w:pStyle w:val="Tabletext0"/>
            </w:pPr>
            <w:r>
              <w:t>VISN</w:t>
            </w:r>
          </w:p>
        </w:tc>
        <w:tc>
          <w:tcPr>
            <w:tcW w:w="4350" w:type="pct"/>
            <w:tcBorders>
              <w:top w:val="single" w:sz="6" w:space="0" w:color="auto"/>
              <w:left w:val="single" w:sz="6" w:space="0" w:color="auto"/>
              <w:bottom w:val="single" w:sz="6" w:space="0" w:color="auto"/>
              <w:right w:val="single" w:sz="12" w:space="0" w:color="auto"/>
            </w:tcBorders>
          </w:tcPr>
          <w:p w:rsidR="00B7064E" w:rsidRPr="00B12FFC" w:rsidRDefault="00B7064E" w:rsidP="008C2C1A">
            <w:pPr>
              <w:pStyle w:val="Tabletext0"/>
            </w:pPr>
            <w:r>
              <w:t>Veterans Integrated Service Networks</w:t>
            </w:r>
          </w:p>
        </w:tc>
      </w:tr>
      <w:tr w:rsidR="00B7064E" w:rsidRPr="00B12FFC" w:rsidTr="0076542A">
        <w:tc>
          <w:tcPr>
            <w:tcW w:w="650" w:type="pct"/>
            <w:tcBorders>
              <w:top w:val="single" w:sz="6" w:space="0" w:color="auto"/>
              <w:left w:val="single" w:sz="12" w:space="0" w:color="auto"/>
              <w:bottom w:val="single" w:sz="6" w:space="0" w:color="auto"/>
              <w:right w:val="single" w:sz="6" w:space="0" w:color="auto"/>
            </w:tcBorders>
            <w:hideMark/>
          </w:tcPr>
          <w:p w:rsidR="00B7064E" w:rsidRPr="00B12FFC" w:rsidRDefault="00B7064E" w:rsidP="008C2C1A">
            <w:pPr>
              <w:pStyle w:val="Tabletext0"/>
            </w:pPr>
            <w:r w:rsidRPr="00B12FFC">
              <w:t>VistA</w:t>
            </w:r>
          </w:p>
        </w:tc>
        <w:tc>
          <w:tcPr>
            <w:tcW w:w="4350" w:type="pct"/>
            <w:tcBorders>
              <w:top w:val="single" w:sz="6" w:space="0" w:color="auto"/>
              <w:left w:val="single" w:sz="6" w:space="0" w:color="auto"/>
              <w:bottom w:val="single" w:sz="6" w:space="0" w:color="auto"/>
              <w:right w:val="single" w:sz="12" w:space="0" w:color="auto"/>
            </w:tcBorders>
            <w:hideMark/>
          </w:tcPr>
          <w:p w:rsidR="00B7064E" w:rsidRPr="00B12FFC" w:rsidRDefault="00B7064E" w:rsidP="008C2C1A">
            <w:pPr>
              <w:pStyle w:val="Tabletext0"/>
            </w:pPr>
            <w:r w:rsidRPr="00B12FFC">
              <w:t>Veterans Health Information Systems and Technology Architecture</w:t>
            </w:r>
          </w:p>
        </w:tc>
      </w:tr>
      <w:tr w:rsidR="00B7064E" w:rsidRPr="00B12FFC" w:rsidTr="0076542A">
        <w:tc>
          <w:tcPr>
            <w:tcW w:w="650" w:type="pct"/>
            <w:tcBorders>
              <w:top w:val="single" w:sz="6" w:space="0" w:color="auto"/>
              <w:left w:val="single" w:sz="12" w:space="0" w:color="auto"/>
              <w:bottom w:val="single" w:sz="12" w:space="0" w:color="auto"/>
              <w:right w:val="single" w:sz="6" w:space="0" w:color="auto"/>
            </w:tcBorders>
            <w:hideMark/>
          </w:tcPr>
          <w:p w:rsidR="00B7064E" w:rsidRPr="00B12FFC" w:rsidRDefault="00B7064E" w:rsidP="008C2C1A">
            <w:pPr>
              <w:pStyle w:val="Tabletext0"/>
            </w:pPr>
            <w:r w:rsidRPr="00B12FFC">
              <w:t>VPN</w:t>
            </w:r>
          </w:p>
        </w:tc>
        <w:tc>
          <w:tcPr>
            <w:tcW w:w="4350" w:type="pct"/>
            <w:tcBorders>
              <w:top w:val="single" w:sz="6" w:space="0" w:color="auto"/>
              <w:left w:val="single" w:sz="6" w:space="0" w:color="auto"/>
              <w:bottom w:val="single" w:sz="12" w:space="0" w:color="auto"/>
              <w:right w:val="single" w:sz="12" w:space="0" w:color="auto"/>
            </w:tcBorders>
            <w:hideMark/>
          </w:tcPr>
          <w:p w:rsidR="00B7064E" w:rsidRPr="00B12FFC" w:rsidRDefault="00B7064E" w:rsidP="008C2C1A">
            <w:pPr>
              <w:pStyle w:val="Tabletext0"/>
            </w:pPr>
            <w:r w:rsidRPr="00B12FFC">
              <w:t>Virtual Private Network</w:t>
            </w:r>
          </w:p>
        </w:tc>
      </w:tr>
    </w:tbl>
    <w:p w:rsidR="00A83A13" w:rsidRDefault="00A83A13" w:rsidP="00B66989">
      <w:pPr>
        <w:pStyle w:val="Heading3"/>
      </w:pPr>
      <w:bookmarkStart w:id="43" w:name="_Toc409708363"/>
      <w:bookmarkStart w:id="44" w:name="_Ref423509845"/>
      <w:bookmarkStart w:id="45" w:name="_Toc424035487"/>
      <w:bookmarkStart w:id="46" w:name="_Toc437426494"/>
      <w:bookmarkEnd w:id="40"/>
      <w:r w:rsidRPr="00B12FFC">
        <w:t>Definitions</w:t>
      </w:r>
      <w:bookmarkEnd w:id="43"/>
      <w:bookmarkEnd w:id="44"/>
      <w:bookmarkEnd w:id="45"/>
      <w:bookmarkEnd w:id="46"/>
    </w:p>
    <w:p w:rsidR="00A83A13" w:rsidRPr="00B12FFC" w:rsidRDefault="00A83A13" w:rsidP="00A83A13">
      <w:pPr>
        <w:pStyle w:val="BodyText"/>
      </w:pPr>
      <w:r w:rsidRPr="00B12FFC">
        <w:t xml:space="preserve">The table below lists </w:t>
      </w:r>
      <w:r>
        <w:t xml:space="preserve">terms and </w:t>
      </w:r>
      <w:r w:rsidRPr="00B12FFC">
        <w:t xml:space="preserve">definitions applicable to </w:t>
      </w:r>
      <w:r w:rsidR="00F836B4">
        <w:t>the Authorizations Compliance</w:t>
      </w:r>
      <w:r>
        <w:rPr>
          <w:i/>
        </w:rPr>
        <w:t xml:space="preserve"> </w:t>
      </w:r>
      <w:r w:rsidRPr="006F2405">
        <w:t>project</w:t>
      </w:r>
      <w:r w:rsidRPr="00B12FFC">
        <w:t>.</w:t>
      </w:r>
    </w:p>
    <w:p w:rsidR="00A83A13" w:rsidRPr="00F836B4" w:rsidRDefault="00A83A13" w:rsidP="00C76D88">
      <w:pPr>
        <w:pStyle w:val="Caption"/>
        <w:keepNext w:val="0"/>
      </w:pPr>
      <w:bookmarkStart w:id="47" w:name="_Toc409708441"/>
      <w:bookmarkStart w:id="48" w:name="_Toc437426580"/>
      <w:r w:rsidRPr="00F836B4">
        <w:t xml:space="preserve">Table </w:t>
      </w:r>
      <w:r w:rsidR="002C05ED" w:rsidRPr="00F836B4">
        <w:fldChar w:fldCharType="begin"/>
      </w:r>
      <w:r w:rsidR="00060CF4" w:rsidRPr="00F836B4">
        <w:instrText xml:space="preserve"> SEQ Table \* ARABIC </w:instrText>
      </w:r>
      <w:r w:rsidR="002C05ED" w:rsidRPr="00F836B4">
        <w:fldChar w:fldCharType="separate"/>
      </w:r>
      <w:r w:rsidR="0073428E">
        <w:rPr>
          <w:noProof/>
        </w:rPr>
        <w:t>5</w:t>
      </w:r>
      <w:r w:rsidR="002C05ED" w:rsidRPr="00F836B4">
        <w:fldChar w:fldCharType="end"/>
      </w:r>
      <w:r w:rsidRPr="00F836B4">
        <w:t xml:space="preserve"> – Definitions</w:t>
      </w:r>
      <w:bookmarkEnd w:id="47"/>
      <w:bookmarkEnd w:id="48"/>
    </w:p>
    <w:tbl>
      <w:tblPr>
        <w:tblW w:w="5000" w:type="pct"/>
        <w:jc w:val="center"/>
        <w:tblBorders>
          <w:top w:val="single" w:sz="12" w:space="0" w:color="auto"/>
          <w:left w:val="single" w:sz="12" w:space="0" w:color="auto"/>
          <w:bottom w:val="single" w:sz="12" w:space="0" w:color="000000" w:themeColor="text1"/>
          <w:right w:val="single" w:sz="12" w:space="0" w:color="auto"/>
          <w:insideH w:val="single" w:sz="6" w:space="0" w:color="auto"/>
          <w:insideV w:val="single" w:sz="6" w:space="0" w:color="auto"/>
        </w:tblBorders>
        <w:tblLook w:val="01E0" w:firstRow="1" w:lastRow="1" w:firstColumn="1" w:lastColumn="1" w:noHBand="0" w:noVBand="0"/>
      </w:tblPr>
      <w:tblGrid>
        <w:gridCol w:w="2358"/>
        <w:gridCol w:w="7218"/>
      </w:tblGrid>
      <w:tr w:rsidR="00A83A13" w:rsidRPr="00B12FFC" w:rsidTr="0076542A">
        <w:trPr>
          <w:trHeight w:val="44"/>
          <w:tblHeader/>
          <w:jc w:val="center"/>
        </w:trPr>
        <w:tc>
          <w:tcPr>
            <w:tcW w:w="1231" w:type="pct"/>
            <w:shd w:val="pct15" w:color="auto" w:fill="auto"/>
            <w:vAlign w:val="center"/>
            <w:hideMark/>
          </w:tcPr>
          <w:p w:rsidR="00A83A13" w:rsidRPr="00B12FFC" w:rsidRDefault="00A83A13" w:rsidP="00C76D88">
            <w:pPr>
              <w:pStyle w:val="TableHeading"/>
              <w:keepLines/>
            </w:pPr>
            <w:r w:rsidRPr="00B12FFC">
              <w:t>Term</w:t>
            </w:r>
          </w:p>
        </w:tc>
        <w:tc>
          <w:tcPr>
            <w:tcW w:w="3769" w:type="pct"/>
            <w:shd w:val="pct15" w:color="auto" w:fill="auto"/>
            <w:vAlign w:val="center"/>
            <w:hideMark/>
          </w:tcPr>
          <w:p w:rsidR="00A83A13" w:rsidRPr="00B12FFC" w:rsidRDefault="00A83A13" w:rsidP="00C76D88">
            <w:pPr>
              <w:pStyle w:val="TableHeading"/>
              <w:keepLines/>
            </w:pPr>
            <w:r w:rsidRPr="00B12FFC">
              <w:t>Definition</w:t>
            </w:r>
          </w:p>
        </w:tc>
      </w:tr>
      <w:tr w:rsidR="00F836B4" w:rsidRPr="00B12FFC" w:rsidTr="0076542A">
        <w:trPr>
          <w:jc w:val="center"/>
        </w:trPr>
        <w:tc>
          <w:tcPr>
            <w:tcW w:w="1231" w:type="pct"/>
            <w:hideMark/>
          </w:tcPr>
          <w:p w:rsidR="00F836B4" w:rsidRPr="00B12FFC" w:rsidRDefault="00F836B4" w:rsidP="00C76D88">
            <w:pPr>
              <w:pStyle w:val="Tabletext0"/>
              <w:keepNext w:val="0"/>
              <w:keepLines/>
            </w:pPr>
            <w:r>
              <w:t xml:space="preserve">278 </w:t>
            </w:r>
            <w:r w:rsidRPr="00202D08">
              <w:t>Health Care Services Review – Request for Review</w:t>
            </w:r>
          </w:p>
        </w:tc>
        <w:tc>
          <w:tcPr>
            <w:tcW w:w="3769" w:type="pct"/>
            <w:hideMark/>
          </w:tcPr>
          <w:p w:rsidR="00F836B4" w:rsidRPr="00D63A05" w:rsidRDefault="00F84BED" w:rsidP="00C76D88">
            <w:pPr>
              <w:pStyle w:val="Tabletext0"/>
              <w:keepNext w:val="0"/>
              <w:keepLines/>
            </w:pPr>
            <w:r w:rsidRPr="00F84BED">
              <w:t>An EDI transaction that allows an authorized trading partner to request and receive a response on services being provided for a patient.</w:t>
            </w:r>
          </w:p>
        </w:tc>
      </w:tr>
      <w:tr w:rsidR="00903B37" w:rsidRPr="00B12FFC" w:rsidTr="0076542A">
        <w:trPr>
          <w:jc w:val="center"/>
        </w:trPr>
        <w:tc>
          <w:tcPr>
            <w:tcW w:w="1231" w:type="pct"/>
          </w:tcPr>
          <w:p w:rsidR="00903B37" w:rsidRPr="00B12FFC" w:rsidRDefault="00903B37" w:rsidP="00C76D88">
            <w:pPr>
              <w:pStyle w:val="Tabletext0"/>
              <w:keepNext w:val="0"/>
              <w:keepLines/>
            </w:pPr>
            <w:r>
              <w:t>AAA</w:t>
            </w:r>
          </w:p>
        </w:tc>
        <w:tc>
          <w:tcPr>
            <w:tcW w:w="3769" w:type="pct"/>
          </w:tcPr>
          <w:p w:rsidR="00903B37" w:rsidRDefault="00903B37" w:rsidP="00C76D88">
            <w:pPr>
              <w:pStyle w:val="Tabletext0"/>
              <w:keepNext w:val="0"/>
              <w:keepLines/>
            </w:pPr>
            <w:r>
              <w:t>The standard segment used in X12 messages to indicate an error.</w:t>
            </w:r>
          </w:p>
        </w:tc>
      </w:tr>
      <w:tr w:rsidR="00A83A13" w:rsidRPr="00B12FFC" w:rsidTr="0076542A">
        <w:trPr>
          <w:jc w:val="center"/>
        </w:trPr>
        <w:tc>
          <w:tcPr>
            <w:tcW w:w="1231" w:type="pct"/>
          </w:tcPr>
          <w:p w:rsidR="00A83A13" w:rsidRPr="00B12FFC" w:rsidRDefault="00A83A13" w:rsidP="00C76D88">
            <w:pPr>
              <w:pStyle w:val="Tabletext0"/>
              <w:keepNext w:val="0"/>
              <w:keepLines/>
            </w:pPr>
            <w:r w:rsidRPr="00B12FFC">
              <w:t>ASC X12</w:t>
            </w:r>
          </w:p>
        </w:tc>
        <w:tc>
          <w:tcPr>
            <w:tcW w:w="3769" w:type="pct"/>
          </w:tcPr>
          <w:p w:rsidR="00A83A13" w:rsidRPr="00B12FFC" w:rsidRDefault="00810E2A" w:rsidP="00C76D88">
            <w:pPr>
              <w:pStyle w:val="Tabletext0"/>
              <w:keepNext w:val="0"/>
              <w:keepLines/>
            </w:pPr>
            <w:r>
              <w:t xml:space="preserve">ASC </w:t>
            </w:r>
            <w:r w:rsidR="00A83A13" w:rsidRPr="00B12FFC">
              <w:t xml:space="preserve">X12 – is an </w:t>
            </w:r>
            <w:r w:rsidRPr="00810E2A">
              <w:t xml:space="preserve">American National Standards Institute </w:t>
            </w:r>
            <w:r>
              <w:t>(</w:t>
            </w:r>
            <w:r w:rsidR="00A83A13" w:rsidRPr="00B12FFC">
              <w:t>ANSI</w:t>
            </w:r>
            <w:r>
              <w:t>)</w:t>
            </w:r>
            <w:r w:rsidR="00A83A13" w:rsidRPr="00B12FFC">
              <w:t xml:space="preserve">-accredited standards development organization and the entity responsible for the HIPAA transaction standards for electronic health care, eligibility, claims processing, claims status, authorizations and remittance transactions named by the Health Insurance Accountability and Portability Act of 1996. The VA is currently operating to version 5010 standards. </w:t>
            </w:r>
          </w:p>
        </w:tc>
      </w:tr>
      <w:tr w:rsidR="00A83A13" w:rsidRPr="00B12FFC" w:rsidTr="0076542A">
        <w:trPr>
          <w:jc w:val="center"/>
        </w:trPr>
        <w:tc>
          <w:tcPr>
            <w:tcW w:w="1231" w:type="pct"/>
          </w:tcPr>
          <w:p w:rsidR="00A83A13" w:rsidRPr="00B12FFC" w:rsidRDefault="003047EC" w:rsidP="008C2C1A">
            <w:pPr>
              <w:pStyle w:val="Tabletext0"/>
            </w:pPr>
            <w:r>
              <w:t>CORE</w:t>
            </w:r>
          </w:p>
        </w:tc>
        <w:tc>
          <w:tcPr>
            <w:tcW w:w="3769" w:type="pct"/>
          </w:tcPr>
          <w:p w:rsidR="00A83A13" w:rsidRPr="00B12FFC" w:rsidRDefault="00A83A13" w:rsidP="003047EC">
            <w:pPr>
              <w:pStyle w:val="Tabletext0"/>
            </w:pPr>
            <w:r w:rsidRPr="00B12FFC">
              <w:t xml:space="preserve">The </w:t>
            </w:r>
            <w:r w:rsidR="003047EC">
              <w:t>CORE</w:t>
            </w:r>
            <w:r w:rsidRPr="00B12FFC">
              <w:t>, is an multi-stakeholder initiative created, organized and facilitated by CAQH that is working to make it easier for physicians and hospitals to access eligibility, benefits and claim information for their patients at the point of care</w:t>
            </w:r>
          </w:p>
        </w:tc>
      </w:tr>
      <w:tr w:rsidR="00A83A13" w:rsidRPr="00B12FFC" w:rsidTr="0076542A">
        <w:trPr>
          <w:jc w:val="center"/>
        </w:trPr>
        <w:tc>
          <w:tcPr>
            <w:tcW w:w="1231" w:type="pct"/>
          </w:tcPr>
          <w:p w:rsidR="00A83A13" w:rsidRPr="00B12FFC" w:rsidRDefault="00A83A13" w:rsidP="008C2C1A">
            <w:pPr>
              <w:pStyle w:val="Tabletext0"/>
            </w:pPr>
            <w:r w:rsidRPr="00B12FFC">
              <w:t>HIPAA v. 5010</w:t>
            </w:r>
          </w:p>
        </w:tc>
        <w:tc>
          <w:tcPr>
            <w:tcW w:w="3769" w:type="pct"/>
          </w:tcPr>
          <w:p w:rsidR="00A83A13" w:rsidRPr="00B12FFC" w:rsidRDefault="00A83A13" w:rsidP="008C2C1A">
            <w:pPr>
              <w:pStyle w:val="Tabletext0"/>
            </w:pPr>
            <w:r w:rsidRPr="00B12FFC">
              <w:t>HIPAA version 5010 is the newest set of standards related to the electronic transmission of specific health care transactions such as Health Care Claims, Eligibility Inquiry/Response, and Health Care Claim Remittance Advice.</w:t>
            </w:r>
          </w:p>
        </w:tc>
      </w:tr>
      <w:tr w:rsidR="0078270E" w:rsidRPr="00B12FFC" w:rsidTr="0076542A">
        <w:trPr>
          <w:jc w:val="center"/>
        </w:trPr>
        <w:tc>
          <w:tcPr>
            <w:tcW w:w="1231" w:type="pct"/>
          </w:tcPr>
          <w:p w:rsidR="0078270E" w:rsidRPr="00B12FFC" w:rsidRDefault="0078270E" w:rsidP="008C2C1A">
            <w:pPr>
              <w:pStyle w:val="Tabletext0"/>
            </w:pPr>
            <w:r>
              <w:t>Master Authorization</w:t>
            </w:r>
          </w:p>
        </w:tc>
        <w:tc>
          <w:tcPr>
            <w:tcW w:w="3769" w:type="pct"/>
          </w:tcPr>
          <w:p w:rsidR="0078270E" w:rsidRPr="00B12FFC" w:rsidRDefault="0078270E" w:rsidP="00C03629">
            <w:pPr>
              <w:pStyle w:val="Tabletext0"/>
            </w:pPr>
            <w:r>
              <w:t>Term used when referring to 10-7078 or 10-7079 authorization</w:t>
            </w:r>
            <w:r w:rsidR="00C03629">
              <w:t>s</w:t>
            </w:r>
            <w:r>
              <w:t xml:space="preserve"> </w:t>
            </w:r>
            <w:r w:rsidR="00C03629">
              <w:t>without regard to</w:t>
            </w:r>
            <w:r>
              <w:t xml:space="preserve"> which </w:t>
            </w:r>
            <w:r w:rsidR="00C03629">
              <w:t xml:space="preserve">type of </w:t>
            </w:r>
            <w:r>
              <w:t>authorization is referenced.</w:t>
            </w:r>
          </w:p>
        </w:tc>
      </w:tr>
      <w:tr w:rsidR="00A83A13" w:rsidRPr="00B12FFC" w:rsidTr="0076542A">
        <w:trPr>
          <w:jc w:val="center"/>
        </w:trPr>
        <w:tc>
          <w:tcPr>
            <w:tcW w:w="1231" w:type="pct"/>
          </w:tcPr>
          <w:p w:rsidR="00A83A13" w:rsidRPr="00B12FFC" w:rsidRDefault="00A83A13" w:rsidP="008C2C1A">
            <w:pPr>
              <w:pStyle w:val="Tabletext0"/>
            </w:pPr>
            <w:r w:rsidRPr="00B12FFC">
              <w:t>Payer</w:t>
            </w:r>
          </w:p>
        </w:tc>
        <w:tc>
          <w:tcPr>
            <w:tcW w:w="3769" w:type="pct"/>
          </w:tcPr>
          <w:p w:rsidR="00A83A13" w:rsidRPr="00B12FFC" w:rsidRDefault="00A83A13" w:rsidP="008C2C1A">
            <w:pPr>
              <w:pStyle w:val="Tabletext0"/>
              <w:rPr>
                <w:color w:val="000000"/>
                <w:sz w:val="20"/>
              </w:rPr>
            </w:pPr>
            <w:r w:rsidRPr="00B12FFC">
              <w:t>An insurance company, fiscal intermediary, government agency, other agency, or individual responsible for the payment of health care claims</w:t>
            </w:r>
          </w:p>
        </w:tc>
      </w:tr>
    </w:tbl>
    <w:p w:rsidR="002843F3" w:rsidRDefault="002843F3" w:rsidP="00B66989">
      <w:pPr>
        <w:pStyle w:val="Heading2"/>
      </w:pPr>
      <w:bookmarkStart w:id="49" w:name="_Toc424035488"/>
      <w:bookmarkStart w:id="50" w:name="_Toc437426495"/>
      <w:r>
        <w:t>References</w:t>
      </w:r>
      <w:bookmarkEnd w:id="49"/>
      <w:bookmarkEnd w:id="50"/>
    </w:p>
    <w:p w:rsidR="00D2582E" w:rsidRDefault="00D2582E" w:rsidP="002F7E0B">
      <w:pPr>
        <w:pStyle w:val="BodyTextBullet1"/>
      </w:pPr>
      <w:r w:rsidRPr="00D2582E">
        <w:t xml:space="preserve">Authorizations Compliance BRD - version 1.0, 5/14/15 </w:t>
      </w:r>
      <w:r w:rsidRPr="00D2582E">
        <w:br/>
        <w:t>(</w:t>
      </w:r>
      <w:hyperlink r:id="rId24" w:history="1">
        <w:r w:rsidR="00B377DE">
          <w:rPr>
            <w:rStyle w:val="Hyperlink"/>
          </w:rPr>
          <w:t>http://DNS/pm/hape/ipt_5010/EDI_Portfolio/Program%20Level%20Documentation/Forms/AllItems.aspx?RootFolder=%2Fpm%2Fhape%2Fipt%5F5010%2FEDI%5FPortfolio%2FProgram%20Level%20Documentation%2FPC%2FFY%202015%2FBRD&amp;InitialTabId=Ribbon%2EDocument&amp;VisibilityContext=WSSTabPersistence</w:t>
        </w:r>
      </w:hyperlink>
      <w:r>
        <w:t>)</w:t>
      </w:r>
    </w:p>
    <w:p w:rsidR="002F7E0B" w:rsidRPr="00B81B49" w:rsidRDefault="002F7E0B" w:rsidP="00B81B49">
      <w:pPr>
        <w:pStyle w:val="BodyTextBullet1"/>
        <w:rPr>
          <w:szCs w:val="22"/>
        </w:rPr>
      </w:pPr>
      <w:r w:rsidRPr="00514C70">
        <w:t xml:space="preserve">Authorizations Compliance </w:t>
      </w:r>
      <w:r w:rsidRPr="00B81B49">
        <w:t>RS</w:t>
      </w:r>
      <w:r w:rsidR="00311AF7" w:rsidRPr="00B81B49">
        <w:t>D</w:t>
      </w:r>
      <w:r w:rsidR="00D2582E" w:rsidRPr="00B81B49">
        <w:t xml:space="preserve"> - version </w:t>
      </w:r>
      <w:r w:rsidR="0067579A">
        <w:t>1</w:t>
      </w:r>
      <w:r w:rsidR="00D2582E" w:rsidRPr="00B81B49">
        <w:t>.0</w:t>
      </w:r>
      <w:r w:rsidR="00D2582E">
        <w:t xml:space="preserve">, </w:t>
      </w:r>
      <w:r w:rsidR="00B81B49">
        <w:t>8/2</w:t>
      </w:r>
      <w:r w:rsidR="0067579A">
        <w:t>4</w:t>
      </w:r>
      <w:r w:rsidR="00D2582E">
        <w:t>/2015</w:t>
      </w:r>
      <w:r w:rsidRPr="00514C70">
        <w:br/>
        <w:t>(</w:t>
      </w:r>
      <w:hyperlink r:id="rId25" w:history="1">
        <w:r w:rsidR="00B377DE">
          <w:rPr>
            <w:rStyle w:val="Hyperlink"/>
          </w:rPr>
          <w:t>http://DNS/pm/hape/ipt_5010/EDI_Portfolio/Program%20Level%20Documentation/Forms/AllItems.aspx?RootFolder=%2Fpm%2Fhape%2Fipt%5F5010%2FEDI%5FPortfolio%2FProgram%20Level%20Documentation%2FPC%2FFY%202015%2FVendor%20Deliverables%20%28VA%2D118%2D11%2DD%2D1009%29%2F0002AC%20%2D%20Purchased%20Care%20Authorizations%20Compliance%20Phase%203%20Requirements%20Specification%20Document</w:t>
        </w:r>
      </w:hyperlink>
      <w:r w:rsidRPr="00514C70">
        <w:t>)</w:t>
      </w:r>
    </w:p>
    <w:p w:rsidR="002F7E0B" w:rsidRPr="00514C70" w:rsidRDefault="002F7E0B" w:rsidP="002F7E0B">
      <w:pPr>
        <w:pStyle w:val="BodyTextBullet1"/>
      </w:pPr>
      <w:r w:rsidRPr="00514C70">
        <w:t xml:space="preserve"> Authorizations Compliance Entity Relationship Diagram (ERD) - version </w:t>
      </w:r>
      <w:r w:rsidR="00D2582E">
        <w:t>0.01</w:t>
      </w:r>
      <w:r w:rsidRPr="00514C70">
        <w:t xml:space="preserve">, </w:t>
      </w:r>
      <w:r w:rsidR="00D2582E">
        <w:t>July 2015</w:t>
      </w:r>
      <w:r w:rsidRPr="00514C70">
        <w:t xml:space="preserve"> </w:t>
      </w:r>
      <w:r w:rsidRPr="00514C70">
        <w:br/>
        <w:t>(</w:t>
      </w:r>
      <w:r w:rsidR="00D2582E">
        <w:t>VA SharePoint link pending</w:t>
      </w:r>
      <w:r w:rsidRPr="00514C70">
        <w:t>)</w:t>
      </w:r>
    </w:p>
    <w:p w:rsidR="00F836B4" w:rsidRDefault="00F836B4" w:rsidP="002F7E0B">
      <w:pPr>
        <w:pStyle w:val="BodyTextBullet1"/>
      </w:pPr>
      <w:r>
        <w:t xml:space="preserve">Transformation Twenty-One Total Technology (T4), </w:t>
      </w:r>
      <w:r w:rsidR="00311AF7">
        <w:t>PWS</w:t>
      </w:r>
      <w:r>
        <w:t>, Date: November 20, 2014, TAC-15-16822, Task</w:t>
      </w:r>
      <w:r w:rsidR="008B46B4">
        <w:t xml:space="preserve"> Order </w:t>
      </w:r>
      <w:r w:rsidR="000C271C">
        <w:t xml:space="preserve">(TO) </w:t>
      </w:r>
      <w:r w:rsidR="008B46B4">
        <w:t xml:space="preserve">PWS Version Number: 5.0 </w:t>
      </w:r>
      <w:r>
        <w:br/>
      </w:r>
      <w:hyperlink r:id="rId26" w:history="1">
        <w:r w:rsidR="00B377DE">
          <w:rPr>
            <w:rStyle w:val="Hyperlink"/>
          </w:rPr>
          <w:t>http://DNS/pm/hape/ipt_5010/EDI_Portfolio/Program%20Level%20Documentation/PC/FY%202015/Team%20Administration/S02_Purchased_Care_(PC)_Systems_Enhancements_PWS_11-20-2014,_v5.0.docx</w:t>
        </w:r>
      </w:hyperlink>
    </w:p>
    <w:p w:rsidR="003D6BF4" w:rsidRPr="002E1B40" w:rsidRDefault="003D6BF4" w:rsidP="003D6BF4">
      <w:pPr>
        <w:pStyle w:val="BodyTextBullet1"/>
      </w:pPr>
      <w:r w:rsidRPr="002E1B40">
        <w:t xml:space="preserve">ASC X12N/005010X215 Health Care Services Review – Inquiry and Response (278), Date May 2006, ASC </w:t>
      </w:r>
      <w:r w:rsidR="00AF0E44">
        <w:t>X12</w:t>
      </w:r>
      <w:r>
        <w:t xml:space="preserve"> </w:t>
      </w:r>
      <w:r w:rsidRPr="002E1B40">
        <w:t>Standards for EDI Technical Report Type 3.</w:t>
      </w:r>
    </w:p>
    <w:p w:rsidR="003D6BF4" w:rsidRPr="002E1B40" w:rsidRDefault="003D6BF4" w:rsidP="003D6BF4">
      <w:pPr>
        <w:pStyle w:val="BodyTextBullet1"/>
      </w:pPr>
      <w:r w:rsidRPr="002E1B40">
        <w:t xml:space="preserve">ASC X12N/005010X217 Health Care Services Review – Request for Review and Response (278), Date May 2006, ASC </w:t>
      </w:r>
      <w:r w:rsidR="00AF0E44">
        <w:t>X12</w:t>
      </w:r>
      <w:r>
        <w:t xml:space="preserve"> </w:t>
      </w:r>
      <w:r w:rsidRPr="002E1B40">
        <w:t>Standards for EDI Technical Report Type 3.</w:t>
      </w:r>
    </w:p>
    <w:p w:rsidR="00A83A13" w:rsidRDefault="00A83A13" w:rsidP="00A83A13">
      <w:pPr>
        <w:pStyle w:val="BodyTextBullet1"/>
      </w:pPr>
      <w:r w:rsidRPr="004B5261">
        <w:t xml:space="preserve">CORE Level III </w:t>
      </w:r>
      <w:r w:rsidR="0019219F">
        <w:t>Electronic Funds Transfer (</w:t>
      </w:r>
      <w:r w:rsidR="00F961F6">
        <w:t>EFT</w:t>
      </w:r>
      <w:r w:rsidR="0019219F">
        <w:t>)</w:t>
      </w:r>
      <w:r w:rsidRPr="004B5261">
        <w:t xml:space="preserve"> standards</w:t>
      </w:r>
      <w:r>
        <w:t>.</w:t>
      </w:r>
    </w:p>
    <w:p w:rsidR="00A83A13" w:rsidRPr="00B12FFC" w:rsidRDefault="00A83A13" w:rsidP="00A83A13">
      <w:pPr>
        <w:pStyle w:val="BodyTextBullet1"/>
      </w:pPr>
      <w:r w:rsidRPr="00B12FFC">
        <w:t>44 U.S.C. § 3541, “</w:t>
      </w:r>
      <w:r w:rsidR="00705B96">
        <w:t xml:space="preserve">FISMA </w:t>
      </w:r>
      <w:r w:rsidRPr="00B12FFC">
        <w:t>of 2002”</w:t>
      </w:r>
    </w:p>
    <w:p w:rsidR="00A83A13" w:rsidRPr="00B12FFC" w:rsidRDefault="002778C3" w:rsidP="00A83A13">
      <w:pPr>
        <w:pStyle w:val="BodyTextBullet1"/>
      </w:pPr>
      <w:r>
        <w:t>FIPS</w:t>
      </w:r>
      <w:r w:rsidR="00A83A13" w:rsidRPr="00B12FFC">
        <w:t xml:space="preserve"> Publication 140-2, “Security Requirements For Cryptographic Modules”</w:t>
      </w:r>
    </w:p>
    <w:p w:rsidR="00A83A13" w:rsidRPr="00B12FFC" w:rsidRDefault="000C271C" w:rsidP="00A83A13">
      <w:pPr>
        <w:pStyle w:val="BodyTextBullet1"/>
      </w:pPr>
      <w:r>
        <w:t>SEI</w:t>
      </w:r>
      <w:r w:rsidR="00A83A13" w:rsidRPr="00B12FFC">
        <w:t xml:space="preserve">, </w:t>
      </w:r>
      <w:r w:rsidR="003047EC">
        <w:t>SA-CMM</w:t>
      </w:r>
      <w:r w:rsidR="00A83A13" w:rsidRPr="00B12FFC">
        <w:t xml:space="preserve"> Level 3 procedures and processes</w:t>
      </w:r>
    </w:p>
    <w:p w:rsidR="00A83A13" w:rsidRPr="00B12FFC" w:rsidRDefault="00A83A13" w:rsidP="00A83A13">
      <w:pPr>
        <w:pStyle w:val="BodyTextBullet1"/>
      </w:pPr>
      <w:r w:rsidRPr="00B12FFC">
        <w:t>VA Directive 6102, “Internet/Intranet Services,” July 15, 2008</w:t>
      </w:r>
    </w:p>
    <w:p w:rsidR="00A83A13" w:rsidRPr="00B12FFC" w:rsidRDefault="00A83A13" w:rsidP="00A83A13">
      <w:pPr>
        <w:pStyle w:val="BodyTextBullet1"/>
      </w:pPr>
      <w:r w:rsidRPr="00B12FFC">
        <w:t>36 C.F.R. Part 1194 “Electronic and IT Accessibility Standards,” July 1, 2003</w:t>
      </w:r>
    </w:p>
    <w:p w:rsidR="00A83A13" w:rsidRPr="00B12FFC" w:rsidRDefault="00A83A13" w:rsidP="00A83A13">
      <w:pPr>
        <w:pStyle w:val="BodyTextBullet1"/>
      </w:pPr>
      <w:r w:rsidRPr="00B12FFC">
        <w:t>OMB Circular A-130, “Management of Federal Information Resources,” November 28, 2000</w:t>
      </w:r>
    </w:p>
    <w:p w:rsidR="00A83A13" w:rsidRPr="00B12FFC" w:rsidRDefault="00A83A13" w:rsidP="00A83A13">
      <w:pPr>
        <w:pStyle w:val="BodyTextBullet1"/>
      </w:pPr>
      <w:r w:rsidRPr="00B12FFC">
        <w:t>32 C.F.R. Part 199, “</w:t>
      </w:r>
      <w:r w:rsidR="00810E2A">
        <w:t>CHAMPUS</w:t>
      </w:r>
      <w:r w:rsidRPr="00B12FFC">
        <w:t>”</w:t>
      </w:r>
    </w:p>
    <w:p w:rsidR="00A83A13" w:rsidRPr="00B12FFC" w:rsidRDefault="00A83A13" w:rsidP="00A83A13">
      <w:pPr>
        <w:pStyle w:val="BodyTextBullet1"/>
      </w:pPr>
      <w:r w:rsidRPr="00B12FFC">
        <w:t>An Introductory Resource Guide for Implementing the HIPAA</w:t>
      </w:r>
      <w:r w:rsidR="001D22E6">
        <w:t xml:space="preserve"> </w:t>
      </w:r>
      <w:r w:rsidRPr="00B12FFC">
        <w:t>Security Rule, March 2005</w:t>
      </w:r>
    </w:p>
    <w:p w:rsidR="00A83A13" w:rsidRPr="00B12FFC" w:rsidRDefault="00A83A13" w:rsidP="00A83A13">
      <w:pPr>
        <w:pStyle w:val="BodyTextBullet1"/>
      </w:pPr>
      <w:r w:rsidRPr="00B12FFC">
        <w:t>Sections 504 and 508 of the Rehabilitation Act (29 U.S.C. § 794d), as amended by the Workforce Investment Act of 1998 (P.L. 105-220), August 7, 1998</w:t>
      </w:r>
    </w:p>
    <w:p w:rsidR="00A83A13" w:rsidRPr="00B12FFC" w:rsidRDefault="0019219F" w:rsidP="00A83A13">
      <w:pPr>
        <w:pStyle w:val="BodyTextBullet1"/>
      </w:pPr>
      <w:r>
        <w:t>Homeland Security Presidential Directive (12) (</w:t>
      </w:r>
      <w:r w:rsidR="005C7EA2">
        <w:t>HSPD-12</w:t>
      </w:r>
      <w:r>
        <w:t>)</w:t>
      </w:r>
    </w:p>
    <w:p w:rsidR="00A83A13" w:rsidRPr="00B12FFC" w:rsidRDefault="00A83A13" w:rsidP="00A83A13">
      <w:pPr>
        <w:pStyle w:val="BodyTextBullet1"/>
      </w:pPr>
      <w:r w:rsidRPr="00B12FFC">
        <w:t>VA Directive 6500, “Information Security Program,” August 4, 2006</w:t>
      </w:r>
    </w:p>
    <w:p w:rsidR="00A83A13" w:rsidRPr="00B12FFC" w:rsidRDefault="00A83A13" w:rsidP="00A83A13">
      <w:pPr>
        <w:pStyle w:val="BodyTextBullet1"/>
      </w:pPr>
      <w:r w:rsidRPr="00B12FFC">
        <w:t>VA Handbook 6500, “Information Security Program,” September 18, 2007</w:t>
      </w:r>
    </w:p>
    <w:p w:rsidR="00A83A13" w:rsidRPr="00B12FFC" w:rsidRDefault="00A83A13" w:rsidP="00A83A13">
      <w:pPr>
        <w:pStyle w:val="BodyTextBullet1"/>
      </w:pPr>
      <w:r w:rsidRPr="00B12FFC">
        <w:t>VA Handbook, 6500.5, Incorporating Security and Privacy in System Development Lifecycle.</w:t>
      </w:r>
    </w:p>
    <w:p w:rsidR="00A83A13" w:rsidRPr="00B12FFC" w:rsidRDefault="00A83A13" w:rsidP="00A83A13">
      <w:pPr>
        <w:pStyle w:val="BodyTextBullet1"/>
      </w:pPr>
      <w:r w:rsidRPr="00B12FFC">
        <w:t>VA Handbook 6500.6, “Contract Security,” March 12, 2010</w:t>
      </w:r>
    </w:p>
    <w:p w:rsidR="00A83A13" w:rsidRPr="00B12FFC" w:rsidRDefault="00311AF7" w:rsidP="00A83A13">
      <w:pPr>
        <w:pStyle w:val="BodyTextBullet1"/>
      </w:pPr>
      <w:r>
        <w:t>PMAS</w:t>
      </w:r>
      <w:r w:rsidR="00A83A13" w:rsidRPr="00B12FFC">
        <w:t xml:space="preserve"> portal (reference</w:t>
      </w:r>
      <w:r w:rsidR="00A83A13">
        <w:t xml:space="preserve"> </w:t>
      </w:r>
      <w:r w:rsidR="00A83A13" w:rsidRPr="00B12FFC">
        <w:t xml:space="preserve">PWS References - Technical Library at </w:t>
      </w:r>
      <w:hyperlink r:id="rId27" w:history="1">
        <w:r w:rsidR="00267547">
          <w:rPr>
            <w:rStyle w:val="Hyperlink"/>
          </w:rPr>
          <w:t>https://DNS/</w:t>
        </w:r>
      </w:hyperlink>
      <w:r w:rsidR="00A83A13" w:rsidRPr="00B12FFC">
        <w:t>)</w:t>
      </w:r>
    </w:p>
    <w:p w:rsidR="00A83A13" w:rsidRPr="00B12FFC" w:rsidRDefault="00A83A13" w:rsidP="00A83A13">
      <w:pPr>
        <w:pStyle w:val="BodyTextBullet1"/>
      </w:pPr>
      <w:r w:rsidRPr="00B12FFC">
        <w:t xml:space="preserve">OED </w:t>
      </w:r>
      <w:proofErr w:type="spellStart"/>
      <w:r w:rsidRPr="00B12FFC">
        <w:t>ProPath</w:t>
      </w:r>
      <w:proofErr w:type="spellEnd"/>
      <w:r w:rsidRPr="00B12FFC">
        <w:t xml:space="preserve"> Process Methodology (reference PWS References -Technical Library and </w:t>
      </w:r>
      <w:proofErr w:type="spellStart"/>
      <w:r w:rsidRPr="00B12FFC">
        <w:t>ProPath</w:t>
      </w:r>
      <w:proofErr w:type="spellEnd"/>
      <w:r w:rsidRPr="00B12FFC">
        <w:t xml:space="preserve"> Library links at </w:t>
      </w:r>
      <w:hyperlink r:id="rId28" w:history="1">
        <w:r w:rsidR="00267547">
          <w:rPr>
            <w:rStyle w:val="Hyperlink"/>
          </w:rPr>
          <w:t>https://DNS/</w:t>
        </w:r>
      </w:hyperlink>
      <w:r w:rsidRPr="00B12FFC">
        <w:t xml:space="preserve">). Note: In the event of a conflict, OED </w:t>
      </w:r>
      <w:proofErr w:type="spellStart"/>
      <w:r w:rsidRPr="00B12FFC">
        <w:t>ProPath</w:t>
      </w:r>
      <w:proofErr w:type="spellEnd"/>
      <w:r w:rsidRPr="00B12FFC">
        <w:t xml:space="preserve"> takes precedence over other processes or methodologies.</w:t>
      </w:r>
    </w:p>
    <w:p w:rsidR="00A83A13" w:rsidRPr="00B12FFC" w:rsidRDefault="007142AB" w:rsidP="00A83A13">
      <w:pPr>
        <w:pStyle w:val="BodyTextBullet1"/>
      </w:pPr>
      <w:r>
        <w:t>TRM</w:t>
      </w:r>
      <w:r w:rsidR="00A83A13" w:rsidRPr="00B12FFC">
        <w:t xml:space="preserve"> (reference at </w:t>
      </w:r>
      <w:hyperlink r:id="rId29" w:history="1">
        <w:r w:rsidR="00267547">
          <w:rPr>
            <w:rStyle w:val="Hyperlink"/>
          </w:rPr>
          <w:t>http://DNS/TRM/files/SACC_2008.pdf</w:t>
        </w:r>
      </w:hyperlink>
      <w:r w:rsidR="00A83A13">
        <w:t>)</w:t>
      </w:r>
    </w:p>
    <w:p w:rsidR="00A83A13" w:rsidRPr="00B12FFC" w:rsidRDefault="005C7EA2" w:rsidP="00A83A13">
      <w:pPr>
        <w:pStyle w:val="BodyTextBullet1"/>
      </w:pPr>
      <w:r>
        <w:t>NIST</w:t>
      </w:r>
      <w:r w:rsidR="00A83A13" w:rsidRPr="00B12FFC">
        <w:t xml:space="preserve"> </w:t>
      </w:r>
      <w:r w:rsidR="007142AB">
        <w:t>SP</w:t>
      </w:r>
      <w:r w:rsidR="00A83A13" w:rsidRPr="00B12FFC">
        <w:t xml:space="preserve"> 800-60 and 800-53</w:t>
      </w:r>
    </w:p>
    <w:p w:rsidR="00A83A13" w:rsidRPr="00B12FFC" w:rsidRDefault="005C7EA2" w:rsidP="00A83A13">
      <w:pPr>
        <w:pStyle w:val="BodyTextBullet1"/>
      </w:pPr>
      <w:r>
        <w:t>ITAM</w:t>
      </w:r>
      <w:r w:rsidR="00A83A13" w:rsidRPr="00B12FFC">
        <w:t xml:space="preserve"> and </w:t>
      </w:r>
      <w:r w:rsidR="00F961F6">
        <w:t>EMF</w:t>
      </w:r>
      <w:r w:rsidR="00A83A13" w:rsidRPr="00B12FFC">
        <w:t xml:space="preserve"> BR-0006, version 002.1-14052008, dated 10/30/2007 </w:t>
      </w:r>
    </w:p>
    <w:p w:rsidR="00A83A13" w:rsidRPr="00B12FFC" w:rsidRDefault="00A83A13" w:rsidP="00A83A13">
      <w:pPr>
        <w:pStyle w:val="BodyTextBullet1"/>
      </w:pPr>
      <w:r w:rsidRPr="00B12FFC">
        <w:t>HIPAA</w:t>
      </w:r>
      <w:r w:rsidR="001D22E6">
        <w:t xml:space="preserve"> of 1996</w:t>
      </w:r>
      <w:r w:rsidRPr="00B12FFC">
        <w:t xml:space="preserve">; </w:t>
      </w:r>
      <w:proofErr w:type="spellStart"/>
      <w:r w:rsidRPr="00B12FFC">
        <w:t>Pub.L</w:t>
      </w:r>
      <w:proofErr w:type="spellEnd"/>
      <w:r w:rsidRPr="00B12FFC">
        <w:t xml:space="preserve"> 104-191.</w:t>
      </w:r>
    </w:p>
    <w:p w:rsidR="00A83A13" w:rsidRPr="00B12FFC" w:rsidRDefault="00311AF7" w:rsidP="00A83A13">
      <w:pPr>
        <w:pStyle w:val="BodyTextBullet1"/>
      </w:pPr>
      <w:r>
        <w:t>PPACA</w:t>
      </w:r>
      <w:r w:rsidR="00A83A13" w:rsidRPr="00B12FFC">
        <w:t>, Pub. L. 111-148, 124 Stat. 119, H.R. 3590, enacted March 23, 2010</w:t>
      </w:r>
    </w:p>
    <w:p w:rsidR="00C372EB" w:rsidRDefault="00C372EB" w:rsidP="00C372EB">
      <w:pPr>
        <w:pStyle w:val="BodyTextBullet1"/>
      </w:pPr>
      <w:r>
        <w:t>5 CFR 1315, Final Rule, Prompt Payment (</w:t>
      </w:r>
      <w:hyperlink r:id="rId30" w:history="1">
        <w:r w:rsidR="00267547">
          <w:rPr>
            <w:rStyle w:val="Hyperlink"/>
          </w:rPr>
          <w:t>http://DNS/prompt/regulations.html</w:t>
        </w:r>
      </w:hyperlink>
      <w:r>
        <w:t>) (formerly OMB Circular A-125),</w:t>
      </w:r>
    </w:p>
    <w:p w:rsidR="00A83A13" w:rsidRDefault="00A83A13" w:rsidP="00A83A13">
      <w:pPr>
        <w:pStyle w:val="BodyTextBullet1"/>
      </w:pPr>
      <w:r w:rsidRPr="00B12FFC">
        <w:t xml:space="preserve">The aim of this project is to ensure that the </w:t>
      </w:r>
      <w:r>
        <w:t>EDI PC</w:t>
      </w:r>
      <w:r w:rsidRPr="00B12FFC">
        <w:t xml:space="preserve"> systems are compliant with the CORE Rules as published by </w:t>
      </w:r>
      <w:r>
        <w:t xml:space="preserve">the </w:t>
      </w:r>
      <w:r w:rsidRPr="00B12FFC">
        <w:t>CAQH, and found here</w:t>
      </w:r>
      <w:r>
        <w:t>:</w:t>
      </w:r>
      <w:r w:rsidRPr="00B12FFC">
        <w:t xml:space="preserve"> </w:t>
      </w:r>
      <w:hyperlink r:id="rId31" w:history="1">
        <w:r w:rsidRPr="00B12FFC">
          <w:rPr>
            <w:rStyle w:val="Hyperlink"/>
            <w:rFonts w:eastAsiaTheme="minorHAnsi" w:cstheme="minorBidi"/>
          </w:rPr>
          <w:t>http://www.caqh.org/CORE_operat_rules.php</w:t>
        </w:r>
      </w:hyperlink>
      <w:r>
        <w:t>.</w:t>
      </w:r>
    </w:p>
    <w:p w:rsidR="0029748E" w:rsidRPr="00E85245" w:rsidRDefault="000C271C" w:rsidP="0029748E">
      <w:pPr>
        <w:pStyle w:val="BodyTextBullet1"/>
      </w:pPr>
      <w:r>
        <w:t>VA</w:t>
      </w:r>
      <w:r w:rsidR="0029748E" w:rsidRPr="00E85245">
        <w:t xml:space="preserve"> M Programming Standards and Conventions. Revised 04/03/2007 (</w:t>
      </w:r>
      <w:hyperlink r:id="rId32" w:history="1">
        <w:r w:rsidR="00267547">
          <w:rPr>
            <w:rStyle w:val="Hyperlink"/>
          </w:rPr>
          <w:t>http://DNS/TRM/files/SACC_2008.pdf</w:t>
        </w:r>
      </w:hyperlink>
      <w:r w:rsidR="0029748E" w:rsidRPr="00E85245">
        <w:t>)</w:t>
      </w:r>
    </w:p>
    <w:p w:rsidR="005F4FB4" w:rsidRDefault="005F4FB4" w:rsidP="00C76F78">
      <w:pPr>
        <w:pStyle w:val="BodyTextBullet1"/>
      </w:pPr>
      <w:r>
        <w:t>ASC X12N/005010X215 Health Care Services Review – Inquiry and Response (278)</w:t>
      </w:r>
    </w:p>
    <w:p w:rsidR="00C76F78" w:rsidRDefault="00C76F78" w:rsidP="00C76F78">
      <w:pPr>
        <w:pStyle w:val="BodyTextBullet1"/>
      </w:pPr>
      <w:r>
        <w:t xml:space="preserve">ASC X12N/005010X217 Health Care Services Review – Request for Review and Response (278) </w:t>
      </w:r>
    </w:p>
    <w:p w:rsidR="00A83A13" w:rsidRDefault="00A83A13" w:rsidP="00A83A13">
      <w:pPr>
        <w:pStyle w:val="BodyTextBullet1"/>
      </w:pPr>
      <w:proofErr w:type="spellStart"/>
      <w:r w:rsidRPr="00CA0F03">
        <w:t>ProPath</w:t>
      </w:r>
      <w:proofErr w:type="spellEnd"/>
      <w:r w:rsidRPr="00CA0F03">
        <w:t xml:space="preserve"> Version </w:t>
      </w:r>
      <w:r w:rsidR="001710F6">
        <w:t>23</w:t>
      </w:r>
      <w:r w:rsidRPr="00CA0F03">
        <w:t xml:space="preserve">, PRP-2.3, Create </w:t>
      </w:r>
      <w:r w:rsidR="00311AF7">
        <w:t>SDD</w:t>
      </w:r>
    </w:p>
    <w:p w:rsidR="00A83A13" w:rsidRDefault="00A83A13" w:rsidP="00A83A13">
      <w:pPr>
        <w:pStyle w:val="BodyTextBullet1"/>
      </w:pPr>
      <w:r w:rsidRPr="00CA0F03">
        <w:lastRenderedPageBreak/>
        <w:t>PMAS Readiness Checklist</w:t>
      </w:r>
    </w:p>
    <w:p w:rsidR="00F5079C" w:rsidRPr="00B12FFC" w:rsidRDefault="00F5079C" w:rsidP="00F5079C">
      <w:pPr>
        <w:pStyle w:val="BodyTextBullet1"/>
      </w:pPr>
      <w:r w:rsidRPr="00B12FFC">
        <w:t>VA Section 508 policies and procedures 6221 Accessible Electronic and</w:t>
      </w:r>
      <w:r>
        <w:t xml:space="preserve"> IT</w:t>
      </w:r>
      <w:r w:rsidRPr="00B12FFC">
        <w:t xml:space="preserve">, Directive/Handbook, published by the VA’s Section 508 </w:t>
      </w:r>
      <w:r>
        <w:t>PD</w:t>
      </w:r>
      <w:r w:rsidRPr="00B12FFC">
        <w:t xml:space="preserve"> Product Assessment Competency Division</w:t>
      </w:r>
      <w:r>
        <w:t xml:space="preserve"> </w:t>
      </w:r>
      <w:r w:rsidRPr="005A70FD">
        <w:t xml:space="preserve">(reference at </w:t>
      </w:r>
      <w:hyperlink r:id="rId33" w:history="1">
        <w:r w:rsidR="00267547">
          <w:rPr>
            <w:rStyle w:val="Hyperlink"/>
          </w:rPr>
          <w:t>http://DNS/vapubs/viewPublication.asp?Pub_ID=435&amp;FType=2</w:t>
        </w:r>
      </w:hyperlink>
      <w:r w:rsidRPr="005A70FD">
        <w:t>)</w:t>
      </w:r>
    </w:p>
    <w:p w:rsidR="002843F3" w:rsidRDefault="00F5079C" w:rsidP="002843F3">
      <w:pPr>
        <w:pStyle w:val="BodyTextBullet1"/>
      </w:pPr>
      <w:r w:rsidRPr="00B12FFC">
        <w:t xml:space="preserve">508 compliance testing certifications for each enhancement that requires any change to the </w:t>
      </w:r>
      <w:r w:rsidR="00705B96">
        <w:t>GUI</w:t>
      </w:r>
      <w:r>
        <w:t xml:space="preserve"> (</w:t>
      </w:r>
      <w:hyperlink r:id="rId34" w:history="1">
        <w:r w:rsidR="00267547">
          <w:rPr>
            <w:rStyle w:val="Hyperlink"/>
          </w:rPr>
          <w:t>http://DNS/Standards_Checklist.asp</w:t>
        </w:r>
      </w:hyperlink>
      <w:r>
        <w:rPr>
          <w:rStyle w:val="Hyperlink"/>
          <w:szCs w:val="22"/>
        </w:rPr>
        <w:t>)</w:t>
      </w:r>
    </w:p>
    <w:p w:rsidR="002843F3" w:rsidRDefault="002843F3" w:rsidP="00B66989">
      <w:pPr>
        <w:pStyle w:val="Heading1"/>
      </w:pPr>
      <w:bookmarkStart w:id="51" w:name="_Ref423528508"/>
      <w:bookmarkStart w:id="52" w:name="_Toc424035489"/>
      <w:bookmarkStart w:id="53" w:name="_Toc437426496"/>
      <w:r>
        <w:lastRenderedPageBreak/>
        <w:t>Background</w:t>
      </w:r>
      <w:bookmarkEnd w:id="51"/>
      <w:bookmarkEnd w:id="52"/>
      <w:bookmarkEnd w:id="53"/>
    </w:p>
    <w:p w:rsidR="002843F3" w:rsidRDefault="002843F3" w:rsidP="00B66989">
      <w:pPr>
        <w:pStyle w:val="Heading2"/>
      </w:pPr>
      <w:r>
        <w:tab/>
      </w:r>
      <w:bookmarkStart w:id="54" w:name="_Toc424035490"/>
      <w:bookmarkStart w:id="55" w:name="_Toc437426497"/>
      <w:r>
        <w:t>Overview of the System</w:t>
      </w:r>
      <w:bookmarkEnd w:id="54"/>
      <w:bookmarkEnd w:id="55"/>
    </w:p>
    <w:p w:rsidR="00B24E6D" w:rsidRDefault="00B24E6D" w:rsidP="00B24E6D">
      <w:pPr>
        <w:pStyle w:val="BodyText"/>
      </w:pPr>
      <w:r>
        <w:t>A number of systems will be modified as part of this project in order to allow Non-VA Care personnel to respond to requests for authorization.</w:t>
      </w:r>
    </w:p>
    <w:p w:rsidR="00B24E6D" w:rsidRDefault="00B24E6D" w:rsidP="008C2C1A">
      <w:pPr>
        <w:pStyle w:val="BodyTextBullet1"/>
      </w:pPr>
      <w:proofErr w:type="spellStart"/>
      <w:r>
        <w:t>VistA</w:t>
      </w:r>
      <w:proofErr w:type="spellEnd"/>
      <w:r>
        <w:t xml:space="preserve"> Fee Basis is used to manage authorizations and payments for Non-VA Care. It will be modified to allow </w:t>
      </w:r>
      <w:r w:rsidR="00C03629">
        <w:t xml:space="preserve">for more discrete entry of authorized services and </w:t>
      </w:r>
      <w:r>
        <w:t>better tracking of the status of authorizations.</w:t>
      </w:r>
    </w:p>
    <w:p w:rsidR="00B24E6D" w:rsidRDefault="00B24E6D" w:rsidP="008C2C1A">
      <w:pPr>
        <w:pStyle w:val="BodyTextBullet1"/>
      </w:pPr>
      <w:r>
        <w:t xml:space="preserve">The </w:t>
      </w:r>
      <w:r w:rsidR="00380A28">
        <w:t xml:space="preserve">AET </w:t>
      </w:r>
      <w:r>
        <w:t xml:space="preserve">is a system for receiving </w:t>
      </w:r>
      <w:r w:rsidR="00380A28">
        <w:t xml:space="preserve">EDI transactions, including </w:t>
      </w:r>
      <w:r>
        <w:t xml:space="preserve">278 transactions inquiring about authorizations or requesting a new authorization. This project will improve support for those authorization requests, including adding a </w:t>
      </w:r>
      <w:r w:rsidR="00380A28">
        <w:t xml:space="preserve">new Automated Authorization Tool (AAT) </w:t>
      </w:r>
      <w:r>
        <w:t>GUI for responding to those req</w:t>
      </w:r>
      <w:r w:rsidR="00C03629">
        <w:t>uests.</w:t>
      </w:r>
    </w:p>
    <w:p w:rsidR="00380A28" w:rsidRDefault="00380A28" w:rsidP="008C2C1A">
      <w:pPr>
        <w:pStyle w:val="BodyTextBullet1"/>
      </w:pPr>
      <w:r>
        <w:t>The Automated Authorization Tool (AAT) GUI is a new system that will allow review nurses or clerks at the various VAMCs to respond to requests for new authorizations.</w:t>
      </w:r>
    </w:p>
    <w:p w:rsidR="005F3A6C" w:rsidRDefault="002843F3" w:rsidP="00B66989">
      <w:pPr>
        <w:pStyle w:val="Heading2"/>
      </w:pPr>
      <w:bookmarkStart w:id="56" w:name="_Toc424035491"/>
      <w:bookmarkStart w:id="57" w:name="_Toc437426498"/>
      <w:r>
        <w:lastRenderedPageBreak/>
        <w:t>Overview of the Business Process</w:t>
      </w:r>
      <w:bookmarkEnd w:id="56"/>
      <w:bookmarkEnd w:id="57"/>
    </w:p>
    <w:p w:rsidR="00405705" w:rsidRDefault="00825CF0" w:rsidP="00405705">
      <w:pPr>
        <w:pStyle w:val="BodyText"/>
        <w:keepNext/>
        <w:jc w:val="center"/>
      </w:pPr>
      <w:r>
        <w:rPr>
          <w:noProof/>
        </w:rPr>
        <w:drawing>
          <wp:inline distT="0" distB="0" distL="0" distR="0" wp14:anchorId="09B2B318" wp14:editId="278D46E8">
            <wp:extent cx="5943600" cy="4030980"/>
            <wp:effectExtent l="0" t="0" r="0" b="0"/>
            <wp:docPr id="11" name="Picture 11" descr="Authorization Request Business Diagra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78 FY15 - Future State DiagramV4.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943600" cy="4030980"/>
                    </a:xfrm>
                    <a:prstGeom prst="rect">
                      <a:avLst/>
                    </a:prstGeom>
                  </pic:spPr>
                </pic:pic>
              </a:graphicData>
            </a:graphic>
          </wp:inline>
        </w:drawing>
      </w:r>
    </w:p>
    <w:p w:rsidR="00541D18" w:rsidRPr="00111918" w:rsidRDefault="00111918" w:rsidP="00C1100F">
      <w:pPr>
        <w:pStyle w:val="Caption"/>
      </w:pPr>
      <w:bookmarkStart w:id="58" w:name="_Toc437426626"/>
      <w:r w:rsidRPr="00111918">
        <w:t xml:space="preserve">Figure </w:t>
      </w:r>
      <w:r w:rsidR="002C05ED">
        <w:fldChar w:fldCharType="begin"/>
      </w:r>
      <w:r w:rsidR="00A055D6">
        <w:instrText xml:space="preserve"> SEQ Figure \* ARABIC </w:instrText>
      </w:r>
      <w:r w:rsidR="002C05ED">
        <w:fldChar w:fldCharType="separate"/>
      </w:r>
      <w:r w:rsidR="0073428E">
        <w:rPr>
          <w:noProof/>
        </w:rPr>
        <w:t>1</w:t>
      </w:r>
      <w:r w:rsidR="002C05ED">
        <w:rPr>
          <w:noProof/>
        </w:rPr>
        <w:fldChar w:fldCharType="end"/>
      </w:r>
      <w:r w:rsidRPr="00111918">
        <w:t xml:space="preserve"> </w:t>
      </w:r>
      <w:r w:rsidR="008B46B4" w:rsidRPr="00DE7E92">
        <w:t>–</w:t>
      </w:r>
      <w:r w:rsidRPr="00111918">
        <w:t xml:space="preserve"> Authorization Request Business Process Diagram</w:t>
      </w:r>
      <w:bookmarkEnd w:id="58"/>
    </w:p>
    <w:p w:rsidR="00E25F49" w:rsidRPr="00E86EFB" w:rsidRDefault="00E25F49" w:rsidP="00E86EFB">
      <w:pPr>
        <w:pStyle w:val="Caption"/>
      </w:pPr>
      <w:bookmarkStart w:id="59" w:name="_Toc422387785"/>
      <w:bookmarkStart w:id="60" w:name="_Toc437426581"/>
      <w:r w:rsidRPr="00E86EFB">
        <w:t xml:space="preserve">Table </w:t>
      </w:r>
      <w:r w:rsidR="002C05ED">
        <w:fldChar w:fldCharType="begin"/>
      </w:r>
      <w:r w:rsidR="00A055D6">
        <w:instrText xml:space="preserve"> SEQ Table \* ARABIC </w:instrText>
      </w:r>
      <w:r w:rsidR="002C05ED">
        <w:fldChar w:fldCharType="separate"/>
      </w:r>
      <w:r w:rsidR="0073428E">
        <w:rPr>
          <w:noProof/>
        </w:rPr>
        <w:t>6</w:t>
      </w:r>
      <w:r w:rsidR="002C05ED">
        <w:fldChar w:fldCharType="end"/>
      </w:r>
      <w:r w:rsidRPr="00E86EFB">
        <w:t xml:space="preserve"> – 278 </w:t>
      </w:r>
      <w:bookmarkEnd w:id="59"/>
      <w:r w:rsidR="005A12E6" w:rsidRPr="00E86EFB">
        <w:t>Authorization Request Business Process Identifiers</w:t>
      </w:r>
      <w:bookmarkEnd w:id="60"/>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1168"/>
        <w:gridCol w:w="3169"/>
        <w:gridCol w:w="2188"/>
        <w:gridCol w:w="1122"/>
        <w:gridCol w:w="1943"/>
      </w:tblGrid>
      <w:tr w:rsidR="00E25F49" w:rsidRPr="00DB382B" w:rsidTr="00BB51BD">
        <w:trPr>
          <w:cantSplit/>
          <w:tblHeader/>
          <w:jc w:val="center"/>
        </w:trPr>
        <w:tc>
          <w:tcPr>
            <w:tcW w:w="609" w:type="pct"/>
            <w:tcBorders>
              <w:top w:val="single" w:sz="12" w:space="0" w:color="auto"/>
              <w:bottom w:val="single" w:sz="6" w:space="0" w:color="auto"/>
            </w:tcBorders>
            <w:shd w:val="pct15" w:color="auto" w:fill="auto"/>
          </w:tcPr>
          <w:p w:rsidR="00E25F49" w:rsidRPr="00DB382B" w:rsidRDefault="00E25F49" w:rsidP="008C2C1A">
            <w:pPr>
              <w:pStyle w:val="TableHeading"/>
              <w:keepNext/>
              <w:rPr>
                <w:rFonts w:eastAsia="SimSun"/>
              </w:rPr>
            </w:pPr>
            <w:r w:rsidRPr="00DB382B">
              <w:rPr>
                <w:rFonts w:eastAsia="SimSun"/>
              </w:rPr>
              <w:t>Step</w:t>
            </w:r>
          </w:p>
        </w:tc>
        <w:tc>
          <w:tcPr>
            <w:tcW w:w="1652" w:type="pct"/>
            <w:tcBorders>
              <w:top w:val="single" w:sz="12" w:space="0" w:color="auto"/>
              <w:bottom w:val="single" w:sz="6" w:space="0" w:color="auto"/>
            </w:tcBorders>
            <w:shd w:val="pct15" w:color="auto" w:fill="auto"/>
          </w:tcPr>
          <w:p w:rsidR="00E25F49" w:rsidRPr="00DB382B" w:rsidRDefault="00E25F49" w:rsidP="008C2C1A">
            <w:pPr>
              <w:pStyle w:val="TableHeading"/>
              <w:keepNext/>
              <w:rPr>
                <w:rFonts w:eastAsia="SimSun"/>
              </w:rPr>
            </w:pPr>
            <w:r w:rsidRPr="00DB382B">
              <w:rPr>
                <w:rFonts w:eastAsia="SimSun"/>
              </w:rPr>
              <w:t>Process Step</w:t>
            </w:r>
          </w:p>
        </w:tc>
        <w:tc>
          <w:tcPr>
            <w:tcW w:w="1141" w:type="pct"/>
            <w:tcBorders>
              <w:top w:val="single" w:sz="12" w:space="0" w:color="auto"/>
              <w:bottom w:val="single" w:sz="6" w:space="0" w:color="auto"/>
            </w:tcBorders>
            <w:shd w:val="pct15" w:color="auto" w:fill="auto"/>
          </w:tcPr>
          <w:p w:rsidR="00E25F49" w:rsidRPr="00DB382B" w:rsidRDefault="00E25F49" w:rsidP="008C2C1A">
            <w:pPr>
              <w:pStyle w:val="TableHeading"/>
              <w:keepNext/>
              <w:rPr>
                <w:rFonts w:eastAsia="SimSun"/>
              </w:rPr>
            </w:pPr>
            <w:r w:rsidRPr="00DB382B">
              <w:rPr>
                <w:rFonts w:eastAsia="SimSun"/>
              </w:rPr>
              <w:t>Automated/Manual</w:t>
            </w:r>
          </w:p>
        </w:tc>
        <w:tc>
          <w:tcPr>
            <w:tcW w:w="585" w:type="pct"/>
            <w:tcBorders>
              <w:top w:val="single" w:sz="12" w:space="0" w:color="auto"/>
              <w:bottom w:val="single" w:sz="6" w:space="0" w:color="auto"/>
            </w:tcBorders>
            <w:shd w:val="pct15" w:color="auto" w:fill="auto"/>
          </w:tcPr>
          <w:p w:rsidR="00E25F49" w:rsidRPr="00DB382B" w:rsidRDefault="00E25F49" w:rsidP="008C2C1A">
            <w:pPr>
              <w:pStyle w:val="TableHeading"/>
              <w:keepNext/>
              <w:rPr>
                <w:rFonts w:eastAsia="SimSun"/>
              </w:rPr>
            </w:pPr>
            <w:r w:rsidRPr="00DB382B">
              <w:rPr>
                <w:rFonts w:eastAsia="SimSun"/>
              </w:rPr>
              <w:t>Current or Future Process</w:t>
            </w:r>
          </w:p>
        </w:tc>
        <w:tc>
          <w:tcPr>
            <w:tcW w:w="1013" w:type="pct"/>
            <w:tcBorders>
              <w:top w:val="single" w:sz="12" w:space="0" w:color="auto"/>
              <w:bottom w:val="single" w:sz="6" w:space="0" w:color="auto"/>
            </w:tcBorders>
            <w:shd w:val="pct15" w:color="auto" w:fill="auto"/>
          </w:tcPr>
          <w:p w:rsidR="00E25F49" w:rsidRPr="00DB382B" w:rsidRDefault="00E25F49" w:rsidP="008C2C1A">
            <w:pPr>
              <w:pStyle w:val="TableHeading"/>
              <w:keepNext/>
              <w:rPr>
                <w:rFonts w:eastAsia="SimSun"/>
              </w:rPr>
            </w:pPr>
            <w:r w:rsidRPr="00DB382B">
              <w:rPr>
                <w:rFonts w:eastAsia="SimSun"/>
              </w:rPr>
              <w:t>Owner of Process</w:t>
            </w:r>
          </w:p>
        </w:tc>
      </w:tr>
      <w:tr w:rsidR="009E16A0" w:rsidRPr="00DB382B" w:rsidTr="00BB51BD">
        <w:trPr>
          <w:cantSplit/>
          <w:jc w:val="center"/>
        </w:trPr>
        <w:tc>
          <w:tcPr>
            <w:tcW w:w="609" w:type="pct"/>
            <w:tcBorders>
              <w:top w:val="single" w:sz="6" w:space="0" w:color="auto"/>
            </w:tcBorders>
          </w:tcPr>
          <w:p w:rsidR="009E16A0" w:rsidRPr="0029097B" w:rsidRDefault="009E16A0" w:rsidP="0029097B">
            <w:pPr>
              <w:pStyle w:val="Tabletext0"/>
              <w:rPr>
                <w:rFonts w:eastAsia="SimSun"/>
              </w:rPr>
            </w:pPr>
            <w:r w:rsidRPr="0029097B">
              <w:rPr>
                <w:rFonts w:eastAsia="SimSun"/>
              </w:rPr>
              <w:t>1A</w:t>
            </w:r>
          </w:p>
        </w:tc>
        <w:tc>
          <w:tcPr>
            <w:tcW w:w="1652" w:type="pct"/>
            <w:tcBorders>
              <w:top w:val="single" w:sz="6" w:space="0" w:color="auto"/>
            </w:tcBorders>
          </w:tcPr>
          <w:p w:rsidR="009E16A0" w:rsidRPr="0029097B" w:rsidRDefault="009E16A0" w:rsidP="0029097B">
            <w:pPr>
              <w:pStyle w:val="Tabletext0"/>
              <w:rPr>
                <w:rFonts w:eastAsia="SimSun"/>
              </w:rPr>
            </w:pPr>
            <w:r w:rsidRPr="0029097B">
              <w:rPr>
                <w:rFonts w:eastAsia="SimSun"/>
              </w:rPr>
              <w:t xml:space="preserve">Authorization completed by </w:t>
            </w:r>
            <w:r w:rsidR="00A2228F" w:rsidRPr="0029097B">
              <w:rPr>
                <w:rFonts w:eastAsia="SimSun"/>
              </w:rPr>
              <w:t>Non-VA Coordinated Care (</w:t>
            </w:r>
            <w:r w:rsidRPr="0029097B">
              <w:rPr>
                <w:rFonts w:eastAsia="SimSun"/>
              </w:rPr>
              <w:t>NVCC</w:t>
            </w:r>
            <w:r w:rsidR="00A2228F" w:rsidRPr="0029097B">
              <w:rPr>
                <w:rFonts w:eastAsia="SimSun"/>
              </w:rPr>
              <w:t>)</w:t>
            </w:r>
            <w:r w:rsidRPr="0029097B">
              <w:rPr>
                <w:rFonts w:eastAsia="SimSun"/>
              </w:rPr>
              <w:t xml:space="preserve"> staff OR</w:t>
            </w:r>
          </w:p>
        </w:tc>
        <w:tc>
          <w:tcPr>
            <w:tcW w:w="1141" w:type="pct"/>
            <w:tcBorders>
              <w:top w:val="single" w:sz="6" w:space="0" w:color="auto"/>
            </w:tcBorders>
          </w:tcPr>
          <w:p w:rsidR="009E16A0" w:rsidRPr="0029097B" w:rsidRDefault="009E16A0" w:rsidP="0029097B">
            <w:pPr>
              <w:pStyle w:val="Tabletext0"/>
              <w:rPr>
                <w:rFonts w:eastAsia="SimSun"/>
              </w:rPr>
            </w:pPr>
            <w:r w:rsidRPr="0029097B">
              <w:rPr>
                <w:rFonts w:eastAsia="SimSun"/>
              </w:rPr>
              <w:t>Manual</w:t>
            </w:r>
          </w:p>
        </w:tc>
        <w:tc>
          <w:tcPr>
            <w:tcW w:w="585" w:type="pct"/>
            <w:tcBorders>
              <w:top w:val="single" w:sz="6" w:space="0" w:color="auto"/>
            </w:tcBorders>
          </w:tcPr>
          <w:p w:rsidR="009E16A0" w:rsidRPr="0029097B" w:rsidRDefault="009E16A0" w:rsidP="0029097B">
            <w:pPr>
              <w:pStyle w:val="Tabletext0"/>
              <w:rPr>
                <w:rFonts w:eastAsia="SimSun"/>
              </w:rPr>
            </w:pPr>
            <w:r w:rsidRPr="0029097B">
              <w:rPr>
                <w:rFonts w:eastAsia="SimSun"/>
              </w:rPr>
              <w:t>Current</w:t>
            </w:r>
          </w:p>
        </w:tc>
        <w:tc>
          <w:tcPr>
            <w:tcW w:w="1013" w:type="pct"/>
            <w:tcBorders>
              <w:top w:val="single" w:sz="6" w:space="0" w:color="auto"/>
            </w:tcBorders>
          </w:tcPr>
          <w:p w:rsidR="009E16A0" w:rsidRPr="0029097B" w:rsidRDefault="009E16A0" w:rsidP="0029097B">
            <w:pPr>
              <w:pStyle w:val="Tabletext0"/>
              <w:rPr>
                <w:rFonts w:eastAsia="SimSun"/>
              </w:rPr>
            </w:pPr>
            <w:r w:rsidRPr="0029097B">
              <w:rPr>
                <w:rFonts w:eastAsia="SimSun"/>
              </w:rPr>
              <w:t>NVCC Staff</w:t>
            </w:r>
          </w:p>
        </w:tc>
      </w:tr>
      <w:tr w:rsidR="009E16A0" w:rsidRPr="00DB382B" w:rsidTr="00BB51BD">
        <w:trPr>
          <w:cantSplit/>
          <w:jc w:val="center"/>
        </w:trPr>
        <w:tc>
          <w:tcPr>
            <w:tcW w:w="609" w:type="pct"/>
            <w:tcBorders>
              <w:top w:val="single" w:sz="6" w:space="0" w:color="auto"/>
            </w:tcBorders>
          </w:tcPr>
          <w:p w:rsidR="009E16A0" w:rsidRPr="0029097B" w:rsidRDefault="009E16A0" w:rsidP="0029097B">
            <w:pPr>
              <w:pStyle w:val="Tabletext0"/>
              <w:rPr>
                <w:rFonts w:eastAsia="SimSun"/>
              </w:rPr>
            </w:pPr>
            <w:r w:rsidRPr="0029097B">
              <w:rPr>
                <w:rFonts w:eastAsia="SimSun"/>
              </w:rPr>
              <w:t>1B</w:t>
            </w:r>
          </w:p>
        </w:tc>
        <w:tc>
          <w:tcPr>
            <w:tcW w:w="1652" w:type="pct"/>
            <w:tcBorders>
              <w:top w:val="single" w:sz="6" w:space="0" w:color="auto"/>
            </w:tcBorders>
          </w:tcPr>
          <w:p w:rsidR="009E16A0" w:rsidRPr="0029097B" w:rsidRDefault="009E16A0" w:rsidP="0029097B">
            <w:pPr>
              <w:pStyle w:val="Tabletext0"/>
              <w:rPr>
                <w:rFonts w:eastAsia="SimSun"/>
              </w:rPr>
            </w:pPr>
            <w:r w:rsidRPr="0029097B">
              <w:rPr>
                <w:rFonts w:eastAsia="SimSun"/>
              </w:rPr>
              <w:t xml:space="preserve">Completed Authorization data pulled from </w:t>
            </w:r>
            <w:r w:rsidR="00A2228F" w:rsidRPr="0029097B">
              <w:rPr>
                <w:rFonts w:eastAsia="SimSun"/>
              </w:rPr>
              <w:t>Corporate Data Warehouse (</w:t>
            </w:r>
            <w:r w:rsidRPr="0029097B">
              <w:rPr>
                <w:rFonts w:eastAsia="SimSun"/>
              </w:rPr>
              <w:t>CDW</w:t>
            </w:r>
            <w:r w:rsidR="00A2228F" w:rsidRPr="0029097B">
              <w:rPr>
                <w:rFonts w:eastAsia="SimSun"/>
              </w:rPr>
              <w:t>)</w:t>
            </w:r>
            <w:r w:rsidRPr="0029097B">
              <w:rPr>
                <w:rFonts w:eastAsia="SimSun"/>
              </w:rPr>
              <w:t xml:space="preserve"> </w:t>
            </w:r>
          </w:p>
        </w:tc>
        <w:tc>
          <w:tcPr>
            <w:tcW w:w="1141" w:type="pct"/>
            <w:tcBorders>
              <w:top w:val="single" w:sz="6" w:space="0" w:color="auto"/>
            </w:tcBorders>
          </w:tcPr>
          <w:p w:rsidR="009E16A0" w:rsidRPr="0029097B" w:rsidRDefault="009E16A0" w:rsidP="0029097B">
            <w:pPr>
              <w:pStyle w:val="Tabletext0"/>
              <w:rPr>
                <w:rFonts w:eastAsia="SimSun"/>
              </w:rPr>
            </w:pPr>
            <w:r w:rsidRPr="0029097B">
              <w:rPr>
                <w:rFonts w:eastAsia="SimSun"/>
              </w:rPr>
              <w:t>Automated</w:t>
            </w:r>
          </w:p>
        </w:tc>
        <w:tc>
          <w:tcPr>
            <w:tcW w:w="585" w:type="pct"/>
            <w:tcBorders>
              <w:top w:val="single" w:sz="6" w:space="0" w:color="auto"/>
            </w:tcBorders>
          </w:tcPr>
          <w:p w:rsidR="009E16A0" w:rsidRPr="0029097B" w:rsidRDefault="009E16A0" w:rsidP="0029097B">
            <w:pPr>
              <w:pStyle w:val="Tabletext0"/>
              <w:rPr>
                <w:rFonts w:eastAsia="SimSun"/>
              </w:rPr>
            </w:pPr>
            <w:r w:rsidRPr="0029097B">
              <w:rPr>
                <w:rFonts w:eastAsia="SimSun"/>
              </w:rPr>
              <w:t>New</w:t>
            </w:r>
          </w:p>
        </w:tc>
        <w:tc>
          <w:tcPr>
            <w:tcW w:w="1013" w:type="pct"/>
            <w:tcBorders>
              <w:top w:val="single" w:sz="6" w:space="0" w:color="auto"/>
            </w:tcBorders>
          </w:tcPr>
          <w:p w:rsidR="009E16A0" w:rsidRPr="0029097B" w:rsidRDefault="009E16A0" w:rsidP="0029097B">
            <w:pPr>
              <w:pStyle w:val="Tabletext0"/>
              <w:rPr>
                <w:rFonts w:eastAsia="SimSun"/>
              </w:rPr>
            </w:pPr>
            <w:r w:rsidRPr="0029097B">
              <w:rPr>
                <w:rFonts w:eastAsia="SimSun"/>
              </w:rPr>
              <w:t>NVCC Staff</w:t>
            </w:r>
          </w:p>
        </w:tc>
      </w:tr>
      <w:tr w:rsidR="009E16A0" w:rsidRPr="00DB382B" w:rsidTr="00BB51BD">
        <w:trPr>
          <w:cantSplit/>
          <w:jc w:val="center"/>
        </w:trPr>
        <w:tc>
          <w:tcPr>
            <w:tcW w:w="609" w:type="pct"/>
            <w:tcBorders>
              <w:top w:val="single" w:sz="6" w:space="0" w:color="auto"/>
            </w:tcBorders>
          </w:tcPr>
          <w:p w:rsidR="009E16A0" w:rsidRPr="0029097B" w:rsidRDefault="009E16A0" w:rsidP="0029097B">
            <w:pPr>
              <w:pStyle w:val="Tabletext0"/>
              <w:rPr>
                <w:rFonts w:eastAsia="SimSun"/>
              </w:rPr>
            </w:pPr>
            <w:r w:rsidRPr="0029097B">
              <w:rPr>
                <w:rFonts w:eastAsia="SimSun"/>
              </w:rPr>
              <w:t>1C</w:t>
            </w:r>
          </w:p>
        </w:tc>
        <w:tc>
          <w:tcPr>
            <w:tcW w:w="1652" w:type="pct"/>
            <w:tcBorders>
              <w:top w:val="single" w:sz="6" w:space="0" w:color="auto"/>
            </w:tcBorders>
          </w:tcPr>
          <w:p w:rsidR="009E16A0" w:rsidRPr="0029097B" w:rsidRDefault="00380A28" w:rsidP="00380A28">
            <w:pPr>
              <w:pStyle w:val="Tabletext0"/>
              <w:rPr>
                <w:rFonts w:eastAsia="SimSun"/>
              </w:rPr>
            </w:pPr>
            <w:r w:rsidRPr="0029097B">
              <w:rPr>
                <w:rFonts w:eastAsia="SimSun"/>
              </w:rPr>
              <w:t>A</w:t>
            </w:r>
            <w:r>
              <w:rPr>
                <w:rFonts w:eastAsia="SimSun"/>
              </w:rPr>
              <w:t>E</w:t>
            </w:r>
            <w:r w:rsidRPr="0029097B">
              <w:rPr>
                <w:rFonts w:eastAsia="SimSun"/>
              </w:rPr>
              <w:t xml:space="preserve">T </w:t>
            </w:r>
            <w:r w:rsidR="009E16A0" w:rsidRPr="0029097B">
              <w:rPr>
                <w:rFonts w:eastAsia="SimSun"/>
              </w:rPr>
              <w:t>stores a copy of Authorization data in the 278 Repository</w:t>
            </w:r>
          </w:p>
        </w:tc>
        <w:tc>
          <w:tcPr>
            <w:tcW w:w="1141" w:type="pct"/>
            <w:tcBorders>
              <w:top w:val="single" w:sz="6" w:space="0" w:color="auto"/>
            </w:tcBorders>
          </w:tcPr>
          <w:p w:rsidR="009E16A0" w:rsidRPr="0029097B" w:rsidRDefault="009E16A0" w:rsidP="0029097B">
            <w:pPr>
              <w:pStyle w:val="Tabletext0"/>
              <w:rPr>
                <w:rFonts w:eastAsia="SimSun"/>
              </w:rPr>
            </w:pPr>
            <w:r w:rsidRPr="0029097B">
              <w:rPr>
                <w:rFonts w:eastAsia="SimSun"/>
              </w:rPr>
              <w:t>Automated</w:t>
            </w:r>
          </w:p>
        </w:tc>
        <w:tc>
          <w:tcPr>
            <w:tcW w:w="585" w:type="pct"/>
            <w:tcBorders>
              <w:top w:val="single" w:sz="6" w:space="0" w:color="auto"/>
            </w:tcBorders>
          </w:tcPr>
          <w:p w:rsidR="009E16A0" w:rsidRPr="0029097B" w:rsidRDefault="009E16A0" w:rsidP="0029097B">
            <w:pPr>
              <w:pStyle w:val="Tabletext0"/>
              <w:rPr>
                <w:rFonts w:eastAsia="SimSun"/>
              </w:rPr>
            </w:pPr>
            <w:r w:rsidRPr="0029097B">
              <w:rPr>
                <w:rFonts w:eastAsia="SimSun"/>
              </w:rPr>
              <w:t>Current</w:t>
            </w:r>
          </w:p>
        </w:tc>
        <w:tc>
          <w:tcPr>
            <w:tcW w:w="1013" w:type="pct"/>
            <w:tcBorders>
              <w:top w:val="single" w:sz="6" w:space="0" w:color="auto"/>
            </w:tcBorders>
          </w:tcPr>
          <w:p w:rsidR="009E16A0" w:rsidRPr="0029097B" w:rsidRDefault="003D6BF4" w:rsidP="0029097B">
            <w:pPr>
              <w:pStyle w:val="Tabletext0"/>
              <w:rPr>
                <w:rFonts w:eastAsia="SimSun"/>
              </w:rPr>
            </w:pPr>
            <w:r w:rsidRPr="0029097B">
              <w:rPr>
                <w:rFonts w:eastAsia="SimSun"/>
              </w:rPr>
              <w:t>CBOPC</w:t>
            </w:r>
          </w:p>
        </w:tc>
      </w:tr>
      <w:tr w:rsidR="009E16A0" w:rsidRPr="00DB382B" w:rsidTr="00BB51BD">
        <w:trPr>
          <w:cantSplit/>
          <w:jc w:val="center"/>
        </w:trPr>
        <w:tc>
          <w:tcPr>
            <w:tcW w:w="609" w:type="pct"/>
            <w:tcBorders>
              <w:top w:val="single" w:sz="6" w:space="0" w:color="auto"/>
            </w:tcBorders>
          </w:tcPr>
          <w:p w:rsidR="009E16A0" w:rsidRPr="0029097B" w:rsidRDefault="009E16A0" w:rsidP="0029097B">
            <w:pPr>
              <w:pStyle w:val="Tabletext0"/>
              <w:rPr>
                <w:rFonts w:eastAsia="SimSun"/>
              </w:rPr>
            </w:pPr>
            <w:r w:rsidRPr="0029097B">
              <w:rPr>
                <w:rFonts w:eastAsia="SimSun"/>
              </w:rPr>
              <w:t>2A</w:t>
            </w:r>
          </w:p>
        </w:tc>
        <w:tc>
          <w:tcPr>
            <w:tcW w:w="1652" w:type="pct"/>
            <w:tcBorders>
              <w:top w:val="single" w:sz="6" w:space="0" w:color="auto"/>
            </w:tcBorders>
          </w:tcPr>
          <w:p w:rsidR="009E16A0" w:rsidRPr="0029097B" w:rsidRDefault="009E16A0" w:rsidP="0029097B">
            <w:pPr>
              <w:pStyle w:val="Tabletext0"/>
              <w:rPr>
                <w:rFonts w:eastAsia="SimSun"/>
              </w:rPr>
            </w:pPr>
            <w:r w:rsidRPr="0029097B">
              <w:rPr>
                <w:rFonts w:eastAsia="SimSun"/>
              </w:rPr>
              <w:t xml:space="preserve">Provider submits 278 EDI Request to </w:t>
            </w:r>
            <w:r w:rsidR="00B4284E" w:rsidRPr="0029097B">
              <w:rPr>
                <w:rFonts w:eastAsia="SimSun"/>
              </w:rPr>
              <w:t>HCCH</w:t>
            </w:r>
          </w:p>
        </w:tc>
        <w:tc>
          <w:tcPr>
            <w:tcW w:w="1141" w:type="pct"/>
            <w:tcBorders>
              <w:top w:val="single" w:sz="6" w:space="0" w:color="auto"/>
            </w:tcBorders>
          </w:tcPr>
          <w:p w:rsidR="009E16A0" w:rsidRPr="0029097B" w:rsidRDefault="009E16A0" w:rsidP="0029097B">
            <w:pPr>
              <w:pStyle w:val="Tabletext0"/>
              <w:rPr>
                <w:rFonts w:eastAsia="SimSun"/>
              </w:rPr>
            </w:pPr>
            <w:r w:rsidRPr="0029097B">
              <w:rPr>
                <w:rFonts w:eastAsia="SimSun"/>
              </w:rPr>
              <w:t>Automated</w:t>
            </w:r>
          </w:p>
        </w:tc>
        <w:tc>
          <w:tcPr>
            <w:tcW w:w="585" w:type="pct"/>
            <w:tcBorders>
              <w:top w:val="single" w:sz="6" w:space="0" w:color="auto"/>
            </w:tcBorders>
          </w:tcPr>
          <w:p w:rsidR="009E16A0" w:rsidRPr="0029097B" w:rsidRDefault="009E16A0" w:rsidP="0029097B">
            <w:pPr>
              <w:pStyle w:val="Tabletext0"/>
              <w:rPr>
                <w:rFonts w:eastAsia="SimSun"/>
              </w:rPr>
            </w:pPr>
            <w:r w:rsidRPr="0029097B">
              <w:rPr>
                <w:rFonts w:eastAsia="SimSun"/>
              </w:rPr>
              <w:t>Current</w:t>
            </w:r>
          </w:p>
        </w:tc>
        <w:tc>
          <w:tcPr>
            <w:tcW w:w="1013" w:type="pct"/>
            <w:tcBorders>
              <w:top w:val="single" w:sz="6" w:space="0" w:color="auto"/>
            </w:tcBorders>
          </w:tcPr>
          <w:p w:rsidR="009E16A0" w:rsidRPr="0029097B" w:rsidRDefault="009E16A0" w:rsidP="0029097B">
            <w:pPr>
              <w:pStyle w:val="Tabletext0"/>
              <w:rPr>
                <w:rFonts w:eastAsia="SimSun"/>
              </w:rPr>
            </w:pPr>
            <w:r w:rsidRPr="0029097B">
              <w:rPr>
                <w:rFonts w:eastAsia="SimSun"/>
              </w:rPr>
              <w:t>Provider</w:t>
            </w:r>
          </w:p>
        </w:tc>
      </w:tr>
      <w:tr w:rsidR="009E16A0" w:rsidRPr="00DB382B" w:rsidTr="00BB51BD">
        <w:trPr>
          <w:cantSplit/>
          <w:jc w:val="center"/>
        </w:trPr>
        <w:tc>
          <w:tcPr>
            <w:tcW w:w="609" w:type="pct"/>
          </w:tcPr>
          <w:p w:rsidR="009E16A0" w:rsidRPr="0029097B" w:rsidRDefault="009E16A0" w:rsidP="0029097B">
            <w:pPr>
              <w:pStyle w:val="Tabletext0"/>
              <w:rPr>
                <w:rFonts w:eastAsia="SimSun"/>
              </w:rPr>
            </w:pPr>
            <w:r w:rsidRPr="0029097B">
              <w:rPr>
                <w:rFonts w:eastAsia="SimSun"/>
              </w:rPr>
              <w:t>2B</w:t>
            </w:r>
          </w:p>
        </w:tc>
        <w:tc>
          <w:tcPr>
            <w:tcW w:w="1652" w:type="pct"/>
          </w:tcPr>
          <w:p w:rsidR="009E16A0" w:rsidRPr="0029097B" w:rsidRDefault="00B4284E" w:rsidP="0029097B">
            <w:pPr>
              <w:pStyle w:val="Tabletext0"/>
              <w:rPr>
                <w:rFonts w:eastAsia="SimSun"/>
              </w:rPr>
            </w:pPr>
            <w:r w:rsidRPr="0029097B">
              <w:rPr>
                <w:rFonts w:eastAsia="SimSun"/>
              </w:rPr>
              <w:t>HCCH</w:t>
            </w:r>
            <w:r w:rsidR="009E16A0" w:rsidRPr="0029097B">
              <w:rPr>
                <w:rFonts w:eastAsia="SimSun"/>
              </w:rPr>
              <w:t xml:space="preserve"> validates request</w:t>
            </w:r>
          </w:p>
        </w:tc>
        <w:tc>
          <w:tcPr>
            <w:tcW w:w="1141" w:type="pct"/>
          </w:tcPr>
          <w:p w:rsidR="009E16A0" w:rsidRPr="0029097B" w:rsidRDefault="009E16A0" w:rsidP="0029097B">
            <w:pPr>
              <w:pStyle w:val="Tabletext0"/>
              <w:rPr>
                <w:rFonts w:eastAsia="SimSun"/>
              </w:rPr>
            </w:pPr>
            <w:r w:rsidRPr="0029097B">
              <w:rPr>
                <w:rFonts w:eastAsia="SimSun"/>
              </w:rPr>
              <w:t>Automated</w:t>
            </w:r>
          </w:p>
        </w:tc>
        <w:tc>
          <w:tcPr>
            <w:tcW w:w="585" w:type="pct"/>
          </w:tcPr>
          <w:p w:rsidR="009E16A0" w:rsidRPr="0029097B" w:rsidRDefault="009E16A0" w:rsidP="0029097B">
            <w:pPr>
              <w:pStyle w:val="Tabletext0"/>
              <w:rPr>
                <w:rFonts w:eastAsia="SimSun"/>
              </w:rPr>
            </w:pPr>
            <w:r w:rsidRPr="0029097B">
              <w:rPr>
                <w:rFonts w:eastAsia="SimSun"/>
              </w:rPr>
              <w:t>Current</w:t>
            </w:r>
          </w:p>
        </w:tc>
        <w:tc>
          <w:tcPr>
            <w:tcW w:w="1013" w:type="pct"/>
          </w:tcPr>
          <w:p w:rsidR="009E16A0" w:rsidRPr="0029097B" w:rsidRDefault="009E16A0" w:rsidP="0029097B">
            <w:pPr>
              <w:pStyle w:val="Tabletext0"/>
              <w:rPr>
                <w:rFonts w:eastAsia="SimSun"/>
              </w:rPr>
            </w:pPr>
            <w:r w:rsidRPr="0029097B">
              <w:rPr>
                <w:rFonts w:eastAsia="SimSun"/>
              </w:rPr>
              <w:t>HCCH</w:t>
            </w:r>
          </w:p>
        </w:tc>
      </w:tr>
      <w:tr w:rsidR="009E16A0" w:rsidRPr="00DB382B" w:rsidTr="00BB51BD">
        <w:trPr>
          <w:cantSplit/>
          <w:jc w:val="center"/>
        </w:trPr>
        <w:tc>
          <w:tcPr>
            <w:tcW w:w="609" w:type="pct"/>
          </w:tcPr>
          <w:p w:rsidR="009E16A0" w:rsidRPr="0029097B" w:rsidRDefault="009E16A0" w:rsidP="0029097B">
            <w:pPr>
              <w:pStyle w:val="Tabletext0"/>
              <w:rPr>
                <w:rFonts w:eastAsia="SimSun"/>
              </w:rPr>
            </w:pPr>
            <w:r w:rsidRPr="0029097B">
              <w:rPr>
                <w:rFonts w:eastAsia="SimSun"/>
              </w:rPr>
              <w:t>3B</w:t>
            </w:r>
          </w:p>
        </w:tc>
        <w:tc>
          <w:tcPr>
            <w:tcW w:w="1652" w:type="pct"/>
          </w:tcPr>
          <w:p w:rsidR="009E16A0" w:rsidRPr="0029097B" w:rsidRDefault="009E16A0" w:rsidP="0029097B">
            <w:pPr>
              <w:pStyle w:val="Tabletext0"/>
              <w:rPr>
                <w:rFonts w:eastAsia="SimSun"/>
              </w:rPr>
            </w:pPr>
            <w:r w:rsidRPr="0029097B">
              <w:rPr>
                <w:rFonts w:eastAsia="SimSun"/>
              </w:rPr>
              <w:t>HCCH forwards validated 278 request to CBOPC</w:t>
            </w:r>
            <w:r w:rsidR="00C03629" w:rsidRPr="0029097B">
              <w:rPr>
                <w:rFonts w:eastAsia="SimSun"/>
              </w:rPr>
              <w:t xml:space="preserve"> </w:t>
            </w:r>
            <w:r w:rsidRPr="0029097B">
              <w:rPr>
                <w:rFonts w:eastAsia="SimSun"/>
              </w:rPr>
              <w:t>OR</w:t>
            </w:r>
          </w:p>
        </w:tc>
        <w:tc>
          <w:tcPr>
            <w:tcW w:w="1141" w:type="pct"/>
          </w:tcPr>
          <w:p w:rsidR="009E16A0" w:rsidRPr="0029097B" w:rsidRDefault="009E16A0" w:rsidP="0029097B">
            <w:pPr>
              <w:pStyle w:val="Tabletext0"/>
              <w:rPr>
                <w:rFonts w:eastAsia="SimSun"/>
              </w:rPr>
            </w:pPr>
            <w:r w:rsidRPr="0029097B">
              <w:rPr>
                <w:rFonts w:eastAsia="SimSun"/>
              </w:rPr>
              <w:t>Automated</w:t>
            </w:r>
          </w:p>
        </w:tc>
        <w:tc>
          <w:tcPr>
            <w:tcW w:w="585" w:type="pct"/>
          </w:tcPr>
          <w:p w:rsidR="009E16A0" w:rsidRPr="0029097B" w:rsidRDefault="009E16A0" w:rsidP="0029097B">
            <w:pPr>
              <w:pStyle w:val="Tabletext0"/>
              <w:rPr>
                <w:rFonts w:eastAsia="SimSun"/>
              </w:rPr>
            </w:pPr>
            <w:r w:rsidRPr="0029097B">
              <w:rPr>
                <w:rFonts w:eastAsia="SimSun"/>
              </w:rPr>
              <w:t>Current</w:t>
            </w:r>
          </w:p>
        </w:tc>
        <w:tc>
          <w:tcPr>
            <w:tcW w:w="1013" w:type="pct"/>
          </w:tcPr>
          <w:p w:rsidR="009E16A0" w:rsidRPr="0029097B" w:rsidRDefault="009E16A0" w:rsidP="0029097B">
            <w:pPr>
              <w:pStyle w:val="Tabletext0"/>
              <w:rPr>
                <w:rFonts w:eastAsia="SimSun"/>
              </w:rPr>
            </w:pPr>
            <w:r w:rsidRPr="0029097B">
              <w:rPr>
                <w:rFonts w:eastAsia="SimSun"/>
              </w:rPr>
              <w:t>HCCH</w:t>
            </w:r>
          </w:p>
        </w:tc>
      </w:tr>
      <w:tr w:rsidR="009E16A0" w:rsidRPr="00DB382B" w:rsidTr="00BB51BD">
        <w:trPr>
          <w:cantSplit/>
          <w:jc w:val="center"/>
        </w:trPr>
        <w:tc>
          <w:tcPr>
            <w:tcW w:w="609" w:type="pct"/>
          </w:tcPr>
          <w:p w:rsidR="009E16A0" w:rsidRPr="0029097B" w:rsidRDefault="009E16A0" w:rsidP="0029097B">
            <w:pPr>
              <w:pStyle w:val="Tabletext0"/>
              <w:rPr>
                <w:rFonts w:eastAsia="SimSun"/>
              </w:rPr>
            </w:pPr>
            <w:r w:rsidRPr="0029097B">
              <w:rPr>
                <w:rFonts w:eastAsia="SimSun"/>
              </w:rPr>
              <w:t>4B</w:t>
            </w:r>
          </w:p>
        </w:tc>
        <w:tc>
          <w:tcPr>
            <w:tcW w:w="1652" w:type="pct"/>
          </w:tcPr>
          <w:p w:rsidR="009E16A0" w:rsidRPr="0029097B" w:rsidRDefault="009E16A0" w:rsidP="0029097B">
            <w:pPr>
              <w:pStyle w:val="Tabletext0"/>
              <w:rPr>
                <w:rFonts w:eastAsia="SimSun"/>
              </w:rPr>
            </w:pPr>
            <w:r w:rsidRPr="0029097B">
              <w:rPr>
                <w:rFonts w:eastAsia="SimSun"/>
              </w:rPr>
              <w:t xml:space="preserve">HCCH returns 278 request that fail validation to provider </w:t>
            </w:r>
            <w:r w:rsidR="003D6BF4" w:rsidRPr="0029097B">
              <w:rPr>
                <w:rFonts w:eastAsia="SimSun"/>
              </w:rPr>
              <w:t>(AAA Error)</w:t>
            </w:r>
            <w:r w:rsidRPr="0029097B">
              <w:rPr>
                <w:rFonts w:eastAsia="SimSun"/>
              </w:rPr>
              <w:t xml:space="preserve">        </w:t>
            </w:r>
          </w:p>
        </w:tc>
        <w:tc>
          <w:tcPr>
            <w:tcW w:w="1141" w:type="pct"/>
          </w:tcPr>
          <w:p w:rsidR="009E16A0" w:rsidRPr="0029097B" w:rsidRDefault="009E16A0" w:rsidP="0029097B">
            <w:pPr>
              <w:pStyle w:val="Tabletext0"/>
              <w:rPr>
                <w:rFonts w:eastAsia="SimSun"/>
              </w:rPr>
            </w:pPr>
            <w:r w:rsidRPr="0029097B">
              <w:rPr>
                <w:rFonts w:eastAsia="SimSun"/>
              </w:rPr>
              <w:t>Automated</w:t>
            </w:r>
          </w:p>
        </w:tc>
        <w:tc>
          <w:tcPr>
            <w:tcW w:w="585" w:type="pct"/>
          </w:tcPr>
          <w:p w:rsidR="009E16A0" w:rsidRPr="0029097B" w:rsidRDefault="009E16A0" w:rsidP="0029097B">
            <w:pPr>
              <w:pStyle w:val="Tabletext0"/>
              <w:rPr>
                <w:rFonts w:eastAsia="SimSun"/>
              </w:rPr>
            </w:pPr>
            <w:r w:rsidRPr="0029097B">
              <w:rPr>
                <w:rFonts w:eastAsia="SimSun"/>
              </w:rPr>
              <w:t>Current</w:t>
            </w:r>
          </w:p>
        </w:tc>
        <w:tc>
          <w:tcPr>
            <w:tcW w:w="1013" w:type="pct"/>
          </w:tcPr>
          <w:p w:rsidR="009E16A0" w:rsidRPr="0029097B" w:rsidRDefault="009E16A0" w:rsidP="0029097B">
            <w:pPr>
              <w:pStyle w:val="Tabletext0"/>
              <w:rPr>
                <w:rFonts w:eastAsia="SimSun"/>
              </w:rPr>
            </w:pPr>
            <w:r w:rsidRPr="0029097B">
              <w:rPr>
                <w:rFonts w:eastAsia="SimSun"/>
              </w:rPr>
              <w:t>HCCH</w:t>
            </w:r>
          </w:p>
        </w:tc>
      </w:tr>
      <w:tr w:rsidR="009E16A0" w:rsidRPr="00DB382B" w:rsidTr="00BB51BD">
        <w:trPr>
          <w:cantSplit/>
          <w:jc w:val="center"/>
        </w:trPr>
        <w:tc>
          <w:tcPr>
            <w:tcW w:w="609" w:type="pct"/>
          </w:tcPr>
          <w:p w:rsidR="009E16A0" w:rsidRPr="0029097B" w:rsidRDefault="009E16A0" w:rsidP="0029097B">
            <w:pPr>
              <w:pStyle w:val="Tabletext0"/>
              <w:rPr>
                <w:rFonts w:eastAsia="SimSun"/>
              </w:rPr>
            </w:pPr>
            <w:r w:rsidRPr="0029097B">
              <w:rPr>
                <w:rFonts w:eastAsia="SimSun"/>
              </w:rPr>
              <w:t>5B</w:t>
            </w:r>
          </w:p>
        </w:tc>
        <w:tc>
          <w:tcPr>
            <w:tcW w:w="1652" w:type="pct"/>
          </w:tcPr>
          <w:p w:rsidR="009E16A0" w:rsidRPr="0029097B" w:rsidRDefault="009E16A0" w:rsidP="00380A28">
            <w:pPr>
              <w:pStyle w:val="Tabletext0"/>
              <w:rPr>
                <w:rFonts w:eastAsia="SimSun"/>
              </w:rPr>
            </w:pPr>
            <w:r w:rsidRPr="0029097B">
              <w:rPr>
                <w:rFonts w:eastAsia="SimSun"/>
              </w:rPr>
              <w:t xml:space="preserve">HCCH forwards validated 278 request to CBOPC </w:t>
            </w:r>
            <w:r w:rsidR="00380A28" w:rsidRPr="0029097B">
              <w:rPr>
                <w:rFonts w:eastAsia="SimSun"/>
              </w:rPr>
              <w:t>A</w:t>
            </w:r>
            <w:r w:rsidR="00380A28">
              <w:rPr>
                <w:rFonts w:eastAsia="SimSun"/>
              </w:rPr>
              <w:t>E</w:t>
            </w:r>
            <w:r w:rsidR="00380A28" w:rsidRPr="0029097B">
              <w:rPr>
                <w:rFonts w:eastAsia="SimSun"/>
              </w:rPr>
              <w:t>T</w:t>
            </w:r>
          </w:p>
        </w:tc>
        <w:tc>
          <w:tcPr>
            <w:tcW w:w="1141" w:type="pct"/>
          </w:tcPr>
          <w:p w:rsidR="009E16A0" w:rsidRPr="0029097B" w:rsidRDefault="009E16A0" w:rsidP="0029097B">
            <w:pPr>
              <w:pStyle w:val="Tabletext0"/>
              <w:rPr>
                <w:rFonts w:eastAsia="SimSun"/>
              </w:rPr>
            </w:pPr>
            <w:r w:rsidRPr="0029097B">
              <w:rPr>
                <w:rFonts w:eastAsia="SimSun"/>
              </w:rPr>
              <w:t>Automated</w:t>
            </w:r>
          </w:p>
        </w:tc>
        <w:tc>
          <w:tcPr>
            <w:tcW w:w="585" w:type="pct"/>
          </w:tcPr>
          <w:p w:rsidR="009E16A0" w:rsidRPr="0029097B" w:rsidRDefault="009E16A0" w:rsidP="0029097B">
            <w:pPr>
              <w:pStyle w:val="Tabletext0"/>
              <w:rPr>
                <w:rFonts w:eastAsia="SimSun"/>
              </w:rPr>
            </w:pPr>
            <w:r w:rsidRPr="0029097B">
              <w:rPr>
                <w:rFonts w:eastAsia="SimSun"/>
              </w:rPr>
              <w:t>Current</w:t>
            </w:r>
          </w:p>
        </w:tc>
        <w:tc>
          <w:tcPr>
            <w:tcW w:w="1013" w:type="pct"/>
          </w:tcPr>
          <w:p w:rsidR="009E16A0" w:rsidRPr="0029097B" w:rsidRDefault="009E16A0" w:rsidP="0029097B">
            <w:pPr>
              <w:pStyle w:val="Tabletext0"/>
              <w:rPr>
                <w:rFonts w:eastAsia="SimSun"/>
              </w:rPr>
            </w:pPr>
            <w:r w:rsidRPr="0029097B">
              <w:rPr>
                <w:rFonts w:eastAsia="SimSun"/>
              </w:rPr>
              <w:t>HCCH</w:t>
            </w:r>
          </w:p>
        </w:tc>
      </w:tr>
      <w:tr w:rsidR="009E16A0" w:rsidRPr="00DB382B" w:rsidTr="00BB51BD">
        <w:trPr>
          <w:cantSplit/>
          <w:trHeight w:val="217"/>
          <w:jc w:val="center"/>
        </w:trPr>
        <w:tc>
          <w:tcPr>
            <w:tcW w:w="609" w:type="pct"/>
          </w:tcPr>
          <w:p w:rsidR="009E16A0" w:rsidRPr="0029097B" w:rsidRDefault="009E16A0" w:rsidP="0029097B">
            <w:pPr>
              <w:pStyle w:val="Tabletext0"/>
              <w:rPr>
                <w:rFonts w:eastAsia="SimSun"/>
              </w:rPr>
            </w:pPr>
            <w:r w:rsidRPr="0029097B">
              <w:rPr>
                <w:rFonts w:eastAsia="SimSun"/>
              </w:rPr>
              <w:lastRenderedPageBreak/>
              <w:t>6B</w:t>
            </w:r>
          </w:p>
        </w:tc>
        <w:tc>
          <w:tcPr>
            <w:tcW w:w="1652" w:type="pct"/>
          </w:tcPr>
          <w:p w:rsidR="009E16A0" w:rsidRPr="0029097B" w:rsidRDefault="00380A28" w:rsidP="00380A28">
            <w:pPr>
              <w:pStyle w:val="Tabletext0"/>
              <w:rPr>
                <w:rFonts w:eastAsia="SimSun"/>
              </w:rPr>
            </w:pPr>
            <w:r w:rsidRPr="0029097B">
              <w:rPr>
                <w:rFonts w:eastAsia="SimSun"/>
              </w:rPr>
              <w:t>A</w:t>
            </w:r>
            <w:r>
              <w:rPr>
                <w:rFonts w:eastAsia="SimSun"/>
              </w:rPr>
              <w:t>E</w:t>
            </w:r>
            <w:r w:rsidRPr="0029097B">
              <w:rPr>
                <w:rFonts w:eastAsia="SimSun"/>
              </w:rPr>
              <w:t xml:space="preserve">T </w:t>
            </w:r>
            <w:r w:rsidR="009E16A0" w:rsidRPr="0029097B">
              <w:rPr>
                <w:rFonts w:eastAsia="SimSun"/>
              </w:rPr>
              <w:t>retrieves 278 Authorization from 278 repository</w:t>
            </w:r>
          </w:p>
        </w:tc>
        <w:tc>
          <w:tcPr>
            <w:tcW w:w="1141" w:type="pct"/>
          </w:tcPr>
          <w:p w:rsidR="009E16A0" w:rsidRPr="0029097B" w:rsidRDefault="009E16A0" w:rsidP="0029097B">
            <w:pPr>
              <w:pStyle w:val="Tabletext0"/>
              <w:rPr>
                <w:rFonts w:eastAsia="SimSun"/>
              </w:rPr>
            </w:pPr>
            <w:r w:rsidRPr="0029097B">
              <w:rPr>
                <w:rFonts w:eastAsia="SimSun"/>
              </w:rPr>
              <w:t>Automated</w:t>
            </w:r>
          </w:p>
        </w:tc>
        <w:tc>
          <w:tcPr>
            <w:tcW w:w="585" w:type="pct"/>
          </w:tcPr>
          <w:p w:rsidR="009E16A0" w:rsidRPr="0029097B" w:rsidRDefault="009E16A0" w:rsidP="0029097B">
            <w:pPr>
              <w:pStyle w:val="Tabletext0"/>
              <w:rPr>
                <w:rFonts w:eastAsia="SimSun"/>
              </w:rPr>
            </w:pPr>
            <w:r w:rsidRPr="0029097B">
              <w:rPr>
                <w:rFonts w:eastAsia="SimSun"/>
              </w:rPr>
              <w:t>Current</w:t>
            </w:r>
          </w:p>
        </w:tc>
        <w:tc>
          <w:tcPr>
            <w:tcW w:w="1013" w:type="pct"/>
          </w:tcPr>
          <w:p w:rsidR="009E16A0" w:rsidRPr="0029097B" w:rsidRDefault="009E16A0" w:rsidP="0029097B">
            <w:pPr>
              <w:pStyle w:val="Tabletext0"/>
              <w:rPr>
                <w:rFonts w:eastAsia="SimSun"/>
              </w:rPr>
            </w:pPr>
            <w:r w:rsidRPr="0029097B">
              <w:rPr>
                <w:rFonts w:eastAsia="SimSun"/>
              </w:rPr>
              <w:t>CBOPC</w:t>
            </w:r>
          </w:p>
        </w:tc>
      </w:tr>
      <w:tr w:rsidR="009E16A0" w:rsidRPr="00DB382B" w:rsidTr="00BB51BD">
        <w:trPr>
          <w:cantSplit/>
          <w:jc w:val="center"/>
        </w:trPr>
        <w:tc>
          <w:tcPr>
            <w:tcW w:w="609" w:type="pct"/>
          </w:tcPr>
          <w:p w:rsidR="009E16A0" w:rsidRPr="0029097B" w:rsidRDefault="009E16A0" w:rsidP="0029097B">
            <w:pPr>
              <w:pStyle w:val="Tabletext0"/>
              <w:rPr>
                <w:rFonts w:eastAsia="SimSun"/>
              </w:rPr>
            </w:pPr>
            <w:r w:rsidRPr="0029097B">
              <w:rPr>
                <w:rFonts w:eastAsia="SimSun"/>
              </w:rPr>
              <w:t>7B</w:t>
            </w:r>
          </w:p>
        </w:tc>
        <w:tc>
          <w:tcPr>
            <w:tcW w:w="1652" w:type="pct"/>
          </w:tcPr>
          <w:p w:rsidR="009E16A0" w:rsidRPr="0029097B" w:rsidRDefault="009E16A0" w:rsidP="0029097B">
            <w:pPr>
              <w:pStyle w:val="Tabletext0"/>
              <w:rPr>
                <w:rFonts w:eastAsia="SimSun"/>
              </w:rPr>
            </w:pPr>
            <w:r w:rsidRPr="0029097B">
              <w:rPr>
                <w:rFonts w:eastAsia="SimSun"/>
              </w:rPr>
              <w:t>Request Found</w:t>
            </w:r>
            <w:r w:rsidR="003D6BF4" w:rsidRPr="0029097B">
              <w:rPr>
                <w:rFonts w:eastAsia="SimSun"/>
              </w:rPr>
              <w:t>?</w:t>
            </w:r>
          </w:p>
        </w:tc>
        <w:tc>
          <w:tcPr>
            <w:tcW w:w="1141" w:type="pct"/>
          </w:tcPr>
          <w:p w:rsidR="009E16A0" w:rsidRPr="0029097B" w:rsidRDefault="009E16A0" w:rsidP="0029097B">
            <w:pPr>
              <w:pStyle w:val="Tabletext0"/>
              <w:rPr>
                <w:rFonts w:eastAsia="SimSun"/>
              </w:rPr>
            </w:pPr>
            <w:r w:rsidRPr="0029097B">
              <w:rPr>
                <w:rFonts w:eastAsia="SimSun"/>
              </w:rPr>
              <w:t>Automated</w:t>
            </w:r>
          </w:p>
        </w:tc>
        <w:tc>
          <w:tcPr>
            <w:tcW w:w="585" w:type="pct"/>
          </w:tcPr>
          <w:p w:rsidR="009E16A0" w:rsidRPr="0029097B" w:rsidRDefault="009E16A0" w:rsidP="0029097B">
            <w:pPr>
              <w:pStyle w:val="Tabletext0"/>
              <w:rPr>
                <w:rFonts w:eastAsia="SimSun"/>
              </w:rPr>
            </w:pPr>
            <w:r w:rsidRPr="0029097B">
              <w:rPr>
                <w:rFonts w:eastAsia="SimSun"/>
              </w:rPr>
              <w:t>Current</w:t>
            </w:r>
          </w:p>
        </w:tc>
        <w:tc>
          <w:tcPr>
            <w:tcW w:w="1013" w:type="pct"/>
          </w:tcPr>
          <w:p w:rsidR="009E16A0" w:rsidRPr="0029097B" w:rsidRDefault="009E16A0" w:rsidP="0029097B">
            <w:pPr>
              <w:pStyle w:val="Tabletext0"/>
              <w:rPr>
                <w:rFonts w:eastAsia="SimSun"/>
              </w:rPr>
            </w:pPr>
            <w:r w:rsidRPr="0029097B">
              <w:rPr>
                <w:rFonts w:eastAsia="SimSun"/>
              </w:rPr>
              <w:t>CBOPC</w:t>
            </w:r>
          </w:p>
        </w:tc>
      </w:tr>
      <w:tr w:rsidR="006624E6" w:rsidRPr="006624E6"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8A</w:t>
            </w:r>
          </w:p>
        </w:tc>
        <w:tc>
          <w:tcPr>
            <w:tcW w:w="1652" w:type="pct"/>
          </w:tcPr>
          <w:p w:rsidR="006624E6" w:rsidRPr="0029097B" w:rsidRDefault="006624E6" w:rsidP="00380A28">
            <w:pPr>
              <w:pStyle w:val="Tabletext0"/>
              <w:rPr>
                <w:rFonts w:eastAsia="SimSun"/>
              </w:rPr>
            </w:pPr>
            <w:r w:rsidRPr="0029097B">
              <w:rPr>
                <w:rFonts w:eastAsia="SimSun"/>
              </w:rPr>
              <w:t xml:space="preserve">YES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generates 278 Authorization Response to HCCH</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Current</w:t>
            </w:r>
          </w:p>
        </w:tc>
        <w:tc>
          <w:tcPr>
            <w:tcW w:w="1013" w:type="pct"/>
          </w:tcPr>
          <w:p w:rsidR="006624E6" w:rsidRPr="0029097B" w:rsidRDefault="006624E6" w:rsidP="0029097B">
            <w:pPr>
              <w:pStyle w:val="Tabletext0"/>
              <w:rPr>
                <w:rFonts w:eastAsia="SimSun"/>
              </w:rPr>
            </w:pPr>
            <w:r w:rsidRPr="0029097B">
              <w:rPr>
                <w:rFonts w:eastAsia="SimSun"/>
              </w:rPr>
              <w:t>CBOPC</w:t>
            </w:r>
          </w:p>
        </w:tc>
      </w:tr>
      <w:tr w:rsidR="006624E6" w:rsidRPr="006624E6"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9B</w:t>
            </w:r>
          </w:p>
        </w:tc>
        <w:tc>
          <w:tcPr>
            <w:tcW w:w="1652" w:type="pct"/>
          </w:tcPr>
          <w:p w:rsidR="006624E6" w:rsidRPr="0029097B" w:rsidRDefault="00380A28" w:rsidP="00380A28">
            <w:pPr>
              <w:pStyle w:val="Tabletext0"/>
              <w:rPr>
                <w:rFonts w:eastAsia="SimSun"/>
              </w:rPr>
            </w:pPr>
            <w:r w:rsidRPr="0029097B">
              <w:rPr>
                <w:rFonts w:eastAsia="SimSun"/>
              </w:rPr>
              <w:t>A</w:t>
            </w:r>
            <w:r>
              <w:rPr>
                <w:rFonts w:eastAsia="SimSun"/>
              </w:rPr>
              <w:t>E</w:t>
            </w:r>
            <w:r w:rsidRPr="0029097B">
              <w:rPr>
                <w:rFonts w:eastAsia="SimSun"/>
              </w:rPr>
              <w:t xml:space="preserve">T </w:t>
            </w:r>
            <w:r w:rsidR="006624E6" w:rsidRPr="0029097B">
              <w:rPr>
                <w:rFonts w:eastAsia="SimSun"/>
              </w:rPr>
              <w:t>sends response to HCCH</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Current</w:t>
            </w:r>
          </w:p>
        </w:tc>
        <w:tc>
          <w:tcPr>
            <w:tcW w:w="1013" w:type="pct"/>
          </w:tcPr>
          <w:p w:rsidR="006624E6" w:rsidRPr="0029097B" w:rsidRDefault="006624E6" w:rsidP="0029097B">
            <w:pPr>
              <w:pStyle w:val="Tabletext0"/>
              <w:rPr>
                <w:rFonts w:eastAsia="SimSun"/>
              </w:rPr>
            </w:pPr>
            <w:r w:rsidRPr="0029097B">
              <w:rPr>
                <w:rFonts w:eastAsia="SimSun"/>
              </w:rPr>
              <w:t>CBOPC</w:t>
            </w:r>
          </w:p>
        </w:tc>
      </w:tr>
      <w:tr w:rsidR="006624E6" w:rsidRPr="006624E6"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10B</w:t>
            </w:r>
          </w:p>
        </w:tc>
        <w:tc>
          <w:tcPr>
            <w:tcW w:w="1652" w:type="pct"/>
          </w:tcPr>
          <w:p w:rsidR="006624E6" w:rsidRPr="0029097B" w:rsidRDefault="006624E6" w:rsidP="0029097B">
            <w:pPr>
              <w:pStyle w:val="Tabletext0"/>
              <w:rPr>
                <w:rFonts w:eastAsia="SimSun"/>
              </w:rPr>
            </w:pPr>
            <w:r w:rsidRPr="0029097B">
              <w:rPr>
                <w:rFonts w:eastAsia="SimSun"/>
              </w:rPr>
              <w:t>HCCH validates response</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Current</w:t>
            </w:r>
          </w:p>
        </w:tc>
        <w:tc>
          <w:tcPr>
            <w:tcW w:w="1013" w:type="pct"/>
          </w:tcPr>
          <w:p w:rsidR="006624E6" w:rsidRPr="0029097B" w:rsidRDefault="006624E6" w:rsidP="0029097B">
            <w:pPr>
              <w:pStyle w:val="Tabletext0"/>
              <w:rPr>
                <w:rFonts w:eastAsia="SimSun"/>
              </w:rPr>
            </w:pPr>
            <w:r w:rsidRPr="0029097B">
              <w:rPr>
                <w:rFonts w:eastAsia="SimSun"/>
              </w:rPr>
              <w:t>CBOPC</w:t>
            </w:r>
          </w:p>
        </w:tc>
      </w:tr>
      <w:tr w:rsidR="006624E6" w:rsidRPr="006624E6"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11B</w:t>
            </w:r>
          </w:p>
        </w:tc>
        <w:tc>
          <w:tcPr>
            <w:tcW w:w="1652" w:type="pct"/>
          </w:tcPr>
          <w:p w:rsidR="006624E6" w:rsidRPr="0029097B" w:rsidRDefault="006624E6" w:rsidP="0029097B">
            <w:pPr>
              <w:pStyle w:val="Tabletext0"/>
              <w:rPr>
                <w:rFonts w:eastAsia="SimSun"/>
              </w:rPr>
            </w:pPr>
            <w:r w:rsidRPr="0029097B">
              <w:rPr>
                <w:rFonts w:eastAsia="SimSun"/>
              </w:rPr>
              <w:t>Provider receives response from HCCH</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Current</w:t>
            </w:r>
          </w:p>
        </w:tc>
        <w:tc>
          <w:tcPr>
            <w:tcW w:w="1013" w:type="pct"/>
          </w:tcPr>
          <w:p w:rsidR="006624E6" w:rsidRPr="0029097B" w:rsidRDefault="00C03629" w:rsidP="0029097B">
            <w:pPr>
              <w:pStyle w:val="Tabletext0"/>
              <w:rPr>
                <w:rFonts w:eastAsia="SimSun"/>
              </w:rPr>
            </w:pPr>
            <w:r w:rsidRPr="0029097B">
              <w:rPr>
                <w:rFonts w:eastAsia="SimSun"/>
              </w:rPr>
              <w:t>HCCH</w:t>
            </w:r>
          </w:p>
        </w:tc>
      </w:tr>
      <w:tr w:rsidR="006624E6" w:rsidRPr="00DB382B"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7C</w:t>
            </w:r>
          </w:p>
        </w:tc>
        <w:tc>
          <w:tcPr>
            <w:tcW w:w="1652" w:type="pct"/>
          </w:tcPr>
          <w:p w:rsidR="006624E6" w:rsidRPr="0029097B" w:rsidRDefault="006624E6"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validates provider data</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New</w:t>
            </w:r>
          </w:p>
        </w:tc>
        <w:tc>
          <w:tcPr>
            <w:tcW w:w="1013" w:type="pct"/>
          </w:tcPr>
          <w:p w:rsidR="006624E6" w:rsidRPr="0029097B" w:rsidRDefault="006624E6" w:rsidP="0029097B">
            <w:pPr>
              <w:pStyle w:val="Tabletext0"/>
              <w:rPr>
                <w:rFonts w:eastAsia="SimSun"/>
              </w:rPr>
            </w:pPr>
            <w:r w:rsidRPr="0029097B">
              <w:rPr>
                <w:rFonts w:eastAsia="SimSun"/>
              </w:rPr>
              <w:t>CBOPC</w:t>
            </w:r>
          </w:p>
        </w:tc>
      </w:tr>
      <w:tr w:rsidR="006624E6" w:rsidRPr="00DB382B"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7D</w:t>
            </w:r>
          </w:p>
        </w:tc>
        <w:tc>
          <w:tcPr>
            <w:tcW w:w="1652" w:type="pct"/>
          </w:tcPr>
          <w:p w:rsidR="006624E6" w:rsidRPr="0029097B" w:rsidRDefault="006624E6" w:rsidP="0029097B">
            <w:pPr>
              <w:pStyle w:val="Tabletext0"/>
              <w:rPr>
                <w:rFonts w:eastAsia="SimSun"/>
              </w:rPr>
            </w:pPr>
            <w:r w:rsidRPr="0029097B">
              <w:rPr>
                <w:rFonts w:eastAsia="SimSun"/>
              </w:rPr>
              <w:t>Allowed Provider?</w:t>
            </w:r>
          </w:p>
        </w:tc>
        <w:tc>
          <w:tcPr>
            <w:tcW w:w="1141" w:type="pct"/>
          </w:tcPr>
          <w:p w:rsidR="006624E6" w:rsidRPr="0029097B" w:rsidRDefault="006624E6" w:rsidP="0029097B">
            <w:pPr>
              <w:pStyle w:val="Tabletext0"/>
              <w:rPr>
                <w:rFonts w:eastAsia="SimSun"/>
              </w:rPr>
            </w:pPr>
          </w:p>
        </w:tc>
        <w:tc>
          <w:tcPr>
            <w:tcW w:w="585" w:type="pct"/>
          </w:tcPr>
          <w:p w:rsidR="006624E6" w:rsidRPr="0029097B" w:rsidRDefault="006624E6" w:rsidP="0029097B">
            <w:pPr>
              <w:pStyle w:val="Tabletext0"/>
              <w:rPr>
                <w:rFonts w:eastAsia="SimSun"/>
              </w:rPr>
            </w:pPr>
          </w:p>
        </w:tc>
        <w:tc>
          <w:tcPr>
            <w:tcW w:w="1013" w:type="pct"/>
          </w:tcPr>
          <w:p w:rsidR="006624E6" w:rsidRPr="0029097B" w:rsidRDefault="006624E6" w:rsidP="0029097B">
            <w:pPr>
              <w:pStyle w:val="Tabletext0"/>
              <w:rPr>
                <w:rFonts w:eastAsia="SimSun"/>
              </w:rPr>
            </w:pPr>
          </w:p>
        </w:tc>
      </w:tr>
      <w:tr w:rsidR="006624E6" w:rsidRPr="00DB382B"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7E</w:t>
            </w:r>
          </w:p>
        </w:tc>
        <w:tc>
          <w:tcPr>
            <w:tcW w:w="1652" w:type="pct"/>
          </w:tcPr>
          <w:p w:rsidR="006624E6" w:rsidRPr="0029097B" w:rsidRDefault="006624E6" w:rsidP="00380A28">
            <w:pPr>
              <w:pStyle w:val="Tabletext0"/>
              <w:rPr>
                <w:rFonts w:eastAsia="SimSun"/>
              </w:rPr>
            </w:pPr>
            <w:r w:rsidRPr="0029097B">
              <w:rPr>
                <w:rFonts w:eastAsia="SimSun"/>
              </w:rPr>
              <w:t xml:space="preserve">YES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routes 278 Request to appropriate queue</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New</w:t>
            </w:r>
          </w:p>
        </w:tc>
        <w:tc>
          <w:tcPr>
            <w:tcW w:w="1013" w:type="pct"/>
          </w:tcPr>
          <w:p w:rsidR="006624E6" w:rsidRPr="0029097B" w:rsidRDefault="006624E6" w:rsidP="0029097B">
            <w:pPr>
              <w:pStyle w:val="Tabletext0"/>
              <w:rPr>
                <w:rFonts w:eastAsia="SimSun"/>
              </w:rPr>
            </w:pPr>
            <w:r w:rsidRPr="0029097B">
              <w:rPr>
                <w:rFonts w:eastAsia="SimSun"/>
              </w:rPr>
              <w:t>CBOPC</w:t>
            </w:r>
          </w:p>
        </w:tc>
      </w:tr>
      <w:tr w:rsidR="006624E6" w:rsidRPr="00DB382B"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8D</w:t>
            </w:r>
          </w:p>
        </w:tc>
        <w:tc>
          <w:tcPr>
            <w:tcW w:w="1652" w:type="pct"/>
          </w:tcPr>
          <w:p w:rsidR="006624E6" w:rsidRPr="0029097B" w:rsidRDefault="006624E6" w:rsidP="00380A28">
            <w:pPr>
              <w:pStyle w:val="Tabletext0"/>
              <w:rPr>
                <w:rFonts w:eastAsia="SimSun"/>
              </w:rPr>
            </w:pPr>
            <w:r w:rsidRPr="0029097B">
              <w:rPr>
                <w:rFonts w:eastAsia="SimSun"/>
              </w:rPr>
              <w:t xml:space="preserve">YES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generates 278 PENDING Response to HCCH</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Current</w:t>
            </w:r>
          </w:p>
        </w:tc>
        <w:tc>
          <w:tcPr>
            <w:tcW w:w="1013" w:type="pct"/>
          </w:tcPr>
          <w:p w:rsidR="006624E6" w:rsidRPr="0029097B" w:rsidRDefault="006624E6" w:rsidP="0029097B">
            <w:pPr>
              <w:pStyle w:val="Tabletext0"/>
              <w:rPr>
                <w:rFonts w:eastAsia="SimSun"/>
              </w:rPr>
            </w:pPr>
            <w:r w:rsidRPr="0029097B">
              <w:rPr>
                <w:rFonts w:eastAsia="SimSun"/>
              </w:rPr>
              <w:t>CBOPC</w:t>
            </w:r>
          </w:p>
        </w:tc>
      </w:tr>
      <w:tr w:rsidR="006624E6" w:rsidRPr="00DB382B" w:rsidTr="00BB51BD">
        <w:trPr>
          <w:cantSplit/>
          <w:jc w:val="center"/>
        </w:trPr>
        <w:tc>
          <w:tcPr>
            <w:tcW w:w="609" w:type="pct"/>
          </w:tcPr>
          <w:p w:rsidR="006624E6" w:rsidRPr="0029097B" w:rsidRDefault="006624E6" w:rsidP="0029097B">
            <w:pPr>
              <w:pStyle w:val="Tabletext0"/>
              <w:rPr>
                <w:rFonts w:eastAsia="SimSun"/>
              </w:rPr>
            </w:pPr>
            <w:r w:rsidRPr="0029097B">
              <w:rPr>
                <w:rFonts w:eastAsia="SimSun"/>
              </w:rPr>
              <w:t>9B</w:t>
            </w:r>
          </w:p>
        </w:tc>
        <w:tc>
          <w:tcPr>
            <w:tcW w:w="1652" w:type="pct"/>
          </w:tcPr>
          <w:p w:rsidR="006624E6" w:rsidRPr="0029097B" w:rsidRDefault="006624E6" w:rsidP="00380A28">
            <w:pPr>
              <w:pStyle w:val="Tabletext0"/>
              <w:rPr>
                <w:rFonts w:eastAsia="SimSun"/>
              </w:rPr>
            </w:pPr>
            <w:r w:rsidRPr="0029097B">
              <w:rPr>
                <w:rFonts w:eastAsia="SimSun"/>
              </w:rPr>
              <w:t xml:space="preserve">YES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sends 278 Response</w:t>
            </w:r>
          </w:p>
        </w:tc>
        <w:tc>
          <w:tcPr>
            <w:tcW w:w="1141" w:type="pct"/>
          </w:tcPr>
          <w:p w:rsidR="006624E6" w:rsidRPr="0029097B" w:rsidRDefault="006624E6" w:rsidP="0029097B">
            <w:pPr>
              <w:pStyle w:val="Tabletext0"/>
              <w:rPr>
                <w:rFonts w:eastAsia="SimSun"/>
              </w:rPr>
            </w:pPr>
            <w:r w:rsidRPr="0029097B">
              <w:rPr>
                <w:rFonts w:eastAsia="SimSun"/>
              </w:rPr>
              <w:t>Automated</w:t>
            </w:r>
          </w:p>
        </w:tc>
        <w:tc>
          <w:tcPr>
            <w:tcW w:w="585" w:type="pct"/>
          </w:tcPr>
          <w:p w:rsidR="006624E6" w:rsidRPr="0029097B" w:rsidRDefault="006624E6" w:rsidP="0029097B">
            <w:pPr>
              <w:pStyle w:val="Tabletext0"/>
              <w:rPr>
                <w:rFonts w:eastAsia="SimSun"/>
              </w:rPr>
            </w:pPr>
            <w:r w:rsidRPr="0029097B">
              <w:rPr>
                <w:rFonts w:eastAsia="SimSun"/>
              </w:rPr>
              <w:t>Current</w:t>
            </w:r>
          </w:p>
        </w:tc>
        <w:tc>
          <w:tcPr>
            <w:tcW w:w="1013" w:type="pct"/>
          </w:tcPr>
          <w:p w:rsidR="006624E6" w:rsidRPr="0029097B" w:rsidRDefault="006624E6"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8B</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routes request to DENY queue</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New</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8C</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generates 278 DENY response</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New</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9B</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sends 278 Response</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Current</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7C</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 xml:space="preserve">routes 278 Request to AAT </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New</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7D</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validates provider data</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New</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7E</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routes 278 Request to appropriate queue</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New</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8B</w:t>
            </w:r>
          </w:p>
        </w:tc>
        <w:tc>
          <w:tcPr>
            <w:tcW w:w="1652" w:type="pct"/>
          </w:tcPr>
          <w:p w:rsidR="00C337EE" w:rsidRPr="0029097B" w:rsidRDefault="00C337EE" w:rsidP="00380A28">
            <w:pPr>
              <w:pStyle w:val="Tabletext0"/>
              <w:rPr>
                <w:rFonts w:eastAsia="SimSun"/>
              </w:rPr>
            </w:pPr>
            <w:r w:rsidRPr="0029097B">
              <w:rPr>
                <w:rFonts w:eastAsia="SimSun"/>
              </w:rPr>
              <w:t xml:space="preserve">NO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generates 278 Error Response to HCCH</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Current</w:t>
            </w:r>
          </w:p>
        </w:tc>
        <w:tc>
          <w:tcPr>
            <w:tcW w:w="1013" w:type="pct"/>
          </w:tcPr>
          <w:p w:rsidR="00C337EE" w:rsidRPr="0029097B" w:rsidRDefault="00C337EE" w:rsidP="0029097B">
            <w:pPr>
              <w:pStyle w:val="Tabletext0"/>
              <w:rPr>
                <w:rFonts w:eastAsia="SimSun"/>
              </w:rPr>
            </w:pPr>
            <w:r w:rsidRPr="0029097B">
              <w:rPr>
                <w:rFonts w:eastAsia="SimSun"/>
              </w:rPr>
              <w:t>CBOPC</w:t>
            </w:r>
          </w:p>
        </w:tc>
      </w:tr>
      <w:tr w:rsidR="00C337EE" w:rsidRPr="00DB382B" w:rsidTr="00BB51BD">
        <w:trPr>
          <w:cantSplit/>
          <w:jc w:val="center"/>
        </w:trPr>
        <w:tc>
          <w:tcPr>
            <w:tcW w:w="609" w:type="pct"/>
          </w:tcPr>
          <w:p w:rsidR="00C337EE" w:rsidRPr="0029097B" w:rsidRDefault="00C337EE" w:rsidP="0029097B">
            <w:pPr>
              <w:pStyle w:val="Tabletext0"/>
              <w:rPr>
                <w:rFonts w:eastAsia="SimSun"/>
              </w:rPr>
            </w:pPr>
            <w:r w:rsidRPr="0029097B">
              <w:rPr>
                <w:rFonts w:eastAsia="SimSun"/>
              </w:rPr>
              <w:t>8C</w:t>
            </w:r>
          </w:p>
        </w:tc>
        <w:tc>
          <w:tcPr>
            <w:tcW w:w="1652" w:type="pct"/>
          </w:tcPr>
          <w:p w:rsidR="00C337EE" w:rsidRPr="0029097B" w:rsidRDefault="00C337EE" w:rsidP="00380A28">
            <w:pPr>
              <w:pStyle w:val="Tabletext0"/>
              <w:rPr>
                <w:rFonts w:eastAsia="SimSun"/>
              </w:rPr>
            </w:pPr>
            <w:r w:rsidRPr="0029097B">
              <w:rPr>
                <w:rFonts w:eastAsia="SimSun"/>
              </w:rPr>
              <w:t xml:space="preserve">YES - </w:t>
            </w:r>
            <w:r w:rsidR="00380A28" w:rsidRPr="0029097B">
              <w:rPr>
                <w:rFonts w:eastAsia="SimSun"/>
              </w:rPr>
              <w:t>A</w:t>
            </w:r>
            <w:r w:rsidR="00380A28">
              <w:rPr>
                <w:rFonts w:eastAsia="SimSun"/>
              </w:rPr>
              <w:t>E</w:t>
            </w:r>
            <w:r w:rsidR="00380A28" w:rsidRPr="0029097B">
              <w:rPr>
                <w:rFonts w:eastAsia="SimSun"/>
              </w:rPr>
              <w:t xml:space="preserve">T </w:t>
            </w:r>
            <w:r w:rsidRPr="0029097B">
              <w:rPr>
                <w:rFonts w:eastAsia="SimSun"/>
              </w:rPr>
              <w:t>generates 278 Authorization Response to HCCH</w:t>
            </w:r>
          </w:p>
        </w:tc>
        <w:tc>
          <w:tcPr>
            <w:tcW w:w="1141" w:type="pct"/>
          </w:tcPr>
          <w:p w:rsidR="00C337EE" w:rsidRPr="0029097B" w:rsidRDefault="00C337EE" w:rsidP="0029097B">
            <w:pPr>
              <w:pStyle w:val="Tabletext0"/>
              <w:rPr>
                <w:rFonts w:eastAsia="SimSun"/>
              </w:rPr>
            </w:pPr>
            <w:r w:rsidRPr="0029097B">
              <w:rPr>
                <w:rFonts w:eastAsia="SimSun"/>
              </w:rPr>
              <w:t>Automated</w:t>
            </w:r>
          </w:p>
        </w:tc>
        <w:tc>
          <w:tcPr>
            <w:tcW w:w="585" w:type="pct"/>
          </w:tcPr>
          <w:p w:rsidR="00C337EE" w:rsidRPr="0029097B" w:rsidRDefault="00C337EE" w:rsidP="0029097B">
            <w:pPr>
              <w:pStyle w:val="Tabletext0"/>
              <w:rPr>
                <w:rFonts w:eastAsia="SimSun"/>
              </w:rPr>
            </w:pPr>
            <w:r w:rsidRPr="0029097B">
              <w:rPr>
                <w:rFonts w:eastAsia="SimSun"/>
              </w:rPr>
              <w:t>Current</w:t>
            </w:r>
          </w:p>
        </w:tc>
        <w:tc>
          <w:tcPr>
            <w:tcW w:w="1013" w:type="pct"/>
          </w:tcPr>
          <w:p w:rsidR="00C337EE" w:rsidRPr="0029097B" w:rsidRDefault="00C337EE" w:rsidP="0029097B">
            <w:pPr>
              <w:pStyle w:val="Tabletext0"/>
              <w:rPr>
                <w:rFonts w:eastAsia="SimSun"/>
              </w:rPr>
            </w:pPr>
            <w:r w:rsidRPr="0029097B">
              <w:rPr>
                <w:rFonts w:eastAsia="SimSun"/>
              </w:rPr>
              <w:t>CBOPC</w:t>
            </w:r>
          </w:p>
        </w:tc>
      </w:tr>
    </w:tbl>
    <w:p w:rsidR="003D7478" w:rsidRDefault="003D7478" w:rsidP="00B66989">
      <w:pPr>
        <w:pStyle w:val="Heading2"/>
      </w:pPr>
      <w:bookmarkStart w:id="61" w:name="_Toc424035492"/>
      <w:bookmarkStart w:id="62" w:name="_Toc437426499"/>
      <w:r>
        <w:t>Business Benefits</w:t>
      </w:r>
      <w:bookmarkEnd w:id="61"/>
      <w:bookmarkEnd w:id="62"/>
    </w:p>
    <w:p w:rsidR="001C19DE" w:rsidRPr="001C19DE" w:rsidRDefault="001C19DE" w:rsidP="001C19DE">
      <w:pPr>
        <w:pStyle w:val="BodyText"/>
      </w:pPr>
      <w:r>
        <w:t>This development will allow the VA to fully participate in electronic exchanges for authorization of Non-VA Care, potentially saving costs of printing and mailing large amounts of authorization information. In addition, this development will bring the NVCC program into compliance with applicable CAQH CORE Operating Rules pertaining to authorizations.</w:t>
      </w:r>
    </w:p>
    <w:p w:rsidR="003D7478" w:rsidRDefault="003D7478" w:rsidP="00B66989">
      <w:pPr>
        <w:pStyle w:val="Heading2"/>
      </w:pPr>
      <w:r>
        <w:tab/>
      </w:r>
      <w:bookmarkStart w:id="63" w:name="_Toc424035493"/>
      <w:bookmarkStart w:id="64" w:name="_Toc437426500"/>
      <w:r>
        <w:t>Assumptions and Constraints</w:t>
      </w:r>
      <w:bookmarkEnd w:id="63"/>
      <w:bookmarkEnd w:id="64"/>
    </w:p>
    <w:p w:rsidR="003D7478" w:rsidRDefault="003D7478" w:rsidP="00B66989">
      <w:pPr>
        <w:pStyle w:val="Heading3"/>
      </w:pPr>
      <w:bookmarkStart w:id="65" w:name="_Toc424035494"/>
      <w:bookmarkStart w:id="66" w:name="_Toc437426501"/>
      <w:r>
        <w:t>Design Assumptions</w:t>
      </w:r>
      <w:bookmarkEnd w:id="65"/>
      <w:bookmarkEnd w:id="66"/>
    </w:p>
    <w:p w:rsidR="00153FDB" w:rsidRPr="001C19DE" w:rsidRDefault="00153FDB" w:rsidP="00153FDB">
      <w:pPr>
        <w:pStyle w:val="BodyText"/>
      </w:pPr>
      <w:r>
        <w:t xml:space="preserve">There are no </w:t>
      </w:r>
      <w:r w:rsidR="006B54DB">
        <w:t>significant</w:t>
      </w:r>
      <w:r>
        <w:t xml:space="preserve"> assumptions associated with this project.</w:t>
      </w:r>
    </w:p>
    <w:p w:rsidR="003D7478" w:rsidRDefault="003D7478" w:rsidP="00B66989">
      <w:pPr>
        <w:pStyle w:val="Heading3"/>
      </w:pPr>
      <w:bookmarkStart w:id="67" w:name="_Toc424035495"/>
      <w:bookmarkStart w:id="68" w:name="_Toc437426502"/>
      <w:r>
        <w:t>Design Constraints</w:t>
      </w:r>
      <w:bookmarkEnd w:id="67"/>
      <w:bookmarkEnd w:id="68"/>
    </w:p>
    <w:p w:rsidR="00A83A13" w:rsidRPr="00C53CDD" w:rsidRDefault="00A83A13" w:rsidP="00A83A13">
      <w:pPr>
        <w:pStyle w:val="BodyText"/>
      </w:pPr>
      <w:r>
        <w:t>EDI PC</w:t>
      </w:r>
      <w:r w:rsidRPr="00C53CDD">
        <w:t xml:space="preserve"> has the following constraints:</w:t>
      </w:r>
    </w:p>
    <w:p w:rsidR="00A83A13" w:rsidRPr="00C53CDD" w:rsidRDefault="00A83A13" w:rsidP="008C2C1A">
      <w:pPr>
        <w:pStyle w:val="BodyTextBullet1"/>
      </w:pPr>
      <w:r w:rsidRPr="00C53CDD">
        <w:lastRenderedPageBreak/>
        <w:t>The solution will need to meet VA Enterprise Standards for development language, security, 508 compliance, web framework, application framework, and integration with other VA systems.</w:t>
      </w:r>
    </w:p>
    <w:p w:rsidR="00A83A13" w:rsidRPr="00C53CDD" w:rsidRDefault="00A83A13" w:rsidP="008C2C1A">
      <w:pPr>
        <w:pStyle w:val="BodyTextBullet1"/>
      </w:pPr>
      <w:r w:rsidRPr="00C53CDD">
        <w:t>Development of the application</w:t>
      </w:r>
      <w:r>
        <w:t>s</w:t>
      </w:r>
      <w:r w:rsidRPr="00C53CDD">
        <w:t xml:space="preserve"> </w:t>
      </w:r>
      <w:r w:rsidR="0067579A">
        <w:t>is</w:t>
      </w:r>
      <w:r w:rsidR="0067579A" w:rsidRPr="00C53CDD">
        <w:t xml:space="preserve"> </w:t>
      </w:r>
      <w:r w:rsidRPr="00C53CDD">
        <w:t xml:space="preserve">constrained by the availability of programming resources and VHA resources for advice and testing. </w:t>
      </w:r>
    </w:p>
    <w:p w:rsidR="00A83A13" w:rsidRDefault="00A83A13" w:rsidP="008C2C1A">
      <w:pPr>
        <w:pStyle w:val="BodyTextBullet1"/>
      </w:pPr>
      <w:r w:rsidRPr="00C53CDD">
        <w:t>Timely acquisition of all new or allocated hardware resources approved by the Government for project development.</w:t>
      </w:r>
    </w:p>
    <w:p w:rsidR="002126DF" w:rsidRPr="00A83A13" w:rsidRDefault="002126DF" w:rsidP="002126DF">
      <w:pPr>
        <w:pStyle w:val="BodyTextBullet1"/>
      </w:pPr>
      <w:r>
        <w:t>The VA Policy Management Department (PMD) is responsible for designing the queues routing criteria for 278 authorization requests received by the AAT.  Delay of these rules will delay the coding necessary to implement the rules.</w:t>
      </w:r>
    </w:p>
    <w:p w:rsidR="003D7478" w:rsidRDefault="003D7478" w:rsidP="00B66989">
      <w:pPr>
        <w:pStyle w:val="Heading3"/>
      </w:pPr>
      <w:bookmarkStart w:id="69" w:name="_Toc424035496"/>
      <w:bookmarkStart w:id="70" w:name="_Toc437426503"/>
      <w:r>
        <w:t>Design Trade-offs</w:t>
      </w:r>
      <w:bookmarkEnd w:id="69"/>
      <w:bookmarkEnd w:id="70"/>
    </w:p>
    <w:p w:rsidR="00153FDB" w:rsidRPr="005A70FD" w:rsidRDefault="00153FDB" w:rsidP="00153FDB">
      <w:pPr>
        <w:pStyle w:val="BodyText"/>
      </w:pPr>
      <w:r w:rsidRPr="005A70FD">
        <w:t>No significant trade-offs have been identified for this project.</w:t>
      </w:r>
    </w:p>
    <w:p w:rsidR="003D7478" w:rsidRDefault="003D7478" w:rsidP="00B66989">
      <w:pPr>
        <w:pStyle w:val="Heading2"/>
      </w:pPr>
      <w:bookmarkStart w:id="71" w:name="_Toc424035497"/>
      <w:bookmarkStart w:id="72" w:name="_Toc437426504"/>
      <w:r>
        <w:t>Overview of the Significant Requirements</w:t>
      </w:r>
      <w:bookmarkEnd w:id="71"/>
      <w:bookmarkEnd w:id="72"/>
    </w:p>
    <w:p w:rsidR="003D7478" w:rsidRDefault="003D7478" w:rsidP="00B66989">
      <w:pPr>
        <w:pStyle w:val="Heading3"/>
      </w:pPr>
      <w:bookmarkStart w:id="73" w:name="_Toc424035498"/>
      <w:bookmarkStart w:id="74" w:name="_Toc437426505"/>
      <w:r>
        <w:t>Overview of Significant Functional Requirements</w:t>
      </w:r>
      <w:bookmarkEnd w:id="73"/>
      <w:bookmarkEnd w:id="74"/>
    </w:p>
    <w:p w:rsidR="000515C5" w:rsidRDefault="000515C5" w:rsidP="008C2C1A">
      <w:pPr>
        <w:pStyle w:val="BodyTextBullet1"/>
      </w:pPr>
      <w:r>
        <w:t xml:space="preserve">The </w:t>
      </w:r>
      <w:r w:rsidR="00380A28">
        <w:t xml:space="preserve">AET </w:t>
      </w:r>
      <w:r>
        <w:t>will accept and store authorization requests, allowing Non-VA providers to request authorizations electronically</w:t>
      </w:r>
      <w:r w:rsidR="006A4A04">
        <w:t xml:space="preserve"> rather than the current phone-calls-and-paper process.</w:t>
      </w:r>
    </w:p>
    <w:p w:rsidR="006A4A04" w:rsidRDefault="006A4A04" w:rsidP="008C2C1A">
      <w:pPr>
        <w:pStyle w:val="BodyTextBullet1"/>
      </w:pPr>
      <w:r>
        <w:t>A new AAT GUI will be put into place that will allow for the management of queues of incoming authorization requests.</w:t>
      </w:r>
    </w:p>
    <w:p w:rsidR="006A4A04" w:rsidRDefault="00810AB8" w:rsidP="008C2C1A">
      <w:pPr>
        <w:pStyle w:val="BodyTextBullet1"/>
      </w:pPr>
      <w:proofErr w:type="spellStart"/>
      <w:r>
        <w:t>VistA</w:t>
      </w:r>
      <w:proofErr w:type="spellEnd"/>
      <w:r>
        <w:t xml:space="preserve"> Fee Basis</w:t>
      </w:r>
      <w:r w:rsidR="006A4A04">
        <w:t xml:space="preserve"> will also allow discrete authorized services to be selected for an authorization, allowing </w:t>
      </w:r>
      <w:r w:rsidR="00FF279A">
        <w:t>for more accurate reporting of services to Non-VA providers.</w:t>
      </w:r>
    </w:p>
    <w:p w:rsidR="0058766C" w:rsidRDefault="0058766C" w:rsidP="00B66989">
      <w:pPr>
        <w:pStyle w:val="Heading3"/>
      </w:pPr>
      <w:bookmarkStart w:id="75" w:name="ColumnTitle_06"/>
      <w:bookmarkStart w:id="76" w:name="_Toc424035499"/>
      <w:bookmarkStart w:id="77" w:name="_Toc437426506"/>
      <w:bookmarkEnd w:id="75"/>
      <w:r>
        <w:t>Overview of Functional Workload / Performance Requirements</w:t>
      </w:r>
      <w:bookmarkEnd w:id="76"/>
      <w:bookmarkEnd w:id="77"/>
    </w:p>
    <w:p w:rsidR="00F250AE" w:rsidRPr="00F250AE" w:rsidRDefault="00F250AE" w:rsidP="00F250AE">
      <w:pPr>
        <w:pStyle w:val="BodyText"/>
      </w:pPr>
      <w:r>
        <w:t xml:space="preserve">In accordance with the CORE Operating Rules, the </w:t>
      </w:r>
      <w:r w:rsidR="000F0EB5">
        <w:t xml:space="preserve">AET </w:t>
      </w:r>
      <w:r>
        <w:t xml:space="preserve">will have </w:t>
      </w:r>
      <w:r w:rsidR="0023322F">
        <w:t xml:space="preserve">a maximum of </w:t>
      </w:r>
      <w:r>
        <w:t xml:space="preserve">20 seconds to respond to real-time requests from providers for an authorization. When a provider requests an authorization, the </w:t>
      </w:r>
      <w:r w:rsidR="000F0EB5">
        <w:t xml:space="preserve">AET </w:t>
      </w:r>
      <w:r>
        <w:t>will have</w:t>
      </w:r>
      <w:r w:rsidR="0080399D">
        <w:t xml:space="preserve"> a maximum of</w:t>
      </w:r>
      <w:r>
        <w:t xml:space="preserve"> 20 seconds to respond that the review of that request is in progress. The provider will make one or more subsequent requests within the following three days to retrieve the requested authorization.</w:t>
      </w:r>
    </w:p>
    <w:p w:rsidR="00BF50C5" w:rsidRDefault="00BF50C5" w:rsidP="00B66989">
      <w:pPr>
        <w:pStyle w:val="Heading3"/>
      </w:pPr>
      <w:bookmarkStart w:id="78" w:name="_Toc424035500"/>
      <w:bookmarkStart w:id="79" w:name="_Toc437426507"/>
      <w:r w:rsidRPr="00BF50C5">
        <w:t>Overview of Operational Requirements</w:t>
      </w:r>
      <w:bookmarkEnd w:id="78"/>
      <w:bookmarkEnd w:id="79"/>
    </w:p>
    <w:p w:rsidR="00552BE5" w:rsidRPr="00552BE5" w:rsidRDefault="00F250AE" w:rsidP="00552BE5">
      <w:pPr>
        <w:pStyle w:val="BodyText"/>
      </w:pPr>
      <w:bookmarkStart w:id="80" w:name="ColumnTitle_08"/>
      <w:bookmarkEnd w:id="80"/>
      <w:r>
        <w:t>There are no changes to existing operational requirements.</w:t>
      </w:r>
    </w:p>
    <w:p w:rsidR="003C71D0" w:rsidRDefault="003C71D0" w:rsidP="00B66989">
      <w:pPr>
        <w:pStyle w:val="Heading3"/>
      </w:pPr>
      <w:bookmarkStart w:id="81" w:name="_Toc424035501"/>
      <w:bookmarkStart w:id="82" w:name="_Toc437426508"/>
      <w:r>
        <w:lastRenderedPageBreak/>
        <w:t>Overview of the Technical Requirements</w:t>
      </w:r>
      <w:bookmarkEnd w:id="81"/>
      <w:bookmarkEnd w:id="82"/>
    </w:p>
    <w:p w:rsidR="003B1B98" w:rsidRDefault="0098564E" w:rsidP="00B66989">
      <w:pPr>
        <w:pStyle w:val="Heading3"/>
      </w:pPr>
      <w:proofErr w:type="gramStart"/>
      <w:r w:rsidRPr="0098564E">
        <w:t>Technical requirements in this context refers</w:t>
      </w:r>
      <w:proofErr w:type="gramEnd"/>
      <w:r w:rsidRPr="0098564E">
        <w:t xml:space="preserve"> to the non-functional requirements. With the exception of maintaining existing technical capabilities as note</w:t>
      </w:r>
      <w:r>
        <w:t>d in other subsections of 2.5, t</w:t>
      </w:r>
      <w:r w:rsidRPr="0098564E">
        <w:t xml:space="preserve">here are no such </w:t>
      </w:r>
      <w:proofErr w:type="spellStart"/>
      <w:r w:rsidRPr="0098564E">
        <w:t>requirements.</w:t>
      </w:r>
      <w:bookmarkStart w:id="83" w:name="_Toc424035502"/>
      <w:bookmarkStart w:id="84" w:name="_Toc437426509"/>
      <w:r w:rsidR="003B1B98">
        <w:t>Overview</w:t>
      </w:r>
      <w:proofErr w:type="spellEnd"/>
      <w:r w:rsidR="003B1B98">
        <w:t xml:space="preserve"> of the Security or Privacy Requirements</w:t>
      </w:r>
      <w:bookmarkEnd w:id="83"/>
      <w:bookmarkEnd w:id="84"/>
    </w:p>
    <w:p w:rsidR="005A12E6" w:rsidRPr="00E86EFB" w:rsidRDefault="005A12E6" w:rsidP="001F71DF">
      <w:pPr>
        <w:pStyle w:val="Caption"/>
      </w:pPr>
      <w:bookmarkStart w:id="85" w:name="_Toc437426582"/>
      <w:r w:rsidRPr="00E86EFB">
        <w:t xml:space="preserve">Table </w:t>
      </w:r>
      <w:r w:rsidR="002C05ED">
        <w:fldChar w:fldCharType="begin"/>
      </w:r>
      <w:r w:rsidR="00A055D6">
        <w:instrText xml:space="preserve"> SEQ Table \* ARABIC </w:instrText>
      </w:r>
      <w:r w:rsidR="002C05ED">
        <w:fldChar w:fldCharType="separate"/>
      </w:r>
      <w:r w:rsidR="0073428E">
        <w:rPr>
          <w:noProof/>
        </w:rPr>
        <w:t>7</w:t>
      </w:r>
      <w:r w:rsidR="002C05ED">
        <w:fldChar w:fldCharType="end"/>
      </w:r>
      <w:r w:rsidRPr="00E86EFB">
        <w:t xml:space="preserve"> – Security Requirements</w:t>
      </w:r>
      <w:bookmarkEnd w:id="8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903"/>
        <w:gridCol w:w="2155"/>
        <w:gridCol w:w="4518"/>
      </w:tblGrid>
      <w:tr w:rsidR="005A12E6" w:rsidRPr="00B12FFC" w:rsidTr="00113F27">
        <w:trPr>
          <w:tblHeader/>
        </w:trPr>
        <w:tc>
          <w:tcPr>
            <w:tcW w:w="1516" w:type="pct"/>
            <w:tcBorders>
              <w:top w:val="single" w:sz="12" w:space="0" w:color="auto"/>
              <w:bottom w:val="single" w:sz="6" w:space="0" w:color="auto"/>
            </w:tcBorders>
            <w:shd w:val="pct15" w:color="auto" w:fill="auto"/>
            <w:vAlign w:val="center"/>
          </w:tcPr>
          <w:p w:rsidR="005A12E6" w:rsidRPr="00BE06E9" w:rsidRDefault="005A12E6" w:rsidP="001F71DF">
            <w:pPr>
              <w:pStyle w:val="TableHeading"/>
              <w:keepNext/>
              <w:keepLines/>
            </w:pPr>
            <w:r w:rsidRPr="00BE06E9">
              <w:t>Theme/Epic/Narrative</w:t>
            </w:r>
          </w:p>
        </w:tc>
        <w:tc>
          <w:tcPr>
            <w:tcW w:w="1125" w:type="pct"/>
            <w:tcBorders>
              <w:top w:val="single" w:sz="12" w:space="0" w:color="auto"/>
              <w:bottom w:val="single" w:sz="6" w:space="0" w:color="auto"/>
            </w:tcBorders>
            <w:shd w:val="pct15" w:color="auto" w:fill="auto"/>
            <w:vAlign w:val="center"/>
          </w:tcPr>
          <w:p w:rsidR="005A12E6" w:rsidRPr="00BE06E9" w:rsidRDefault="005A12E6" w:rsidP="001F71DF">
            <w:pPr>
              <w:pStyle w:val="TableHeading"/>
              <w:keepNext/>
              <w:keepLines/>
            </w:pPr>
            <w:r w:rsidRPr="00BE06E9">
              <w:t>Requirement Number</w:t>
            </w:r>
          </w:p>
        </w:tc>
        <w:tc>
          <w:tcPr>
            <w:tcW w:w="2359" w:type="pct"/>
            <w:tcBorders>
              <w:top w:val="single" w:sz="12" w:space="0" w:color="auto"/>
              <w:bottom w:val="single" w:sz="6" w:space="0" w:color="auto"/>
            </w:tcBorders>
            <w:shd w:val="pct15" w:color="auto" w:fill="auto"/>
            <w:vAlign w:val="center"/>
          </w:tcPr>
          <w:p w:rsidR="005A12E6" w:rsidRPr="00BE06E9" w:rsidRDefault="005A12E6" w:rsidP="001F71DF">
            <w:pPr>
              <w:pStyle w:val="TableHeading"/>
              <w:keepNext/>
              <w:keepLines/>
            </w:pPr>
            <w:r w:rsidRPr="00BE06E9">
              <w:t>Description</w:t>
            </w:r>
          </w:p>
        </w:tc>
      </w:tr>
      <w:tr w:rsidR="005A12E6" w:rsidRPr="00885CDD" w:rsidTr="00113F27">
        <w:tc>
          <w:tcPr>
            <w:tcW w:w="1516" w:type="pct"/>
            <w:tcBorders>
              <w:top w:val="single" w:sz="6" w:space="0" w:color="auto"/>
              <w:bottom w:val="single" w:sz="6" w:space="0" w:color="auto"/>
            </w:tcBorders>
          </w:tcPr>
          <w:p w:rsidR="005A12E6" w:rsidRPr="00810AB8" w:rsidRDefault="005A12E6" w:rsidP="001F71DF">
            <w:pPr>
              <w:pStyle w:val="Tabletext0"/>
              <w:keepLines/>
            </w:pPr>
            <w:r w:rsidRPr="00810AB8">
              <w:t>Epic 010</w:t>
            </w:r>
          </w:p>
        </w:tc>
        <w:tc>
          <w:tcPr>
            <w:tcW w:w="1125" w:type="pct"/>
            <w:tcBorders>
              <w:top w:val="single" w:sz="6" w:space="0" w:color="auto"/>
              <w:bottom w:val="single" w:sz="6" w:space="0" w:color="auto"/>
            </w:tcBorders>
          </w:tcPr>
          <w:p w:rsidR="005A12E6" w:rsidRPr="00810AB8" w:rsidRDefault="005A12E6" w:rsidP="001F71DF">
            <w:pPr>
              <w:pStyle w:val="Tabletext0"/>
              <w:keepLines/>
            </w:pPr>
            <w:r w:rsidRPr="00810AB8">
              <w:t>FS-EP010-01</w:t>
            </w:r>
            <w:r w:rsidR="00B3295D" w:rsidRPr="00810AB8">
              <w:t>3</w:t>
            </w:r>
          </w:p>
        </w:tc>
        <w:tc>
          <w:tcPr>
            <w:tcW w:w="2359" w:type="pct"/>
            <w:tcBorders>
              <w:top w:val="single" w:sz="6" w:space="0" w:color="auto"/>
              <w:bottom w:val="single" w:sz="6" w:space="0" w:color="auto"/>
            </w:tcBorders>
          </w:tcPr>
          <w:p w:rsidR="005A12E6" w:rsidRPr="00810AB8" w:rsidRDefault="005A12E6" w:rsidP="001F71DF">
            <w:pPr>
              <w:pStyle w:val="Tabletext0"/>
              <w:keepLines/>
            </w:pPr>
            <w:r w:rsidRPr="00810AB8">
              <w:t>An authorized user shall be able to assign a 278 Request to a different queue.</w:t>
            </w:r>
          </w:p>
        </w:tc>
      </w:tr>
      <w:tr w:rsidR="00830E98" w:rsidRPr="00885CDD" w:rsidTr="00113F27">
        <w:tc>
          <w:tcPr>
            <w:tcW w:w="1516" w:type="pct"/>
            <w:tcBorders>
              <w:top w:val="single" w:sz="6" w:space="0" w:color="auto"/>
              <w:bottom w:val="single" w:sz="6" w:space="0" w:color="auto"/>
            </w:tcBorders>
          </w:tcPr>
          <w:p w:rsidR="00830E98" w:rsidRPr="005A12E6" w:rsidRDefault="00830E98" w:rsidP="004B15D7">
            <w:pPr>
              <w:pStyle w:val="Tabletext0"/>
              <w:keepNext w:val="0"/>
              <w:keepLines/>
            </w:pPr>
            <w:r>
              <w:t>Epic 010</w:t>
            </w:r>
          </w:p>
        </w:tc>
        <w:tc>
          <w:tcPr>
            <w:tcW w:w="1125" w:type="pct"/>
            <w:tcBorders>
              <w:top w:val="single" w:sz="6" w:space="0" w:color="auto"/>
              <w:bottom w:val="single" w:sz="6" w:space="0" w:color="auto"/>
            </w:tcBorders>
          </w:tcPr>
          <w:p w:rsidR="00830E98" w:rsidRPr="00810AB8" w:rsidRDefault="00830E98" w:rsidP="00810AB8">
            <w:pPr>
              <w:pStyle w:val="Tabletext0"/>
              <w:keepNext w:val="0"/>
              <w:keepLines/>
            </w:pPr>
            <w:r w:rsidRPr="00810AB8">
              <w:t>FS-EP010-026-002</w:t>
            </w:r>
            <w:r w:rsidRPr="00810AB8">
              <w:br/>
              <w:t>FS-EP010-027-002</w:t>
            </w:r>
            <w:r w:rsidRPr="00810AB8">
              <w:br/>
            </w:r>
          </w:p>
        </w:tc>
        <w:tc>
          <w:tcPr>
            <w:tcW w:w="2359" w:type="pct"/>
            <w:tcBorders>
              <w:top w:val="single" w:sz="6" w:space="0" w:color="auto"/>
              <w:bottom w:val="single" w:sz="6" w:space="0" w:color="auto"/>
            </w:tcBorders>
          </w:tcPr>
          <w:p w:rsidR="00830E98" w:rsidRPr="00830E98" w:rsidRDefault="00830E98" w:rsidP="000F0678">
            <w:pPr>
              <w:pStyle w:val="Tabletext0"/>
              <w:keepNext w:val="0"/>
              <w:keepLines/>
            </w:pPr>
            <w:r w:rsidRPr="00830E98">
              <w:t xml:space="preserve">If the requestor </w:t>
            </w:r>
            <w:r>
              <w:t xml:space="preserve">or vendor </w:t>
            </w:r>
            <w:r w:rsidRPr="00830E98">
              <w:t xml:space="preserve">is identified that is not allowed to conduct business with VA, </w:t>
            </w:r>
            <w:r w:rsidR="000F0678">
              <w:t xml:space="preserve">AET </w:t>
            </w:r>
            <w:r w:rsidRPr="00830E98">
              <w:t xml:space="preserve">shall write an entry to the </w:t>
            </w:r>
            <w:r w:rsidR="000F0678">
              <w:t xml:space="preserve">AET </w:t>
            </w:r>
            <w:r w:rsidRPr="00830E98">
              <w:t xml:space="preserve">event log identifying the 278 Request, </w:t>
            </w:r>
            <w:r>
              <w:t>requestor/</w:t>
            </w:r>
            <w:r w:rsidRPr="00830E98">
              <w:t xml:space="preserve">vendor and message indicating </w:t>
            </w:r>
            <w:r>
              <w:t>requestor/</w:t>
            </w:r>
            <w:r w:rsidRPr="00830E98">
              <w:t>vendor is unauthorized.</w:t>
            </w:r>
          </w:p>
        </w:tc>
      </w:tr>
      <w:tr w:rsidR="00830E98" w:rsidRPr="00885CDD" w:rsidTr="00113F27">
        <w:tc>
          <w:tcPr>
            <w:tcW w:w="1516" w:type="pct"/>
            <w:tcBorders>
              <w:top w:val="single" w:sz="6" w:space="0" w:color="auto"/>
              <w:bottom w:val="single" w:sz="6" w:space="0" w:color="auto"/>
            </w:tcBorders>
          </w:tcPr>
          <w:p w:rsidR="00830E98" w:rsidRDefault="00830E98" w:rsidP="004B15D7">
            <w:pPr>
              <w:pStyle w:val="Tabletext0"/>
              <w:keepNext w:val="0"/>
              <w:keepLines/>
            </w:pPr>
            <w:r>
              <w:t>Epic 007</w:t>
            </w:r>
          </w:p>
        </w:tc>
        <w:tc>
          <w:tcPr>
            <w:tcW w:w="1125" w:type="pct"/>
            <w:tcBorders>
              <w:top w:val="single" w:sz="6" w:space="0" w:color="auto"/>
              <w:bottom w:val="single" w:sz="6" w:space="0" w:color="auto"/>
            </w:tcBorders>
          </w:tcPr>
          <w:p w:rsidR="00830E98" w:rsidRPr="00810AB8" w:rsidRDefault="00830E98" w:rsidP="004B15D7">
            <w:pPr>
              <w:pStyle w:val="Tabletext0"/>
              <w:keepNext w:val="0"/>
              <w:keepLines/>
            </w:pPr>
            <w:r w:rsidRPr="00810AB8">
              <w:t>FS-EP007-097</w:t>
            </w:r>
          </w:p>
        </w:tc>
        <w:tc>
          <w:tcPr>
            <w:tcW w:w="2359" w:type="pct"/>
            <w:tcBorders>
              <w:top w:val="single" w:sz="6" w:space="0" w:color="auto"/>
              <w:bottom w:val="single" w:sz="6" w:space="0" w:color="auto"/>
            </w:tcBorders>
          </w:tcPr>
          <w:p w:rsidR="00830E98" w:rsidRPr="00830E98" w:rsidRDefault="00830E98" w:rsidP="004B15D7">
            <w:pPr>
              <w:pStyle w:val="Tabletext0"/>
              <w:keepNext w:val="0"/>
              <w:keepLines/>
            </w:pPr>
            <w:r w:rsidRPr="00830E98">
              <w:t xml:space="preserve">The system shall be able to identify a provider who has restricted access to </w:t>
            </w:r>
            <w:r w:rsidR="00554DAF" w:rsidRPr="00554DAF">
              <w:t xml:space="preserve">Protected Health Information </w:t>
            </w:r>
            <w:r w:rsidR="00554DAF">
              <w:t>(</w:t>
            </w:r>
            <w:r w:rsidRPr="00830E98">
              <w:t>PHI</w:t>
            </w:r>
            <w:r w:rsidR="00554DAF">
              <w:t>)</w:t>
            </w:r>
            <w:r w:rsidRPr="00830E98">
              <w:t>.</w:t>
            </w:r>
          </w:p>
        </w:tc>
      </w:tr>
      <w:tr w:rsidR="00830E98" w:rsidRPr="00885CDD" w:rsidTr="00113F27">
        <w:tc>
          <w:tcPr>
            <w:tcW w:w="1516" w:type="pct"/>
            <w:tcBorders>
              <w:top w:val="single" w:sz="6" w:space="0" w:color="auto"/>
              <w:bottom w:val="single" w:sz="6" w:space="0" w:color="auto"/>
            </w:tcBorders>
          </w:tcPr>
          <w:p w:rsidR="00830E98" w:rsidRDefault="00830E98" w:rsidP="004B15D7">
            <w:pPr>
              <w:pStyle w:val="Tabletext0"/>
              <w:keepNext w:val="0"/>
            </w:pPr>
            <w:r>
              <w:t>Epic 007</w:t>
            </w:r>
          </w:p>
        </w:tc>
        <w:tc>
          <w:tcPr>
            <w:tcW w:w="1125" w:type="pct"/>
            <w:tcBorders>
              <w:top w:val="single" w:sz="6" w:space="0" w:color="auto"/>
              <w:bottom w:val="single" w:sz="6" w:space="0" w:color="auto"/>
            </w:tcBorders>
          </w:tcPr>
          <w:p w:rsidR="00830E98" w:rsidRPr="00810AB8" w:rsidRDefault="00830E98" w:rsidP="004B15D7">
            <w:pPr>
              <w:pStyle w:val="Tabletext0"/>
              <w:keepNext w:val="0"/>
            </w:pPr>
            <w:r w:rsidRPr="00810AB8">
              <w:t>FS-EP007-154</w:t>
            </w:r>
          </w:p>
        </w:tc>
        <w:tc>
          <w:tcPr>
            <w:tcW w:w="2359" w:type="pct"/>
            <w:tcBorders>
              <w:top w:val="single" w:sz="6" w:space="0" w:color="auto"/>
              <w:bottom w:val="single" w:sz="6" w:space="0" w:color="auto"/>
            </w:tcBorders>
          </w:tcPr>
          <w:p w:rsidR="00830E98" w:rsidRPr="00830E98" w:rsidRDefault="00830E98" w:rsidP="004B15D7">
            <w:pPr>
              <w:pStyle w:val="Tabletext0"/>
              <w:keepNext w:val="0"/>
            </w:pPr>
            <w:r w:rsidRPr="00830E98">
              <w:t>A provider identified as PHI-restricted shall not have access to patient medical information where the PHI-sensitive flag is set to “Y”.</w:t>
            </w:r>
          </w:p>
        </w:tc>
      </w:tr>
      <w:tr w:rsidR="00830E98" w:rsidRPr="00885CDD" w:rsidTr="00113F27">
        <w:tc>
          <w:tcPr>
            <w:tcW w:w="1516" w:type="pct"/>
            <w:tcBorders>
              <w:top w:val="single" w:sz="6" w:space="0" w:color="auto"/>
              <w:bottom w:val="single" w:sz="6" w:space="0" w:color="auto"/>
            </w:tcBorders>
          </w:tcPr>
          <w:p w:rsidR="00830E98" w:rsidRDefault="00830E98" w:rsidP="004B15D7">
            <w:pPr>
              <w:pStyle w:val="Tabletext0"/>
              <w:keepNext w:val="0"/>
            </w:pPr>
            <w:r>
              <w:t>Epic 005</w:t>
            </w:r>
          </w:p>
        </w:tc>
        <w:tc>
          <w:tcPr>
            <w:tcW w:w="1125" w:type="pct"/>
            <w:tcBorders>
              <w:top w:val="single" w:sz="6" w:space="0" w:color="auto"/>
              <w:bottom w:val="single" w:sz="6" w:space="0" w:color="auto"/>
            </w:tcBorders>
          </w:tcPr>
          <w:p w:rsidR="00830E98" w:rsidRDefault="00830E98" w:rsidP="004B15D7">
            <w:pPr>
              <w:pStyle w:val="Tabletext0"/>
              <w:keepNext w:val="0"/>
            </w:pPr>
            <w:r w:rsidRPr="00810AB8">
              <w:t>FS-EP005-001</w:t>
            </w:r>
          </w:p>
          <w:p w:rsidR="0067579A" w:rsidRDefault="0067579A" w:rsidP="0067579A">
            <w:pPr>
              <w:pStyle w:val="Tabletext0"/>
            </w:pPr>
            <w:r>
              <w:t>FS-EP005-001-001</w:t>
            </w:r>
          </w:p>
          <w:p w:rsidR="0067579A" w:rsidRDefault="0067579A" w:rsidP="0067579A">
            <w:pPr>
              <w:pStyle w:val="Tabletext0"/>
            </w:pPr>
            <w:r>
              <w:t>FS-EP005-001-002</w:t>
            </w:r>
          </w:p>
          <w:p w:rsidR="0067579A" w:rsidRDefault="0067579A" w:rsidP="0067579A">
            <w:pPr>
              <w:pStyle w:val="Tabletext0"/>
            </w:pPr>
            <w:r>
              <w:t>FS-EP005-001-003</w:t>
            </w:r>
          </w:p>
          <w:p w:rsidR="0067579A" w:rsidRPr="00810AB8" w:rsidRDefault="0067579A" w:rsidP="0067579A">
            <w:pPr>
              <w:pStyle w:val="Tabletext0"/>
              <w:keepNext w:val="0"/>
            </w:pPr>
            <w:r>
              <w:t>FS-EP005-001-004</w:t>
            </w:r>
          </w:p>
        </w:tc>
        <w:tc>
          <w:tcPr>
            <w:tcW w:w="2359" w:type="pct"/>
            <w:tcBorders>
              <w:top w:val="single" w:sz="6" w:space="0" w:color="auto"/>
              <w:bottom w:val="single" w:sz="6" w:space="0" w:color="auto"/>
            </w:tcBorders>
          </w:tcPr>
          <w:p w:rsidR="00830E98" w:rsidRDefault="00830E98" w:rsidP="004B15D7">
            <w:pPr>
              <w:pStyle w:val="Tabletext0"/>
              <w:keepNext w:val="0"/>
            </w:pPr>
            <w:r w:rsidRPr="008F35C6">
              <w:t>An authorized requestor shall be able to export the following data points for COMPLETE authorizations:</w:t>
            </w:r>
          </w:p>
          <w:p w:rsidR="00B5786B" w:rsidRDefault="00B5786B" w:rsidP="00B5786B">
            <w:pPr>
              <w:pStyle w:val="TableTextBullet1"/>
            </w:pPr>
            <w:r>
              <w:t>User Id of user who completed the authorization</w:t>
            </w:r>
          </w:p>
          <w:p w:rsidR="00B5786B" w:rsidRDefault="00B5786B" w:rsidP="00B5786B">
            <w:pPr>
              <w:pStyle w:val="TableTextBullet1"/>
            </w:pPr>
            <w:r>
              <w:t>Total number of authorizations in a COMPLETE state by user-id</w:t>
            </w:r>
          </w:p>
          <w:p w:rsidR="00B5786B" w:rsidRDefault="00B5786B" w:rsidP="00B5786B">
            <w:pPr>
              <w:pStyle w:val="TableTextBullet1"/>
            </w:pPr>
            <w:r>
              <w:t>Start-date entered by requestor</w:t>
            </w:r>
          </w:p>
          <w:p w:rsidR="00B5786B" w:rsidRPr="008F35C6" w:rsidRDefault="00B5786B" w:rsidP="00B5786B">
            <w:pPr>
              <w:pStyle w:val="TableTextBullet1"/>
            </w:pPr>
            <w:r>
              <w:t>End-date entered by requestor</w:t>
            </w:r>
          </w:p>
        </w:tc>
      </w:tr>
      <w:tr w:rsidR="008F35C6" w:rsidRPr="00885CDD" w:rsidTr="00113F27">
        <w:tc>
          <w:tcPr>
            <w:tcW w:w="1516" w:type="pct"/>
            <w:tcBorders>
              <w:top w:val="single" w:sz="6" w:space="0" w:color="auto"/>
              <w:bottom w:val="single" w:sz="6" w:space="0" w:color="auto"/>
            </w:tcBorders>
          </w:tcPr>
          <w:p w:rsidR="008F35C6" w:rsidRDefault="008F35C6" w:rsidP="004B15D7">
            <w:pPr>
              <w:pStyle w:val="Tabletext0"/>
              <w:keepNext w:val="0"/>
            </w:pPr>
            <w:r>
              <w:t>User Narrative 024</w:t>
            </w:r>
          </w:p>
        </w:tc>
        <w:tc>
          <w:tcPr>
            <w:tcW w:w="1125" w:type="pct"/>
            <w:tcBorders>
              <w:top w:val="single" w:sz="6" w:space="0" w:color="auto"/>
              <w:bottom w:val="single" w:sz="6" w:space="0" w:color="auto"/>
            </w:tcBorders>
          </w:tcPr>
          <w:p w:rsidR="008F35C6" w:rsidRPr="00810AB8" w:rsidRDefault="008F35C6" w:rsidP="004B15D7">
            <w:pPr>
              <w:pStyle w:val="Tabletext0"/>
              <w:keepNext w:val="0"/>
            </w:pPr>
            <w:r w:rsidRPr="00810AB8">
              <w:t>PS-EP015-001</w:t>
            </w:r>
          </w:p>
        </w:tc>
        <w:tc>
          <w:tcPr>
            <w:tcW w:w="2359" w:type="pct"/>
            <w:tcBorders>
              <w:top w:val="single" w:sz="6" w:space="0" w:color="auto"/>
              <w:bottom w:val="single" w:sz="6" w:space="0" w:color="auto"/>
            </w:tcBorders>
          </w:tcPr>
          <w:p w:rsidR="008F35C6" w:rsidRPr="008F35C6" w:rsidRDefault="008F35C6" w:rsidP="000F0678">
            <w:pPr>
              <w:pStyle w:val="Tabletext0"/>
              <w:keepNext w:val="0"/>
            </w:pPr>
            <w:r w:rsidRPr="008F35C6">
              <w:t xml:space="preserve">All transactions between </w:t>
            </w:r>
            <w:r w:rsidR="000F0678">
              <w:t>AET</w:t>
            </w:r>
            <w:r w:rsidR="000F0678" w:rsidRPr="008F35C6">
              <w:t xml:space="preserve"> </w:t>
            </w:r>
            <w:r w:rsidRPr="008F35C6">
              <w:t>and HCCH will be over a secure communications channel.</w:t>
            </w:r>
          </w:p>
        </w:tc>
      </w:tr>
      <w:tr w:rsidR="008F35C6" w:rsidTr="00113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16" w:type="pct"/>
            <w:tcBorders>
              <w:top w:val="single" w:sz="6" w:space="0" w:color="auto"/>
              <w:left w:val="single" w:sz="12" w:space="0" w:color="auto"/>
              <w:bottom w:val="single" w:sz="6" w:space="0" w:color="auto"/>
              <w:right w:val="single" w:sz="6" w:space="0" w:color="auto"/>
            </w:tcBorders>
          </w:tcPr>
          <w:p w:rsidR="008F35C6" w:rsidRPr="00810AB8" w:rsidRDefault="008F35C6" w:rsidP="004B15D7">
            <w:pPr>
              <w:pStyle w:val="Tabletext0"/>
              <w:keepNext w:val="0"/>
            </w:pPr>
            <w:r w:rsidRPr="00810AB8">
              <w:t>Epic 007</w:t>
            </w:r>
          </w:p>
        </w:tc>
        <w:tc>
          <w:tcPr>
            <w:tcW w:w="1125" w:type="pct"/>
            <w:tcBorders>
              <w:top w:val="single" w:sz="6" w:space="0" w:color="auto"/>
              <w:left w:val="single" w:sz="6" w:space="0" w:color="auto"/>
              <w:bottom w:val="single" w:sz="6" w:space="0" w:color="auto"/>
              <w:right w:val="single" w:sz="6" w:space="0" w:color="auto"/>
            </w:tcBorders>
          </w:tcPr>
          <w:p w:rsidR="008F35C6" w:rsidRPr="00810AB8" w:rsidRDefault="008F35C6" w:rsidP="004B15D7">
            <w:pPr>
              <w:pStyle w:val="Tabletext0"/>
              <w:keepNext w:val="0"/>
            </w:pPr>
            <w:r w:rsidRPr="00810AB8">
              <w:t>SS-EP007-001</w:t>
            </w:r>
          </w:p>
          <w:p w:rsidR="008F35C6" w:rsidRPr="00810AB8" w:rsidRDefault="008F35C6" w:rsidP="004B15D7">
            <w:pPr>
              <w:pStyle w:val="Tabletext0"/>
              <w:keepNext w:val="0"/>
            </w:pPr>
            <w:r w:rsidRPr="00810AB8">
              <w:t>SS-EP007-001-001</w:t>
            </w:r>
          </w:p>
          <w:p w:rsidR="008F35C6" w:rsidRPr="00810AB8" w:rsidRDefault="008F35C6" w:rsidP="004B15D7">
            <w:pPr>
              <w:pStyle w:val="Tabletext0"/>
              <w:keepNext w:val="0"/>
            </w:pPr>
            <w:r w:rsidRPr="00810AB8">
              <w:t>SS-EP007-001-002</w:t>
            </w:r>
          </w:p>
          <w:p w:rsidR="008F35C6" w:rsidRPr="00810AB8" w:rsidRDefault="008F35C6" w:rsidP="004B15D7">
            <w:pPr>
              <w:pStyle w:val="Tabletext0"/>
              <w:keepNext w:val="0"/>
            </w:pPr>
            <w:r w:rsidRPr="00810AB8">
              <w:t>SS-EP007-001-003</w:t>
            </w:r>
          </w:p>
          <w:p w:rsidR="008F35C6" w:rsidRPr="00810AB8" w:rsidRDefault="008F35C6" w:rsidP="004B15D7">
            <w:pPr>
              <w:pStyle w:val="Tabletext0"/>
              <w:keepNext w:val="0"/>
            </w:pPr>
            <w:r w:rsidRPr="00810AB8">
              <w:t>SS-EP007-001-004</w:t>
            </w:r>
          </w:p>
          <w:p w:rsidR="008F35C6" w:rsidRPr="00810AB8" w:rsidRDefault="008F35C6" w:rsidP="004B15D7">
            <w:pPr>
              <w:pStyle w:val="Tabletext0"/>
              <w:keepNext w:val="0"/>
            </w:pPr>
            <w:r w:rsidRPr="00810AB8">
              <w:t>SS-EP007-001-005</w:t>
            </w:r>
          </w:p>
          <w:p w:rsidR="008F35C6" w:rsidRPr="00810AB8" w:rsidRDefault="008F35C6" w:rsidP="004B15D7">
            <w:pPr>
              <w:pStyle w:val="Tabletext0"/>
              <w:keepNext w:val="0"/>
            </w:pPr>
            <w:r w:rsidRPr="00810AB8">
              <w:t>SS-EP007-001-006</w:t>
            </w:r>
          </w:p>
          <w:p w:rsidR="008F35C6" w:rsidRPr="00810AB8" w:rsidRDefault="008F35C6" w:rsidP="004B15D7">
            <w:pPr>
              <w:pStyle w:val="Tabletext0"/>
              <w:keepNext w:val="0"/>
            </w:pPr>
            <w:r w:rsidRPr="00810AB8">
              <w:t>SS-EP007-001-007</w:t>
            </w:r>
          </w:p>
          <w:p w:rsidR="008F35C6" w:rsidRPr="00810AB8" w:rsidRDefault="008F35C6" w:rsidP="004B15D7">
            <w:pPr>
              <w:pStyle w:val="Tabletext0"/>
              <w:keepNext w:val="0"/>
            </w:pPr>
            <w:r w:rsidRPr="00810AB8">
              <w:t>SS-EP007-001-008</w:t>
            </w:r>
          </w:p>
        </w:tc>
        <w:tc>
          <w:tcPr>
            <w:tcW w:w="2359" w:type="pct"/>
            <w:tcBorders>
              <w:top w:val="single" w:sz="6" w:space="0" w:color="auto"/>
              <w:left w:val="single" w:sz="6" w:space="0" w:color="auto"/>
              <w:bottom w:val="single" w:sz="6" w:space="0" w:color="auto"/>
              <w:right w:val="single" w:sz="12" w:space="0" w:color="auto"/>
            </w:tcBorders>
          </w:tcPr>
          <w:p w:rsidR="008F35C6" w:rsidRPr="00810AB8" w:rsidRDefault="008F35C6" w:rsidP="005B01B5">
            <w:pPr>
              <w:pStyle w:val="Tabletext0"/>
            </w:pPr>
            <w:r w:rsidRPr="00810AB8">
              <w:t>Users holding the VistA Fee Author</w:t>
            </w:r>
            <w:r w:rsidR="005B01B5">
              <w:t>ization key shall be able to:</w:t>
            </w:r>
          </w:p>
          <w:p w:rsidR="005B01B5" w:rsidRDefault="005B01B5" w:rsidP="00A2228F">
            <w:pPr>
              <w:pStyle w:val="TableTextBullet1"/>
            </w:pPr>
            <w:r w:rsidRPr="00810AB8">
              <w:t>Add Services records to a master authorization record</w:t>
            </w:r>
          </w:p>
          <w:p w:rsidR="008F35C6" w:rsidRPr="00810AB8" w:rsidRDefault="008F35C6" w:rsidP="00A2228F">
            <w:pPr>
              <w:pStyle w:val="TableTextBullet1"/>
            </w:pPr>
            <w:r w:rsidRPr="00810AB8">
              <w:t>View the 278 Request queues</w:t>
            </w:r>
          </w:p>
          <w:p w:rsidR="008F35C6" w:rsidRPr="00810AB8" w:rsidRDefault="008F35C6" w:rsidP="00A2228F">
            <w:pPr>
              <w:pStyle w:val="TableTextBullet1"/>
            </w:pPr>
            <w:r w:rsidRPr="00810AB8">
              <w:t>Select a 278 Request from the 278 unsolicited request queues</w:t>
            </w:r>
          </w:p>
          <w:p w:rsidR="008F35C6" w:rsidRPr="00810AB8" w:rsidRDefault="008F35C6" w:rsidP="00A2228F">
            <w:pPr>
              <w:pStyle w:val="TableTextBullet1"/>
            </w:pPr>
            <w:r w:rsidRPr="00810AB8">
              <w:t>View the 278 Request</w:t>
            </w:r>
          </w:p>
          <w:p w:rsidR="008F35C6" w:rsidRPr="00810AB8" w:rsidRDefault="008F35C6" w:rsidP="00A2228F">
            <w:pPr>
              <w:pStyle w:val="TableTextBullet1"/>
            </w:pPr>
            <w:r w:rsidRPr="00810AB8">
              <w:t>View 275 Repository records</w:t>
            </w:r>
          </w:p>
          <w:p w:rsidR="008F35C6" w:rsidRPr="00810AB8" w:rsidRDefault="008F35C6" w:rsidP="00A2228F">
            <w:pPr>
              <w:pStyle w:val="TableTextBullet1"/>
            </w:pPr>
            <w:r w:rsidRPr="00810AB8">
              <w:t>Create 278 Response segments for a 278 Request</w:t>
            </w:r>
          </w:p>
          <w:p w:rsidR="008F35C6" w:rsidRPr="00810AB8" w:rsidRDefault="008F35C6" w:rsidP="00A2228F">
            <w:pPr>
              <w:pStyle w:val="TableTextBullet1"/>
            </w:pPr>
            <w:r w:rsidRPr="00810AB8">
              <w:t>Assign a 278 Response HSD response</w:t>
            </w:r>
          </w:p>
          <w:p w:rsidR="008F35C6" w:rsidRPr="00810AB8" w:rsidRDefault="008F35C6" w:rsidP="000F0678">
            <w:pPr>
              <w:pStyle w:val="TableTextBullet1"/>
            </w:pPr>
            <w:r w:rsidRPr="00810AB8">
              <w:t xml:space="preserve">Release a completed 278 to the </w:t>
            </w:r>
            <w:r w:rsidR="000F0678" w:rsidRPr="00810AB8">
              <w:t>A</w:t>
            </w:r>
            <w:r w:rsidR="000F0678">
              <w:t>E</w:t>
            </w:r>
            <w:r w:rsidR="000F0678" w:rsidRPr="00810AB8">
              <w:t xml:space="preserve">T </w:t>
            </w:r>
            <w:r w:rsidRPr="00810AB8">
              <w:t>process</w:t>
            </w:r>
          </w:p>
        </w:tc>
      </w:tr>
      <w:tr w:rsidR="008F35C6" w:rsidTr="00113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16" w:type="pct"/>
            <w:tcBorders>
              <w:top w:val="single" w:sz="6" w:space="0" w:color="auto"/>
              <w:left w:val="single" w:sz="12" w:space="0" w:color="auto"/>
              <w:bottom w:val="single" w:sz="6" w:space="0" w:color="auto"/>
              <w:right w:val="single" w:sz="6" w:space="0" w:color="auto"/>
            </w:tcBorders>
          </w:tcPr>
          <w:p w:rsidR="008F35C6" w:rsidRDefault="008F35C6" w:rsidP="004B15D7">
            <w:pPr>
              <w:pStyle w:val="Tabletext0"/>
              <w:keepNext w:val="0"/>
            </w:pPr>
            <w:r>
              <w:t>Epic 007</w:t>
            </w:r>
          </w:p>
        </w:tc>
        <w:tc>
          <w:tcPr>
            <w:tcW w:w="1125" w:type="pct"/>
            <w:tcBorders>
              <w:top w:val="single" w:sz="6" w:space="0" w:color="auto"/>
              <w:left w:val="single" w:sz="6" w:space="0" w:color="auto"/>
              <w:bottom w:val="single" w:sz="6" w:space="0" w:color="auto"/>
              <w:right w:val="single" w:sz="6" w:space="0" w:color="auto"/>
            </w:tcBorders>
          </w:tcPr>
          <w:p w:rsidR="008F35C6" w:rsidRPr="008F35C6" w:rsidRDefault="008F35C6" w:rsidP="00810AB8">
            <w:pPr>
              <w:pStyle w:val="Tabletext0"/>
              <w:keepNext w:val="0"/>
            </w:pPr>
            <w:r w:rsidRPr="00810AB8">
              <w:t>SS-EP007-002</w:t>
            </w:r>
            <w:r w:rsidRPr="00810AB8">
              <w:br/>
              <w:t>SS-EP007-002-001</w:t>
            </w:r>
          </w:p>
          <w:p w:rsidR="008F35C6" w:rsidRPr="008F35C6" w:rsidRDefault="008F35C6" w:rsidP="004B15D7">
            <w:pPr>
              <w:pStyle w:val="Tabletext0"/>
              <w:keepNext w:val="0"/>
            </w:pPr>
          </w:p>
        </w:tc>
        <w:tc>
          <w:tcPr>
            <w:tcW w:w="2359" w:type="pct"/>
            <w:tcBorders>
              <w:top w:val="single" w:sz="6" w:space="0" w:color="auto"/>
              <w:left w:val="single" w:sz="6" w:space="0" w:color="auto"/>
              <w:bottom w:val="single" w:sz="6" w:space="0" w:color="auto"/>
              <w:right w:val="single" w:sz="12" w:space="0" w:color="auto"/>
            </w:tcBorders>
          </w:tcPr>
          <w:p w:rsidR="00A2228F" w:rsidRDefault="008F35C6" w:rsidP="00A2228F">
            <w:pPr>
              <w:pStyle w:val="Tabletext0"/>
            </w:pPr>
            <w:r w:rsidRPr="008F35C6">
              <w:t>Users holding the VistA Fee Supervisor key shall:</w:t>
            </w:r>
          </w:p>
          <w:p w:rsidR="008F35C6" w:rsidRPr="008F35C6" w:rsidRDefault="008F35C6" w:rsidP="00A2228F">
            <w:pPr>
              <w:pStyle w:val="TableTextBullet1"/>
            </w:pPr>
            <w:r w:rsidRPr="008F35C6">
              <w:t xml:space="preserve">Have </w:t>
            </w:r>
            <w:r w:rsidR="00810AB8">
              <w:t>all the capacities listed above</w:t>
            </w:r>
          </w:p>
        </w:tc>
      </w:tr>
      <w:tr w:rsidR="008F35C6" w:rsidTr="00113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16" w:type="pct"/>
            <w:tcBorders>
              <w:top w:val="single" w:sz="6" w:space="0" w:color="auto"/>
              <w:left w:val="single" w:sz="12" w:space="0" w:color="auto"/>
              <w:bottom w:val="single" w:sz="6" w:space="0" w:color="auto"/>
              <w:right w:val="single" w:sz="6" w:space="0" w:color="auto"/>
            </w:tcBorders>
          </w:tcPr>
          <w:p w:rsidR="008F35C6" w:rsidRDefault="008F35C6" w:rsidP="004B15D7">
            <w:pPr>
              <w:pStyle w:val="Tabletext0"/>
              <w:keepNext w:val="0"/>
            </w:pPr>
            <w:r>
              <w:t>Epic 007</w:t>
            </w:r>
          </w:p>
        </w:tc>
        <w:tc>
          <w:tcPr>
            <w:tcW w:w="1125" w:type="pct"/>
            <w:tcBorders>
              <w:top w:val="single" w:sz="6" w:space="0" w:color="auto"/>
              <w:left w:val="single" w:sz="6" w:space="0" w:color="auto"/>
              <w:bottom w:val="single" w:sz="6" w:space="0" w:color="auto"/>
              <w:right w:val="single" w:sz="6" w:space="0" w:color="auto"/>
            </w:tcBorders>
          </w:tcPr>
          <w:p w:rsidR="008F35C6" w:rsidRPr="00810AB8" w:rsidRDefault="008F35C6" w:rsidP="004B15D7">
            <w:pPr>
              <w:pStyle w:val="Tabletext0"/>
              <w:keepNext w:val="0"/>
            </w:pPr>
            <w:r w:rsidRPr="00810AB8">
              <w:t>SS-EP007-003</w:t>
            </w:r>
            <w:r w:rsidRPr="00810AB8">
              <w:br/>
              <w:t>SS-EP007-003-001</w:t>
            </w:r>
          </w:p>
          <w:p w:rsidR="008F35C6" w:rsidRPr="00810AB8" w:rsidRDefault="008F35C6" w:rsidP="004B15D7">
            <w:pPr>
              <w:pStyle w:val="Tabletext0"/>
              <w:keepNext w:val="0"/>
            </w:pPr>
            <w:r w:rsidRPr="00810AB8">
              <w:lastRenderedPageBreak/>
              <w:t>SS-EP007-003-002</w:t>
            </w:r>
          </w:p>
          <w:p w:rsidR="00084585" w:rsidRPr="008F35C6" w:rsidRDefault="00084585" w:rsidP="004B15D7">
            <w:pPr>
              <w:pStyle w:val="Tabletext0"/>
              <w:keepNext w:val="0"/>
            </w:pPr>
            <w:r w:rsidRPr="00810AB8">
              <w:t>SS-EP007-003-003</w:t>
            </w:r>
          </w:p>
        </w:tc>
        <w:tc>
          <w:tcPr>
            <w:tcW w:w="2359" w:type="pct"/>
            <w:tcBorders>
              <w:top w:val="single" w:sz="6" w:space="0" w:color="auto"/>
              <w:left w:val="single" w:sz="6" w:space="0" w:color="auto"/>
              <w:bottom w:val="single" w:sz="6" w:space="0" w:color="auto"/>
              <w:right w:val="single" w:sz="12" w:space="0" w:color="auto"/>
            </w:tcBorders>
          </w:tcPr>
          <w:p w:rsidR="00A2228F" w:rsidRDefault="000F0678" w:rsidP="004B15D7">
            <w:pPr>
              <w:pStyle w:val="Tabletext0"/>
              <w:keepNext w:val="0"/>
            </w:pPr>
            <w:r>
              <w:lastRenderedPageBreak/>
              <w:t>AET</w:t>
            </w:r>
            <w:r w:rsidRPr="008F35C6">
              <w:t xml:space="preserve"> </w:t>
            </w:r>
            <w:r w:rsidR="008F35C6" w:rsidRPr="008F35C6">
              <w:t>Administrator shall:</w:t>
            </w:r>
          </w:p>
          <w:p w:rsidR="009E2FED" w:rsidRDefault="00A2228F" w:rsidP="00A2228F">
            <w:pPr>
              <w:pStyle w:val="TableTextBullet1"/>
            </w:pPr>
            <w:r w:rsidRPr="008F35C6">
              <w:t xml:space="preserve">Be able to monitor the connection between </w:t>
            </w:r>
            <w:r w:rsidR="000F0678">
              <w:t>AET</w:t>
            </w:r>
            <w:r w:rsidR="000F0678" w:rsidRPr="008F35C6">
              <w:t xml:space="preserve"> </w:t>
            </w:r>
            <w:r w:rsidRPr="008F35C6">
              <w:lastRenderedPageBreak/>
              <w:t>and the HCCH</w:t>
            </w:r>
          </w:p>
          <w:p w:rsidR="008F35C6" w:rsidRDefault="009E2FED" w:rsidP="00861AAF">
            <w:pPr>
              <w:pStyle w:val="TableTextBullet1"/>
            </w:pPr>
            <w:r w:rsidRPr="008F35C6">
              <w:t xml:space="preserve">Be able to monitor the connection between </w:t>
            </w:r>
            <w:r w:rsidR="000F0678">
              <w:t>AET</w:t>
            </w:r>
            <w:r w:rsidR="000F0678" w:rsidRPr="008F35C6">
              <w:t xml:space="preserve"> </w:t>
            </w:r>
            <w:r w:rsidRPr="008F35C6">
              <w:t xml:space="preserve">and </w:t>
            </w:r>
            <w:r>
              <w:t>AAT</w:t>
            </w:r>
            <w:r w:rsidR="008F35C6" w:rsidRPr="008F35C6">
              <w:tab/>
            </w:r>
          </w:p>
          <w:p w:rsidR="00C92265" w:rsidRPr="008F35C6" w:rsidRDefault="00C92265" w:rsidP="00A907FE">
            <w:pPr>
              <w:pStyle w:val="Tabletext0"/>
              <w:keepNext w:val="0"/>
              <w:numPr>
                <w:ilvl w:val="0"/>
                <w:numId w:val="18"/>
              </w:numPr>
            </w:pPr>
            <w:r w:rsidRPr="002E1B40">
              <w:t>Be able to update supporting 278 lookup tables</w:t>
            </w:r>
          </w:p>
        </w:tc>
      </w:tr>
      <w:tr w:rsidR="008F35C6" w:rsidTr="00113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16" w:type="pct"/>
            <w:tcBorders>
              <w:top w:val="single" w:sz="6" w:space="0" w:color="auto"/>
              <w:left w:val="single" w:sz="12" w:space="0" w:color="auto"/>
              <w:bottom w:val="single" w:sz="12" w:space="0" w:color="auto"/>
              <w:right w:val="single" w:sz="6" w:space="0" w:color="auto"/>
            </w:tcBorders>
          </w:tcPr>
          <w:p w:rsidR="008F35C6" w:rsidRDefault="008F35C6" w:rsidP="004B15D7">
            <w:pPr>
              <w:pStyle w:val="Tabletext0"/>
              <w:keepNext w:val="0"/>
            </w:pPr>
            <w:r>
              <w:lastRenderedPageBreak/>
              <w:t>Epic 007</w:t>
            </w:r>
          </w:p>
        </w:tc>
        <w:tc>
          <w:tcPr>
            <w:tcW w:w="1125" w:type="pct"/>
            <w:tcBorders>
              <w:top w:val="single" w:sz="6" w:space="0" w:color="auto"/>
              <w:left w:val="single" w:sz="6" w:space="0" w:color="auto"/>
              <w:bottom w:val="single" w:sz="12" w:space="0" w:color="auto"/>
              <w:right w:val="single" w:sz="6" w:space="0" w:color="auto"/>
            </w:tcBorders>
          </w:tcPr>
          <w:p w:rsidR="008F35C6" w:rsidRPr="00810AB8" w:rsidRDefault="008F35C6" w:rsidP="004B15D7">
            <w:pPr>
              <w:pStyle w:val="Tabletext0"/>
              <w:keepNext w:val="0"/>
            </w:pPr>
            <w:r w:rsidRPr="00810AB8">
              <w:t>SS-EP007-004</w:t>
            </w:r>
            <w:r w:rsidRPr="00810AB8">
              <w:br/>
              <w:t>SS-EP007-004-001</w:t>
            </w:r>
          </w:p>
          <w:p w:rsidR="008F35C6" w:rsidRPr="00810AB8" w:rsidRDefault="008F35C6" w:rsidP="004B15D7">
            <w:pPr>
              <w:pStyle w:val="Tabletext0"/>
              <w:keepNext w:val="0"/>
            </w:pPr>
            <w:r w:rsidRPr="00810AB8">
              <w:t>SS-EP007-004-002</w:t>
            </w:r>
          </w:p>
        </w:tc>
        <w:tc>
          <w:tcPr>
            <w:tcW w:w="2359" w:type="pct"/>
            <w:tcBorders>
              <w:top w:val="single" w:sz="6" w:space="0" w:color="auto"/>
              <w:left w:val="single" w:sz="6" w:space="0" w:color="auto"/>
              <w:bottom w:val="single" w:sz="12" w:space="0" w:color="auto"/>
              <w:right w:val="single" w:sz="12" w:space="0" w:color="auto"/>
            </w:tcBorders>
          </w:tcPr>
          <w:p w:rsidR="009E2FED" w:rsidRDefault="009E2FED" w:rsidP="004B15D7">
            <w:pPr>
              <w:pStyle w:val="Tabletext0"/>
              <w:keepNext w:val="0"/>
            </w:pPr>
            <w:r>
              <w:t>EDI Management Team shall:</w:t>
            </w:r>
          </w:p>
          <w:p w:rsidR="008F35C6" w:rsidRPr="00810AB8" w:rsidRDefault="008F35C6" w:rsidP="009E2FED">
            <w:pPr>
              <w:pStyle w:val="TableTextBullet1"/>
            </w:pPr>
            <w:r w:rsidRPr="00810AB8">
              <w:t xml:space="preserve">Have all the capabilities of the </w:t>
            </w:r>
            <w:r w:rsidR="000F0678" w:rsidRPr="00810AB8">
              <w:t>A</w:t>
            </w:r>
            <w:r w:rsidR="000F0678">
              <w:t>E</w:t>
            </w:r>
            <w:r w:rsidR="000F0678" w:rsidRPr="00810AB8">
              <w:t xml:space="preserve">T </w:t>
            </w:r>
            <w:r w:rsidRPr="00810AB8">
              <w:t>Administrator</w:t>
            </w:r>
          </w:p>
          <w:p w:rsidR="008F35C6" w:rsidRPr="00810AB8" w:rsidRDefault="008F35C6" w:rsidP="009E2FED">
            <w:pPr>
              <w:pStyle w:val="TableTextBullet1"/>
            </w:pPr>
            <w:r w:rsidRPr="00810AB8">
              <w:t xml:space="preserve">Access </w:t>
            </w:r>
            <w:r w:rsidR="00C92265" w:rsidRPr="00810AB8">
              <w:t xml:space="preserve">the </w:t>
            </w:r>
            <w:r w:rsidRPr="00810AB8">
              <w:t xml:space="preserve">master authorization interface as needed to </w:t>
            </w:r>
            <w:r w:rsidR="00C92265" w:rsidRPr="00810AB8">
              <w:t>monitor performance</w:t>
            </w:r>
          </w:p>
        </w:tc>
      </w:tr>
    </w:tbl>
    <w:p w:rsidR="008C2C1A" w:rsidRPr="008C2C1A" w:rsidRDefault="00D06204" w:rsidP="00B66989">
      <w:pPr>
        <w:pStyle w:val="Heading3"/>
      </w:pPr>
      <w:bookmarkStart w:id="86" w:name="_Toc424035503"/>
      <w:bookmarkStart w:id="87" w:name="_Toc437426510"/>
      <w:r>
        <w:t>Overview of System Criticality and High Availability Requirements</w:t>
      </w:r>
      <w:bookmarkEnd w:id="86"/>
      <w:bookmarkEnd w:id="87"/>
    </w:p>
    <w:p w:rsidR="009B3992" w:rsidRPr="00C57317" w:rsidRDefault="00D603BB" w:rsidP="009B3992">
      <w:pPr>
        <w:pStyle w:val="BodyText"/>
      </w:pPr>
      <w:r>
        <w:t>T</w:t>
      </w:r>
      <w:r w:rsidR="009B3992">
        <w:t>he existing availability and disaster recovery plans will be sufficient for the affected systems.</w:t>
      </w:r>
      <w:r>
        <w:t xml:space="preserve"> As stated in the BRD, the systems involved are to be available no less than 86% of the calendar week, and should recover from any outage with a mean time of 30 minutes. Additional details should be available from the HAC and AITC CIOs, and the technical leadership at the various </w:t>
      </w:r>
      <w:proofErr w:type="spellStart"/>
      <w:r>
        <w:t>VistA</w:t>
      </w:r>
      <w:proofErr w:type="spellEnd"/>
      <w:r>
        <w:t xml:space="preserve"> instances.</w:t>
      </w:r>
    </w:p>
    <w:p w:rsidR="00D06204" w:rsidRDefault="00D06204" w:rsidP="00B66989">
      <w:pPr>
        <w:pStyle w:val="Heading3"/>
      </w:pPr>
      <w:bookmarkStart w:id="88" w:name="_Toc424035504"/>
      <w:bookmarkStart w:id="89" w:name="_Toc437426511"/>
      <w:r>
        <w:t>Single Sign-on Requirement</w:t>
      </w:r>
      <w:bookmarkEnd w:id="88"/>
      <w:bookmarkEnd w:id="89"/>
    </w:p>
    <w:p w:rsidR="009B3992" w:rsidRDefault="009B3992" w:rsidP="009B3992">
      <w:pPr>
        <w:pStyle w:val="BodyText"/>
      </w:pPr>
      <w:r>
        <w:t>There are no changes to the existing single sign-on requirements.</w:t>
      </w:r>
    </w:p>
    <w:p w:rsidR="00D06204" w:rsidRDefault="00D06204" w:rsidP="00B66989">
      <w:pPr>
        <w:pStyle w:val="Heading3"/>
      </w:pPr>
      <w:bookmarkStart w:id="90" w:name="_Toc424035505"/>
      <w:bookmarkStart w:id="91" w:name="_Toc437426512"/>
      <w:r>
        <w:t>Requirement for Use of Enterprise Portals</w:t>
      </w:r>
      <w:bookmarkEnd w:id="90"/>
      <w:bookmarkEnd w:id="91"/>
    </w:p>
    <w:p w:rsidR="009B3992" w:rsidRDefault="009B3992" w:rsidP="009B3992">
      <w:pPr>
        <w:pStyle w:val="BodyText"/>
      </w:pPr>
      <w:r>
        <w:t>There are no changes to the requirements for use of enterprise portals.</w:t>
      </w:r>
    </w:p>
    <w:p w:rsidR="00D06204" w:rsidRDefault="00D06204" w:rsidP="00B66989">
      <w:pPr>
        <w:pStyle w:val="Heading3"/>
      </w:pPr>
      <w:bookmarkStart w:id="92" w:name="_Toc424035506"/>
      <w:bookmarkStart w:id="93" w:name="_Toc437426513"/>
      <w:r>
        <w:t>Special Device Requirements</w:t>
      </w:r>
      <w:bookmarkEnd w:id="92"/>
      <w:bookmarkEnd w:id="93"/>
    </w:p>
    <w:p w:rsidR="009B3992" w:rsidRDefault="009B3992" w:rsidP="009B3992">
      <w:pPr>
        <w:pStyle w:val="BodyText"/>
      </w:pPr>
      <w:r>
        <w:t>No special devices are required.</w:t>
      </w:r>
    </w:p>
    <w:p w:rsidR="00D06204" w:rsidRDefault="00D06204" w:rsidP="00B66989">
      <w:pPr>
        <w:pStyle w:val="Heading2"/>
      </w:pPr>
      <w:bookmarkStart w:id="94" w:name="_Toc424035507"/>
      <w:bookmarkStart w:id="95" w:name="_Toc437426514"/>
      <w:r>
        <w:t>Legacy System Retirement</w:t>
      </w:r>
      <w:bookmarkEnd w:id="94"/>
      <w:bookmarkEnd w:id="95"/>
    </w:p>
    <w:p w:rsidR="009B3992" w:rsidRDefault="009B3992" w:rsidP="009B3992">
      <w:pPr>
        <w:pStyle w:val="BodyText"/>
      </w:pPr>
      <w:r>
        <w:t xml:space="preserve">There </w:t>
      </w:r>
      <w:proofErr w:type="gramStart"/>
      <w:r>
        <w:t>are</w:t>
      </w:r>
      <w:proofErr w:type="gramEnd"/>
      <w:r>
        <w:t xml:space="preserve"> no legacy system retirements planned for this set of changes.</w:t>
      </w:r>
    </w:p>
    <w:p w:rsidR="00F97B13" w:rsidRDefault="00F97B13" w:rsidP="00B66989">
      <w:pPr>
        <w:pStyle w:val="Heading1"/>
      </w:pPr>
      <w:bookmarkStart w:id="96" w:name="_Ref423528519"/>
      <w:bookmarkStart w:id="97" w:name="_Toc424035508"/>
      <w:bookmarkStart w:id="98" w:name="_Toc437426515"/>
      <w:r>
        <w:lastRenderedPageBreak/>
        <w:t>Conceptual Design</w:t>
      </w:r>
      <w:bookmarkEnd w:id="96"/>
      <w:bookmarkEnd w:id="97"/>
      <w:bookmarkEnd w:id="98"/>
    </w:p>
    <w:p w:rsidR="00F97B13" w:rsidRDefault="00F97B13" w:rsidP="00B66989">
      <w:pPr>
        <w:pStyle w:val="Heading2"/>
      </w:pPr>
      <w:bookmarkStart w:id="99" w:name="_Ref423421709"/>
      <w:bookmarkStart w:id="100" w:name="_Toc424035509"/>
      <w:bookmarkStart w:id="101" w:name="_Toc437426516"/>
      <w:r>
        <w:t>Conceptual Application Design</w:t>
      </w:r>
      <w:bookmarkEnd w:id="99"/>
      <w:bookmarkEnd w:id="100"/>
      <w:bookmarkEnd w:id="101"/>
    </w:p>
    <w:p w:rsidR="00C92265" w:rsidRDefault="00825CF0" w:rsidP="00E86EFB">
      <w:pPr>
        <w:pStyle w:val="Caption"/>
      </w:pPr>
      <w:r>
        <w:rPr>
          <w:noProof/>
        </w:rPr>
        <w:drawing>
          <wp:inline distT="0" distB="0" distL="0" distR="0" wp14:anchorId="50F457A4" wp14:editId="48D3154E">
            <wp:extent cx="5943600" cy="4030980"/>
            <wp:effectExtent l="0" t="0" r="0" b="0"/>
            <wp:docPr id="12" name="Picture 12" descr="Authorization Request Conceptual Application Desig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78 FY15 - Future State DiagramV4.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943600" cy="4030980"/>
                    </a:xfrm>
                    <a:prstGeom prst="rect">
                      <a:avLst/>
                    </a:prstGeom>
                  </pic:spPr>
                </pic:pic>
              </a:graphicData>
            </a:graphic>
          </wp:inline>
        </w:drawing>
      </w:r>
    </w:p>
    <w:p w:rsidR="008F35C6" w:rsidRPr="008C2C1A" w:rsidRDefault="00E86EFB" w:rsidP="00E86EFB">
      <w:pPr>
        <w:pStyle w:val="Caption"/>
      </w:pPr>
      <w:bookmarkStart w:id="102" w:name="_Toc437426627"/>
      <w:r>
        <w:t xml:space="preserve">Figure </w:t>
      </w:r>
      <w:r w:rsidR="002C05ED">
        <w:fldChar w:fldCharType="begin"/>
      </w:r>
      <w:r w:rsidR="00A055D6">
        <w:instrText xml:space="preserve"> SEQ Figure \* ARABIC </w:instrText>
      </w:r>
      <w:r w:rsidR="002C05ED">
        <w:fldChar w:fldCharType="separate"/>
      </w:r>
      <w:r w:rsidR="0073428E">
        <w:rPr>
          <w:noProof/>
        </w:rPr>
        <w:t>2</w:t>
      </w:r>
      <w:r w:rsidR="002C05ED">
        <w:rPr>
          <w:noProof/>
        </w:rPr>
        <w:fldChar w:fldCharType="end"/>
      </w:r>
      <w:r>
        <w:t xml:space="preserve"> </w:t>
      </w:r>
      <w:r w:rsidR="008B46B4" w:rsidRPr="00DE7E92">
        <w:t>–</w:t>
      </w:r>
      <w:r>
        <w:t xml:space="preserve"> </w:t>
      </w:r>
      <w:r w:rsidRPr="007510A6">
        <w:t>Authorization Request Conceptual Application Design</w:t>
      </w:r>
      <w:bookmarkEnd w:id="102"/>
      <w:r w:rsidR="008F35C6" w:rsidRPr="00E86EFB">
        <w:rPr>
          <w:rStyle w:val="CaptionChar"/>
        </w:rPr>
        <w:t xml:space="preserve"> </w:t>
      </w:r>
    </w:p>
    <w:p w:rsidR="00F97B13" w:rsidRDefault="00F97B13" w:rsidP="00B66989">
      <w:pPr>
        <w:pStyle w:val="Heading3"/>
      </w:pPr>
      <w:bookmarkStart w:id="103" w:name="_Toc424035510"/>
      <w:bookmarkStart w:id="104" w:name="_Toc437426517"/>
      <w:r>
        <w:t>Application Context</w:t>
      </w:r>
      <w:bookmarkEnd w:id="103"/>
      <w:bookmarkEnd w:id="104"/>
    </w:p>
    <w:p w:rsidR="00D128FD" w:rsidRPr="00D128FD" w:rsidRDefault="00D128FD" w:rsidP="00D128FD">
      <w:pPr>
        <w:pStyle w:val="BodyText"/>
      </w:pPr>
      <w:r>
        <w:t xml:space="preserve">This development will supplement existing systems with a new workflow built on top of an existing system. A </w:t>
      </w:r>
      <w:r w:rsidR="000F0678">
        <w:t xml:space="preserve">new AAT </w:t>
      </w:r>
      <w:r>
        <w:t xml:space="preserve">GUI will be added to the </w:t>
      </w:r>
      <w:r w:rsidR="000F0678">
        <w:t xml:space="preserve">AET </w:t>
      </w:r>
      <w:r w:rsidR="005B01B5">
        <w:t>that</w:t>
      </w:r>
      <w:r>
        <w:t xml:space="preserve"> will allow for </w:t>
      </w:r>
      <w:r w:rsidR="000F0678">
        <w:t xml:space="preserve">user </w:t>
      </w:r>
      <w:r>
        <w:t xml:space="preserve">processing of authorization requests. </w:t>
      </w:r>
      <w:r w:rsidR="00810AB8">
        <w:t xml:space="preserve">Changes will be made in </w:t>
      </w:r>
      <w:proofErr w:type="spellStart"/>
      <w:r w:rsidR="00810AB8">
        <w:t>VistA</w:t>
      </w:r>
      <w:proofErr w:type="spellEnd"/>
      <w:r w:rsidR="00810AB8">
        <w:t xml:space="preserve"> (and possibly FBCS, depending on the availability of development resources from the contractor charged with updating that system) to allow for more fine-grained entry of authorized services. </w:t>
      </w:r>
      <w:r>
        <w:t>These more discrete services are necessary for delivering authorizations via EDI transactions.</w:t>
      </w:r>
    </w:p>
    <w:p w:rsidR="00625C5C" w:rsidRDefault="00625C5C" w:rsidP="00B66989">
      <w:pPr>
        <w:pStyle w:val="Heading3"/>
      </w:pPr>
      <w:bookmarkStart w:id="105" w:name="_Toc424035511"/>
      <w:bookmarkStart w:id="106" w:name="_Toc437426518"/>
      <w:r>
        <w:t>High-Level Application Design</w:t>
      </w:r>
      <w:bookmarkEnd w:id="105"/>
      <w:bookmarkEnd w:id="106"/>
    </w:p>
    <w:p w:rsidR="007262AC" w:rsidRDefault="007262AC" w:rsidP="007262AC">
      <w:pPr>
        <w:pStyle w:val="BodyText"/>
      </w:pPr>
      <w:r>
        <w:t xml:space="preserve">Currently, review nurses and Non-VA Care clerks use </w:t>
      </w:r>
      <w:proofErr w:type="spellStart"/>
      <w:r>
        <w:t>VistA</w:t>
      </w:r>
      <w:proofErr w:type="spellEnd"/>
      <w:r>
        <w:t xml:space="preserve"> Fee Basis and FBCS in order to create authorizations for Non-VA Care. Requests for authorizations are done via phone calls from </w:t>
      </w:r>
      <w:r w:rsidR="0080399D">
        <w:t xml:space="preserve">Non-VA </w:t>
      </w:r>
      <w:r>
        <w:t xml:space="preserve">providers. </w:t>
      </w:r>
      <w:r w:rsidR="0075569B">
        <w:t xml:space="preserve">After this development, </w:t>
      </w:r>
      <w:r w:rsidR="0080399D">
        <w:t xml:space="preserve">Non-VA </w:t>
      </w:r>
      <w:r w:rsidR="0075569B">
        <w:t xml:space="preserve">providers will be able to send electronic requests for authorizations. Using the new AAT GUI, users </w:t>
      </w:r>
      <w:r w:rsidR="0098783A">
        <w:t xml:space="preserve">will be able to see </w:t>
      </w:r>
      <w:r w:rsidR="0075569B">
        <w:t xml:space="preserve">queues of different kinds of requests (such </w:t>
      </w:r>
      <w:r w:rsidR="00973CF7">
        <w:t xml:space="preserve">as </w:t>
      </w:r>
      <w:r w:rsidR="0075569B">
        <w:t xml:space="preserve">emergency care or dental care requests) and decide whether or not to authorize that care. </w:t>
      </w:r>
      <w:r w:rsidR="00810AB8">
        <w:t xml:space="preserve">While </w:t>
      </w:r>
      <w:r w:rsidR="0075569B">
        <w:t xml:space="preserve">filling out the authorization the way they would previously in </w:t>
      </w:r>
      <w:proofErr w:type="spellStart"/>
      <w:r w:rsidR="0075569B">
        <w:t>VistA</w:t>
      </w:r>
      <w:proofErr w:type="spellEnd"/>
      <w:r w:rsidR="0075569B">
        <w:t xml:space="preserve"> Fee Basis or FBCS, users </w:t>
      </w:r>
      <w:r w:rsidR="0098783A">
        <w:t xml:space="preserve">will be able to </w:t>
      </w:r>
      <w:r w:rsidR="0075569B">
        <w:t xml:space="preserve">select </w:t>
      </w:r>
      <w:r w:rsidR="00C92265">
        <w:t xml:space="preserve">an </w:t>
      </w:r>
      <w:r w:rsidR="0075569B">
        <w:t xml:space="preserve">authorized service using </w:t>
      </w:r>
      <w:r w:rsidR="00C92265">
        <w:t>codes from a standardized authorized service lookup table</w:t>
      </w:r>
      <w:r w:rsidR="0075569B">
        <w:t>. These more discrete codes are necessary for transmitting a workable authorization over EDI.</w:t>
      </w:r>
    </w:p>
    <w:p w:rsidR="00D50BD5" w:rsidRDefault="00D50BD5" w:rsidP="00B66989">
      <w:pPr>
        <w:pStyle w:val="Heading3"/>
      </w:pPr>
      <w:bookmarkStart w:id="107" w:name="_Toc424035512"/>
      <w:bookmarkStart w:id="108" w:name="_Toc437426519"/>
      <w:r>
        <w:lastRenderedPageBreak/>
        <w:t>Application Locations</w:t>
      </w:r>
      <w:bookmarkEnd w:id="107"/>
      <w:bookmarkEnd w:id="108"/>
    </w:p>
    <w:p w:rsidR="000508AD" w:rsidRPr="004A288A" w:rsidRDefault="000508AD" w:rsidP="000508AD">
      <w:pPr>
        <w:pStyle w:val="BodyText"/>
      </w:pPr>
      <w:r w:rsidRPr="004A288A">
        <w:t xml:space="preserve">The </w:t>
      </w:r>
      <w:proofErr w:type="spellStart"/>
      <w:r w:rsidRPr="004A288A">
        <w:t>VistA</w:t>
      </w:r>
      <w:proofErr w:type="spellEnd"/>
      <w:r w:rsidRPr="004A288A">
        <w:t xml:space="preserve"> Fee Basis application is located locally at various VAMCs or regionally at integrated </w:t>
      </w:r>
      <w:r w:rsidR="0098783A">
        <w:t>Veterans Integrated Service Networks (</w:t>
      </w:r>
      <w:r w:rsidRPr="004A288A">
        <w:t>VISNs</w:t>
      </w:r>
      <w:r w:rsidR="0098783A">
        <w:t>)</w:t>
      </w:r>
      <w:r w:rsidRPr="004A288A">
        <w:t xml:space="preserve"> supporting more than one VAMC</w:t>
      </w:r>
      <w:r>
        <w:t xml:space="preserve">. The </w:t>
      </w:r>
      <w:r w:rsidR="000F0678">
        <w:t xml:space="preserve">AET </w:t>
      </w:r>
      <w:proofErr w:type="gramStart"/>
      <w:r w:rsidR="000F0678">
        <w:t xml:space="preserve">is </w:t>
      </w:r>
      <w:r w:rsidR="00B70AD5">
        <w:t xml:space="preserve"> </w:t>
      </w:r>
      <w:r w:rsidR="00810AB8">
        <w:t>hosted</w:t>
      </w:r>
      <w:proofErr w:type="gramEnd"/>
      <w:r w:rsidR="00810AB8">
        <w:t xml:space="preserve"> at </w:t>
      </w:r>
      <w:r w:rsidR="000F0678">
        <w:t>the Austin Information Technology Center (AITC)</w:t>
      </w:r>
      <w:r>
        <w:t>. The HAC hosts the AET Monitor.</w:t>
      </w:r>
    </w:p>
    <w:p w:rsidR="002F12B3" w:rsidRDefault="002F12B3" w:rsidP="00B66989">
      <w:pPr>
        <w:pStyle w:val="Heading2"/>
      </w:pPr>
      <w:bookmarkStart w:id="109" w:name="_Toc424035513"/>
      <w:bookmarkStart w:id="110" w:name="_Toc437426520"/>
      <w:r>
        <w:t>Conceptual Data Design</w:t>
      </w:r>
      <w:bookmarkEnd w:id="109"/>
      <w:bookmarkEnd w:id="110"/>
    </w:p>
    <w:p w:rsidR="002F12B3" w:rsidRDefault="002F12B3" w:rsidP="00B66989">
      <w:pPr>
        <w:pStyle w:val="Heading3"/>
      </w:pPr>
      <w:bookmarkStart w:id="111" w:name="_Toc424035514"/>
      <w:bookmarkStart w:id="112" w:name="_Toc437426521"/>
      <w:r>
        <w:t>Project Conceptual Data Model</w:t>
      </w:r>
      <w:bookmarkEnd w:id="111"/>
      <w:bookmarkEnd w:id="112"/>
    </w:p>
    <w:p w:rsidR="004C2C7C" w:rsidRPr="00AD62E9" w:rsidRDefault="004C2C7C" w:rsidP="004C2C7C">
      <w:pPr>
        <w:pStyle w:val="BodyText"/>
      </w:pPr>
      <w:r>
        <w:t xml:space="preserve">Section </w:t>
      </w:r>
      <w:r w:rsidR="002C05ED">
        <w:fldChar w:fldCharType="begin"/>
      </w:r>
      <w:r>
        <w:instrText xml:space="preserve"> REF _Ref423417962 \r \h </w:instrText>
      </w:r>
      <w:r w:rsidR="002C05ED">
        <w:fldChar w:fldCharType="separate"/>
      </w:r>
      <w:r w:rsidR="0073428E">
        <w:t>5.1</w:t>
      </w:r>
      <w:r w:rsidR="002C05ED">
        <w:fldChar w:fldCharType="end"/>
      </w:r>
      <w:r>
        <w:t xml:space="preserve"> details new additions to the data model for this project.</w:t>
      </w:r>
    </w:p>
    <w:p w:rsidR="00E72195" w:rsidRDefault="00E72195" w:rsidP="00B66989">
      <w:pPr>
        <w:pStyle w:val="Heading3"/>
      </w:pPr>
      <w:bookmarkStart w:id="113" w:name="_Toc424035515"/>
      <w:bookmarkStart w:id="114" w:name="_Toc437426522"/>
      <w:r>
        <w:t>Database Information</w:t>
      </w:r>
      <w:bookmarkEnd w:id="113"/>
      <w:bookmarkEnd w:id="114"/>
    </w:p>
    <w:p w:rsidR="00D128FD" w:rsidRPr="00D128FD" w:rsidRDefault="00D128FD" w:rsidP="00E86EFB">
      <w:pPr>
        <w:pStyle w:val="Caption"/>
      </w:pPr>
      <w:bookmarkStart w:id="115" w:name="_Toc419387775"/>
      <w:bookmarkStart w:id="116" w:name="_Toc437426583"/>
      <w:r w:rsidRPr="00D128FD">
        <w:t xml:space="preserve">Table </w:t>
      </w:r>
      <w:r w:rsidR="002C05ED">
        <w:fldChar w:fldCharType="begin"/>
      </w:r>
      <w:r w:rsidR="00A055D6">
        <w:instrText xml:space="preserve"> SEQ Table \* ARABIC </w:instrText>
      </w:r>
      <w:r w:rsidR="002C05ED">
        <w:fldChar w:fldCharType="separate"/>
      </w:r>
      <w:r w:rsidR="0073428E">
        <w:rPr>
          <w:noProof/>
        </w:rPr>
        <w:t>8</w:t>
      </w:r>
      <w:r w:rsidR="002C05ED">
        <w:rPr>
          <w:noProof/>
        </w:rPr>
        <w:fldChar w:fldCharType="end"/>
      </w:r>
      <w:r w:rsidRPr="00D128FD">
        <w:t xml:space="preserve"> – Databases</w:t>
      </w:r>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093"/>
        <w:gridCol w:w="2587"/>
        <w:gridCol w:w="2691"/>
      </w:tblGrid>
      <w:tr w:rsidR="00D128FD" w:rsidRPr="00401F53" w:rsidTr="00941E37">
        <w:trPr>
          <w:tblHeader/>
        </w:trPr>
        <w:tc>
          <w:tcPr>
            <w:tcW w:w="1151" w:type="pct"/>
            <w:tcBorders>
              <w:top w:val="single" w:sz="12" w:space="0" w:color="auto"/>
              <w:left w:val="single" w:sz="12" w:space="0" w:color="auto"/>
            </w:tcBorders>
            <w:shd w:val="clear" w:color="auto" w:fill="D9D9D9" w:themeFill="background1" w:themeFillShade="D9"/>
          </w:tcPr>
          <w:p w:rsidR="00D128FD" w:rsidRPr="008C2C1A" w:rsidRDefault="00D128FD" w:rsidP="008C2C1A">
            <w:pPr>
              <w:pStyle w:val="TableHeading"/>
            </w:pPr>
            <w:r w:rsidRPr="008C2C1A">
              <w:t>Database Name</w:t>
            </w:r>
          </w:p>
        </w:tc>
        <w:tc>
          <w:tcPr>
            <w:tcW w:w="1093" w:type="pct"/>
            <w:tcBorders>
              <w:top w:val="single" w:sz="12" w:space="0" w:color="auto"/>
            </w:tcBorders>
            <w:shd w:val="clear" w:color="auto" w:fill="D9D9D9" w:themeFill="background1" w:themeFillShade="D9"/>
          </w:tcPr>
          <w:p w:rsidR="00D128FD" w:rsidRPr="008C2C1A" w:rsidRDefault="00D128FD" w:rsidP="008C2C1A">
            <w:pPr>
              <w:pStyle w:val="TableHeading"/>
            </w:pPr>
            <w:r w:rsidRPr="008C2C1A">
              <w:t>Description</w:t>
            </w:r>
          </w:p>
        </w:tc>
        <w:tc>
          <w:tcPr>
            <w:tcW w:w="1351" w:type="pct"/>
            <w:tcBorders>
              <w:top w:val="single" w:sz="12" w:space="0" w:color="auto"/>
            </w:tcBorders>
            <w:shd w:val="clear" w:color="auto" w:fill="D9D9D9" w:themeFill="background1" w:themeFillShade="D9"/>
          </w:tcPr>
          <w:p w:rsidR="00D128FD" w:rsidRPr="008C2C1A" w:rsidRDefault="00D128FD" w:rsidP="008C2C1A">
            <w:pPr>
              <w:pStyle w:val="TableHeading"/>
            </w:pPr>
            <w:r w:rsidRPr="008C2C1A">
              <w:t>Type</w:t>
            </w:r>
          </w:p>
        </w:tc>
        <w:tc>
          <w:tcPr>
            <w:tcW w:w="1405" w:type="pct"/>
            <w:tcBorders>
              <w:top w:val="single" w:sz="12" w:space="0" w:color="auto"/>
              <w:right w:val="single" w:sz="12" w:space="0" w:color="auto"/>
            </w:tcBorders>
            <w:shd w:val="clear" w:color="auto" w:fill="D9D9D9" w:themeFill="background1" w:themeFillShade="D9"/>
          </w:tcPr>
          <w:p w:rsidR="00D128FD" w:rsidRPr="008C2C1A" w:rsidRDefault="00D128FD" w:rsidP="008C2C1A">
            <w:pPr>
              <w:pStyle w:val="TableHeading"/>
            </w:pPr>
            <w:r w:rsidRPr="008C2C1A">
              <w:t>Steward</w:t>
            </w:r>
          </w:p>
        </w:tc>
      </w:tr>
      <w:tr w:rsidR="00D128FD" w:rsidRPr="00401F53" w:rsidTr="00941E37">
        <w:trPr>
          <w:trHeight w:val="665"/>
        </w:trPr>
        <w:tc>
          <w:tcPr>
            <w:tcW w:w="1151" w:type="pct"/>
            <w:tcBorders>
              <w:left w:val="single" w:sz="12" w:space="0" w:color="auto"/>
            </w:tcBorders>
            <w:shd w:val="clear" w:color="auto" w:fill="auto"/>
          </w:tcPr>
          <w:p w:rsidR="00D128FD" w:rsidRPr="008C2C1A" w:rsidRDefault="00D128FD" w:rsidP="008C2C1A">
            <w:pPr>
              <w:pStyle w:val="Tabletext0"/>
            </w:pPr>
            <w:r w:rsidRPr="008C2C1A">
              <w:t>VistA</w:t>
            </w:r>
          </w:p>
        </w:tc>
        <w:tc>
          <w:tcPr>
            <w:tcW w:w="1093" w:type="pct"/>
          </w:tcPr>
          <w:p w:rsidR="00D128FD" w:rsidRPr="008C2C1A" w:rsidRDefault="00D128FD" w:rsidP="008C2C1A">
            <w:pPr>
              <w:pStyle w:val="Tabletext0"/>
            </w:pPr>
            <w:r w:rsidRPr="008C2C1A">
              <w:t>Veterans Health Information Systems and Technology Architecture</w:t>
            </w:r>
          </w:p>
        </w:tc>
        <w:tc>
          <w:tcPr>
            <w:tcW w:w="1351" w:type="pct"/>
            <w:shd w:val="clear" w:color="auto" w:fill="auto"/>
          </w:tcPr>
          <w:p w:rsidR="00D128FD" w:rsidRPr="008C2C1A" w:rsidRDefault="00D128FD" w:rsidP="008C2C1A">
            <w:pPr>
              <w:pStyle w:val="Tabletext0"/>
            </w:pPr>
            <w:r w:rsidRPr="008C2C1A">
              <w:t>Create/Modify</w:t>
            </w:r>
          </w:p>
        </w:tc>
        <w:tc>
          <w:tcPr>
            <w:tcW w:w="1405" w:type="pct"/>
            <w:tcBorders>
              <w:right w:val="single" w:sz="12" w:space="0" w:color="auto"/>
            </w:tcBorders>
            <w:shd w:val="clear" w:color="auto" w:fill="auto"/>
          </w:tcPr>
          <w:p w:rsidR="00D128FD" w:rsidRPr="008C2C1A" w:rsidRDefault="00D128FD" w:rsidP="008C2C1A">
            <w:pPr>
              <w:pStyle w:val="Tabletext0"/>
            </w:pPr>
            <w:r w:rsidRPr="008C2C1A">
              <w:t>VHA</w:t>
            </w:r>
          </w:p>
        </w:tc>
      </w:tr>
      <w:tr w:rsidR="00D128FD" w:rsidRPr="00401F53" w:rsidTr="00941E37">
        <w:trPr>
          <w:trHeight w:val="665"/>
        </w:trPr>
        <w:tc>
          <w:tcPr>
            <w:tcW w:w="1151" w:type="pct"/>
            <w:tcBorders>
              <w:left w:val="single" w:sz="12" w:space="0" w:color="auto"/>
            </w:tcBorders>
            <w:shd w:val="clear" w:color="auto" w:fill="auto"/>
          </w:tcPr>
          <w:p w:rsidR="00D128FD" w:rsidRPr="008C2C1A" w:rsidRDefault="000F0678" w:rsidP="008C2C1A">
            <w:pPr>
              <w:pStyle w:val="Tabletext0"/>
            </w:pPr>
            <w:r>
              <w:t>PD_EDI</w:t>
            </w:r>
          </w:p>
        </w:tc>
        <w:tc>
          <w:tcPr>
            <w:tcW w:w="1093" w:type="pct"/>
          </w:tcPr>
          <w:p w:rsidR="00D128FD" w:rsidRPr="008C2C1A" w:rsidRDefault="00D128FD" w:rsidP="008C2C1A">
            <w:pPr>
              <w:pStyle w:val="Tabletext0"/>
            </w:pPr>
            <w:r w:rsidRPr="008C2C1A">
              <w:t>Automated Authorization Tool</w:t>
            </w:r>
          </w:p>
        </w:tc>
        <w:tc>
          <w:tcPr>
            <w:tcW w:w="1351" w:type="pct"/>
            <w:shd w:val="clear" w:color="auto" w:fill="auto"/>
          </w:tcPr>
          <w:p w:rsidR="00D128FD" w:rsidRPr="008C2C1A" w:rsidRDefault="00D128FD" w:rsidP="008C2C1A">
            <w:pPr>
              <w:pStyle w:val="Tabletext0"/>
            </w:pPr>
            <w:r w:rsidRPr="008C2C1A">
              <w:t>Create/Modify</w:t>
            </w:r>
          </w:p>
        </w:tc>
        <w:tc>
          <w:tcPr>
            <w:tcW w:w="1405" w:type="pct"/>
            <w:tcBorders>
              <w:right w:val="single" w:sz="12" w:space="0" w:color="auto"/>
            </w:tcBorders>
            <w:shd w:val="clear" w:color="auto" w:fill="auto"/>
          </w:tcPr>
          <w:p w:rsidR="00D128FD" w:rsidRPr="008C2C1A" w:rsidRDefault="00810AB8" w:rsidP="008C2C1A">
            <w:pPr>
              <w:pStyle w:val="Tabletext0"/>
            </w:pPr>
            <w:r>
              <w:t>HAC</w:t>
            </w:r>
          </w:p>
        </w:tc>
      </w:tr>
    </w:tbl>
    <w:p w:rsidR="005C3EFA" w:rsidRDefault="005C3EFA" w:rsidP="00B66989">
      <w:pPr>
        <w:pStyle w:val="Heading3"/>
      </w:pPr>
      <w:bookmarkStart w:id="117" w:name="_Toc424035516"/>
      <w:bookmarkStart w:id="118" w:name="_Toc437426523"/>
      <w:r>
        <w:t>User Interface Data Mapping</w:t>
      </w:r>
      <w:bookmarkEnd w:id="117"/>
      <w:bookmarkEnd w:id="118"/>
    </w:p>
    <w:p w:rsidR="005C3EFA" w:rsidRDefault="005C3EFA" w:rsidP="00B66989">
      <w:pPr>
        <w:pStyle w:val="Heading4"/>
      </w:pPr>
      <w:bookmarkStart w:id="119" w:name="_Toc424035517"/>
      <w:bookmarkStart w:id="120" w:name="_Toc437426524"/>
      <w:r>
        <w:t>Application Screen Interface</w:t>
      </w:r>
      <w:bookmarkEnd w:id="119"/>
      <w:bookmarkEnd w:id="120"/>
    </w:p>
    <w:p w:rsidR="007B6AB1" w:rsidRDefault="007B6AB1" w:rsidP="007B6AB1">
      <w:pPr>
        <w:pStyle w:val="BodyText"/>
      </w:pPr>
      <w:r>
        <w:t xml:space="preserve">Section </w:t>
      </w:r>
      <w:r w:rsidR="002C05ED">
        <w:fldChar w:fldCharType="begin"/>
      </w:r>
      <w:r>
        <w:instrText xml:space="preserve"> REF _Ref423418025 \r \h </w:instrText>
      </w:r>
      <w:r w:rsidR="002C05ED">
        <w:fldChar w:fldCharType="separate"/>
      </w:r>
      <w:r w:rsidR="0073428E">
        <w:t>6.2.2.2</w:t>
      </w:r>
      <w:r w:rsidR="002C05ED">
        <w:fldChar w:fldCharType="end"/>
      </w:r>
      <w:r>
        <w:t xml:space="preserve"> describes the new and additional user interface screens.</w:t>
      </w:r>
    </w:p>
    <w:p w:rsidR="00B430E8" w:rsidRDefault="00B430E8" w:rsidP="00B66989">
      <w:pPr>
        <w:pStyle w:val="Heading4"/>
      </w:pPr>
      <w:bookmarkStart w:id="121" w:name="_Toc424035518"/>
      <w:bookmarkStart w:id="122" w:name="_Toc437426525"/>
      <w:r>
        <w:t>Application Report Interface</w:t>
      </w:r>
      <w:bookmarkEnd w:id="121"/>
      <w:bookmarkEnd w:id="122"/>
    </w:p>
    <w:p w:rsidR="00310F66" w:rsidRPr="00310F66" w:rsidRDefault="00310F66" w:rsidP="00310F66">
      <w:pPr>
        <w:pStyle w:val="BodyText"/>
      </w:pPr>
      <w:r>
        <w:t>No new reports will be developed for this project.</w:t>
      </w:r>
    </w:p>
    <w:p w:rsidR="00E341EA" w:rsidRDefault="00E341EA" w:rsidP="00B66989">
      <w:pPr>
        <w:pStyle w:val="Heading4"/>
      </w:pPr>
      <w:bookmarkStart w:id="123" w:name="_Toc424035519"/>
      <w:bookmarkStart w:id="124" w:name="_Toc437426526"/>
      <w:r>
        <w:t>Unmapped Data Element</w:t>
      </w:r>
      <w:bookmarkEnd w:id="123"/>
      <w:bookmarkEnd w:id="124"/>
    </w:p>
    <w:p w:rsidR="007B6AB1" w:rsidRDefault="007B6AB1" w:rsidP="007B6AB1">
      <w:pPr>
        <w:pStyle w:val="BodyText"/>
      </w:pPr>
      <w:r>
        <w:t>No unmapped data elements will be added.</w:t>
      </w:r>
    </w:p>
    <w:p w:rsidR="00E341EA" w:rsidRDefault="00E341EA" w:rsidP="00B66989">
      <w:pPr>
        <w:pStyle w:val="Heading2"/>
      </w:pPr>
      <w:bookmarkStart w:id="125" w:name="_Toc424035520"/>
      <w:bookmarkStart w:id="126" w:name="_Toc437426527"/>
      <w:r>
        <w:t>Conceptual Infrastructure Design</w:t>
      </w:r>
      <w:bookmarkEnd w:id="125"/>
      <w:bookmarkEnd w:id="126"/>
    </w:p>
    <w:p w:rsidR="00A424A3" w:rsidRPr="00A424A3" w:rsidRDefault="00A424A3" w:rsidP="00A424A3">
      <w:pPr>
        <w:pStyle w:val="BodyText"/>
      </w:pPr>
      <w:r>
        <w:t xml:space="preserve">There will be no architectural changes </w:t>
      </w:r>
      <w:r w:rsidR="00F769A2">
        <w:t xml:space="preserve">to </w:t>
      </w:r>
      <w:proofErr w:type="spellStart"/>
      <w:r w:rsidR="00F769A2">
        <w:t>VistA</w:t>
      </w:r>
      <w:proofErr w:type="spellEnd"/>
      <w:r w:rsidR="00F769A2">
        <w:t xml:space="preserve"> Fee Basis. AAT will </w:t>
      </w:r>
      <w:r w:rsidR="000F0678">
        <w:t xml:space="preserve">be </w:t>
      </w:r>
      <w:r w:rsidR="00F769A2">
        <w:t xml:space="preserve">a new web-based GUI that will </w:t>
      </w:r>
      <w:r w:rsidR="001E14E2">
        <w:t xml:space="preserve">be used to manage authorization requests that come into the </w:t>
      </w:r>
      <w:r w:rsidR="000F0678">
        <w:t>AET</w:t>
      </w:r>
      <w:r w:rsidR="00CA3A69">
        <w:t>.</w:t>
      </w:r>
    </w:p>
    <w:p w:rsidR="00E341EA" w:rsidRDefault="00E341EA" w:rsidP="00B66989">
      <w:pPr>
        <w:pStyle w:val="Heading3"/>
      </w:pPr>
      <w:bookmarkStart w:id="127" w:name="_Toc424035521"/>
      <w:bookmarkStart w:id="128" w:name="_Toc437426528"/>
      <w:r>
        <w:t>System Criticality and High Availability</w:t>
      </w:r>
      <w:bookmarkEnd w:id="127"/>
      <w:bookmarkEnd w:id="128"/>
      <w:r>
        <w:t xml:space="preserve"> </w:t>
      </w:r>
    </w:p>
    <w:p w:rsidR="00CA3A69" w:rsidRPr="005A70FD" w:rsidRDefault="00CA3A69" w:rsidP="00CA3A69">
      <w:pPr>
        <w:pStyle w:val="BodyText"/>
      </w:pPr>
      <w:r w:rsidRPr="005A70FD">
        <w:t>All modifications are to existing systems. There is no effect on system criticality.</w:t>
      </w:r>
      <w:r w:rsidR="00BE0816">
        <w:t xml:space="preserve"> The existing availability and disaster recovery plans will be sufficient for the affected systems. As stated in the BRD, the systems involved are to be available no less than 86% of the calendar week, and should recover from any outage with a mean time of 30 minutes. Additional details should be available from the HAC and AITC CIOs, and the technical leadership at the various </w:t>
      </w:r>
      <w:proofErr w:type="spellStart"/>
      <w:r w:rsidR="00BE0816">
        <w:t>VistA</w:t>
      </w:r>
      <w:proofErr w:type="spellEnd"/>
      <w:r w:rsidR="00BE0816">
        <w:t xml:space="preserve"> instances.</w:t>
      </w:r>
    </w:p>
    <w:p w:rsidR="00E341EA" w:rsidRDefault="00E341EA" w:rsidP="00B66989">
      <w:pPr>
        <w:pStyle w:val="Heading3"/>
      </w:pPr>
      <w:bookmarkStart w:id="129" w:name="_Toc424035522"/>
      <w:bookmarkStart w:id="130" w:name="_Toc437426529"/>
      <w:r>
        <w:t>Special Technology</w:t>
      </w:r>
      <w:bookmarkEnd w:id="129"/>
      <w:bookmarkEnd w:id="130"/>
    </w:p>
    <w:p w:rsidR="007669FB" w:rsidRPr="00003133" w:rsidRDefault="007669FB" w:rsidP="007669FB">
      <w:pPr>
        <w:pStyle w:val="BodyText"/>
      </w:pPr>
      <w:r>
        <w:t>No special technology is required for this project.</w:t>
      </w:r>
    </w:p>
    <w:p w:rsidR="00062F54" w:rsidRDefault="00062F54" w:rsidP="00B66989">
      <w:pPr>
        <w:pStyle w:val="Heading3"/>
      </w:pPr>
      <w:bookmarkStart w:id="131" w:name="_Toc424035523"/>
      <w:bookmarkStart w:id="132" w:name="_Toc437426530"/>
      <w:r>
        <w:lastRenderedPageBreak/>
        <w:t>Technology Locations</w:t>
      </w:r>
      <w:bookmarkEnd w:id="131"/>
      <w:bookmarkEnd w:id="132"/>
    </w:p>
    <w:p w:rsidR="00BC4F08" w:rsidRPr="002024D5" w:rsidRDefault="00BC4F08" w:rsidP="00BC4F08">
      <w:pPr>
        <w:pStyle w:val="BodyText"/>
      </w:pPr>
      <w:r>
        <w:t xml:space="preserve">There is no environment change for existing systems. </w:t>
      </w:r>
      <w:r w:rsidR="000F0678">
        <w:t>The new AAT</w:t>
      </w:r>
      <w:r>
        <w:t xml:space="preserve"> will be located at the Denver HAC</w:t>
      </w:r>
      <w:r w:rsidR="000F0678">
        <w:t>.</w:t>
      </w:r>
      <w:r>
        <w:t xml:space="preserve"> </w:t>
      </w:r>
      <w:r w:rsidR="000F0678">
        <w:t xml:space="preserve">The AET </w:t>
      </w:r>
      <w:r>
        <w:t xml:space="preserve">will continue to be </w:t>
      </w:r>
      <w:r w:rsidR="00B70AD5">
        <w:t>hosted</w:t>
      </w:r>
      <w:r w:rsidR="00810AB8">
        <w:t xml:space="preserve"> at </w:t>
      </w:r>
      <w:r w:rsidR="000F0678">
        <w:t>AITC</w:t>
      </w:r>
      <w:r>
        <w:t xml:space="preserve">, and the </w:t>
      </w:r>
      <w:proofErr w:type="spellStart"/>
      <w:r>
        <w:t>VistA</w:t>
      </w:r>
      <w:proofErr w:type="spellEnd"/>
      <w:r>
        <w:t xml:space="preserve"> Fee Basis application continues to be located at </w:t>
      </w:r>
      <w:proofErr w:type="spellStart"/>
      <w:r>
        <w:t>VistA</w:t>
      </w:r>
      <w:proofErr w:type="spellEnd"/>
      <w:r>
        <w:t xml:space="preserve"> sites throughout the country.</w:t>
      </w:r>
    </w:p>
    <w:p w:rsidR="005D68E5" w:rsidRDefault="005D68E5" w:rsidP="00B66989">
      <w:pPr>
        <w:pStyle w:val="Heading3"/>
      </w:pPr>
      <w:bookmarkStart w:id="133" w:name="_Toc424035524"/>
      <w:bookmarkStart w:id="134" w:name="_Toc437426531"/>
      <w:r>
        <w:t>Conceptual Infrastructure Diagram</w:t>
      </w:r>
      <w:bookmarkEnd w:id="133"/>
      <w:bookmarkEnd w:id="134"/>
    </w:p>
    <w:p w:rsidR="005D68E5" w:rsidRDefault="005D68E5" w:rsidP="00B66989">
      <w:pPr>
        <w:pStyle w:val="Heading4"/>
      </w:pPr>
      <w:bookmarkStart w:id="135" w:name="_Toc424035525"/>
      <w:bookmarkStart w:id="136" w:name="_Toc437426532"/>
      <w:r>
        <w:t>Location of Environments and External Interfaces</w:t>
      </w:r>
      <w:bookmarkEnd w:id="135"/>
      <w:bookmarkEnd w:id="136"/>
    </w:p>
    <w:p w:rsidR="00910E85" w:rsidRDefault="00910E85" w:rsidP="00910E85">
      <w:pPr>
        <w:pStyle w:val="BodyText"/>
      </w:pPr>
      <w:r>
        <w:t xml:space="preserve">The </w:t>
      </w:r>
      <w:proofErr w:type="spellStart"/>
      <w:r>
        <w:t>VistA</w:t>
      </w:r>
      <w:proofErr w:type="spellEnd"/>
      <w:r>
        <w:t xml:space="preserve"> instances are located locally at various VAMCs or regionally at integrated VISNs. The </w:t>
      </w:r>
      <w:r w:rsidR="000F0678">
        <w:t>new AAT</w:t>
      </w:r>
      <w:r>
        <w:t xml:space="preserve"> system will be located at the HAC. The existing </w:t>
      </w:r>
      <w:r w:rsidR="000F0678">
        <w:t xml:space="preserve">AET </w:t>
      </w:r>
      <w:r>
        <w:t xml:space="preserve">system will </w:t>
      </w:r>
      <w:r w:rsidR="00810AB8">
        <w:t xml:space="preserve">continue to be hosted at </w:t>
      </w:r>
      <w:r w:rsidR="000F0678">
        <w:t>AITC</w:t>
      </w:r>
      <w:r>
        <w:t>.</w:t>
      </w:r>
    </w:p>
    <w:p w:rsidR="008926E1" w:rsidRDefault="008926E1" w:rsidP="00B66989">
      <w:pPr>
        <w:pStyle w:val="Heading4"/>
      </w:pPr>
      <w:bookmarkStart w:id="137" w:name="_Toc424035526"/>
      <w:bookmarkStart w:id="138" w:name="_Toc437426533"/>
      <w:r>
        <w:t>Conceptual Production String Diagram</w:t>
      </w:r>
      <w:bookmarkEnd w:id="137"/>
      <w:bookmarkEnd w:id="138"/>
    </w:p>
    <w:p w:rsidR="00910E85" w:rsidRDefault="00910E85" w:rsidP="00910E85">
      <w:pPr>
        <w:pStyle w:val="BodyText"/>
      </w:pPr>
      <w:r>
        <w:t xml:space="preserve">The diagram displayed in Section </w:t>
      </w:r>
      <w:r w:rsidR="002C05ED">
        <w:fldChar w:fldCharType="begin"/>
      </w:r>
      <w:r>
        <w:instrText xml:space="preserve"> REF _Ref423421709 \r \h </w:instrText>
      </w:r>
      <w:r w:rsidR="002C05ED">
        <w:fldChar w:fldCharType="separate"/>
      </w:r>
      <w:r w:rsidR="0073428E">
        <w:t>3.1</w:t>
      </w:r>
      <w:r w:rsidR="002C05ED">
        <w:fldChar w:fldCharType="end"/>
      </w:r>
      <w:r>
        <w:t xml:space="preserve"> shows the interactions of the different systems involved in this set of changes.</w:t>
      </w:r>
    </w:p>
    <w:p w:rsidR="001C5762" w:rsidRDefault="001C5762" w:rsidP="00B66989">
      <w:pPr>
        <w:pStyle w:val="Heading1"/>
      </w:pPr>
      <w:bookmarkStart w:id="139" w:name="_Ref423528529"/>
      <w:bookmarkStart w:id="140" w:name="_Toc424035527"/>
      <w:bookmarkStart w:id="141" w:name="_Toc437426534"/>
      <w:r>
        <w:lastRenderedPageBreak/>
        <w:t>System Architecture</w:t>
      </w:r>
      <w:bookmarkEnd w:id="139"/>
      <w:bookmarkEnd w:id="140"/>
      <w:bookmarkEnd w:id="141"/>
    </w:p>
    <w:p w:rsidR="003972E8" w:rsidRDefault="003972E8" w:rsidP="003972E8">
      <w:pPr>
        <w:pStyle w:val="BodyText"/>
      </w:pPr>
      <w:proofErr w:type="spellStart"/>
      <w:r>
        <w:t>VistA</w:t>
      </w:r>
      <w:proofErr w:type="spellEnd"/>
      <w:r>
        <w:t xml:space="preserve"> Fee Basis is hosted at the VAMCs and regional VISNs on VA standard hardware and operating system software and utilizes the current </w:t>
      </w:r>
      <w:proofErr w:type="spellStart"/>
      <w:r>
        <w:t>InterSystems</w:t>
      </w:r>
      <w:proofErr w:type="spellEnd"/>
      <w:r>
        <w:t xml:space="preserve"> version of </w:t>
      </w:r>
      <w:proofErr w:type="spellStart"/>
      <w:r>
        <w:t>Caché</w:t>
      </w:r>
      <w:proofErr w:type="spellEnd"/>
      <w:r>
        <w:t xml:space="preserve">, 2014 (at the time of this writing). The AAT </w:t>
      </w:r>
      <w:r w:rsidR="00D424A3">
        <w:t>will be</w:t>
      </w:r>
      <w:r>
        <w:t xml:space="preserve"> hosted at the HAC.</w:t>
      </w:r>
    </w:p>
    <w:p w:rsidR="001C5762" w:rsidRDefault="001C5762" w:rsidP="00B66989">
      <w:pPr>
        <w:pStyle w:val="Heading2"/>
      </w:pPr>
      <w:bookmarkStart w:id="142" w:name="_Ref423436729"/>
      <w:bookmarkStart w:id="143" w:name="_Toc424035528"/>
      <w:bookmarkStart w:id="144" w:name="_Toc437426535"/>
      <w:r>
        <w:t>Hardware Architecture</w:t>
      </w:r>
      <w:bookmarkEnd w:id="142"/>
      <w:bookmarkEnd w:id="143"/>
      <w:bookmarkEnd w:id="144"/>
    </w:p>
    <w:p w:rsidR="003972E8" w:rsidRDefault="003972E8" w:rsidP="003972E8">
      <w:pPr>
        <w:pStyle w:val="BodyText"/>
      </w:pPr>
      <w:r>
        <w:t xml:space="preserve">No hardware changes are required for the changes to </w:t>
      </w:r>
      <w:proofErr w:type="spellStart"/>
      <w:r>
        <w:t>VistA</w:t>
      </w:r>
      <w:proofErr w:type="spellEnd"/>
      <w:r>
        <w:t xml:space="preserve"> Fee Basis or AET. The new AAT GUI will require a web server</w:t>
      </w:r>
      <w:r w:rsidR="0087732D">
        <w:t xml:space="preserve"> at the HAC </w:t>
      </w:r>
      <w:r>
        <w:t xml:space="preserve">that can </w:t>
      </w:r>
      <w:r w:rsidR="00004865">
        <w:t>manage web services.</w:t>
      </w:r>
      <w:r w:rsidR="00C43A8F">
        <w:t xml:space="preserve"> The existing </w:t>
      </w:r>
      <w:r w:rsidR="00D424A3">
        <w:t xml:space="preserve">AET </w:t>
      </w:r>
      <w:r w:rsidR="00C43A8F">
        <w:t xml:space="preserve">will see an increase in activity as Non-VA providers start to request authorizations electronically instead of over the phone, so care must be taken to insure the </w:t>
      </w:r>
      <w:r w:rsidR="00D424A3">
        <w:t xml:space="preserve">AET </w:t>
      </w:r>
      <w:r w:rsidR="00C43A8F">
        <w:t>has enough storage space to deal with the increased transaction volume.</w:t>
      </w:r>
    </w:p>
    <w:p w:rsidR="001C5762" w:rsidRDefault="001C5762" w:rsidP="00B66989">
      <w:pPr>
        <w:pStyle w:val="Heading2"/>
      </w:pPr>
      <w:bookmarkStart w:id="145" w:name="_Toc424035529"/>
      <w:bookmarkStart w:id="146" w:name="_Toc437426536"/>
      <w:r>
        <w:t>Software Architecture</w:t>
      </w:r>
      <w:bookmarkEnd w:id="145"/>
      <w:bookmarkEnd w:id="146"/>
    </w:p>
    <w:p w:rsidR="008142A7" w:rsidRDefault="008142A7" w:rsidP="008142A7">
      <w:pPr>
        <w:pStyle w:val="InstructionalText1"/>
        <w:rPr>
          <w:i w:val="0"/>
          <w:color w:val="auto"/>
          <w:sz w:val="22"/>
        </w:rPr>
      </w:pPr>
      <w:proofErr w:type="spellStart"/>
      <w:r w:rsidRPr="003153B8">
        <w:rPr>
          <w:i w:val="0"/>
          <w:color w:val="auto"/>
          <w:sz w:val="22"/>
        </w:rPr>
        <w:t>VistA</w:t>
      </w:r>
      <w:proofErr w:type="spellEnd"/>
      <w:r w:rsidRPr="003153B8">
        <w:rPr>
          <w:i w:val="0"/>
          <w:color w:val="auto"/>
          <w:sz w:val="22"/>
        </w:rPr>
        <w:t xml:space="preserve"> Fee Basis provides a central location for the collection of financial and medical data related to Fee Basis Non-VA claims</w:t>
      </w:r>
      <w:r>
        <w:rPr>
          <w:i w:val="0"/>
          <w:color w:val="auto"/>
          <w:sz w:val="22"/>
        </w:rPr>
        <w:t xml:space="preserve"> and authorizations. </w:t>
      </w:r>
    </w:p>
    <w:p w:rsidR="008142A7" w:rsidRDefault="00D424A3" w:rsidP="008142A7">
      <w:pPr>
        <w:pStyle w:val="BodyText"/>
      </w:pPr>
      <w:proofErr w:type="gramStart"/>
      <w:r>
        <w:t>The AET, an EDI engine that currently processes 270/271 eligibility and 278 authorization transactions, will queue incoming authorization requests.</w:t>
      </w:r>
      <w:proofErr w:type="gramEnd"/>
      <w:r>
        <w:t xml:space="preserve"> The </w:t>
      </w:r>
      <w:r w:rsidR="008142A7">
        <w:t xml:space="preserve">AAT </w:t>
      </w:r>
      <w:r>
        <w:t>will provide</w:t>
      </w:r>
      <w:r w:rsidR="008142A7">
        <w:t xml:space="preserve"> a new web-based GUI that allows users to manage </w:t>
      </w:r>
      <w:r>
        <w:t xml:space="preserve">those </w:t>
      </w:r>
      <w:r w:rsidR="008142A7">
        <w:t>queues of incoming requests.</w:t>
      </w:r>
    </w:p>
    <w:p w:rsidR="008142A7" w:rsidRPr="008142A7" w:rsidRDefault="008142A7" w:rsidP="008142A7">
      <w:pPr>
        <w:pStyle w:val="BodyText"/>
      </w:pPr>
    </w:p>
    <w:p w:rsidR="001C5762" w:rsidRDefault="001C5762" w:rsidP="00B66989">
      <w:pPr>
        <w:pStyle w:val="Heading2"/>
      </w:pPr>
      <w:bookmarkStart w:id="147" w:name="_Toc424035530"/>
      <w:bookmarkStart w:id="148" w:name="_Toc437426537"/>
      <w:r>
        <w:t>Network Architecture</w:t>
      </w:r>
      <w:bookmarkEnd w:id="147"/>
      <w:bookmarkEnd w:id="148"/>
    </w:p>
    <w:p w:rsidR="00EF7F46" w:rsidRPr="003153B8" w:rsidRDefault="00EF7F46" w:rsidP="00EF7F46">
      <w:pPr>
        <w:pStyle w:val="InstructionalText1"/>
        <w:rPr>
          <w:i w:val="0"/>
          <w:color w:val="auto"/>
          <w:sz w:val="22"/>
        </w:rPr>
      </w:pPr>
      <w:r>
        <w:rPr>
          <w:i w:val="0"/>
          <w:color w:val="auto"/>
          <w:sz w:val="22"/>
        </w:rPr>
        <w:t>This project requires no changes to the network architecture.</w:t>
      </w:r>
    </w:p>
    <w:p w:rsidR="001C5762" w:rsidRDefault="001C5762" w:rsidP="00B66989">
      <w:pPr>
        <w:pStyle w:val="Heading2"/>
      </w:pPr>
      <w:bookmarkStart w:id="149" w:name="_Toc424035531"/>
      <w:bookmarkStart w:id="150" w:name="_Toc437426538"/>
      <w:r>
        <w:t>Service Oriented Architecture / ESS</w:t>
      </w:r>
      <w:bookmarkEnd w:id="149"/>
      <w:bookmarkEnd w:id="150"/>
    </w:p>
    <w:p w:rsidR="00EF7F46" w:rsidRDefault="00EF7F46" w:rsidP="00EF7F46">
      <w:pPr>
        <w:pStyle w:val="BodyText"/>
      </w:pPr>
      <w:r>
        <w:t xml:space="preserve">There is no change to </w:t>
      </w:r>
      <w:r w:rsidR="00D603BB">
        <w:t xml:space="preserve">any </w:t>
      </w:r>
      <w:r>
        <w:t>existing Service Oriented Architecture (SOA).</w:t>
      </w:r>
      <w:r w:rsidR="00D603BB">
        <w:t xml:space="preserve"> Additional details about the existing SOA (if any) should be available from the HAC and AITC CIOs, and the technical leadership at the various </w:t>
      </w:r>
      <w:proofErr w:type="spellStart"/>
      <w:r w:rsidR="00D603BB">
        <w:t>VistA</w:t>
      </w:r>
      <w:proofErr w:type="spellEnd"/>
      <w:r w:rsidR="00D603BB">
        <w:t xml:space="preserve"> instances.</w:t>
      </w:r>
    </w:p>
    <w:p w:rsidR="001C5762" w:rsidRDefault="001C5762" w:rsidP="00B66989">
      <w:pPr>
        <w:pStyle w:val="Heading2"/>
      </w:pPr>
      <w:bookmarkStart w:id="151" w:name="_Toc424035532"/>
      <w:bookmarkStart w:id="152" w:name="_Toc437426539"/>
      <w:r>
        <w:t>Enterprise Architecture</w:t>
      </w:r>
      <w:bookmarkEnd w:id="151"/>
      <w:bookmarkEnd w:id="152"/>
    </w:p>
    <w:p w:rsidR="00EF7F46" w:rsidRPr="003153B8" w:rsidRDefault="00EF7F46" w:rsidP="00EF7F46">
      <w:pPr>
        <w:pStyle w:val="BodyText"/>
      </w:pPr>
      <w:r w:rsidRPr="003153B8">
        <w:t>Ther</w:t>
      </w:r>
      <w:r>
        <w:t>e is no change to existing e</w:t>
      </w:r>
      <w:r w:rsidRPr="003153B8">
        <w:t xml:space="preserve">nterprise </w:t>
      </w:r>
      <w:r>
        <w:t>a</w:t>
      </w:r>
      <w:r w:rsidRPr="003153B8">
        <w:t>rchitecture.</w:t>
      </w:r>
      <w:r w:rsidR="00D04ACD">
        <w:t xml:space="preserve"> No additional tools or technologies will be added to the existing architecture, and all existing such items are believed to be compliant with the Technical Reference Manual (TRM.) Additional details about the existing tools and technologies being used should be available from the HAC and AITC CIOs, and the technical leadership at the various </w:t>
      </w:r>
      <w:proofErr w:type="spellStart"/>
      <w:r w:rsidR="00D04ACD">
        <w:t>VistA</w:t>
      </w:r>
      <w:proofErr w:type="spellEnd"/>
      <w:r w:rsidR="00D04ACD">
        <w:t xml:space="preserve"> instances.</w:t>
      </w:r>
    </w:p>
    <w:p w:rsidR="001C5762" w:rsidRDefault="001C5762" w:rsidP="00B66989">
      <w:pPr>
        <w:pStyle w:val="Heading1"/>
      </w:pPr>
      <w:r>
        <w:lastRenderedPageBreak/>
        <w:t xml:space="preserve"> </w:t>
      </w:r>
      <w:bookmarkStart w:id="153" w:name="_Ref423528535"/>
      <w:bookmarkStart w:id="154" w:name="_Toc424035533"/>
      <w:bookmarkStart w:id="155" w:name="_Toc437426540"/>
      <w:r>
        <w:t>Data Design</w:t>
      </w:r>
      <w:bookmarkEnd w:id="153"/>
      <w:bookmarkEnd w:id="154"/>
      <w:bookmarkEnd w:id="155"/>
    </w:p>
    <w:p w:rsidR="001C5762" w:rsidRDefault="001C5762" w:rsidP="00B66989">
      <w:pPr>
        <w:pStyle w:val="Heading2"/>
      </w:pPr>
      <w:bookmarkStart w:id="156" w:name="_Ref423417932"/>
      <w:bookmarkStart w:id="157" w:name="_Ref423417941"/>
      <w:bookmarkStart w:id="158" w:name="_Ref423417962"/>
      <w:bookmarkStart w:id="159" w:name="_Toc424035534"/>
      <w:bookmarkStart w:id="160" w:name="_Toc437426541"/>
      <w:r>
        <w:t>DBMS Files</w:t>
      </w:r>
      <w:bookmarkEnd w:id="156"/>
      <w:bookmarkEnd w:id="157"/>
      <w:bookmarkEnd w:id="158"/>
      <w:bookmarkEnd w:id="159"/>
      <w:bookmarkEnd w:id="160"/>
      <w:r>
        <w:t xml:space="preserve"> </w:t>
      </w:r>
    </w:p>
    <w:p w:rsidR="00617FC1" w:rsidRDefault="00617FC1" w:rsidP="00061BB2">
      <w:pPr>
        <w:pStyle w:val="BodyText"/>
        <w:keepNext/>
      </w:pPr>
      <w:r>
        <w:t xml:space="preserve">The </w:t>
      </w:r>
      <w:r w:rsidR="00D424A3">
        <w:t xml:space="preserve">AET </w:t>
      </w:r>
      <w:r>
        <w:t xml:space="preserve">database will </w:t>
      </w:r>
      <w:r w:rsidR="00B76A52">
        <w:t>keep</w:t>
      </w:r>
      <w:r>
        <w:t xml:space="preserve"> </w:t>
      </w:r>
      <w:r w:rsidR="00F8705E">
        <w:t>records of incoming authorization requests</w:t>
      </w:r>
      <w:r w:rsidR="00B76A52">
        <w:t xml:space="preserve"> in the existing table for 278 requests</w:t>
      </w:r>
      <w:r w:rsidR="00BC137A">
        <w:t>.</w:t>
      </w:r>
      <w:r w:rsidR="00703E89">
        <w:t xml:space="preserve"> A new field to track the status of authorizations will be added to the 7078_AUTHORIZATION table to track the status of authorizations, as well.</w:t>
      </w:r>
    </w:p>
    <w:p w:rsidR="00B76A52" w:rsidRPr="00B76A52" w:rsidRDefault="00B76A52" w:rsidP="00061BB2">
      <w:pPr>
        <w:pStyle w:val="Caption"/>
      </w:pPr>
      <w:bookmarkStart w:id="161" w:name="_Toc421198907"/>
      <w:bookmarkStart w:id="162" w:name="_Toc437426584"/>
      <w:r w:rsidRPr="00B76A52">
        <w:t xml:space="preserve">Table </w:t>
      </w:r>
      <w:r w:rsidR="002C05ED">
        <w:fldChar w:fldCharType="begin"/>
      </w:r>
      <w:r w:rsidR="00A055D6">
        <w:instrText xml:space="preserve"> SEQ Table \* ARABIC </w:instrText>
      </w:r>
      <w:r w:rsidR="002C05ED">
        <w:fldChar w:fldCharType="separate"/>
      </w:r>
      <w:r w:rsidR="0073428E">
        <w:rPr>
          <w:noProof/>
        </w:rPr>
        <w:t>9</w:t>
      </w:r>
      <w:r w:rsidR="002C05ED">
        <w:rPr>
          <w:noProof/>
        </w:rPr>
        <w:fldChar w:fldCharType="end"/>
      </w:r>
      <w:r w:rsidRPr="00B76A52">
        <w:t xml:space="preserve"> – 278_REQUEST</w:t>
      </w:r>
      <w:bookmarkEnd w:id="161"/>
      <w:bookmarkEnd w:id="162"/>
    </w:p>
    <w:tbl>
      <w:tblPr>
        <w:tblStyle w:val="EVEAHProgram"/>
        <w:tblW w:w="5000" w:type="pct"/>
        <w:tblLook w:val="04A0" w:firstRow="1" w:lastRow="0" w:firstColumn="1" w:lastColumn="0" w:noHBand="0" w:noVBand="1"/>
      </w:tblPr>
      <w:tblGrid>
        <w:gridCol w:w="2199"/>
        <w:gridCol w:w="2748"/>
        <w:gridCol w:w="1320"/>
        <w:gridCol w:w="3309"/>
      </w:tblGrid>
      <w:tr w:rsidR="00B76A52" w:rsidRPr="00526551" w:rsidTr="00B66989">
        <w:trPr>
          <w:cnfStyle w:val="100000000000" w:firstRow="1" w:lastRow="0" w:firstColumn="0" w:lastColumn="0" w:oddVBand="0" w:evenVBand="0" w:oddHBand="0" w:evenHBand="0" w:firstRowFirstColumn="0" w:firstRowLastColumn="0" w:lastRowFirstColumn="0" w:lastRowLastColumn="0"/>
          <w:cantSplit w:val="0"/>
          <w:tblHeader/>
        </w:trPr>
        <w:tc>
          <w:tcPr>
            <w:tcW w:w="1148" w:type="pct"/>
            <w:shd w:val="clear" w:color="auto" w:fill="D9D9D9" w:themeFill="background1" w:themeFillShade="D9"/>
          </w:tcPr>
          <w:p w:rsidR="00B76A52" w:rsidRPr="00113F27" w:rsidRDefault="00B76A52" w:rsidP="00061BB2">
            <w:pPr>
              <w:pStyle w:val="TableHeading"/>
              <w:keepNext/>
              <w:keepLines/>
              <w:jc w:val="left"/>
            </w:pPr>
            <w:r w:rsidRPr="00113F27">
              <w:t>Column</w:t>
            </w:r>
          </w:p>
        </w:tc>
        <w:tc>
          <w:tcPr>
            <w:tcW w:w="1435" w:type="pct"/>
            <w:shd w:val="clear" w:color="auto" w:fill="D9D9D9" w:themeFill="background1" w:themeFillShade="D9"/>
          </w:tcPr>
          <w:p w:rsidR="00B76A52" w:rsidRPr="00113F27" w:rsidRDefault="00B76A52" w:rsidP="00061BB2">
            <w:pPr>
              <w:pStyle w:val="TableHeading"/>
              <w:keepNext/>
              <w:keepLines/>
              <w:jc w:val="left"/>
            </w:pPr>
            <w:r w:rsidRPr="00113F27">
              <w:t>CDW Column</w:t>
            </w:r>
          </w:p>
        </w:tc>
        <w:tc>
          <w:tcPr>
            <w:tcW w:w="689" w:type="pct"/>
            <w:shd w:val="clear" w:color="auto" w:fill="D9D9D9" w:themeFill="background1" w:themeFillShade="D9"/>
          </w:tcPr>
          <w:p w:rsidR="00B76A52" w:rsidRPr="00113F27" w:rsidRDefault="00B76A52" w:rsidP="00061BB2">
            <w:pPr>
              <w:pStyle w:val="TableHeading"/>
              <w:keepNext/>
              <w:keepLines/>
              <w:jc w:val="left"/>
            </w:pPr>
            <w:r w:rsidRPr="00113F27">
              <w:t>Type</w:t>
            </w:r>
          </w:p>
        </w:tc>
        <w:tc>
          <w:tcPr>
            <w:tcW w:w="1728" w:type="pct"/>
            <w:shd w:val="clear" w:color="auto" w:fill="D9D9D9" w:themeFill="background1" w:themeFillShade="D9"/>
          </w:tcPr>
          <w:p w:rsidR="00B76A52" w:rsidRPr="00113F27" w:rsidRDefault="00B76A52" w:rsidP="00061BB2">
            <w:pPr>
              <w:pStyle w:val="TableHeading"/>
              <w:keepNext/>
              <w:keepLines/>
              <w:jc w:val="left"/>
            </w:pPr>
            <w:r w:rsidRPr="00113F27">
              <w:t>Notes</w:t>
            </w:r>
          </w:p>
        </w:tc>
      </w:tr>
      <w:tr w:rsidR="00B76A52" w:rsidRPr="00526551" w:rsidTr="00B66989">
        <w:trPr>
          <w:cantSplit w:val="0"/>
        </w:trPr>
        <w:tc>
          <w:tcPr>
            <w:tcW w:w="1148" w:type="pct"/>
          </w:tcPr>
          <w:p w:rsidR="00B76A52" w:rsidRPr="007D3904" w:rsidRDefault="00B76A52" w:rsidP="00061BB2">
            <w:pPr>
              <w:pStyle w:val="Tabletext0"/>
              <w:keepLines/>
            </w:pPr>
            <w:r w:rsidRPr="007D3904">
              <w:t>AAT_REQUEST_ID</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Numeric</w:t>
            </w:r>
          </w:p>
        </w:tc>
        <w:tc>
          <w:tcPr>
            <w:tcW w:w="1728" w:type="pct"/>
          </w:tcPr>
          <w:p w:rsidR="00B76A52" w:rsidRPr="007D3904" w:rsidRDefault="00B76A52" w:rsidP="00061BB2">
            <w:pPr>
              <w:pStyle w:val="Tabletext0"/>
              <w:keepLines/>
            </w:pPr>
            <w:r w:rsidRPr="007D3904">
              <w:t>Automatically assigned to each request</w:t>
            </w:r>
          </w:p>
        </w:tc>
      </w:tr>
      <w:tr w:rsidR="00B76A52" w:rsidRPr="00526551" w:rsidTr="00B66989">
        <w:trPr>
          <w:cantSplit w:val="0"/>
        </w:trPr>
        <w:tc>
          <w:tcPr>
            <w:tcW w:w="1148" w:type="pct"/>
          </w:tcPr>
          <w:p w:rsidR="00B76A52" w:rsidRPr="007D3904" w:rsidRDefault="00B76A52" w:rsidP="00061BB2">
            <w:pPr>
              <w:pStyle w:val="Tabletext0"/>
              <w:keepLines/>
            </w:pPr>
            <w:r w:rsidRPr="007D3904">
              <w:t>HCCH_REQUEST_ID</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Numeric</w:t>
            </w:r>
          </w:p>
        </w:tc>
        <w:tc>
          <w:tcPr>
            <w:tcW w:w="1728" w:type="pct"/>
          </w:tcPr>
          <w:p w:rsidR="00B76A52" w:rsidRPr="007D3904" w:rsidRDefault="00B76A52" w:rsidP="00061BB2">
            <w:pPr>
              <w:pStyle w:val="Tabletext0"/>
              <w:keepLines/>
            </w:pPr>
            <w:r w:rsidRPr="007D3904">
              <w:t>From the incoming transaction</w:t>
            </w:r>
          </w:p>
        </w:tc>
      </w:tr>
      <w:tr w:rsidR="00B76A52" w:rsidRPr="00526551" w:rsidTr="00B66989">
        <w:trPr>
          <w:cantSplit w:val="0"/>
        </w:trPr>
        <w:tc>
          <w:tcPr>
            <w:tcW w:w="1148" w:type="pct"/>
          </w:tcPr>
          <w:p w:rsidR="00B76A52" w:rsidRPr="007D3904" w:rsidRDefault="00B76A52" w:rsidP="00061BB2">
            <w:pPr>
              <w:pStyle w:val="Tabletext0"/>
              <w:keepLines/>
            </w:pPr>
            <w:r w:rsidRPr="007D3904">
              <w:t>REQUEST_RECEIVED</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Date/Time</w:t>
            </w:r>
          </w:p>
        </w:tc>
        <w:tc>
          <w:tcPr>
            <w:tcW w:w="1728" w:type="pct"/>
          </w:tcPr>
          <w:p w:rsidR="00B76A52" w:rsidRPr="007D3904" w:rsidRDefault="00B76A52" w:rsidP="00061BB2">
            <w:pPr>
              <w:pStyle w:val="Tabletext0"/>
              <w:keepLines/>
            </w:pPr>
            <w:r w:rsidRPr="007D3904">
              <w:t>When incoming transaction was received</w:t>
            </w:r>
          </w:p>
        </w:tc>
      </w:tr>
      <w:tr w:rsidR="00B76A52" w:rsidRPr="00526551" w:rsidTr="00B66989">
        <w:trPr>
          <w:cantSplit w:val="0"/>
        </w:trPr>
        <w:tc>
          <w:tcPr>
            <w:tcW w:w="1148" w:type="pct"/>
          </w:tcPr>
          <w:p w:rsidR="00B76A52" w:rsidRPr="007D3904" w:rsidRDefault="00B76A52" w:rsidP="00061BB2">
            <w:pPr>
              <w:pStyle w:val="Tabletext0"/>
              <w:keepLines/>
            </w:pPr>
            <w:r w:rsidRPr="007D3904">
              <w:t>REQUEST_TEXT</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Text</w:t>
            </w:r>
          </w:p>
        </w:tc>
        <w:tc>
          <w:tcPr>
            <w:tcW w:w="1728" w:type="pct"/>
          </w:tcPr>
          <w:p w:rsidR="00B76A52" w:rsidRPr="007D3904" w:rsidRDefault="00B76A52" w:rsidP="00061BB2">
            <w:pPr>
              <w:pStyle w:val="Tabletext0"/>
              <w:keepLines/>
            </w:pPr>
            <w:r w:rsidRPr="007D3904">
              <w:t>The entirety of the incoming message</w:t>
            </w:r>
          </w:p>
        </w:tc>
      </w:tr>
      <w:tr w:rsidR="00B76A52" w:rsidRPr="00526551" w:rsidTr="00B66989">
        <w:trPr>
          <w:cantSplit w:val="0"/>
        </w:trPr>
        <w:tc>
          <w:tcPr>
            <w:tcW w:w="1148" w:type="pct"/>
          </w:tcPr>
          <w:p w:rsidR="00B76A52" w:rsidRPr="007D3904" w:rsidRDefault="00B76A52" w:rsidP="00061BB2">
            <w:pPr>
              <w:pStyle w:val="Tabletext0"/>
              <w:keepLines/>
            </w:pPr>
            <w:r w:rsidRPr="007D3904">
              <w:t>PATIENT_SID</w:t>
            </w:r>
          </w:p>
        </w:tc>
        <w:tc>
          <w:tcPr>
            <w:tcW w:w="1435" w:type="pct"/>
          </w:tcPr>
          <w:p w:rsidR="00B76A52" w:rsidRPr="007D3904" w:rsidRDefault="00B76A52" w:rsidP="00061BB2">
            <w:pPr>
              <w:pStyle w:val="Tabletext0"/>
              <w:keepLines/>
            </w:pPr>
            <w:r w:rsidRPr="007D3904">
              <w:t>SPatient.SPatient.PatientSID</w:t>
            </w:r>
          </w:p>
        </w:tc>
        <w:tc>
          <w:tcPr>
            <w:tcW w:w="689" w:type="pct"/>
          </w:tcPr>
          <w:p w:rsidR="00B76A52" w:rsidRPr="007D3904" w:rsidRDefault="00B76A52" w:rsidP="00061BB2">
            <w:pPr>
              <w:pStyle w:val="Tabletext0"/>
              <w:keepLines/>
            </w:pPr>
            <w:r w:rsidRPr="007D3904">
              <w:t>Numeric</w:t>
            </w:r>
          </w:p>
        </w:tc>
        <w:tc>
          <w:tcPr>
            <w:tcW w:w="1728" w:type="pct"/>
          </w:tcPr>
          <w:p w:rsidR="00B76A52" w:rsidRPr="007D3904" w:rsidRDefault="00B76A52" w:rsidP="00061BB2">
            <w:pPr>
              <w:pStyle w:val="Tabletext0"/>
              <w:keepLines/>
            </w:pPr>
            <w:r w:rsidRPr="007D3904">
              <w:t>ID of Veteran (or blank if no matching Veteran found)</w:t>
            </w:r>
          </w:p>
        </w:tc>
      </w:tr>
      <w:tr w:rsidR="00B76A52" w:rsidRPr="00526551" w:rsidTr="00B66989">
        <w:trPr>
          <w:cantSplit w:val="0"/>
        </w:trPr>
        <w:tc>
          <w:tcPr>
            <w:tcW w:w="1148" w:type="pct"/>
          </w:tcPr>
          <w:p w:rsidR="00B76A52" w:rsidRPr="007D3904" w:rsidRDefault="00B76A52" w:rsidP="00061BB2">
            <w:pPr>
              <w:pStyle w:val="Tabletext0"/>
              <w:keepLines/>
            </w:pPr>
            <w:r w:rsidRPr="007D3904">
              <w:t>VENDOR_SID</w:t>
            </w:r>
          </w:p>
        </w:tc>
        <w:tc>
          <w:tcPr>
            <w:tcW w:w="1435" w:type="pct"/>
          </w:tcPr>
          <w:p w:rsidR="00B76A52" w:rsidRPr="007D3904" w:rsidRDefault="00B76A52" w:rsidP="00061BB2">
            <w:pPr>
              <w:pStyle w:val="Tabletext0"/>
              <w:keepLines/>
            </w:pPr>
            <w:r w:rsidRPr="007D3904">
              <w:t>Dim.FeeVendor.FeeVendorSID</w:t>
            </w:r>
          </w:p>
        </w:tc>
        <w:tc>
          <w:tcPr>
            <w:tcW w:w="689" w:type="pct"/>
          </w:tcPr>
          <w:p w:rsidR="00B76A52" w:rsidRPr="007D3904" w:rsidRDefault="00B76A52" w:rsidP="00061BB2">
            <w:pPr>
              <w:pStyle w:val="Tabletext0"/>
              <w:keepLines/>
            </w:pPr>
            <w:r w:rsidRPr="007D3904">
              <w:t>Numeric</w:t>
            </w:r>
          </w:p>
        </w:tc>
        <w:tc>
          <w:tcPr>
            <w:tcW w:w="1728" w:type="pct"/>
          </w:tcPr>
          <w:p w:rsidR="00B76A52" w:rsidRPr="007D3904" w:rsidRDefault="00B76A52" w:rsidP="00061BB2">
            <w:pPr>
              <w:pStyle w:val="Tabletext0"/>
              <w:keepLines/>
            </w:pPr>
            <w:r w:rsidRPr="007D3904">
              <w:t>ID of inquiring vendor (or blank if no matching vendor found)</w:t>
            </w:r>
          </w:p>
        </w:tc>
      </w:tr>
      <w:tr w:rsidR="00B76A52" w:rsidRPr="00526551" w:rsidTr="00B66989">
        <w:trPr>
          <w:cantSplit w:val="0"/>
        </w:trPr>
        <w:tc>
          <w:tcPr>
            <w:tcW w:w="1148" w:type="pct"/>
          </w:tcPr>
          <w:p w:rsidR="00B76A52" w:rsidRPr="007D3904" w:rsidRDefault="00B76A52" w:rsidP="00061BB2">
            <w:pPr>
              <w:pStyle w:val="Tabletext0"/>
              <w:keepLines/>
            </w:pPr>
            <w:r w:rsidRPr="007D3904">
              <w:t>DOS_START_DATE</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Date/Time</w:t>
            </w:r>
          </w:p>
        </w:tc>
        <w:tc>
          <w:tcPr>
            <w:tcW w:w="1728" w:type="pct"/>
          </w:tcPr>
          <w:p w:rsidR="00B76A52" w:rsidRPr="007D3904" w:rsidRDefault="00B76A52" w:rsidP="00061BB2">
            <w:pPr>
              <w:pStyle w:val="Tabletext0"/>
              <w:keepLines/>
            </w:pPr>
            <w:r w:rsidRPr="007D3904">
              <w:t>Beginning of date range for requested authorization</w:t>
            </w:r>
          </w:p>
        </w:tc>
      </w:tr>
      <w:tr w:rsidR="00B76A52" w:rsidRPr="00526551" w:rsidTr="00B66989">
        <w:trPr>
          <w:cantSplit w:val="0"/>
        </w:trPr>
        <w:tc>
          <w:tcPr>
            <w:tcW w:w="1148" w:type="pct"/>
          </w:tcPr>
          <w:p w:rsidR="00B76A52" w:rsidRPr="007D3904" w:rsidRDefault="00B76A52" w:rsidP="00061BB2">
            <w:pPr>
              <w:pStyle w:val="Tabletext0"/>
              <w:keepLines/>
            </w:pPr>
            <w:r w:rsidRPr="007D3904">
              <w:t>DOS_END_DATE</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Date/Time</w:t>
            </w:r>
          </w:p>
        </w:tc>
        <w:tc>
          <w:tcPr>
            <w:tcW w:w="1728" w:type="pct"/>
          </w:tcPr>
          <w:p w:rsidR="00B76A52" w:rsidRPr="007D3904" w:rsidRDefault="00B76A52" w:rsidP="00061BB2">
            <w:pPr>
              <w:pStyle w:val="Tabletext0"/>
              <w:keepLines/>
            </w:pPr>
            <w:r w:rsidRPr="007D3904">
              <w:t>End of date range for requested authorization</w:t>
            </w:r>
          </w:p>
        </w:tc>
      </w:tr>
      <w:tr w:rsidR="00B76A52" w:rsidRPr="00526551" w:rsidTr="00B66989">
        <w:trPr>
          <w:cantSplit w:val="0"/>
        </w:trPr>
        <w:tc>
          <w:tcPr>
            <w:tcW w:w="1148" w:type="pct"/>
          </w:tcPr>
          <w:p w:rsidR="00B76A52" w:rsidRPr="007D3904" w:rsidRDefault="00B76A52" w:rsidP="00061BB2">
            <w:pPr>
              <w:pStyle w:val="Tabletext0"/>
              <w:keepLines/>
            </w:pPr>
            <w:r w:rsidRPr="007D3904">
              <w:t>SERVICE_TYPE_CODE</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Alphanumeric</w:t>
            </w:r>
          </w:p>
        </w:tc>
        <w:tc>
          <w:tcPr>
            <w:tcW w:w="1728" w:type="pct"/>
          </w:tcPr>
          <w:p w:rsidR="00B76A52" w:rsidRPr="007D3904" w:rsidRDefault="00B76A52" w:rsidP="00061BB2">
            <w:pPr>
              <w:pStyle w:val="Tabletext0"/>
              <w:keepLines/>
            </w:pPr>
            <w:r w:rsidRPr="007D3904">
              <w:t>Type of service requested</w:t>
            </w:r>
          </w:p>
        </w:tc>
      </w:tr>
      <w:tr w:rsidR="00B76A52" w:rsidRPr="00526551" w:rsidTr="00B66989">
        <w:trPr>
          <w:cantSplit w:val="0"/>
        </w:trPr>
        <w:tc>
          <w:tcPr>
            <w:tcW w:w="1148" w:type="pct"/>
          </w:tcPr>
          <w:p w:rsidR="00B76A52" w:rsidRPr="007D3904" w:rsidRDefault="00B76A52" w:rsidP="00061BB2">
            <w:pPr>
              <w:pStyle w:val="Tabletext0"/>
              <w:keepLines/>
            </w:pPr>
            <w:r w:rsidRPr="007D3904">
              <w:t>QUEUE</w:t>
            </w:r>
          </w:p>
        </w:tc>
        <w:tc>
          <w:tcPr>
            <w:tcW w:w="1435" w:type="pct"/>
          </w:tcPr>
          <w:p w:rsidR="00B76A52" w:rsidRPr="007D3904" w:rsidRDefault="00B76A52" w:rsidP="00061BB2">
            <w:pPr>
              <w:pStyle w:val="Tabletext0"/>
              <w:keepLines/>
            </w:pPr>
            <w:r w:rsidRPr="007D3904">
              <w:t>N/A</w:t>
            </w:r>
          </w:p>
        </w:tc>
        <w:tc>
          <w:tcPr>
            <w:tcW w:w="689" w:type="pct"/>
          </w:tcPr>
          <w:p w:rsidR="00B76A52" w:rsidRPr="007D3904" w:rsidRDefault="00B76A52" w:rsidP="00061BB2">
            <w:pPr>
              <w:pStyle w:val="Tabletext0"/>
              <w:keepLines/>
            </w:pPr>
            <w:r w:rsidRPr="007D3904">
              <w:t>Alphanumeric</w:t>
            </w:r>
          </w:p>
        </w:tc>
        <w:tc>
          <w:tcPr>
            <w:tcW w:w="1728" w:type="pct"/>
          </w:tcPr>
          <w:p w:rsidR="00B76A52" w:rsidRPr="007D3904" w:rsidRDefault="00B76A52" w:rsidP="00061BB2">
            <w:pPr>
              <w:pStyle w:val="Tabletext0"/>
              <w:keepLines/>
            </w:pPr>
            <w:r w:rsidRPr="007D3904">
              <w:t>Code representing which queue this request has been placed in (or blank for a request that isn’t in a queue)</w:t>
            </w:r>
            <w:r w:rsidRPr="007D3904">
              <w:br/>
              <w:t>E=Emergency, I=Inpatient, O=Outpatient, D=Dental, M=Multiple Problem, V=Patient Problem, P=Provider Problem, R=Incoming Request</w:t>
            </w:r>
          </w:p>
        </w:tc>
      </w:tr>
    </w:tbl>
    <w:p w:rsidR="00703E89" w:rsidRPr="00703E89" w:rsidRDefault="00703E89" w:rsidP="00E86EFB">
      <w:pPr>
        <w:pStyle w:val="Caption"/>
      </w:pPr>
      <w:bookmarkStart w:id="163" w:name="_Toc421198910"/>
      <w:bookmarkStart w:id="164" w:name="_Toc437426585"/>
      <w:r w:rsidRPr="00703E89">
        <w:t xml:space="preserve">Table </w:t>
      </w:r>
      <w:r w:rsidR="002C05ED">
        <w:fldChar w:fldCharType="begin"/>
      </w:r>
      <w:r w:rsidR="00A055D6">
        <w:instrText xml:space="preserve"> SEQ Table \* ARABIC </w:instrText>
      </w:r>
      <w:r w:rsidR="002C05ED">
        <w:fldChar w:fldCharType="separate"/>
      </w:r>
      <w:r w:rsidR="0073428E">
        <w:rPr>
          <w:noProof/>
        </w:rPr>
        <w:t>10</w:t>
      </w:r>
      <w:r w:rsidR="002C05ED">
        <w:rPr>
          <w:noProof/>
        </w:rPr>
        <w:fldChar w:fldCharType="end"/>
      </w:r>
      <w:r w:rsidRPr="00703E89">
        <w:t xml:space="preserve"> – 7078_AUTHORIZATION</w:t>
      </w:r>
      <w:bookmarkEnd w:id="163"/>
      <w:bookmarkEnd w:id="164"/>
    </w:p>
    <w:tbl>
      <w:tblPr>
        <w:tblStyle w:val="EVEAHProgram"/>
        <w:tblW w:w="5246" w:type="pct"/>
        <w:tblLayout w:type="fixed"/>
        <w:tblLook w:val="04A0" w:firstRow="1" w:lastRow="0" w:firstColumn="1" w:lastColumn="0" w:noHBand="0" w:noVBand="1"/>
      </w:tblPr>
      <w:tblGrid>
        <w:gridCol w:w="2626"/>
        <w:gridCol w:w="2341"/>
        <w:gridCol w:w="1823"/>
        <w:gridCol w:w="3257"/>
      </w:tblGrid>
      <w:tr w:rsidR="00703E89" w:rsidRPr="00526551" w:rsidTr="00113F27">
        <w:trPr>
          <w:cnfStyle w:val="100000000000" w:firstRow="1" w:lastRow="0" w:firstColumn="0" w:lastColumn="0" w:oddVBand="0" w:evenVBand="0" w:oddHBand="0" w:evenHBand="0" w:firstRowFirstColumn="0" w:firstRowLastColumn="0" w:lastRowFirstColumn="0" w:lastRowLastColumn="0"/>
          <w:cantSplit w:val="0"/>
          <w:tblHeader/>
        </w:trPr>
        <w:tc>
          <w:tcPr>
            <w:tcW w:w="1307" w:type="pct"/>
            <w:shd w:val="clear" w:color="auto" w:fill="D9D9D9" w:themeFill="background1" w:themeFillShade="D9"/>
          </w:tcPr>
          <w:p w:rsidR="00703E89" w:rsidRPr="00113F27" w:rsidRDefault="00703E89" w:rsidP="007D3904">
            <w:pPr>
              <w:pStyle w:val="TableHeading"/>
              <w:keepNext/>
              <w:jc w:val="left"/>
            </w:pPr>
            <w:r w:rsidRPr="00113F27">
              <w:t>Column</w:t>
            </w:r>
          </w:p>
        </w:tc>
        <w:tc>
          <w:tcPr>
            <w:tcW w:w="1165" w:type="pct"/>
            <w:shd w:val="clear" w:color="auto" w:fill="D9D9D9" w:themeFill="background1" w:themeFillShade="D9"/>
          </w:tcPr>
          <w:p w:rsidR="00703E89" w:rsidRPr="00113F27" w:rsidRDefault="00703E89" w:rsidP="007D3904">
            <w:pPr>
              <w:pStyle w:val="TableHeading"/>
              <w:keepNext/>
              <w:jc w:val="left"/>
            </w:pPr>
            <w:r w:rsidRPr="00113F27">
              <w:t>CDW Column</w:t>
            </w:r>
          </w:p>
        </w:tc>
        <w:tc>
          <w:tcPr>
            <w:tcW w:w="907" w:type="pct"/>
            <w:shd w:val="clear" w:color="auto" w:fill="D9D9D9" w:themeFill="background1" w:themeFillShade="D9"/>
          </w:tcPr>
          <w:p w:rsidR="00703E89" w:rsidRPr="00113F27" w:rsidRDefault="00703E89" w:rsidP="007D3904">
            <w:pPr>
              <w:pStyle w:val="TableHeading"/>
              <w:keepNext/>
              <w:jc w:val="left"/>
            </w:pPr>
            <w:r w:rsidRPr="00113F27">
              <w:t>Type</w:t>
            </w:r>
          </w:p>
        </w:tc>
        <w:tc>
          <w:tcPr>
            <w:tcW w:w="1621" w:type="pct"/>
            <w:shd w:val="clear" w:color="auto" w:fill="D9D9D9" w:themeFill="background1" w:themeFillShade="D9"/>
          </w:tcPr>
          <w:p w:rsidR="00703E89" w:rsidRPr="00113F27" w:rsidRDefault="00703E89" w:rsidP="007D3904">
            <w:pPr>
              <w:pStyle w:val="TableHeading"/>
              <w:keepNext/>
              <w:jc w:val="left"/>
            </w:pPr>
            <w:r w:rsidRPr="00113F27">
              <w:t>Notes</w:t>
            </w:r>
          </w:p>
        </w:tc>
      </w:tr>
      <w:tr w:rsidR="00703E89" w:rsidRPr="00526551" w:rsidTr="00113F27">
        <w:trPr>
          <w:cantSplit w:val="0"/>
        </w:trPr>
        <w:tc>
          <w:tcPr>
            <w:tcW w:w="1307" w:type="pct"/>
          </w:tcPr>
          <w:p w:rsidR="00703E89" w:rsidRPr="007D3904" w:rsidRDefault="00703E89" w:rsidP="007D3904">
            <w:pPr>
              <w:pStyle w:val="Tabletext0"/>
            </w:pPr>
            <w:r w:rsidRPr="007D3904">
              <w:t>7078_AUTHORIZATION_SID</w:t>
            </w:r>
          </w:p>
        </w:tc>
        <w:tc>
          <w:tcPr>
            <w:tcW w:w="1165" w:type="pct"/>
          </w:tcPr>
          <w:p w:rsidR="00703E89" w:rsidRPr="007D3904" w:rsidRDefault="00703E89" w:rsidP="007D3904">
            <w:pPr>
              <w:pStyle w:val="Tabletext0"/>
            </w:pPr>
            <w:r w:rsidRPr="007D3904">
              <w:t>Fee.FeeAuthorizationRequest.FeeAuthorizationRequestSID</w:t>
            </w:r>
          </w:p>
        </w:tc>
        <w:tc>
          <w:tcPr>
            <w:tcW w:w="907" w:type="pct"/>
          </w:tcPr>
          <w:p w:rsidR="00703E89" w:rsidRPr="007D3904" w:rsidRDefault="00703E89" w:rsidP="007D3904">
            <w:pPr>
              <w:pStyle w:val="Tabletext0"/>
            </w:pPr>
            <w:r w:rsidRPr="007D3904">
              <w:t>Numeric</w:t>
            </w:r>
          </w:p>
        </w:tc>
        <w:tc>
          <w:tcPr>
            <w:tcW w:w="1621" w:type="pct"/>
          </w:tcPr>
          <w:p w:rsidR="00703E89" w:rsidRPr="007D3904" w:rsidRDefault="00703E89" w:rsidP="007D3904">
            <w:pPr>
              <w:pStyle w:val="Tabletext0"/>
            </w:pPr>
            <w:r w:rsidRPr="007D3904">
              <w:t>Unique ID for authorization</w:t>
            </w:r>
          </w:p>
        </w:tc>
      </w:tr>
      <w:tr w:rsidR="00703E89" w:rsidRPr="00526551" w:rsidTr="00113F27">
        <w:trPr>
          <w:cantSplit w:val="0"/>
        </w:trPr>
        <w:tc>
          <w:tcPr>
            <w:tcW w:w="1307" w:type="pct"/>
          </w:tcPr>
          <w:p w:rsidR="00703E89" w:rsidRPr="007D3904" w:rsidRDefault="00703E89" w:rsidP="007D3904">
            <w:pPr>
              <w:pStyle w:val="Tabletext0"/>
            </w:pPr>
            <w:r w:rsidRPr="007D3904">
              <w:t>SOURCE_STATION</w:t>
            </w:r>
          </w:p>
        </w:tc>
        <w:tc>
          <w:tcPr>
            <w:tcW w:w="1165" w:type="pct"/>
          </w:tcPr>
          <w:p w:rsidR="00703E89" w:rsidRPr="007D3904" w:rsidRDefault="00703E89" w:rsidP="007D3904">
            <w:pPr>
              <w:pStyle w:val="Tabletext0"/>
            </w:pPr>
            <w:r w:rsidRPr="007D3904">
              <w:t>Fee.FeeAuthorizationRequest.Sta3n</w:t>
            </w:r>
          </w:p>
        </w:tc>
        <w:tc>
          <w:tcPr>
            <w:tcW w:w="907" w:type="pct"/>
          </w:tcPr>
          <w:p w:rsidR="00703E89" w:rsidRPr="007D3904" w:rsidRDefault="00703E89" w:rsidP="007D3904">
            <w:pPr>
              <w:pStyle w:val="Tabletext0"/>
            </w:pPr>
            <w:r w:rsidRPr="007D3904">
              <w:t>Numeric</w:t>
            </w:r>
          </w:p>
        </w:tc>
        <w:tc>
          <w:tcPr>
            <w:tcW w:w="1621" w:type="pct"/>
          </w:tcPr>
          <w:p w:rsidR="00703E89" w:rsidRPr="007D3904" w:rsidRDefault="00703E89" w:rsidP="007D3904">
            <w:pPr>
              <w:pStyle w:val="Tabletext0"/>
            </w:pPr>
            <w:r w:rsidRPr="007D3904">
              <w:t>Station number of authorization source (used for Unique Authorization KEY</w:t>
            </w:r>
            <w:r w:rsidR="00B4284E">
              <w:t xml:space="preserve"> [UAK]</w:t>
            </w:r>
            <w:r w:rsidRPr="007D3904">
              <w:t>)</w:t>
            </w:r>
          </w:p>
        </w:tc>
      </w:tr>
      <w:tr w:rsidR="00703E89" w:rsidRPr="00526551" w:rsidTr="00113F27">
        <w:trPr>
          <w:cantSplit w:val="0"/>
        </w:trPr>
        <w:tc>
          <w:tcPr>
            <w:tcW w:w="1307" w:type="pct"/>
          </w:tcPr>
          <w:p w:rsidR="00703E89" w:rsidRPr="007D3904" w:rsidRDefault="00703E89" w:rsidP="007D3904">
            <w:pPr>
              <w:pStyle w:val="Tabletext0"/>
            </w:pPr>
            <w:r w:rsidRPr="007D3904">
              <w:t>7078_AUTHORIZATION_IEN</w:t>
            </w:r>
          </w:p>
        </w:tc>
        <w:tc>
          <w:tcPr>
            <w:tcW w:w="1165" w:type="pct"/>
          </w:tcPr>
          <w:p w:rsidR="00703E89" w:rsidRPr="007D3904" w:rsidRDefault="00703E89" w:rsidP="007D3904">
            <w:pPr>
              <w:pStyle w:val="Tabletext0"/>
            </w:pPr>
            <w:r w:rsidRPr="007D3904">
              <w:t>Fee.FeeAuthorizationRequest.FeeAuthorizationRequestIEN</w:t>
            </w:r>
          </w:p>
        </w:tc>
        <w:tc>
          <w:tcPr>
            <w:tcW w:w="907" w:type="pct"/>
          </w:tcPr>
          <w:p w:rsidR="00703E89" w:rsidRPr="007D3904" w:rsidRDefault="00703E89" w:rsidP="007D3904">
            <w:pPr>
              <w:pStyle w:val="Tabletext0"/>
            </w:pPr>
            <w:r w:rsidRPr="007D3904">
              <w:t>Numeric</w:t>
            </w:r>
          </w:p>
        </w:tc>
        <w:tc>
          <w:tcPr>
            <w:tcW w:w="1621" w:type="pct"/>
          </w:tcPr>
          <w:p w:rsidR="00703E89" w:rsidRPr="007D3904" w:rsidRDefault="00703E89" w:rsidP="007D3904">
            <w:pPr>
              <w:pStyle w:val="Tabletext0"/>
            </w:pPr>
            <w:r w:rsidRPr="007D3904">
              <w:t>Loca</w:t>
            </w:r>
            <w:r w:rsidR="008B46B4">
              <w:t xml:space="preserve">l IEN for source authorization </w:t>
            </w:r>
            <w:r w:rsidRPr="007D3904">
              <w:t>(used for UAK)</w:t>
            </w:r>
          </w:p>
        </w:tc>
      </w:tr>
      <w:tr w:rsidR="00703E89" w:rsidRPr="00526551" w:rsidTr="00113F27">
        <w:trPr>
          <w:cantSplit w:val="0"/>
        </w:trPr>
        <w:tc>
          <w:tcPr>
            <w:tcW w:w="1307" w:type="pct"/>
          </w:tcPr>
          <w:p w:rsidR="00703E89" w:rsidRPr="007D3904" w:rsidRDefault="00703E89" w:rsidP="007D3904">
            <w:pPr>
              <w:pStyle w:val="Tabletext0"/>
            </w:pPr>
            <w:r w:rsidRPr="007D3904">
              <w:t>PATIENT_SID</w:t>
            </w:r>
          </w:p>
        </w:tc>
        <w:tc>
          <w:tcPr>
            <w:tcW w:w="1165" w:type="pct"/>
          </w:tcPr>
          <w:p w:rsidR="00703E89" w:rsidRPr="007D3904" w:rsidRDefault="00703E89" w:rsidP="007D3904">
            <w:pPr>
              <w:pStyle w:val="Tabletext0"/>
            </w:pPr>
            <w:r w:rsidRPr="007D3904">
              <w:t>SPatient.SPatient.PatientSID</w:t>
            </w:r>
          </w:p>
        </w:tc>
        <w:tc>
          <w:tcPr>
            <w:tcW w:w="907" w:type="pct"/>
          </w:tcPr>
          <w:p w:rsidR="00703E89" w:rsidRPr="007D3904" w:rsidRDefault="00703E89" w:rsidP="007D3904">
            <w:pPr>
              <w:pStyle w:val="Tabletext0"/>
            </w:pPr>
            <w:r w:rsidRPr="007D3904">
              <w:t>Numeric</w:t>
            </w:r>
          </w:p>
        </w:tc>
        <w:tc>
          <w:tcPr>
            <w:tcW w:w="1621" w:type="pct"/>
          </w:tcPr>
          <w:p w:rsidR="00703E89" w:rsidRPr="007D3904" w:rsidRDefault="00703E89" w:rsidP="007D3904">
            <w:pPr>
              <w:pStyle w:val="Tabletext0"/>
            </w:pPr>
            <w:r w:rsidRPr="007D3904">
              <w:t>Authorized Veteran</w:t>
            </w:r>
          </w:p>
        </w:tc>
      </w:tr>
      <w:tr w:rsidR="00703E89" w:rsidRPr="00526551" w:rsidTr="00113F27">
        <w:trPr>
          <w:cantSplit w:val="0"/>
        </w:trPr>
        <w:tc>
          <w:tcPr>
            <w:tcW w:w="1307" w:type="pct"/>
          </w:tcPr>
          <w:p w:rsidR="00703E89" w:rsidRPr="007D3904" w:rsidRDefault="00703E89" w:rsidP="007D3904">
            <w:pPr>
              <w:pStyle w:val="Tabletext0"/>
            </w:pPr>
            <w:r w:rsidRPr="007D3904">
              <w:t>PATIENT_IEN</w:t>
            </w:r>
          </w:p>
        </w:tc>
        <w:tc>
          <w:tcPr>
            <w:tcW w:w="1165" w:type="pct"/>
          </w:tcPr>
          <w:p w:rsidR="00703E89" w:rsidRPr="007D3904" w:rsidRDefault="00703E89" w:rsidP="007D3904">
            <w:pPr>
              <w:pStyle w:val="Tabletext0"/>
            </w:pPr>
            <w:r w:rsidRPr="007D3904">
              <w:t>SPatient.SPatient.PatientIEN</w:t>
            </w:r>
          </w:p>
        </w:tc>
        <w:tc>
          <w:tcPr>
            <w:tcW w:w="907" w:type="pct"/>
          </w:tcPr>
          <w:p w:rsidR="00703E89" w:rsidRPr="007D3904" w:rsidRDefault="00703E89" w:rsidP="007D3904">
            <w:pPr>
              <w:pStyle w:val="Tabletext0"/>
            </w:pPr>
            <w:r w:rsidRPr="007D3904">
              <w:t>Numeric</w:t>
            </w:r>
          </w:p>
        </w:tc>
        <w:tc>
          <w:tcPr>
            <w:tcW w:w="1621" w:type="pct"/>
          </w:tcPr>
          <w:p w:rsidR="00703E89" w:rsidRPr="007D3904" w:rsidRDefault="00703E89" w:rsidP="007D3904">
            <w:pPr>
              <w:pStyle w:val="Tabletext0"/>
            </w:pPr>
            <w:r w:rsidRPr="007D3904">
              <w:t>Local IEN for source patient (used for UAK)</w:t>
            </w:r>
          </w:p>
        </w:tc>
      </w:tr>
      <w:tr w:rsidR="00703E89" w:rsidRPr="00526551" w:rsidTr="00113F27">
        <w:trPr>
          <w:cantSplit w:val="0"/>
        </w:trPr>
        <w:tc>
          <w:tcPr>
            <w:tcW w:w="1307" w:type="pct"/>
          </w:tcPr>
          <w:p w:rsidR="00703E89" w:rsidRPr="007D3904" w:rsidRDefault="00703E89" w:rsidP="007D3904">
            <w:pPr>
              <w:pStyle w:val="Tabletext0"/>
            </w:pPr>
            <w:r w:rsidRPr="007D3904">
              <w:t>VENDOR_SID</w:t>
            </w:r>
          </w:p>
        </w:tc>
        <w:tc>
          <w:tcPr>
            <w:tcW w:w="1165" w:type="pct"/>
          </w:tcPr>
          <w:p w:rsidR="00703E89" w:rsidRPr="007D3904" w:rsidRDefault="00703E89" w:rsidP="007D3904">
            <w:pPr>
              <w:pStyle w:val="Tabletext0"/>
            </w:pPr>
            <w:r w:rsidRPr="007D3904">
              <w:t>Fee.FeeAuthorizationReq</w:t>
            </w:r>
            <w:r w:rsidRPr="007D3904">
              <w:lastRenderedPageBreak/>
              <w:t>uest.FeeVendorSID</w:t>
            </w:r>
          </w:p>
        </w:tc>
        <w:tc>
          <w:tcPr>
            <w:tcW w:w="907" w:type="pct"/>
          </w:tcPr>
          <w:p w:rsidR="00703E89" w:rsidRPr="007D3904" w:rsidRDefault="00703E89" w:rsidP="007D3904">
            <w:pPr>
              <w:pStyle w:val="Tabletext0"/>
            </w:pPr>
            <w:r w:rsidRPr="007D3904">
              <w:lastRenderedPageBreak/>
              <w:t>Numeric</w:t>
            </w:r>
          </w:p>
        </w:tc>
        <w:tc>
          <w:tcPr>
            <w:tcW w:w="1621" w:type="pct"/>
          </w:tcPr>
          <w:p w:rsidR="00703E89" w:rsidRPr="007D3904" w:rsidRDefault="00703E89" w:rsidP="007D3904">
            <w:pPr>
              <w:pStyle w:val="Tabletext0"/>
            </w:pPr>
            <w:r w:rsidRPr="007D3904">
              <w:t>Authorized vendor</w:t>
            </w:r>
          </w:p>
        </w:tc>
      </w:tr>
      <w:tr w:rsidR="00703E89" w:rsidRPr="00526551" w:rsidTr="00113F27">
        <w:trPr>
          <w:cantSplit w:val="0"/>
        </w:trPr>
        <w:tc>
          <w:tcPr>
            <w:tcW w:w="1307" w:type="pct"/>
          </w:tcPr>
          <w:p w:rsidR="00703E89" w:rsidRPr="007D3904" w:rsidRDefault="00703E89" w:rsidP="007D3904">
            <w:pPr>
              <w:pStyle w:val="Tabletext0"/>
            </w:pPr>
            <w:r w:rsidRPr="007D3904">
              <w:lastRenderedPageBreak/>
              <w:t>ISSUED_DATE</w:t>
            </w:r>
          </w:p>
        </w:tc>
        <w:tc>
          <w:tcPr>
            <w:tcW w:w="1165" w:type="pct"/>
          </w:tcPr>
          <w:p w:rsidR="00703E89" w:rsidRPr="007D3904" w:rsidRDefault="00703E89" w:rsidP="007D3904">
            <w:pPr>
              <w:pStyle w:val="Tabletext0"/>
            </w:pPr>
            <w:r w:rsidRPr="007D3904">
              <w:t>Fee.FeeAuthorizationRequest.IssueDate</w:t>
            </w:r>
          </w:p>
        </w:tc>
        <w:tc>
          <w:tcPr>
            <w:tcW w:w="907" w:type="pct"/>
          </w:tcPr>
          <w:p w:rsidR="00703E89" w:rsidRPr="007D3904" w:rsidRDefault="00703E89" w:rsidP="007D3904">
            <w:pPr>
              <w:pStyle w:val="Tabletext0"/>
            </w:pPr>
            <w:r w:rsidRPr="007D3904">
              <w:t>Date/Time</w:t>
            </w:r>
          </w:p>
        </w:tc>
        <w:tc>
          <w:tcPr>
            <w:tcW w:w="1621" w:type="pct"/>
          </w:tcPr>
          <w:p w:rsidR="00703E89" w:rsidRPr="007D3904" w:rsidRDefault="00703E89" w:rsidP="007D3904">
            <w:pPr>
              <w:pStyle w:val="Tabletext0"/>
            </w:pPr>
            <w:r w:rsidRPr="007D3904">
              <w:t>Date the 7078 was issued</w:t>
            </w:r>
          </w:p>
        </w:tc>
      </w:tr>
      <w:tr w:rsidR="00703E89" w:rsidRPr="00526551" w:rsidTr="00113F27">
        <w:trPr>
          <w:cantSplit w:val="0"/>
        </w:trPr>
        <w:tc>
          <w:tcPr>
            <w:tcW w:w="1307" w:type="pct"/>
          </w:tcPr>
          <w:p w:rsidR="00703E89" w:rsidRPr="007D3904" w:rsidRDefault="00703E89" w:rsidP="007D3904">
            <w:pPr>
              <w:pStyle w:val="Tabletext0"/>
            </w:pPr>
            <w:r w:rsidRPr="007D3904">
              <w:t>DOS_START_DATE</w:t>
            </w:r>
          </w:p>
        </w:tc>
        <w:tc>
          <w:tcPr>
            <w:tcW w:w="1165" w:type="pct"/>
          </w:tcPr>
          <w:p w:rsidR="00703E89" w:rsidRPr="007D3904" w:rsidRDefault="00703E89" w:rsidP="007D3904">
            <w:pPr>
              <w:pStyle w:val="Tabletext0"/>
            </w:pPr>
            <w:r w:rsidRPr="007D3904">
              <w:t>Fee.FeeAuthorizationRequest.AuthorizationFromDate</w:t>
            </w:r>
          </w:p>
        </w:tc>
        <w:tc>
          <w:tcPr>
            <w:tcW w:w="907" w:type="pct"/>
          </w:tcPr>
          <w:p w:rsidR="00703E89" w:rsidRPr="007D3904" w:rsidRDefault="00703E89" w:rsidP="007D3904">
            <w:pPr>
              <w:pStyle w:val="Tabletext0"/>
            </w:pPr>
            <w:r w:rsidRPr="007D3904">
              <w:t>Date/Time</w:t>
            </w:r>
          </w:p>
        </w:tc>
        <w:tc>
          <w:tcPr>
            <w:tcW w:w="1621" w:type="pct"/>
          </w:tcPr>
          <w:p w:rsidR="00703E89" w:rsidRPr="007D3904" w:rsidRDefault="00703E89" w:rsidP="007D3904">
            <w:pPr>
              <w:pStyle w:val="Tabletext0"/>
            </w:pPr>
            <w:r w:rsidRPr="007D3904">
              <w:t>Beginning of authorized dates of service</w:t>
            </w:r>
          </w:p>
        </w:tc>
      </w:tr>
      <w:tr w:rsidR="00703E89" w:rsidRPr="00526551" w:rsidTr="00113F27">
        <w:trPr>
          <w:cantSplit w:val="0"/>
        </w:trPr>
        <w:tc>
          <w:tcPr>
            <w:tcW w:w="1307" w:type="pct"/>
          </w:tcPr>
          <w:p w:rsidR="00703E89" w:rsidRPr="007D3904" w:rsidRDefault="00703E89" w:rsidP="007D3904">
            <w:pPr>
              <w:pStyle w:val="Tabletext0"/>
            </w:pPr>
            <w:r w:rsidRPr="007D3904">
              <w:t>DOS_END_DATE</w:t>
            </w:r>
          </w:p>
        </w:tc>
        <w:tc>
          <w:tcPr>
            <w:tcW w:w="1165" w:type="pct"/>
          </w:tcPr>
          <w:p w:rsidR="00703E89" w:rsidRPr="007D3904" w:rsidRDefault="00703E89" w:rsidP="007D3904">
            <w:pPr>
              <w:pStyle w:val="Tabletext0"/>
            </w:pPr>
            <w:r w:rsidRPr="007D3904">
              <w:t>Fee.FeeAuthorizationRequest.AuthorizationToDate</w:t>
            </w:r>
          </w:p>
        </w:tc>
        <w:tc>
          <w:tcPr>
            <w:tcW w:w="907" w:type="pct"/>
          </w:tcPr>
          <w:p w:rsidR="00703E89" w:rsidRPr="007D3904" w:rsidRDefault="00703E89" w:rsidP="007D3904">
            <w:pPr>
              <w:pStyle w:val="Tabletext0"/>
            </w:pPr>
            <w:r w:rsidRPr="007D3904">
              <w:t>Date/Time</w:t>
            </w:r>
          </w:p>
        </w:tc>
        <w:tc>
          <w:tcPr>
            <w:tcW w:w="1621" w:type="pct"/>
          </w:tcPr>
          <w:p w:rsidR="00703E89" w:rsidRPr="007D3904" w:rsidRDefault="00703E89" w:rsidP="007D3904">
            <w:pPr>
              <w:pStyle w:val="Tabletext0"/>
            </w:pPr>
            <w:r w:rsidRPr="007D3904">
              <w:t>End of authorized date of service.</w:t>
            </w:r>
          </w:p>
        </w:tc>
      </w:tr>
      <w:tr w:rsidR="00703E89" w:rsidRPr="00526551" w:rsidTr="00113F27">
        <w:trPr>
          <w:cantSplit w:val="0"/>
        </w:trPr>
        <w:tc>
          <w:tcPr>
            <w:tcW w:w="1307" w:type="pct"/>
          </w:tcPr>
          <w:p w:rsidR="00703E89" w:rsidRPr="007D3904" w:rsidRDefault="00703E89" w:rsidP="007D3904">
            <w:pPr>
              <w:pStyle w:val="Tabletext0"/>
            </w:pPr>
            <w:r w:rsidRPr="007D3904">
              <w:t>SERVICES</w:t>
            </w:r>
          </w:p>
        </w:tc>
        <w:tc>
          <w:tcPr>
            <w:tcW w:w="1165" w:type="pct"/>
          </w:tcPr>
          <w:p w:rsidR="00703E89" w:rsidRPr="007D3904" w:rsidRDefault="00703E89" w:rsidP="007D3904">
            <w:pPr>
              <w:pStyle w:val="Tabletext0"/>
            </w:pPr>
            <w:r w:rsidRPr="007D3904">
              <w:t>Fee.FeeAuthorizationRemarks.FeeAuthorizationRemarks</w:t>
            </w:r>
          </w:p>
        </w:tc>
        <w:tc>
          <w:tcPr>
            <w:tcW w:w="907" w:type="pct"/>
          </w:tcPr>
          <w:p w:rsidR="00703E89" w:rsidRPr="007D3904" w:rsidRDefault="00703E89" w:rsidP="007D3904">
            <w:pPr>
              <w:pStyle w:val="Tabletext0"/>
            </w:pPr>
            <w:r w:rsidRPr="007D3904">
              <w:t>Text</w:t>
            </w:r>
          </w:p>
        </w:tc>
        <w:tc>
          <w:tcPr>
            <w:tcW w:w="1621" w:type="pct"/>
          </w:tcPr>
          <w:p w:rsidR="00703E89" w:rsidRPr="007D3904" w:rsidRDefault="00703E89" w:rsidP="007D3904">
            <w:pPr>
              <w:pStyle w:val="Tabletext0"/>
            </w:pPr>
            <w:r w:rsidRPr="007D3904">
              <w:t>First 264 characters (the limit for the 278 transaction) of the authorized services</w:t>
            </w:r>
          </w:p>
        </w:tc>
      </w:tr>
      <w:tr w:rsidR="003C2C64" w:rsidRPr="00526551" w:rsidTr="00113F27">
        <w:trPr>
          <w:cantSplit w:val="0"/>
        </w:trPr>
        <w:tc>
          <w:tcPr>
            <w:tcW w:w="1307" w:type="pct"/>
          </w:tcPr>
          <w:p w:rsidR="003C2C64" w:rsidRPr="007D3904" w:rsidRDefault="003C2C64" w:rsidP="007D3904">
            <w:pPr>
              <w:pStyle w:val="Tabletext0"/>
            </w:pPr>
            <w:r w:rsidRPr="007D3904">
              <w:t>STATUS</w:t>
            </w:r>
          </w:p>
        </w:tc>
        <w:tc>
          <w:tcPr>
            <w:tcW w:w="1165" w:type="pct"/>
          </w:tcPr>
          <w:p w:rsidR="003C2C64" w:rsidRPr="007D3904" w:rsidRDefault="003C2C64" w:rsidP="007D3904">
            <w:pPr>
              <w:pStyle w:val="Tabletext0"/>
            </w:pPr>
            <w:r w:rsidRPr="007D3904">
              <w:t>Fee.FeeAuthorizationRequest.Status</w:t>
            </w:r>
          </w:p>
        </w:tc>
        <w:tc>
          <w:tcPr>
            <w:tcW w:w="907" w:type="pct"/>
          </w:tcPr>
          <w:p w:rsidR="003C2C64" w:rsidRPr="007D3904" w:rsidRDefault="003C2C64" w:rsidP="007D3904">
            <w:pPr>
              <w:pStyle w:val="Tabletext0"/>
            </w:pPr>
            <w:r w:rsidRPr="007D3904">
              <w:t>Alphanumeric</w:t>
            </w:r>
          </w:p>
        </w:tc>
        <w:tc>
          <w:tcPr>
            <w:tcW w:w="1621" w:type="pct"/>
          </w:tcPr>
          <w:p w:rsidR="003C2C64" w:rsidRPr="007D3904" w:rsidRDefault="003C2C64" w:rsidP="007D3904">
            <w:pPr>
              <w:pStyle w:val="Tabletext0"/>
            </w:pPr>
            <w:r w:rsidRPr="007D3904">
              <w:t>Code representing the status of the authorization.</w:t>
            </w:r>
          </w:p>
          <w:p w:rsidR="003C2C64" w:rsidRPr="007D3904" w:rsidRDefault="003C2C64" w:rsidP="007D3904">
            <w:pPr>
              <w:pStyle w:val="Tabletext0"/>
            </w:pPr>
            <w:r w:rsidRPr="007D3904">
              <w:t>I=Incomplete, A=Active, C=Complete, X=Closed, DC=Canceled</w:t>
            </w:r>
          </w:p>
        </w:tc>
      </w:tr>
    </w:tbl>
    <w:p w:rsidR="001C5762" w:rsidRDefault="001C5762" w:rsidP="00B66989">
      <w:pPr>
        <w:pStyle w:val="Heading2"/>
      </w:pPr>
      <w:bookmarkStart w:id="165" w:name="_Toc424035535"/>
      <w:bookmarkStart w:id="166" w:name="_Toc437426542"/>
      <w:r>
        <w:t>Non-DBMS Files</w:t>
      </w:r>
      <w:bookmarkEnd w:id="165"/>
      <w:bookmarkEnd w:id="166"/>
      <w:r>
        <w:t xml:space="preserve"> </w:t>
      </w:r>
    </w:p>
    <w:p w:rsidR="003C2C64" w:rsidRPr="00526551" w:rsidRDefault="003C2C64" w:rsidP="003C2C64">
      <w:pPr>
        <w:pStyle w:val="BodyText"/>
      </w:pPr>
      <w:r w:rsidRPr="00526551">
        <w:t>There are no new Non-DBMS files or changes to any existing Non-DBMS files.</w:t>
      </w:r>
    </w:p>
    <w:p w:rsidR="001C5762" w:rsidRDefault="001C5762" w:rsidP="00B66989">
      <w:pPr>
        <w:pStyle w:val="Heading2"/>
      </w:pPr>
      <w:bookmarkStart w:id="167" w:name="_Toc424035536"/>
      <w:bookmarkStart w:id="168" w:name="_Toc437426543"/>
      <w:r>
        <w:t>Data View</w:t>
      </w:r>
      <w:bookmarkEnd w:id="167"/>
      <w:bookmarkEnd w:id="168"/>
      <w:r>
        <w:t xml:space="preserve"> </w:t>
      </w:r>
    </w:p>
    <w:p w:rsidR="003C2C64" w:rsidRPr="00526551" w:rsidRDefault="003C2C64" w:rsidP="003C2C64">
      <w:pPr>
        <w:pStyle w:val="BodyText"/>
      </w:pPr>
      <w:r w:rsidRPr="00526551">
        <w:t>Changes to the data view are described in Section</w:t>
      </w:r>
      <w:r>
        <w:t xml:space="preserve"> </w:t>
      </w:r>
      <w:r w:rsidR="002C05ED">
        <w:fldChar w:fldCharType="begin"/>
      </w:r>
      <w:r>
        <w:instrText xml:space="preserve"> REF _Ref423436367 \r \h </w:instrText>
      </w:r>
      <w:r w:rsidR="002C05ED">
        <w:fldChar w:fldCharType="separate"/>
      </w:r>
      <w:r w:rsidR="0073428E">
        <w:t>6.2.2.2</w:t>
      </w:r>
      <w:r w:rsidR="002C05ED">
        <w:fldChar w:fldCharType="end"/>
      </w:r>
      <w:r w:rsidRPr="00526551">
        <w:t>.</w:t>
      </w:r>
    </w:p>
    <w:p w:rsidR="001C5762" w:rsidRDefault="001C5762" w:rsidP="00B66989">
      <w:pPr>
        <w:pStyle w:val="Heading1"/>
      </w:pPr>
      <w:bookmarkStart w:id="169" w:name="_Ref423528541"/>
      <w:bookmarkStart w:id="170" w:name="_Toc424035537"/>
      <w:bookmarkStart w:id="171" w:name="_Toc437426544"/>
      <w:r>
        <w:lastRenderedPageBreak/>
        <w:t>Detailed Design</w:t>
      </w:r>
      <w:bookmarkEnd w:id="169"/>
      <w:bookmarkEnd w:id="170"/>
      <w:bookmarkEnd w:id="171"/>
    </w:p>
    <w:p w:rsidR="003C2C64" w:rsidRDefault="003C2C64" w:rsidP="003C2C64">
      <w:pPr>
        <w:pStyle w:val="BodyText"/>
      </w:pPr>
      <w:r>
        <w:t xml:space="preserve">Section </w:t>
      </w:r>
      <w:r w:rsidR="002C05ED">
        <w:fldChar w:fldCharType="begin"/>
      </w:r>
      <w:r>
        <w:instrText xml:space="preserve"> REF _Ref423436412 \r \h </w:instrText>
      </w:r>
      <w:r w:rsidR="002C05ED">
        <w:fldChar w:fldCharType="separate"/>
      </w:r>
      <w:r w:rsidR="0073428E">
        <w:t>6.2.2.2</w:t>
      </w:r>
      <w:r w:rsidR="002C05ED">
        <w:fldChar w:fldCharType="end"/>
      </w:r>
      <w:r>
        <w:t xml:space="preserve"> details the changes that will be made to the Non-VA Care authorization process. These changes are reflected in the diagram below.</w:t>
      </w:r>
    </w:p>
    <w:p w:rsidR="00AF0E44" w:rsidRDefault="00825CF0" w:rsidP="00405705">
      <w:pPr>
        <w:pStyle w:val="Caption"/>
        <w:jc w:val="left"/>
      </w:pPr>
      <w:r>
        <w:rPr>
          <w:noProof/>
        </w:rPr>
        <w:drawing>
          <wp:inline distT="0" distB="0" distL="0" distR="0" wp14:anchorId="644872CD" wp14:editId="4A6913FD">
            <wp:extent cx="5943600" cy="4030980"/>
            <wp:effectExtent l="0" t="0" r="0" b="0"/>
            <wp:docPr id="13" name="Picture 13" descr="Authorization Request Desig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78 FY15 - Future State DiagramV4.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943600" cy="4030980"/>
                    </a:xfrm>
                    <a:prstGeom prst="rect">
                      <a:avLst/>
                    </a:prstGeom>
                  </pic:spPr>
                </pic:pic>
              </a:graphicData>
            </a:graphic>
          </wp:inline>
        </w:drawing>
      </w:r>
    </w:p>
    <w:p w:rsidR="00E86EFB" w:rsidRPr="00E86EFB" w:rsidRDefault="003C2C64" w:rsidP="00E86EFB">
      <w:pPr>
        <w:pStyle w:val="Caption"/>
      </w:pPr>
      <w:bookmarkStart w:id="172" w:name="_Toc437426628"/>
      <w:r w:rsidRPr="00541D18">
        <w:t xml:space="preserve">Figure </w:t>
      </w:r>
      <w:r w:rsidR="002C05ED">
        <w:fldChar w:fldCharType="begin"/>
      </w:r>
      <w:r w:rsidR="00A055D6">
        <w:instrText xml:space="preserve"> SEQ Figure \* ARABIC </w:instrText>
      </w:r>
      <w:r w:rsidR="002C05ED">
        <w:fldChar w:fldCharType="separate"/>
      </w:r>
      <w:r w:rsidR="0073428E">
        <w:rPr>
          <w:noProof/>
        </w:rPr>
        <w:t>3</w:t>
      </w:r>
      <w:r w:rsidR="002C05ED">
        <w:rPr>
          <w:noProof/>
        </w:rPr>
        <w:fldChar w:fldCharType="end"/>
      </w:r>
      <w:r w:rsidR="00FC4358">
        <w:t xml:space="preserve"> </w:t>
      </w:r>
      <w:r w:rsidR="008B46B4" w:rsidRPr="00DE7E92">
        <w:t>–</w:t>
      </w:r>
      <w:r w:rsidR="008B46B4">
        <w:t xml:space="preserve"> </w:t>
      </w:r>
      <w:r>
        <w:t>Authorization Request Design</w:t>
      </w:r>
      <w:bookmarkEnd w:id="172"/>
    </w:p>
    <w:p w:rsidR="001C5762" w:rsidRDefault="001C5762" w:rsidP="00B66989">
      <w:pPr>
        <w:pStyle w:val="Heading2"/>
      </w:pPr>
      <w:r>
        <w:tab/>
      </w:r>
      <w:bookmarkStart w:id="173" w:name="_Toc424035538"/>
      <w:bookmarkStart w:id="174" w:name="_Toc437426545"/>
      <w:r>
        <w:t>Hardware Detailed Design</w:t>
      </w:r>
      <w:bookmarkEnd w:id="173"/>
      <w:bookmarkEnd w:id="174"/>
    </w:p>
    <w:p w:rsidR="003C2C64" w:rsidRPr="003C2C64" w:rsidRDefault="003C2C64" w:rsidP="003C2C64">
      <w:pPr>
        <w:pStyle w:val="BodyText"/>
      </w:pPr>
      <w:r>
        <w:t>See S</w:t>
      </w:r>
      <w:r w:rsidRPr="00983C38">
        <w:t xml:space="preserve">ection </w:t>
      </w:r>
      <w:r w:rsidR="002C05ED">
        <w:fldChar w:fldCharType="begin"/>
      </w:r>
      <w:r>
        <w:instrText xml:space="preserve"> REF _Ref423436729 \r \h </w:instrText>
      </w:r>
      <w:r w:rsidR="002C05ED">
        <w:fldChar w:fldCharType="separate"/>
      </w:r>
      <w:r w:rsidR="0073428E">
        <w:t>4.1</w:t>
      </w:r>
      <w:r w:rsidR="002C05ED">
        <w:fldChar w:fldCharType="end"/>
      </w:r>
      <w:r>
        <w:t xml:space="preserve"> </w:t>
      </w:r>
      <w:r w:rsidRPr="00983C38">
        <w:t>for information on the hardware requirements.</w:t>
      </w:r>
    </w:p>
    <w:p w:rsidR="001C5762" w:rsidRDefault="001C5762" w:rsidP="00B66989">
      <w:pPr>
        <w:pStyle w:val="Heading2"/>
      </w:pPr>
      <w:bookmarkStart w:id="175" w:name="_Toc424035539"/>
      <w:bookmarkStart w:id="176" w:name="_Toc437426546"/>
      <w:r>
        <w:t>Software Detailed Design</w:t>
      </w:r>
      <w:bookmarkEnd w:id="175"/>
      <w:bookmarkEnd w:id="176"/>
      <w:r>
        <w:t xml:space="preserve"> </w:t>
      </w:r>
    </w:p>
    <w:p w:rsidR="001C5762" w:rsidRDefault="001C5762" w:rsidP="00B66989">
      <w:pPr>
        <w:pStyle w:val="Heading3"/>
      </w:pPr>
      <w:bookmarkStart w:id="177" w:name="_Toc424035540"/>
      <w:bookmarkStart w:id="178" w:name="_Toc437426547"/>
      <w:r>
        <w:t>Conceptual Design</w:t>
      </w:r>
      <w:bookmarkEnd w:id="177"/>
      <w:bookmarkEnd w:id="178"/>
    </w:p>
    <w:p w:rsidR="001C5762" w:rsidRDefault="001C5762" w:rsidP="00B66989">
      <w:pPr>
        <w:pStyle w:val="Heading4"/>
      </w:pPr>
      <w:bookmarkStart w:id="179" w:name="_Toc424035541"/>
      <w:bookmarkStart w:id="180" w:name="_Toc437426548"/>
      <w:r>
        <w:t>Product Perspective</w:t>
      </w:r>
      <w:bookmarkEnd w:id="179"/>
      <w:bookmarkEnd w:id="180"/>
    </w:p>
    <w:p w:rsidR="000179E1" w:rsidRDefault="000179E1" w:rsidP="000179E1">
      <w:pPr>
        <w:pStyle w:val="BodyText"/>
      </w:pPr>
      <w:r>
        <w:t xml:space="preserve">Currently, review nurses and Non-VA Care clerks use </w:t>
      </w:r>
      <w:proofErr w:type="spellStart"/>
      <w:r>
        <w:t>VistA</w:t>
      </w:r>
      <w:proofErr w:type="spellEnd"/>
      <w:r>
        <w:t xml:space="preserve"> Fee Basis and FBCS in order to create authorizations for Non-VA Care. Requests for authorizations are done via phone calls from </w:t>
      </w:r>
      <w:r w:rsidR="0080399D">
        <w:t xml:space="preserve">Non-VA </w:t>
      </w:r>
      <w:r>
        <w:t xml:space="preserve">providers. After this development, </w:t>
      </w:r>
      <w:r w:rsidR="0080399D">
        <w:t xml:space="preserve">Non-VA </w:t>
      </w:r>
      <w:r>
        <w:t xml:space="preserve">providers will be able to send electronic requests for authorizations. Using the new AAT GUI, users </w:t>
      </w:r>
      <w:r w:rsidR="0098783A">
        <w:t>will be able to see</w:t>
      </w:r>
      <w:r>
        <w:t xml:space="preserve"> queues of different kinds of requests (such </w:t>
      </w:r>
      <w:r w:rsidR="00973CF7">
        <w:t xml:space="preserve">as </w:t>
      </w:r>
      <w:r>
        <w:t xml:space="preserve">emergency care or dental care requests) and decide whether or not to authorize that care. </w:t>
      </w:r>
      <w:r w:rsidR="0087732D">
        <w:t>While</w:t>
      </w:r>
      <w:r>
        <w:t xml:space="preserve"> filling out the authorization the way they would previously in </w:t>
      </w:r>
      <w:proofErr w:type="spellStart"/>
      <w:r>
        <w:t>VistA</w:t>
      </w:r>
      <w:proofErr w:type="spellEnd"/>
      <w:r>
        <w:t xml:space="preserve"> Fee Basis or FBCS, users </w:t>
      </w:r>
      <w:r w:rsidR="0098783A">
        <w:t>then will be able to</w:t>
      </w:r>
      <w:r>
        <w:t xml:space="preserve"> select</w:t>
      </w:r>
      <w:r w:rsidR="00AF0E44">
        <w:t xml:space="preserve"> an</w:t>
      </w:r>
      <w:r>
        <w:t xml:space="preserve"> authorized service using standard codes. </w:t>
      </w:r>
      <w:r w:rsidR="0087732D">
        <w:t xml:space="preserve">(This will only apply to FBCS if the contractor charged with maintaining that system allocates development resources to the related changes.) </w:t>
      </w:r>
      <w:r>
        <w:t>These more discrete codes are necessary for transmitting a workable authorization over EDI.</w:t>
      </w:r>
    </w:p>
    <w:p w:rsidR="000179E1" w:rsidRPr="007262AC" w:rsidRDefault="000179E1" w:rsidP="000179E1">
      <w:pPr>
        <w:pStyle w:val="BodyText"/>
      </w:pPr>
    </w:p>
    <w:p w:rsidR="001C5762" w:rsidRDefault="001C5762" w:rsidP="007C2631">
      <w:pPr>
        <w:pStyle w:val="Heading5"/>
      </w:pPr>
      <w:bookmarkStart w:id="181" w:name="_Toc424035542"/>
      <w:r>
        <w:t>User Interfaces</w:t>
      </w:r>
      <w:bookmarkEnd w:id="181"/>
    </w:p>
    <w:p w:rsidR="000179E1" w:rsidRPr="000179E1" w:rsidRDefault="000179E1" w:rsidP="000179E1">
      <w:pPr>
        <w:pStyle w:val="BodyText"/>
      </w:pPr>
      <w:r>
        <w:t>Existing user interfaces will not be changed. A new, web-based user interface will be developed for AAT, and that interface is described in detail in Sections</w:t>
      </w:r>
      <w:r w:rsidR="0087732D">
        <w:t xml:space="preserve"> </w:t>
      </w:r>
      <w:r w:rsidR="002C05ED">
        <w:fldChar w:fldCharType="begin"/>
      </w:r>
      <w:r w:rsidR="0087732D">
        <w:instrText xml:space="preserve"> REF _Ref423428023 \r \h </w:instrText>
      </w:r>
      <w:r w:rsidR="002C05ED">
        <w:fldChar w:fldCharType="separate"/>
      </w:r>
      <w:r w:rsidR="0073428E">
        <w:t>6.2.2.2.12</w:t>
      </w:r>
      <w:r w:rsidR="002C05ED">
        <w:fldChar w:fldCharType="end"/>
      </w:r>
      <w:r w:rsidR="0087732D">
        <w:t>,</w:t>
      </w:r>
      <w:r>
        <w:t xml:space="preserve"> </w:t>
      </w:r>
      <w:r w:rsidR="002C05ED">
        <w:fldChar w:fldCharType="begin"/>
      </w:r>
      <w:r>
        <w:instrText xml:space="preserve"> REF _Ref423428016 \r \h </w:instrText>
      </w:r>
      <w:r w:rsidR="002C05ED">
        <w:fldChar w:fldCharType="separate"/>
      </w:r>
      <w:r w:rsidR="0073428E">
        <w:t>6.2.2.2.11</w:t>
      </w:r>
      <w:r w:rsidR="002C05ED">
        <w:fldChar w:fldCharType="end"/>
      </w:r>
      <w:r>
        <w:t xml:space="preserve">, </w:t>
      </w:r>
      <w:r w:rsidR="0087732D">
        <w:t xml:space="preserve">and </w:t>
      </w:r>
      <w:r w:rsidR="002C05ED">
        <w:fldChar w:fldCharType="begin"/>
      </w:r>
      <w:r>
        <w:instrText xml:space="preserve"> REF _Ref423428023 \r \h </w:instrText>
      </w:r>
      <w:r w:rsidR="002C05ED">
        <w:fldChar w:fldCharType="separate"/>
      </w:r>
      <w:r w:rsidR="0073428E">
        <w:t>6.2.2.2.12</w:t>
      </w:r>
      <w:r w:rsidR="002C05ED">
        <w:fldChar w:fldCharType="end"/>
      </w:r>
      <w:r>
        <w:t>.</w:t>
      </w:r>
    </w:p>
    <w:p w:rsidR="001C5762" w:rsidRDefault="001C5762" w:rsidP="007C2631">
      <w:pPr>
        <w:pStyle w:val="Heading5"/>
      </w:pPr>
      <w:bookmarkStart w:id="182" w:name="_Toc424035543"/>
      <w:r>
        <w:t>Hardware Interfaces</w:t>
      </w:r>
      <w:bookmarkEnd w:id="182"/>
    </w:p>
    <w:p w:rsidR="000179E1" w:rsidRPr="003153B8" w:rsidRDefault="000179E1" w:rsidP="000179E1">
      <w:pPr>
        <w:pStyle w:val="BodyText"/>
        <w:rPr>
          <w:szCs w:val="22"/>
        </w:rPr>
      </w:pPr>
      <w:r w:rsidRPr="003153B8">
        <w:rPr>
          <w:szCs w:val="22"/>
        </w:rPr>
        <w:t>There are no planned changes to the existing hardware interfaces.</w:t>
      </w:r>
    </w:p>
    <w:p w:rsidR="001C5762" w:rsidRDefault="001C5762" w:rsidP="007C2631">
      <w:pPr>
        <w:pStyle w:val="Heading5"/>
      </w:pPr>
      <w:bookmarkStart w:id="183" w:name="_Toc424035544"/>
      <w:r>
        <w:t>Software Interfaces</w:t>
      </w:r>
      <w:bookmarkEnd w:id="183"/>
    </w:p>
    <w:p w:rsidR="00AB6F0D" w:rsidRPr="00A424A3" w:rsidRDefault="00AB6F0D" w:rsidP="00AB6F0D">
      <w:pPr>
        <w:pStyle w:val="BodyText"/>
      </w:pPr>
      <w:r>
        <w:t xml:space="preserve">AAT will </w:t>
      </w:r>
      <w:r w:rsidR="00D424A3">
        <w:t xml:space="preserve">be </w:t>
      </w:r>
      <w:r>
        <w:t xml:space="preserve">a new web-based GUI that will be used to manage authorization requests that come into the AAT. </w:t>
      </w:r>
    </w:p>
    <w:p w:rsidR="001C5762" w:rsidRDefault="001C5762" w:rsidP="007C2631">
      <w:pPr>
        <w:pStyle w:val="Heading5"/>
      </w:pPr>
      <w:bookmarkStart w:id="184" w:name="_Toc424035545"/>
      <w:r>
        <w:t>Communications Interfaces</w:t>
      </w:r>
      <w:bookmarkEnd w:id="184"/>
    </w:p>
    <w:p w:rsidR="00CA0824" w:rsidRDefault="00CA0824" w:rsidP="00CA0824">
      <w:pPr>
        <w:pStyle w:val="BodyText"/>
      </w:pPr>
      <w:r>
        <w:t xml:space="preserve">All involved systems will use the existing VA </w:t>
      </w:r>
      <w:r w:rsidR="00D90F5D" w:rsidRPr="00D90F5D">
        <w:t>Transmission Control Protocol</w:t>
      </w:r>
      <w:r w:rsidR="00D91433">
        <w:t xml:space="preserve"> </w:t>
      </w:r>
      <w:r w:rsidR="00D90F5D" w:rsidRPr="00D90F5D">
        <w:t>/</w:t>
      </w:r>
      <w:r w:rsidR="00D91433">
        <w:t xml:space="preserve"> </w:t>
      </w:r>
      <w:r w:rsidR="00D90F5D" w:rsidRPr="00D90F5D">
        <w:t>Internet Protocol</w:t>
      </w:r>
      <w:r w:rsidR="00D90F5D">
        <w:t xml:space="preserve"> </w:t>
      </w:r>
      <w:r w:rsidR="00D91433">
        <w:br/>
      </w:r>
      <w:r w:rsidR="00D90F5D">
        <w:t>(</w:t>
      </w:r>
      <w:r>
        <w:t>TCP</w:t>
      </w:r>
      <w:r w:rsidR="00D91433">
        <w:t xml:space="preserve"> </w:t>
      </w:r>
      <w:r>
        <w:t>/</w:t>
      </w:r>
      <w:r w:rsidR="00D91433">
        <w:t xml:space="preserve"> </w:t>
      </w:r>
      <w:r>
        <w:t>IP</w:t>
      </w:r>
      <w:r w:rsidR="00D90F5D">
        <w:t>)</w:t>
      </w:r>
      <w:r>
        <w:t xml:space="preserve"> network.</w:t>
      </w:r>
    </w:p>
    <w:p w:rsidR="001C5762" w:rsidRDefault="001C5762" w:rsidP="007C2631">
      <w:pPr>
        <w:pStyle w:val="Heading5"/>
      </w:pPr>
      <w:bookmarkStart w:id="185" w:name="_Toc424035546"/>
      <w:r>
        <w:t>Memory Constraints</w:t>
      </w:r>
      <w:bookmarkEnd w:id="185"/>
    </w:p>
    <w:p w:rsidR="00CA0824" w:rsidRPr="00526551" w:rsidRDefault="00CA0824" w:rsidP="00CA0824">
      <w:pPr>
        <w:pStyle w:val="BodyText"/>
      </w:pPr>
      <w:r w:rsidRPr="00526551">
        <w:t>The changes described in this document do not impact any existing memory constraints.</w:t>
      </w:r>
    </w:p>
    <w:p w:rsidR="001C5762" w:rsidRDefault="001C5762" w:rsidP="007C2631">
      <w:pPr>
        <w:pStyle w:val="Heading5"/>
      </w:pPr>
      <w:bookmarkStart w:id="186" w:name="_Toc424035547"/>
      <w:r>
        <w:t>Special Operations</w:t>
      </w:r>
      <w:bookmarkEnd w:id="186"/>
    </w:p>
    <w:p w:rsidR="00CA0824" w:rsidRPr="00526551" w:rsidRDefault="00CA0824" w:rsidP="00CA0824">
      <w:pPr>
        <w:pStyle w:val="BodyText"/>
      </w:pPr>
      <w:r w:rsidRPr="00526551">
        <w:t>There will be no changes related to special operations.</w:t>
      </w:r>
    </w:p>
    <w:p w:rsidR="001C5762" w:rsidRDefault="001C5762" w:rsidP="00B66989">
      <w:pPr>
        <w:pStyle w:val="Heading4"/>
      </w:pPr>
      <w:bookmarkStart w:id="187" w:name="_Toc424035548"/>
      <w:bookmarkStart w:id="188" w:name="_Toc437426549"/>
      <w:r>
        <w:t>Product Features</w:t>
      </w:r>
      <w:bookmarkEnd w:id="187"/>
      <w:bookmarkEnd w:id="188"/>
    </w:p>
    <w:p w:rsidR="00CA0824" w:rsidRDefault="00CA0824" w:rsidP="00F560EA">
      <w:pPr>
        <w:pStyle w:val="BodyTextBullet1"/>
      </w:pPr>
      <w:r>
        <w:t xml:space="preserve">The </w:t>
      </w:r>
      <w:r w:rsidR="00D424A3">
        <w:t xml:space="preserve">AET </w:t>
      </w:r>
      <w:r>
        <w:t>will accept and store authorization requests, allowing Non-VA providers to request authorizations electronically rather than the current phone-calls-and-paper process.</w:t>
      </w:r>
    </w:p>
    <w:p w:rsidR="00CA0824" w:rsidRDefault="00CA0824" w:rsidP="00F560EA">
      <w:pPr>
        <w:pStyle w:val="BodyTextBullet1"/>
      </w:pPr>
      <w:r>
        <w:t>A new AAT GUI will be put into place that will allow for the management of queues of incoming authorization requests.</w:t>
      </w:r>
    </w:p>
    <w:p w:rsidR="00CA0824" w:rsidRDefault="00087B7A" w:rsidP="00F560EA">
      <w:pPr>
        <w:pStyle w:val="BodyTextBullet1"/>
      </w:pPr>
      <w:proofErr w:type="spellStart"/>
      <w:r>
        <w:t>VistA</w:t>
      </w:r>
      <w:proofErr w:type="spellEnd"/>
      <w:r>
        <w:t xml:space="preserve"> Fee Basis</w:t>
      </w:r>
      <w:r w:rsidR="00CA0824">
        <w:t xml:space="preserve"> will allow discrete authorized services to be selected for an authorization, allowing for more accurate reporting of services to Non-VA providers.</w:t>
      </w:r>
    </w:p>
    <w:p w:rsidR="001C5762" w:rsidRDefault="001C5762" w:rsidP="00B66989">
      <w:pPr>
        <w:pStyle w:val="Heading4"/>
      </w:pPr>
      <w:bookmarkStart w:id="189" w:name="_Toc424035549"/>
      <w:bookmarkStart w:id="190" w:name="_Toc437426550"/>
      <w:r>
        <w:t>User Characteristics</w:t>
      </w:r>
      <w:bookmarkEnd w:id="189"/>
      <w:bookmarkEnd w:id="190"/>
    </w:p>
    <w:p w:rsidR="00F32687" w:rsidRPr="001D3029" w:rsidRDefault="00F32687" w:rsidP="00F32687">
      <w:pPr>
        <w:pStyle w:val="BodyText"/>
      </w:pPr>
      <w:r>
        <w:t xml:space="preserve">This development will mostly affect review nurses and Non-VA Care clerks responsible </w:t>
      </w:r>
      <w:r w:rsidR="00E7021B">
        <w:t xml:space="preserve">for </w:t>
      </w:r>
      <w:r>
        <w:t xml:space="preserve">managing authorizations for Non-VA Care. </w:t>
      </w:r>
    </w:p>
    <w:p w:rsidR="001C5762" w:rsidRDefault="001C5762" w:rsidP="00B66989">
      <w:pPr>
        <w:pStyle w:val="Heading4"/>
      </w:pPr>
      <w:bookmarkStart w:id="191" w:name="_Toc424035550"/>
      <w:bookmarkStart w:id="192" w:name="_Toc437426551"/>
      <w:r>
        <w:t>Dependencies and Constraints</w:t>
      </w:r>
      <w:bookmarkEnd w:id="191"/>
      <w:bookmarkEnd w:id="192"/>
    </w:p>
    <w:p w:rsidR="00F32687" w:rsidRPr="00F32687" w:rsidRDefault="00F32687" w:rsidP="00F32687">
      <w:pPr>
        <w:pStyle w:val="BodyText"/>
      </w:pPr>
      <w:r>
        <w:t xml:space="preserve">The PC Authorizations Compliance will be undertaken in parallel with the PC </w:t>
      </w:r>
      <w:r w:rsidR="00AF0E44">
        <w:t>X12</w:t>
      </w:r>
      <w:r>
        <w:t xml:space="preserve"> Attachments Compliance project. Both projects involve changes to the AAT. Care will need to be taken by both projects to not undo the work of the other, or to deliver a nonworking product because one project is complete and the other </w:t>
      </w:r>
      <w:r w:rsidR="00D91433">
        <w:t>is not</w:t>
      </w:r>
      <w:r>
        <w:t>.</w:t>
      </w:r>
    </w:p>
    <w:p w:rsidR="001C5762" w:rsidRDefault="001C5762" w:rsidP="00B66989">
      <w:pPr>
        <w:pStyle w:val="Heading3"/>
      </w:pPr>
      <w:bookmarkStart w:id="193" w:name="_Toc424035551"/>
      <w:bookmarkStart w:id="194" w:name="_Toc437426552"/>
      <w:r>
        <w:t>Specific Requirements</w:t>
      </w:r>
      <w:bookmarkEnd w:id="193"/>
      <w:bookmarkEnd w:id="194"/>
    </w:p>
    <w:p w:rsidR="001C5762" w:rsidRDefault="001C5762" w:rsidP="00B66989">
      <w:pPr>
        <w:pStyle w:val="Heading4"/>
      </w:pPr>
      <w:bookmarkStart w:id="195" w:name="_Toc424035552"/>
      <w:bookmarkStart w:id="196" w:name="_Toc437426553"/>
      <w:r>
        <w:t>Database Repository</w:t>
      </w:r>
      <w:bookmarkEnd w:id="195"/>
      <w:bookmarkEnd w:id="196"/>
    </w:p>
    <w:p w:rsidR="006D7E61" w:rsidRPr="006D7E61" w:rsidRDefault="006D7E61" w:rsidP="006D7E61">
      <w:pPr>
        <w:pStyle w:val="BodyText"/>
      </w:pPr>
      <w:r>
        <w:t xml:space="preserve">All enhancements affect the existing AAT, AET, and </w:t>
      </w:r>
      <w:proofErr w:type="spellStart"/>
      <w:r>
        <w:t>VistA</w:t>
      </w:r>
      <w:proofErr w:type="spellEnd"/>
      <w:r>
        <w:t xml:space="preserve"> databases. No new databases are needed.</w:t>
      </w:r>
    </w:p>
    <w:p w:rsidR="001C5762" w:rsidRDefault="001C5762" w:rsidP="00B66989">
      <w:pPr>
        <w:pStyle w:val="Heading4"/>
      </w:pPr>
      <w:bookmarkStart w:id="197" w:name="_Ref423418025"/>
      <w:bookmarkStart w:id="198" w:name="_Ref423436367"/>
      <w:bookmarkStart w:id="199" w:name="_Ref423436412"/>
      <w:bookmarkStart w:id="200" w:name="_Ref423467487"/>
      <w:bookmarkStart w:id="201" w:name="_Toc424035553"/>
      <w:bookmarkStart w:id="202" w:name="_Toc437426554"/>
      <w:r>
        <w:lastRenderedPageBreak/>
        <w:t>System Features</w:t>
      </w:r>
      <w:bookmarkEnd w:id="197"/>
      <w:bookmarkEnd w:id="198"/>
      <w:bookmarkEnd w:id="199"/>
      <w:bookmarkEnd w:id="200"/>
      <w:bookmarkEnd w:id="201"/>
      <w:bookmarkEnd w:id="202"/>
    </w:p>
    <w:p w:rsidR="002D5ACA" w:rsidRDefault="002D5ACA" w:rsidP="007C2631">
      <w:pPr>
        <w:pStyle w:val="Heading5"/>
      </w:pPr>
      <w:bookmarkStart w:id="203" w:name="_Toc424035554"/>
      <w:r>
        <w:t>Consult ID on Inpatient Authorizations</w:t>
      </w:r>
      <w:bookmarkEnd w:id="203"/>
    </w:p>
    <w:p w:rsidR="001F3E9E" w:rsidRPr="00DE7E92" w:rsidRDefault="001F3E9E" w:rsidP="00E86EFB">
      <w:pPr>
        <w:pStyle w:val="Caption"/>
      </w:pPr>
      <w:bookmarkStart w:id="204" w:name="_Toc437426586"/>
      <w:r w:rsidRPr="00DE7E92">
        <w:t xml:space="preserve">Table </w:t>
      </w:r>
      <w:r w:rsidR="002C05ED">
        <w:fldChar w:fldCharType="begin"/>
      </w:r>
      <w:r w:rsidR="00A055D6">
        <w:instrText xml:space="preserve"> SEQ Table \* ARABIC </w:instrText>
      </w:r>
      <w:r w:rsidR="002C05ED">
        <w:fldChar w:fldCharType="separate"/>
      </w:r>
      <w:r w:rsidR="0073428E">
        <w:rPr>
          <w:noProof/>
        </w:rPr>
        <w:t>11</w:t>
      </w:r>
      <w:r w:rsidR="002C05ED">
        <w:rPr>
          <w:noProof/>
        </w:rPr>
        <w:fldChar w:fldCharType="end"/>
      </w:r>
      <w:r>
        <w:t xml:space="preserve"> </w:t>
      </w:r>
      <w:r w:rsidRPr="00DE7E92">
        <w:t xml:space="preserve">– Design Elements for </w:t>
      </w:r>
      <w:r>
        <w:t>Consult IDs</w:t>
      </w:r>
      <w:bookmarkEnd w:id="20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1F3E9E" w:rsidRPr="00CC7723" w:rsidTr="00941E37">
        <w:trPr>
          <w:tblHeader/>
        </w:trPr>
        <w:tc>
          <w:tcPr>
            <w:tcW w:w="1231" w:type="pct"/>
            <w:tcBorders>
              <w:top w:val="single" w:sz="12" w:space="0" w:color="auto"/>
              <w:bottom w:val="single" w:sz="6" w:space="0" w:color="auto"/>
            </w:tcBorders>
            <w:shd w:val="pct15" w:color="auto" w:fill="auto"/>
          </w:tcPr>
          <w:p w:rsidR="001F3E9E" w:rsidRPr="00CC7723" w:rsidRDefault="001F3E9E" w:rsidP="001E02BB">
            <w:pPr>
              <w:pStyle w:val="TableHeading"/>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1F3E9E" w:rsidRPr="00CC7723" w:rsidRDefault="001F3E9E" w:rsidP="001E02BB">
            <w:pPr>
              <w:pStyle w:val="TableHeading"/>
            </w:pPr>
            <w:r w:rsidRPr="00CC7723">
              <w:t>Design Element</w:t>
            </w:r>
          </w:p>
        </w:tc>
        <w:tc>
          <w:tcPr>
            <w:tcW w:w="2782" w:type="pct"/>
            <w:tcBorders>
              <w:top w:val="single" w:sz="12" w:space="0" w:color="auto"/>
              <w:bottom w:val="single" w:sz="6" w:space="0" w:color="auto"/>
            </w:tcBorders>
            <w:shd w:val="pct15" w:color="auto" w:fill="auto"/>
          </w:tcPr>
          <w:p w:rsidR="001F3E9E" w:rsidRPr="00CC7723" w:rsidRDefault="001F3E9E" w:rsidP="001E02BB">
            <w:pPr>
              <w:pStyle w:val="TableHeading"/>
            </w:pPr>
            <w:r w:rsidRPr="00CC7723">
              <w:t>Description</w:t>
            </w:r>
          </w:p>
        </w:tc>
      </w:tr>
      <w:tr w:rsidR="001F3E9E" w:rsidRPr="00AF0E44" w:rsidTr="00941E37">
        <w:trPr>
          <w:trHeight w:val="723"/>
        </w:trPr>
        <w:tc>
          <w:tcPr>
            <w:tcW w:w="1231" w:type="pct"/>
            <w:tcBorders>
              <w:top w:val="single" w:sz="6" w:space="0" w:color="auto"/>
              <w:bottom w:val="single" w:sz="6" w:space="0" w:color="auto"/>
            </w:tcBorders>
            <w:shd w:val="clear" w:color="auto" w:fill="auto"/>
          </w:tcPr>
          <w:p w:rsidR="001F3E9E" w:rsidRPr="00924A5C" w:rsidRDefault="001F3E9E" w:rsidP="001E02BB">
            <w:pPr>
              <w:pStyle w:val="Tabletext0"/>
              <w:rPr>
                <w:rFonts w:eastAsia="Calibri"/>
                <w:szCs w:val="18"/>
              </w:rPr>
            </w:pPr>
            <w:r w:rsidRPr="00924A5C">
              <w:t>FS-UN001-001</w:t>
            </w:r>
          </w:p>
        </w:tc>
        <w:tc>
          <w:tcPr>
            <w:tcW w:w="987" w:type="pct"/>
            <w:tcBorders>
              <w:top w:val="single" w:sz="6" w:space="0" w:color="auto"/>
              <w:bottom w:val="single" w:sz="6" w:space="0" w:color="auto"/>
            </w:tcBorders>
            <w:shd w:val="clear" w:color="auto" w:fill="auto"/>
          </w:tcPr>
          <w:p w:rsidR="001F3E9E" w:rsidRPr="00924A5C" w:rsidRDefault="001F3E9E" w:rsidP="001E02BB">
            <w:pPr>
              <w:pStyle w:val="Tabletext0"/>
            </w:pPr>
            <w:r w:rsidRPr="00924A5C">
              <w:t>SD-UN001-001</w:t>
            </w:r>
          </w:p>
        </w:tc>
        <w:tc>
          <w:tcPr>
            <w:tcW w:w="2782" w:type="pct"/>
            <w:tcBorders>
              <w:top w:val="single" w:sz="6" w:space="0" w:color="auto"/>
              <w:bottom w:val="single" w:sz="6" w:space="0" w:color="auto"/>
            </w:tcBorders>
            <w:shd w:val="clear" w:color="auto" w:fill="auto"/>
          </w:tcPr>
          <w:p w:rsidR="001F3E9E" w:rsidRPr="00924A5C" w:rsidRDefault="001F3E9E" w:rsidP="001E02BB">
            <w:pPr>
              <w:pStyle w:val="Tabletext0"/>
            </w:pPr>
            <w:r w:rsidRPr="00924A5C">
              <w:t>When an inpatient authorization is being generated as a result of a consult order placed in CPRS, the system shall store the Consult ID with the authorization record</w:t>
            </w:r>
            <w:r w:rsidR="00886A10" w:rsidRPr="00924A5C">
              <w:t xml:space="preserve"> in VistA</w:t>
            </w:r>
            <w:r w:rsidRPr="00924A5C">
              <w:t>.</w:t>
            </w:r>
          </w:p>
        </w:tc>
      </w:tr>
      <w:tr w:rsidR="001F3E9E" w:rsidRPr="00AF0E44" w:rsidTr="00941E37">
        <w:trPr>
          <w:trHeight w:val="723"/>
        </w:trPr>
        <w:tc>
          <w:tcPr>
            <w:tcW w:w="1231" w:type="pct"/>
            <w:tcBorders>
              <w:top w:val="single" w:sz="6" w:space="0" w:color="auto"/>
              <w:bottom w:val="single" w:sz="6" w:space="0" w:color="auto"/>
            </w:tcBorders>
            <w:shd w:val="clear" w:color="auto" w:fill="auto"/>
          </w:tcPr>
          <w:p w:rsidR="001F3E9E" w:rsidRPr="00924A5C" w:rsidRDefault="001F3E9E" w:rsidP="001E02BB">
            <w:pPr>
              <w:pStyle w:val="Tabletext0"/>
              <w:rPr>
                <w:rFonts w:eastAsia="Calibri"/>
                <w:szCs w:val="18"/>
              </w:rPr>
            </w:pPr>
            <w:r w:rsidRPr="00924A5C">
              <w:t>FS-UN002-001</w:t>
            </w:r>
          </w:p>
        </w:tc>
        <w:tc>
          <w:tcPr>
            <w:tcW w:w="987" w:type="pct"/>
            <w:tcBorders>
              <w:top w:val="single" w:sz="6" w:space="0" w:color="auto"/>
              <w:bottom w:val="single" w:sz="6" w:space="0" w:color="auto"/>
            </w:tcBorders>
            <w:shd w:val="clear" w:color="auto" w:fill="auto"/>
          </w:tcPr>
          <w:p w:rsidR="001F3E9E" w:rsidRPr="00924A5C" w:rsidRDefault="001F3E9E" w:rsidP="001E02BB">
            <w:pPr>
              <w:pStyle w:val="Tabletext0"/>
            </w:pPr>
            <w:r w:rsidRPr="00924A5C">
              <w:t>SD-UN002-001</w:t>
            </w:r>
          </w:p>
        </w:tc>
        <w:tc>
          <w:tcPr>
            <w:tcW w:w="2782" w:type="pct"/>
            <w:tcBorders>
              <w:top w:val="single" w:sz="6" w:space="0" w:color="auto"/>
              <w:bottom w:val="single" w:sz="6" w:space="0" w:color="auto"/>
            </w:tcBorders>
            <w:shd w:val="clear" w:color="auto" w:fill="auto"/>
          </w:tcPr>
          <w:p w:rsidR="001F3E9E" w:rsidRPr="00924A5C" w:rsidRDefault="001F3E9E" w:rsidP="001E02BB">
            <w:pPr>
              <w:pStyle w:val="Tabletext0"/>
            </w:pPr>
            <w:r w:rsidRPr="00924A5C">
              <w:t>When an inpatient authorization is being generated as a result of a consult order placed in CPRS, the Consult ID approval date and time shall be available as part of a requested data export.</w:t>
            </w:r>
          </w:p>
        </w:tc>
      </w:tr>
      <w:tr w:rsidR="001F3E9E" w:rsidRPr="00AF0E44"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FS-UN005-001</w:t>
            </w:r>
          </w:p>
        </w:tc>
        <w:tc>
          <w:tcPr>
            <w:tcW w:w="987" w:type="pct"/>
            <w:tcBorders>
              <w:top w:val="single" w:sz="6" w:space="0" w:color="auto"/>
              <w:bottom w:val="single" w:sz="6" w:space="0" w:color="auto"/>
            </w:tcBorders>
          </w:tcPr>
          <w:p w:rsidR="001F3E9E" w:rsidRPr="00924A5C" w:rsidRDefault="001F3E9E" w:rsidP="001E02BB">
            <w:pPr>
              <w:pStyle w:val="Tabletext0"/>
            </w:pPr>
            <w:r w:rsidRPr="00924A5C">
              <w:t>SD-UN005-001</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When a Consult ID is present in the authorization record, the Consult ID shall be displayed on the authorization screen</w:t>
            </w:r>
            <w:r w:rsidR="00886A10" w:rsidRPr="00924A5C">
              <w:t xml:space="preserve"> in VistA</w:t>
            </w:r>
            <w:r w:rsidRPr="00924A5C">
              <w:t>.</w:t>
            </w:r>
          </w:p>
        </w:tc>
      </w:tr>
      <w:tr w:rsidR="001F3E9E"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FS-UN005-002</w:t>
            </w:r>
          </w:p>
        </w:tc>
        <w:tc>
          <w:tcPr>
            <w:tcW w:w="987" w:type="pct"/>
            <w:tcBorders>
              <w:top w:val="single" w:sz="6" w:space="0" w:color="auto"/>
              <w:bottom w:val="single" w:sz="6" w:space="0" w:color="auto"/>
            </w:tcBorders>
          </w:tcPr>
          <w:p w:rsidR="001F3E9E" w:rsidRPr="00924A5C" w:rsidRDefault="001F3E9E" w:rsidP="001E02BB">
            <w:pPr>
              <w:pStyle w:val="Tabletext0"/>
            </w:pPr>
            <w:r w:rsidRPr="00924A5C">
              <w:t>SD-UN005-002</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When a Consult ID is present in the authorization record, the Consult ID shall be printed on a 10-7078 paper authorization.</w:t>
            </w:r>
          </w:p>
        </w:tc>
      </w:tr>
      <w:tr w:rsidR="001F3E9E" w:rsidRPr="008D6B40"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FS-UN007-001</w:t>
            </w:r>
          </w:p>
        </w:tc>
        <w:tc>
          <w:tcPr>
            <w:tcW w:w="987" w:type="pct"/>
            <w:tcBorders>
              <w:top w:val="single" w:sz="6" w:space="0" w:color="auto"/>
              <w:bottom w:val="single" w:sz="6" w:space="0" w:color="auto"/>
            </w:tcBorders>
          </w:tcPr>
          <w:p w:rsidR="001F3E9E" w:rsidRPr="00924A5C" w:rsidRDefault="001F3E9E" w:rsidP="001E02BB">
            <w:pPr>
              <w:pStyle w:val="Tabletext0"/>
            </w:pPr>
            <w:r w:rsidRPr="00924A5C">
              <w:t>SD-UN007-001</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When a Consult ID is present in the authorization record, the Consult ID shall be displayed on the authorization letter screen</w:t>
            </w:r>
            <w:r w:rsidR="00886A10" w:rsidRPr="00924A5C">
              <w:t xml:space="preserve"> in VistA</w:t>
            </w:r>
            <w:r w:rsidRPr="00924A5C">
              <w:t>.</w:t>
            </w:r>
          </w:p>
        </w:tc>
      </w:tr>
      <w:tr w:rsidR="001F3E9E" w:rsidRPr="008D6B40" w:rsidTr="00941E37">
        <w:trPr>
          <w:trHeight w:val="723"/>
        </w:trPr>
        <w:tc>
          <w:tcPr>
            <w:tcW w:w="1231" w:type="pct"/>
            <w:tcBorders>
              <w:top w:val="single" w:sz="6" w:space="0" w:color="auto"/>
              <w:bottom w:val="single" w:sz="12" w:space="0" w:color="auto"/>
            </w:tcBorders>
          </w:tcPr>
          <w:p w:rsidR="001F3E9E" w:rsidRPr="00924A5C" w:rsidRDefault="001F3E9E" w:rsidP="001E02BB">
            <w:pPr>
              <w:pStyle w:val="Tabletext0"/>
            </w:pPr>
            <w:r w:rsidRPr="00924A5C">
              <w:t>FS-UN007-002</w:t>
            </w:r>
          </w:p>
        </w:tc>
        <w:tc>
          <w:tcPr>
            <w:tcW w:w="987" w:type="pct"/>
            <w:tcBorders>
              <w:top w:val="single" w:sz="6" w:space="0" w:color="auto"/>
              <w:bottom w:val="single" w:sz="12" w:space="0" w:color="auto"/>
            </w:tcBorders>
          </w:tcPr>
          <w:p w:rsidR="001F3E9E" w:rsidRPr="00924A5C" w:rsidRDefault="001F3E9E" w:rsidP="001E02BB">
            <w:pPr>
              <w:pStyle w:val="Tabletext0"/>
            </w:pPr>
            <w:r w:rsidRPr="00924A5C">
              <w:t>SD-UN007-002</w:t>
            </w:r>
          </w:p>
        </w:tc>
        <w:tc>
          <w:tcPr>
            <w:tcW w:w="2782" w:type="pct"/>
            <w:tcBorders>
              <w:top w:val="single" w:sz="6" w:space="0" w:color="auto"/>
              <w:bottom w:val="single" w:sz="12" w:space="0" w:color="auto"/>
            </w:tcBorders>
          </w:tcPr>
          <w:p w:rsidR="001F3E9E" w:rsidRPr="00924A5C" w:rsidRDefault="001F3E9E" w:rsidP="001E02BB">
            <w:pPr>
              <w:pStyle w:val="Tabletext0"/>
            </w:pPr>
            <w:r w:rsidRPr="00924A5C">
              <w:t>When a Consult ID is present in the authorization record, the Consult ID shall be included as part of the Patient Episode loop within the EDI 278 responses.</w:t>
            </w:r>
          </w:p>
        </w:tc>
      </w:tr>
    </w:tbl>
    <w:p w:rsidR="002D5ACA" w:rsidRPr="002D5ACA" w:rsidRDefault="002D5ACA" w:rsidP="002D5ACA">
      <w:pPr>
        <w:pStyle w:val="BodyText"/>
      </w:pPr>
    </w:p>
    <w:p w:rsidR="002D5ACA" w:rsidRDefault="002D5ACA" w:rsidP="007C2631">
      <w:pPr>
        <w:pStyle w:val="Heading5"/>
      </w:pPr>
      <w:bookmarkStart w:id="205" w:name="_Toc424035555"/>
      <w:r>
        <w:lastRenderedPageBreak/>
        <w:t>Consult ID on Outpatient Authorizations</w:t>
      </w:r>
      <w:bookmarkEnd w:id="205"/>
    </w:p>
    <w:p w:rsidR="001F3E9E" w:rsidRPr="00DE7E92" w:rsidRDefault="001F3E9E" w:rsidP="00E86EFB">
      <w:pPr>
        <w:pStyle w:val="Caption"/>
      </w:pPr>
      <w:bookmarkStart w:id="206" w:name="_Toc437426587"/>
      <w:r w:rsidRPr="00DE7E92">
        <w:t xml:space="preserve">Table </w:t>
      </w:r>
      <w:r w:rsidR="002C05ED">
        <w:fldChar w:fldCharType="begin"/>
      </w:r>
      <w:r w:rsidR="00A055D6">
        <w:instrText xml:space="preserve"> SEQ Table \* ARABIC </w:instrText>
      </w:r>
      <w:r w:rsidR="002C05ED">
        <w:fldChar w:fldCharType="separate"/>
      </w:r>
      <w:r w:rsidR="0073428E">
        <w:rPr>
          <w:noProof/>
        </w:rPr>
        <w:t>12</w:t>
      </w:r>
      <w:r w:rsidR="002C05ED">
        <w:rPr>
          <w:noProof/>
        </w:rPr>
        <w:fldChar w:fldCharType="end"/>
      </w:r>
      <w:r>
        <w:t xml:space="preserve"> </w:t>
      </w:r>
      <w:r w:rsidRPr="00DE7E92">
        <w:t xml:space="preserve">– Design Elements for </w:t>
      </w:r>
      <w:r>
        <w:t>Consult IDs</w:t>
      </w:r>
      <w:bookmarkEnd w:id="20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1F3E9E" w:rsidRPr="00CC7723" w:rsidTr="00941E37">
        <w:trPr>
          <w:tblHeader/>
        </w:trPr>
        <w:tc>
          <w:tcPr>
            <w:tcW w:w="1231" w:type="pct"/>
            <w:tcBorders>
              <w:top w:val="single" w:sz="12" w:space="0" w:color="auto"/>
              <w:bottom w:val="single" w:sz="6" w:space="0" w:color="auto"/>
            </w:tcBorders>
            <w:shd w:val="pct15" w:color="auto" w:fill="auto"/>
          </w:tcPr>
          <w:p w:rsidR="001F3E9E" w:rsidRPr="00CC7723" w:rsidRDefault="001F3E9E" w:rsidP="001E02BB">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1F3E9E" w:rsidRPr="00CC7723" w:rsidRDefault="001F3E9E" w:rsidP="001E02BB">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1F3E9E" w:rsidRPr="00CC7723" w:rsidRDefault="001F3E9E" w:rsidP="001E02BB">
            <w:pPr>
              <w:pStyle w:val="TableHeading"/>
              <w:keepNext/>
            </w:pPr>
            <w:r w:rsidRPr="00CC7723">
              <w:t>Description</w:t>
            </w:r>
          </w:p>
        </w:tc>
      </w:tr>
      <w:tr w:rsidR="001F3E9E" w:rsidRPr="008D6B40"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FS-UN003-001</w:t>
            </w:r>
          </w:p>
        </w:tc>
        <w:tc>
          <w:tcPr>
            <w:tcW w:w="987" w:type="pct"/>
            <w:tcBorders>
              <w:top w:val="single" w:sz="6" w:space="0" w:color="auto"/>
              <w:bottom w:val="single" w:sz="6" w:space="0" w:color="auto"/>
            </w:tcBorders>
          </w:tcPr>
          <w:p w:rsidR="001F3E9E" w:rsidRPr="00924A5C" w:rsidRDefault="007076AF" w:rsidP="001E02BB">
            <w:pPr>
              <w:pStyle w:val="Tabletext0"/>
            </w:pPr>
            <w:r w:rsidRPr="00924A5C">
              <w:t>SD-UN003-001</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When an outpatient authorization is being generated as a result of a consult order placed in CPRS, Consult ID , system date and time shall be available as part of a requested data export.</w:t>
            </w:r>
          </w:p>
        </w:tc>
      </w:tr>
      <w:tr w:rsidR="001F3E9E" w:rsidRPr="008D6B40"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FS-UN003-002</w:t>
            </w:r>
          </w:p>
        </w:tc>
        <w:tc>
          <w:tcPr>
            <w:tcW w:w="987" w:type="pct"/>
            <w:tcBorders>
              <w:top w:val="single" w:sz="6" w:space="0" w:color="auto"/>
              <w:bottom w:val="single" w:sz="6" w:space="0" w:color="auto"/>
            </w:tcBorders>
          </w:tcPr>
          <w:p w:rsidR="001F3E9E" w:rsidRPr="00924A5C" w:rsidRDefault="007076AF" w:rsidP="001E02BB">
            <w:pPr>
              <w:pStyle w:val="Tabletext0"/>
            </w:pPr>
            <w:r w:rsidRPr="00924A5C">
              <w:t>SD-UN003-002</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 xml:space="preserve">When an outpatient authorization is being generated as a result of a consult order placed in CPRS, the Consult ID approval date and time </w:t>
            </w:r>
            <w:r w:rsidR="009E6AE2" w:rsidRPr="00924A5C">
              <w:t>shall be available as part of a requested data export.</w:t>
            </w:r>
          </w:p>
        </w:tc>
      </w:tr>
      <w:tr w:rsidR="001F3E9E" w:rsidRPr="008D6B40"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FS-UN006-001</w:t>
            </w:r>
          </w:p>
        </w:tc>
        <w:tc>
          <w:tcPr>
            <w:tcW w:w="987" w:type="pct"/>
            <w:tcBorders>
              <w:top w:val="single" w:sz="6" w:space="0" w:color="auto"/>
              <w:bottom w:val="single" w:sz="6" w:space="0" w:color="auto"/>
            </w:tcBorders>
          </w:tcPr>
          <w:p w:rsidR="001F3E9E" w:rsidRPr="00924A5C" w:rsidRDefault="007076AF" w:rsidP="001E02BB">
            <w:pPr>
              <w:pStyle w:val="Tabletext0"/>
            </w:pPr>
            <w:r w:rsidRPr="00924A5C">
              <w:t>SD-UN006-001</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When a Consult ID is present in the authorization record, the Consult ID shall be displayed on the 10-7079 authorization screens</w:t>
            </w:r>
            <w:r w:rsidR="00886A10" w:rsidRPr="00924A5C">
              <w:t xml:space="preserve"> in VistA</w:t>
            </w:r>
            <w:r w:rsidRPr="00924A5C">
              <w:t>.</w:t>
            </w:r>
          </w:p>
        </w:tc>
      </w:tr>
      <w:tr w:rsidR="001F3E9E" w:rsidRPr="008D6B40" w:rsidTr="00941E37">
        <w:trPr>
          <w:trHeight w:val="723"/>
        </w:trPr>
        <w:tc>
          <w:tcPr>
            <w:tcW w:w="1231" w:type="pct"/>
            <w:tcBorders>
              <w:top w:val="single" w:sz="6" w:space="0" w:color="auto"/>
              <w:bottom w:val="single" w:sz="6" w:space="0" w:color="auto"/>
            </w:tcBorders>
          </w:tcPr>
          <w:p w:rsidR="001F3E9E" w:rsidRPr="00924A5C" w:rsidRDefault="001F3E9E" w:rsidP="001E02BB">
            <w:pPr>
              <w:pStyle w:val="Tabletext0"/>
            </w:pPr>
            <w:r w:rsidRPr="00924A5C">
              <w:t>FS-UN006-002</w:t>
            </w:r>
          </w:p>
        </w:tc>
        <w:tc>
          <w:tcPr>
            <w:tcW w:w="987" w:type="pct"/>
            <w:tcBorders>
              <w:top w:val="single" w:sz="6" w:space="0" w:color="auto"/>
              <w:bottom w:val="single" w:sz="6" w:space="0" w:color="auto"/>
            </w:tcBorders>
          </w:tcPr>
          <w:p w:rsidR="001F3E9E" w:rsidRPr="00924A5C" w:rsidRDefault="007076AF" w:rsidP="001E02BB">
            <w:pPr>
              <w:pStyle w:val="Tabletext0"/>
            </w:pPr>
            <w:r w:rsidRPr="00924A5C">
              <w:t>SD-UN006-002</w:t>
            </w:r>
          </w:p>
        </w:tc>
        <w:tc>
          <w:tcPr>
            <w:tcW w:w="2782" w:type="pct"/>
            <w:tcBorders>
              <w:top w:val="single" w:sz="6" w:space="0" w:color="auto"/>
              <w:bottom w:val="single" w:sz="6" w:space="0" w:color="auto"/>
            </w:tcBorders>
          </w:tcPr>
          <w:p w:rsidR="001F3E9E" w:rsidRPr="00924A5C" w:rsidRDefault="001F3E9E" w:rsidP="001E02BB">
            <w:pPr>
              <w:pStyle w:val="Tabletext0"/>
            </w:pPr>
            <w:r w:rsidRPr="00924A5C">
              <w:t>When a Consult ID is present in the authorization record, the Consult ID shall be printed on a 10-7079 paper authorization.</w:t>
            </w:r>
          </w:p>
        </w:tc>
      </w:tr>
      <w:tr w:rsidR="001F3E9E" w:rsidRPr="008D6B40" w:rsidTr="00941E37">
        <w:trPr>
          <w:trHeight w:val="723"/>
        </w:trPr>
        <w:tc>
          <w:tcPr>
            <w:tcW w:w="1231" w:type="pct"/>
            <w:tcBorders>
              <w:top w:val="single" w:sz="6" w:space="0" w:color="auto"/>
              <w:bottom w:val="single" w:sz="6" w:space="0" w:color="auto"/>
            </w:tcBorders>
            <w:shd w:val="clear" w:color="auto" w:fill="auto"/>
          </w:tcPr>
          <w:p w:rsidR="001F3E9E" w:rsidRPr="00924A5C" w:rsidRDefault="001F3E9E" w:rsidP="001E02BB">
            <w:pPr>
              <w:pStyle w:val="Tabletext0"/>
            </w:pPr>
            <w:r w:rsidRPr="00924A5C">
              <w:t>FS-UN007-004</w:t>
            </w:r>
          </w:p>
        </w:tc>
        <w:tc>
          <w:tcPr>
            <w:tcW w:w="987" w:type="pct"/>
            <w:tcBorders>
              <w:top w:val="single" w:sz="6" w:space="0" w:color="auto"/>
              <w:bottom w:val="single" w:sz="6" w:space="0" w:color="auto"/>
            </w:tcBorders>
            <w:shd w:val="clear" w:color="auto" w:fill="auto"/>
          </w:tcPr>
          <w:p w:rsidR="001F3E9E" w:rsidRPr="00924A5C" w:rsidRDefault="007076AF" w:rsidP="001E02BB">
            <w:pPr>
              <w:pStyle w:val="Tabletext0"/>
            </w:pPr>
            <w:r w:rsidRPr="00924A5C">
              <w:t>SD-UN007-004</w:t>
            </w:r>
          </w:p>
        </w:tc>
        <w:tc>
          <w:tcPr>
            <w:tcW w:w="2782" w:type="pct"/>
            <w:tcBorders>
              <w:top w:val="single" w:sz="6" w:space="0" w:color="auto"/>
              <w:bottom w:val="single" w:sz="6" w:space="0" w:color="auto"/>
            </w:tcBorders>
            <w:shd w:val="clear" w:color="auto" w:fill="auto"/>
          </w:tcPr>
          <w:p w:rsidR="001F3E9E" w:rsidRPr="00924A5C" w:rsidRDefault="001F3E9E" w:rsidP="001E02BB">
            <w:pPr>
              <w:pStyle w:val="Tabletext0"/>
            </w:pPr>
            <w:r w:rsidRPr="00924A5C">
              <w:t>When a Consult ID is present in the authorization record, the Consult ID shall be displayed on the authorization letter screen</w:t>
            </w:r>
            <w:r w:rsidR="009E6AE2" w:rsidRPr="00924A5C">
              <w:t xml:space="preserve"> in VistA</w:t>
            </w:r>
            <w:r w:rsidRPr="00924A5C">
              <w:t>.</w:t>
            </w:r>
          </w:p>
        </w:tc>
      </w:tr>
      <w:tr w:rsidR="001F3E9E" w:rsidTr="00941E37">
        <w:trPr>
          <w:trHeight w:val="723"/>
        </w:trPr>
        <w:tc>
          <w:tcPr>
            <w:tcW w:w="1231" w:type="pct"/>
            <w:tcBorders>
              <w:top w:val="single" w:sz="6" w:space="0" w:color="auto"/>
              <w:bottom w:val="single" w:sz="12" w:space="0" w:color="auto"/>
            </w:tcBorders>
            <w:shd w:val="clear" w:color="auto" w:fill="auto"/>
          </w:tcPr>
          <w:p w:rsidR="001F3E9E" w:rsidRPr="00924A5C" w:rsidRDefault="001F3E9E" w:rsidP="001E02BB">
            <w:pPr>
              <w:pStyle w:val="Tabletext0"/>
            </w:pPr>
            <w:r w:rsidRPr="00924A5C">
              <w:t>FS-UN007-005</w:t>
            </w:r>
          </w:p>
        </w:tc>
        <w:tc>
          <w:tcPr>
            <w:tcW w:w="987" w:type="pct"/>
            <w:tcBorders>
              <w:top w:val="single" w:sz="6" w:space="0" w:color="auto"/>
              <w:bottom w:val="single" w:sz="12" w:space="0" w:color="auto"/>
            </w:tcBorders>
            <w:shd w:val="clear" w:color="auto" w:fill="auto"/>
          </w:tcPr>
          <w:p w:rsidR="001F3E9E" w:rsidRPr="00924A5C" w:rsidRDefault="007076AF" w:rsidP="001E02BB">
            <w:pPr>
              <w:pStyle w:val="Tabletext0"/>
            </w:pPr>
            <w:r w:rsidRPr="00924A5C">
              <w:t>SD-UN007-005</w:t>
            </w:r>
          </w:p>
        </w:tc>
        <w:tc>
          <w:tcPr>
            <w:tcW w:w="2782" w:type="pct"/>
            <w:tcBorders>
              <w:top w:val="single" w:sz="6" w:space="0" w:color="auto"/>
              <w:bottom w:val="single" w:sz="12" w:space="0" w:color="auto"/>
            </w:tcBorders>
            <w:shd w:val="clear" w:color="auto" w:fill="auto"/>
          </w:tcPr>
          <w:p w:rsidR="001F3E9E" w:rsidRPr="00924A5C" w:rsidRDefault="001F3E9E" w:rsidP="001E02BB">
            <w:pPr>
              <w:pStyle w:val="Tabletext0"/>
            </w:pPr>
            <w:r w:rsidRPr="00924A5C">
              <w:t>When a Consult ID is present in the authorization record, the Consult ID shall be printed on a 10-7079 paper authorization letter.</w:t>
            </w:r>
          </w:p>
        </w:tc>
      </w:tr>
    </w:tbl>
    <w:p w:rsidR="007076AF" w:rsidRDefault="005D502D" w:rsidP="007C2631">
      <w:pPr>
        <w:pStyle w:val="Heading5"/>
      </w:pPr>
      <w:bookmarkStart w:id="207" w:name="_Toc424035556"/>
      <w:r>
        <w:t>Admission Date</w:t>
      </w:r>
      <w:r w:rsidR="007076AF">
        <w:t xml:space="preserve"> on </w:t>
      </w:r>
      <w:r>
        <w:t>In</w:t>
      </w:r>
      <w:r w:rsidR="007076AF">
        <w:t>patient Authorizations</w:t>
      </w:r>
      <w:bookmarkEnd w:id="207"/>
    </w:p>
    <w:p w:rsidR="007076AF" w:rsidRPr="00DE7E92" w:rsidRDefault="007076AF" w:rsidP="00E86EFB">
      <w:pPr>
        <w:pStyle w:val="Caption"/>
      </w:pPr>
      <w:bookmarkStart w:id="208" w:name="_Toc437426588"/>
      <w:r w:rsidRPr="00DE7E92">
        <w:t xml:space="preserve">Table </w:t>
      </w:r>
      <w:r w:rsidR="002C05ED">
        <w:fldChar w:fldCharType="begin"/>
      </w:r>
      <w:r w:rsidR="00A055D6">
        <w:instrText xml:space="preserve"> SEQ Table \* ARABIC </w:instrText>
      </w:r>
      <w:r w:rsidR="002C05ED">
        <w:fldChar w:fldCharType="separate"/>
      </w:r>
      <w:r w:rsidR="0073428E">
        <w:rPr>
          <w:noProof/>
        </w:rPr>
        <w:t>13</w:t>
      </w:r>
      <w:r w:rsidR="002C05ED">
        <w:rPr>
          <w:noProof/>
        </w:rPr>
        <w:fldChar w:fldCharType="end"/>
      </w:r>
      <w:r>
        <w:t xml:space="preserve"> </w:t>
      </w:r>
      <w:r w:rsidRPr="00DE7E92">
        <w:t xml:space="preserve">– Design Elements for </w:t>
      </w:r>
      <w:r w:rsidR="005D502D">
        <w:t>Admission Date</w:t>
      </w:r>
      <w:bookmarkEnd w:id="20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7076AF" w:rsidRPr="00CC7723" w:rsidTr="00941E37">
        <w:trPr>
          <w:tblHeader/>
        </w:trPr>
        <w:tc>
          <w:tcPr>
            <w:tcW w:w="1231" w:type="pct"/>
            <w:tcBorders>
              <w:top w:val="single" w:sz="12" w:space="0" w:color="auto"/>
              <w:bottom w:val="single" w:sz="6" w:space="0" w:color="auto"/>
            </w:tcBorders>
            <w:shd w:val="pct15" w:color="auto" w:fill="auto"/>
          </w:tcPr>
          <w:p w:rsidR="007076AF" w:rsidRPr="00CC7723" w:rsidRDefault="007076AF" w:rsidP="001E02BB">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7076AF" w:rsidRPr="00CC7723" w:rsidRDefault="007076AF" w:rsidP="001E02BB">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7076AF" w:rsidRPr="00CC7723" w:rsidRDefault="007076AF" w:rsidP="001E02BB">
            <w:pPr>
              <w:pStyle w:val="TableHeading"/>
              <w:keepNext/>
            </w:pPr>
            <w:r w:rsidRPr="00CC7723">
              <w:t>Description</w:t>
            </w:r>
          </w:p>
        </w:tc>
      </w:tr>
      <w:tr w:rsidR="005D502D" w:rsidRPr="008D6B40" w:rsidTr="00941E37">
        <w:trPr>
          <w:trHeight w:val="723"/>
        </w:trPr>
        <w:tc>
          <w:tcPr>
            <w:tcW w:w="1231" w:type="pct"/>
            <w:tcBorders>
              <w:top w:val="single" w:sz="6" w:space="0" w:color="auto"/>
              <w:bottom w:val="single" w:sz="6" w:space="0" w:color="auto"/>
            </w:tcBorders>
          </w:tcPr>
          <w:p w:rsidR="005D502D" w:rsidRPr="00924A5C" w:rsidRDefault="005D502D" w:rsidP="001E02BB">
            <w:pPr>
              <w:pStyle w:val="Tabletext0"/>
            </w:pPr>
            <w:r w:rsidRPr="00924A5C">
              <w:t>FS-EP003-001</w:t>
            </w:r>
          </w:p>
        </w:tc>
        <w:tc>
          <w:tcPr>
            <w:tcW w:w="987" w:type="pct"/>
            <w:tcBorders>
              <w:top w:val="single" w:sz="6" w:space="0" w:color="auto"/>
              <w:bottom w:val="single" w:sz="6" w:space="0" w:color="auto"/>
            </w:tcBorders>
          </w:tcPr>
          <w:p w:rsidR="005D502D" w:rsidRPr="00924A5C" w:rsidRDefault="005D502D" w:rsidP="001E02BB">
            <w:pPr>
              <w:pStyle w:val="Tabletext0"/>
            </w:pPr>
            <w:r w:rsidRPr="00924A5C">
              <w:t>SD-EP003-001</w:t>
            </w:r>
          </w:p>
        </w:tc>
        <w:tc>
          <w:tcPr>
            <w:tcW w:w="2782" w:type="pct"/>
            <w:tcBorders>
              <w:top w:val="single" w:sz="6" w:space="0" w:color="auto"/>
              <w:bottom w:val="single" w:sz="6" w:space="0" w:color="auto"/>
            </w:tcBorders>
          </w:tcPr>
          <w:p w:rsidR="005D502D" w:rsidRPr="00924A5C" w:rsidRDefault="005D502D" w:rsidP="001E02BB">
            <w:pPr>
              <w:pStyle w:val="Tabletext0"/>
            </w:pPr>
            <w:r w:rsidRPr="00924A5C">
              <w:t>A VistA Fee user shall be allowed to create a 10-7078 authorization with a Date of Service (FROM date) greater than the current system date.</w:t>
            </w:r>
          </w:p>
        </w:tc>
      </w:tr>
      <w:tr w:rsidR="005D502D" w:rsidTr="00941E37">
        <w:trPr>
          <w:trHeight w:val="723"/>
        </w:trPr>
        <w:tc>
          <w:tcPr>
            <w:tcW w:w="1231" w:type="pct"/>
            <w:tcBorders>
              <w:top w:val="single" w:sz="6" w:space="0" w:color="auto"/>
              <w:bottom w:val="single" w:sz="6" w:space="0" w:color="auto"/>
            </w:tcBorders>
          </w:tcPr>
          <w:p w:rsidR="005D502D" w:rsidRPr="00924A5C" w:rsidRDefault="005D502D" w:rsidP="001E02BB">
            <w:pPr>
              <w:pStyle w:val="Tabletext0"/>
            </w:pPr>
            <w:r w:rsidRPr="00924A5C">
              <w:t>FS-EP003-002</w:t>
            </w:r>
          </w:p>
        </w:tc>
        <w:tc>
          <w:tcPr>
            <w:tcW w:w="987" w:type="pct"/>
            <w:tcBorders>
              <w:top w:val="single" w:sz="6" w:space="0" w:color="auto"/>
              <w:bottom w:val="single" w:sz="6" w:space="0" w:color="auto"/>
            </w:tcBorders>
          </w:tcPr>
          <w:p w:rsidR="005D502D" w:rsidRPr="00924A5C" w:rsidRDefault="005D502D" w:rsidP="001E02BB">
            <w:pPr>
              <w:pStyle w:val="Tabletext0"/>
            </w:pPr>
            <w:r w:rsidRPr="00924A5C">
              <w:t>SD-EP003-002</w:t>
            </w:r>
          </w:p>
        </w:tc>
        <w:tc>
          <w:tcPr>
            <w:tcW w:w="2782" w:type="pct"/>
            <w:tcBorders>
              <w:top w:val="single" w:sz="6" w:space="0" w:color="auto"/>
              <w:bottom w:val="single" w:sz="6" w:space="0" w:color="auto"/>
            </w:tcBorders>
          </w:tcPr>
          <w:p w:rsidR="005D502D" w:rsidRPr="00924A5C" w:rsidRDefault="005D502D" w:rsidP="001E02BB">
            <w:pPr>
              <w:pStyle w:val="Tabletext0"/>
            </w:pPr>
            <w:r w:rsidRPr="00924A5C">
              <w:t>A VistA Fee user shall be allowed to create a 10-7078 authorization with a Date of Service (TO date) greater than the current system date.</w:t>
            </w:r>
          </w:p>
        </w:tc>
      </w:tr>
      <w:tr w:rsidR="005D502D" w:rsidTr="00941E37">
        <w:trPr>
          <w:trHeight w:val="723"/>
        </w:trPr>
        <w:tc>
          <w:tcPr>
            <w:tcW w:w="1231" w:type="pct"/>
            <w:tcBorders>
              <w:top w:val="single" w:sz="6" w:space="0" w:color="auto"/>
              <w:bottom w:val="single" w:sz="6" w:space="0" w:color="auto"/>
            </w:tcBorders>
            <w:shd w:val="clear" w:color="auto" w:fill="auto"/>
          </w:tcPr>
          <w:p w:rsidR="005D502D" w:rsidRPr="00924A5C" w:rsidRDefault="005D502D" w:rsidP="001E02BB">
            <w:pPr>
              <w:pStyle w:val="Tabletext0"/>
            </w:pPr>
            <w:r w:rsidRPr="00924A5C">
              <w:t>FS-UN008-001</w:t>
            </w:r>
          </w:p>
        </w:tc>
        <w:tc>
          <w:tcPr>
            <w:tcW w:w="987" w:type="pct"/>
            <w:tcBorders>
              <w:top w:val="single" w:sz="6" w:space="0" w:color="auto"/>
              <w:bottom w:val="single" w:sz="6" w:space="0" w:color="auto"/>
            </w:tcBorders>
            <w:shd w:val="clear" w:color="auto" w:fill="auto"/>
          </w:tcPr>
          <w:p w:rsidR="005D502D" w:rsidRPr="00924A5C" w:rsidRDefault="005D502D" w:rsidP="001E02BB">
            <w:pPr>
              <w:pStyle w:val="Tabletext0"/>
            </w:pPr>
            <w:r w:rsidRPr="00924A5C">
              <w:t>SD-UN008-001</w:t>
            </w:r>
          </w:p>
        </w:tc>
        <w:tc>
          <w:tcPr>
            <w:tcW w:w="2782" w:type="pct"/>
            <w:tcBorders>
              <w:top w:val="single" w:sz="6" w:space="0" w:color="auto"/>
              <w:bottom w:val="single" w:sz="6" w:space="0" w:color="auto"/>
            </w:tcBorders>
            <w:shd w:val="clear" w:color="auto" w:fill="auto"/>
          </w:tcPr>
          <w:p w:rsidR="005D502D" w:rsidRPr="00924A5C" w:rsidRDefault="005D502D" w:rsidP="001E02BB">
            <w:pPr>
              <w:pStyle w:val="Tabletext0"/>
            </w:pPr>
            <w:r w:rsidRPr="00924A5C">
              <w:t>During 10-7078 authorization creation, a VistA Fee user shall be allowed to enter a Date-of-Admission</w:t>
            </w:r>
            <w:r w:rsidR="008D6B40" w:rsidRPr="00924A5C">
              <w:t>, including a future date of admission.</w:t>
            </w:r>
          </w:p>
        </w:tc>
      </w:tr>
      <w:tr w:rsidR="005D502D" w:rsidTr="00941E37">
        <w:trPr>
          <w:trHeight w:val="723"/>
        </w:trPr>
        <w:tc>
          <w:tcPr>
            <w:tcW w:w="1231" w:type="pct"/>
            <w:tcBorders>
              <w:top w:val="single" w:sz="6" w:space="0" w:color="auto"/>
              <w:bottom w:val="single" w:sz="6" w:space="0" w:color="auto"/>
            </w:tcBorders>
            <w:shd w:val="clear" w:color="auto" w:fill="auto"/>
          </w:tcPr>
          <w:p w:rsidR="005D502D" w:rsidRPr="00924A5C" w:rsidRDefault="005D502D" w:rsidP="001E02BB">
            <w:pPr>
              <w:pStyle w:val="Tabletext0"/>
            </w:pPr>
            <w:r w:rsidRPr="00924A5C">
              <w:t>FS-UN008-002</w:t>
            </w:r>
          </w:p>
        </w:tc>
        <w:tc>
          <w:tcPr>
            <w:tcW w:w="987" w:type="pct"/>
            <w:tcBorders>
              <w:top w:val="single" w:sz="6" w:space="0" w:color="auto"/>
              <w:bottom w:val="single" w:sz="6" w:space="0" w:color="auto"/>
            </w:tcBorders>
            <w:shd w:val="clear" w:color="auto" w:fill="auto"/>
          </w:tcPr>
          <w:p w:rsidR="005D502D" w:rsidRPr="00924A5C" w:rsidRDefault="005D502D" w:rsidP="001E02BB">
            <w:pPr>
              <w:pStyle w:val="Tabletext0"/>
            </w:pPr>
            <w:r w:rsidRPr="00924A5C">
              <w:t>SD-UN008-002</w:t>
            </w:r>
          </w:p>
        </w:tc>
        <w:tc>
          <w:tcPr>
            <w:tcW w:w="2782" w:type="pct"/>
            <w:tcBorders>
              <w:top w:val="single" w:sz="6" w:space="0" w:color="auto"/>
              <w:bottom w:val="single" w:sz="6" w:space="0" w:color="auto"/>
            </w:tcBorders>
            <w:shd w:val="clear" w:color="auto" w:fill="auto"/>
          </w:tcPr>
          <w:p w:rsidR="005D502D" w:rsidRPr="00924A5C" w:rsidRDefault="005D502D" w:rsidP="001E02BB">
            <w:pPr>
              <w:pStyle w:val="Tabletext0"/>
            </w:pPr>
            <w:r w:rsidRPr="00924A5C">
              <w:t>During 10-7078 authorization update, a VistA Fee user shall be allowed to edit a Date-of-Admission</w:t>
            </w:r>
            <w:r w:rsidR="008D6B40" w:rsidRPr="00924A5C">
              <w:t>, including a future date of admission.</w:t>
            </w:r>
          </w:p>
        </w:tc>
      </w:tr>
      <w:tr w:rsidR="005D502D" w:rsidRPr="008D6B40" w:rsidTr="00941E37">
        <w:trPr>
          <w:trHeight w:val="723"/>
        </w:trPr>
        <w:tc>
          <w:tcPr>
            <w:tcW w:w="1231" w:type="pct"/>
            <w:tcBorders>
              <w:top w:val="single" w:sz="6" w:space="0" w:color="auto"/>
              <w:bottom w:val="single" w:sz="6" w:space="0" w:color="auto"/>
            </w:tcBorders>
          </w:tcPr>
          <w:p w:rsidR="005D502D" w:rsidRPr="00924A5C" w:rsidRDefault="005D502D" w:rsidP="001E02BB">
            <w:pPr>
              <w:pStyle w:val="Tabletext0"/>
            </w:pPr>
            <w:r w:rsidRPr="00924A5C">
              <w:t>FS-UN010-001</w:t>
            </w:r>
          </w:p>
        </w:tc>
        <w:tc>
          <w:tcPr>
            <w:tcW w:w="987" w:type="pct"/>
            <w:tcBorders>
              <w:top w:val="single" w:sz="6" w:space="0" w:color="auto"/>
              <w:bottom w:val="single" w:sz="6" w:space="0" w:color="auto"/>
            </w:tcBorders>
          </w:tcPr>
          <w:p w:rsidR="005D502D" w:rsidRPr="00924A5C" w:rsidRDefault="005D502D" w:rsidP="001E02BB">
            <w:pPr>
              <w:pStyle w:val="Tabletext0"/>
            </w:pPr>
            <w:r w:rsidRPr="00924A5C">
              <w:t>SD-UN010-001</w:t>
            </w:r>
          </w:p>
        </w:tc>
        <w:tc>
          <w:tcPr>
            <w:tcW w:w="2782" w:type="pct"/>
            <w:tcBorders>
              <w:top w:val="single" w:sz="6" w:space="0" w:color="auto"/>
              <w:bottom w:val="single" w:sz="6" w:space="0" w:color="auto"/>
            </w:tcBorders>
          </w:tcPr>
          <w:p w:rsidR="005D502D" w:rsidRPr="00924A5C" w:rsidRDefault="005D502D" w:rsidP="001E02BB">
            <w:pPr>
              <w:pStyle w:val="Tabletext0"/>
            </w:pPr>
            <w:r w:rsidRPr="00924A5C">
              <w:t>During VistA Fee 10-7078 authorization creation, if Date-of-Admission exists in the Hospital Notification File (#162.2), the system shall automatically populate the 10-7078 authorization Date-of-Admission with the Date-of-Admission from the Hospital Notification file.</w:t>
            </w:r>
          </w:p>
        </w:tc>
      </w:tr>
      <w:tr w:rsidR="005D502D" w:rsidTr="00941E37">
        <w:trPr>
          <w:trHeight w:val="723"/>
        </w:trPr>
        <w:tc>
          <w:tcPr>
            <w:tcW w:w="1231" w:type="pct"/>
            <w:tcBorders>
              <w:top w:val="single" w:sz="6" w:space="0" w:color="auto"/>
              <w:bottom w:val="single" w:sz="6" w:space="0" w:color="auto"/>
            </w:tcBorders>
          </w:tcPr>
          <w:p w:rsidR="005D502D" w:rsidRPr="00924A5C" w:rsidRDefault="005D502D" w:rsidP="001E02BB">
            <w:pPr>
              <w:pStyle w:val="Tabletext0"/>
            </w:pPr>
            <w:r w:rsidRPr="00924A5C">
              <w:t>FS-UN010-002</w:t>
            </w:r>
          </w:p>
        </w:tc>
        <w:tc>
          <w:tcPr>
            <w:tcW w:w="987" w:type="pct"/>
            <w:tcBorders>
              <w:top w:val="single" w:sz="6" w:space="0" w:color="auto"/>
              <w:bottom w:val="single" w:sz="6" w:space="0" w:color="auto"/>
            </w:tcBorders>
          </w:tcPr>
          <w:p w:rsidR="005D502D" w:rsidRPr="00924A5C" w:rsidRDefault="005D502D" w:rsidP="001E02BB">
            <w:pPr>
              <w:pStyle w:val="Tabletext0"/>
            </w:pPr>
            <w:r w:rsidRPr="00924A5C">
              <w:t>SD-UN010-002</w:t>
            </w:r>
          </w:p>
        </w:tc>
        <w:tc>
          <w:tcPr>
            <w:tcW w:w="2782" w:type="pct"/>
            <w:tcBorders>
              <w:top w:val="single" w:sz="6" w:space="0" w:color="auto"/>
              <w:bottom w:val="single" w:sz="6" w:space="0" w:color="auto"/>
            </w:tcBorders>
          </w:tcPr>
          <w:p w:rsidR="005D502D" w:rsidRPr="00924A5C" w:rsidRDefault="005D502D" w:rsidP="001E02BB">
            <w:pPr>
              <w:pStyle w:val="Tabletext0"/>
            </w:pPr>
            <w:r w:rsidRPr="00924A5C">
              <w:t>If during VistA Fee entry/edit of the Hospital Notification file, the Date-of-Admission does not match the Date-of-Admission of the 10-7078 authorization record the system shall display a warning to the user.</w:t>
            </w:r>
          </w:p>
        </w:tc>
      </w:tr>
      <w:tr w:rsidR="005D502D" w:rsidRPr="008D6B40" w:rsidTr="00941E37">
        <w:trPr>
          <w:trHeight w:val="723"/>
        </w:trPr>
        <w:tc>
          <w:tcPr>
            <w:tcW w:w="1231" w:type="pct"/>
            <w:tcBorders>
              <w:top w:val="single" w:sz="6" w:space="0" w:color="auto"/>
              <w:bottom w:val="single" w:sz="6" w:space="0" w:color="auto"/>
            </w:tcBorders>
          </w:tcPr>
          <w:p w:rsidR="005D502D" w:rsidRPr="00924A5C" w:rsidRDefault="005D502D" w:rsidP="001E02BB">
            <w:pPr>
              <w:pStyle w:val="Tabletext0"/>
            </w:pPr>
            <w:r w:rsidRPr="00924A5C">
              <w:lastRenderedPageBreak/>
              <w:t>FS-UN012-001</w:t>
            </w:r>
          </w:p>
        </w:tc>
        <w:tc>
          <w:tcPr>
            <w:tcW w:w="987" w:type="pct"/>
            <w:tcBorders>
              <w:top w:val="single" w:sz="6" w:space="0" w:color="auto"/>
              <w:bottom w:val="single" w:sz="6" w:space="0" w:color="auto"/>
            </w:tcBorders>
          </w:tcPr>
          <w:p w:rsidR="005D502D" w:rsidRPr="00924A5C" w:rsidRDefault="005D502D" w:rsidP="001E02BB">
            <w:pPr>
              <w:pStyle w:val="Tabletext0"/>
            </w:pPr>
            <w:r w:rsidRPr="00924A5C">
              <w:t>SD-UN012-001</w:t>
            </w:r>
          </w:p>
        </w:tc>
        <w:tc>
          <w:tcPr>
            <w:tcW w:w="2782" w:type="pct"/>
            <w:tcBorders>
              <w:top w:val="single" w:sz="6" w:space="0" w:color="auto"/>
              <w:bottom w:val="single" w:sz="6" w:space="0" w:color="auto"/>
            </w:tcBorders>
          </w:tcPr>
          <w:p w:rsidR="005D502D" w:rsidRPr="00924A5C" w:rsidRDefault="005D502D" w:rsidP="00E7021B">
            <w:pPr>
              <w:pStyle w:val="Tabletext0"/>
            </w:pPr>
            <w:r w:rsidRPr="00924A5C">
              <w:t>During VistA Fee 10-7078 authorization creation, if Date-of-Admission exists in the PTF, the system shall automatically populate the -10-7078 authorization Date-of-Admission with the Date-of</w:t>
            </w:r>
            <w:r w:rsidR="00E7021B" w:rsidRPr="00924A5C">
              <w:t>-</w:t>
            </w:r>
            <w:r w:rsidRPr="00924A5C">
              <w:t>Admission from the Hospital Notification file.</w:t>
            </w:r>
          </w:p>
        </w:tc>
      </w:tr>
      <w:tr w:rsidR="005D502D" w:rsidTr="00941E37">
        <w:trPr>
          <w:trHeight w:val="723"/>
        </w:trPr>
        <w:tc>
          <w:tcPr>
            <w:tcW w:w="1231" w:type="pct"/>
            <w:tcBorders>
              <w:top w:val="single" w:sz="6" w:space="0" w:color="auto"/>
              <w:bottom w:val="single" w:sz="12" w:space="0" w:color="auto"/>
            </w:tcBorders>
          </w:tcPr>
          <w:p w:rsidR="005D502D" w:rsidRPr="00924A5C" w:rsidRDefault="005D502D" w:rsidP="001E02BB">
            <w:pPr>
              <w:pStyle w:val="Tabletext0"/>
            </w:pPr>
            <w:r w:rsidRPr="00924A5C">
              <w:t>FS-UN012-002</w:t>
            </w:r>
          </w:p>
        </w:tc>
        <w:tc>
          <w:tcPr>
            <w:tcW w:w="987" w:type="pct"/>
            <w:tcBorders>
              <w:top w:val="single" w:sz="6" w:space="0" w:color="auto"/>
              <w:bottom w:val="single" w:sz="12" w:space="0" w:color="auto"/>
            </w:tcBorders>
          </w:tcPr>
          <w:p w:rsidR="005D502D" w:rsidRPr="00924A5C" w:rsidRDefault="005D502D" w:rsidP="001E02BB">
            <w:pPr>
              <w:pStyle w:val="Tabletext0"/>
            </w:pPr>
            <w:r w:rsidRPr="00924A5C">
              <w:t>SD-UN012-002</w:t>
            </w:r>
          </w:p>
        </w:tc>
        <w:tc>
          <w:tcPr>
            <w:tcW w:w="2782" w:type="pct"/>
            <w:tcBorders>
              <w:top w:val="single" w:sz="6" w:space="0" w:color="auto"/>
              <w:bottom w:val="single" w:sz="12" w:space="0" w:color="auto"/>
            </w:tcBorders>
          </w:tcPr>
          <w:p w:rsidR="005D502D" w:rsidRPr="00924A5C" w:rsidRDefault="005D502D" w:rsidP="001E02BB">
            <w:pPr>
              <w:pStyle w:val="Tabletext0"/>
            </w:pPr>
            <w:r w:rsidRPr="00924A5C">
              <w:t>If during VistA Fee entry/edit of the PTF, the Date-of-Admission does not match the Date-of-Admission of the 10-7078 authorization record the system shall display a warning to the user.</w:t>
            </w:r>
          </w:p>
        </w:tc>
      </w:tr>
    </w:tbl>
    <w:p w:rsidR="005D502D" w:rsidRDefault="005D502D" w:rsidP="007C2631">
      <w:pPr>
        <w:pStyle w:val="Heading5"/>
      </w:pPr>
      <w:bookmarkStart w:id="209" w:name="_Toc424035557"/>
      <w:r>
        <w:t>Multiple Authorizations</w:t>
      </w:r>
      <w:bookmarkEnd w:id="209"/>
    </w:p>
    <w:p w:rsidR="005D502D" w:rsidRPr="00DE7E92" w:rsidRDefault="005D502D" w:rsidP="00E86EFB">
      <w:pPr>
        <w:pStyle w:val="Caption"/>
      </w:pPr>
      <w:bookmarkStart w:id="210" w:name="_Toc437426589"/>
      <w:r w:rsidRPr="00DE7E92">
        <w:t xml:space="preserve">Table </w:t>
      </w:r>
      <w:r w:rsidR="002C05ED">
        <w:fldChar w:fldCharType="begin"/>
      </w:r>
      <w:r w:rsidR="00A055D6">
        <w:instrText xml:space="preserve"> SEQ Table \* ARABIC </w:instrText>
      </w:r>
      <w:r w:rsidR="002C05ED">
        <w:fldChar w:fldCharType="separate"/>
      </w:r>
      <w:r w:rsidR="0073428E">
        <w:rPr>
          <w:noProof/>
        </w:rPr>
        <w:t>14</w:t>
      </w:r>
      <w:r w:rsidR="002C05ED">
        <w:rPr>
          <w:noProof/>
        </w:rPr>
        <w:fldChar w:fldCharType="end"/>
      </w:r>
      <w:r>
        <w:t xml:space="preserve"> </w:t>
      </w:r>
      <w:r w:rsidRPr="00DE7E92">
        <w:t xml:space="preserve">– Design Elements for </w:t>
      </w:r>
      <w:r>
        <w:t>Multiple Authorizations</w:t>
      </w:r>
      <w:bookmarkEnd w:id="2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5D502D" w:rsidRPr="00CC7723" w:rsidTr="00941E37">
        <w:trPr>
          <w:tblHeader/>
        </w:trPr>
        <w:tc>
          <w:tcPr>
            <w:tcW w:w="1231" w:type="pct"/>
            <w:tcBorders>
              <w:top w:val="single" w:sz="12" w:space="0" w:color="auto"/>
              <w:bottom w:val="single" w:sz="6" w:space="0" w:color="auto"/>
            </w:tcBorders>
            <w:shd w:val="pct15" w:color="auto" w:fill="auto"/>
          </w:tcPr>
          <w:p w:rsidR="005D502D" w:rsidRPr="00CC7723" w:rsidRDefault="005D502D" w:rsidP="001E02BB">
            <w:pPr>
              <w:pStyle w:val="TableHeading"/>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5D502D" w:rsidRPr="00CC7723" w:rsidRDefault="005D502D" w:rsidP="001E02BB">
            <w:pPr>
              <w:pStyle w:val="TableHeading"/>
            </w:pPr>
            <w:r w:rsidRPr="00CC7723">
              <w:t>Design Element</w:t>
            </w:r>
          </w:p>
        </w:tc>
        <w:tc>
          <w:tcPr>
            <w:tcW w:w="2782" w:type="pct"/>
            <w:tcBorders>
              <w:top w:val="single" w:sz="12" w:space="0" w:color="auto"/>
              <w:bottom w:val="single" w:sz="6" w:space="0" w:color="auto"/>
            </w:tcBorders>
            <w:shd w:val="pct15" w:color="auto" w:fill="auto"/>
          </w:tcPr>
          <w:p w:rsidR="005D502D" w:rsidRPr="00CC7723" w:rsidRDefault="005D502D" w:rsidP="001E02BB">
            <w:pPr>
              <w:pStyle w:val="TableHeading"/>
            </w:pPr>
            <w:r w:rsidRPr="00CC7723">
              <w:t>Description</w:t>
            </w:r>
          </w:p>
        </w:tc>
      </w:tr>
      <w:tr w:rsidR="005D502D" w:rsidRPr="008D6B40" w:rsidTr="00941E37">
        <w:trPr>
          <w:trHeight w:val="723"/>
        </w:trPr>
        <w:tc>
          <w:tcPr>
            <w:tcW w:w="1231" w:type="pct"/>
            <w:tcBorders>
              <w:top w:val="single" w:sz="6" w:space="0" w:color="auto"/>
              <w:bottom w:val="single" w:sz="6" w:space="0" w:color="auto"/>
            </w:tcBorders>
          </w:tcPr>
          <w:p w:rsidR="005D502D" w:rsidRPr="00924A5C" w:rsidRDefault="005D502D" w:rsidP="001E02BB">
            <w:pPr>
              <w:pStyle w:val="Tabletext0"/>
            </w:pPr>
            <w:r w:rsidRPr="00924A5C">
              <w:t>FS-UN014-001</w:t>
            </w:r>
          </w:p>
        </w:tc>
        <w:tc>
          <w:tcPr>
            <w:tcW w:w="987" w:type="pct"/>
            <w:tcBorders>
              <w:top w:val="single" w:sz="6" w:space="0" w:color="auto"/>
              <w:bottom w:val="single" w:sz="6" w:space="0" w:color="auto"/>
            </w:tcBorders>
          </w:tcPr>
          <w:p w:rsidR="005D502D" w:rsidRPr="00924A5C" w:rsidRDefault="005D502D" w:rsidP="001E02BB">
            <w:pPr>
              <w:pStyle w:val="Tabletext0"/>
            </w:pPr>
            <w:r w:rsidRPr="00924A5C">
              <w:t>SD-UN014-001</w:t>
            </w:r>
          </w:p>
        </w:tc>
        <w:tc>
          <w:tcPr>
            <w:tcW w:w="2782" w:type="pct"/>
            <w:tcBorders>
              <w:top w:val="single" w:sz="6" w:space="0" w:color="auto"/>
              <w:bottom w:val="single" w:sz="6" w:space="0" w:color="auto"/>
            </w:tcBorders>
          </w:tcPr>
          <w:p w:rsidR="005D502D" w:rsidRPr="00924A5C" w:rsidRDefault="005D502D" w:rsidP="001E02BB">
            <w:pPr>
              <w:pStyle w:val="Tabletext0"/>
            </w:pPr>
            <w:r w:rsidRPr="00924A5C">
              <w:t>When a 10-7078 is ready to be issued, a user shall be prompted to change the authorization status to “ACTIVE”.</w:t>
            </w:r>
          </w:p>
        </w:tc>
      </w:tr>
      <w:tr w:rsidR="005D502D" w:rsidTr="00941E37">
        <w:trPr>
          <w:trHeight w:val="723"/>
        </w:trPr>
        <w:tc>
          <w:tcPr>
            <w:tcW w:w="1231" w:type="pct"/>
            <w:tcBorders>
              <w:top w:val="single" w:sz="6" w:space="0" w:color="auto"/>
              <w:bottom w:val="single" w:sz="12" w:space="0" w:color="auto"/>
            </w:tcBorders>
          </w:tcPr>
          <w:p w:rsidR="005D502D" w:rsidRPr="00924A5C" w:rsidRDefault="005D502D" w:rsidP="001E02BB">
            <w:pPr>
              <w:pStyle w:val="Tabletext0"/>
            </w:pPr>
            <w:r w:rsidRPr="00924A5C">
              <w:t>FS-UN014-002</w:t>
            </w:r>
          </w:p>
        </w:tc>
        <w:tc>
          <w:tcPr>
            <w:tcW w:w="987" w:type="pct"/>
            <w:tcBorders>
              <w:top w:val="single" w:sz="6" w:space="0" w:color="auto"/>
              <w:bottom w:val="single" w:sz="12" w:space="0" w:color="auto"/>
            </w:tcBorders>
          </w:tcPr>
          <w:p w:rsidR="005D502D" w:rsidRPr="00924A5C" w:rsidRDefault="005D502D" w:rsidP="001E02BB">
            <w:pPr>
              <w:pStyle w:val="Tabletext0"/>
            </w:pPr>
            <w:r w:rsidRPr="00924A5C">
              <w:t>SD-UN014-002</w:t>
            </w:r>
          </w:p>
        </w:tc>
        <w:tc>
          <w:tcPr>
            <w:tcW w:w="2782" w:type="pct"/>
            <w:tcBorders>
              <w:top w:val="single" w:sz="6" w:space="0" w:color="auto"/>
              <w:bottom w:val="single" w:sz="12" w:space="0" w:color="auto"/>
            </w:tcBorders>
          </w:tcPr>
          <w:p w:rsidR="005D502D" w:rsidRPr="00924A5C" w:rsidRDefault="005D502D" w:rsidP="001E02BB">
            <w:pPr>
              <w:pStyle w:val="Tabletext0"/>
            </w:pPr>
            <w:r w:rsidRPr="00924A5C">
              <w:t>When a 10-7079 is ready to be issued, a user shall be prompted to change the authorization status to “ACTIVE”.</w:t>
            </w:r>
          </w:p>
        </w:tc>
      </w:tr>
    </w:tbl>
    <w:p w:rsidR="00A50C7A" w:rsidRDefault="00A50C7A" w:rsidP="007C2631">
      <w:pPr>
        <w:pStyle w:val="Heading5"/>
      </w:pPr>
      <w:bookmarkStart w:id="211" w:name="_Toc424035558"/>
      <w:r>
        <w:t>M</w:t>
      </w:r>
      <w:r w:rsidR="00432806">
        <w:t>aster Authorization Data</w:t>
      </w:r>
      <w:bookmarkEnd w:id="211"/>
    </w:p>
    <w:p w:rsidR="00FB325E" w:rsidRPr="00FB325E" w:rsidRDefault="00FB325E" w:rsidP="00FB325E">
      <w:pPr>
        <w:pStyle w:val="BodyText"/>
        <w:rPr>
          <w:lang w:eastAsia="fr-FR"/>
        </w:rPr>
      </w:pPr>
      <w:r>
        <w:rPr>
          <w:lang w:eastAsia="fr-FR"/>
        </w:rPr>
        <w:t xml:space="preserve">A number of new data fields will be stored in </w:t>
      </w:r>
      <w:proofErr w:type="spellStart"/>
      <w:r>
        <w:rPr>
          <w:lang w:eastAsia="fr-FR"/>
        </w:rPr>
        <w:t>VistA</w:t>
      </w:r>
      <w:proofErr w:type="spellEnd"/>
      <w:r>
        <w:rPr>
          <w:lang w:eastAsia="fr-FR"/>
        </w:rPr>
        <w:t xml:space="preserve"> </w:t>
      </w:r>
      <w:r w:rsidR="006F1DD9">
        <w:rPr>
          <w:lang w:eastAsia="fr-FR"/>
        </w:rPr>
        <w:t xml:space="preserve">(and, therefore CDW and AAT) </w:t>
      </w:r>
      <w:r>
        <w:rPr>
          <w:lang w:eastAsia="fr-FR"/>
        </w:rPr>
        <w:t>relating to authorization data. Due to the number of fields included and the maximum cell size Word places on tables, several table rows have been devoted to the design element containing the list of fields. However, they should be considered as a single design element.</w:t>
      </w:r>
    </w:p>
    <w:p w:rsidR="00A50C7A" w:rsidRPr="00DE7E92" w:rsidRDefault="00A50C7A" w:rsidP="001F71DF">
      <w:pPr>
        <w:pStyle w:val="Caption"/>
        <w:keepNext w:val="0"/>
        <w:keepLines w:val="0"/>
        <w:widowControl w:val="0"/>
      </w:pPr>
      <w:bookmarkStart w:id="212" w:name="_Toc437426590"/>
      <w:r w:rsidRPr="00DE7E92">
        <w:t xml:space="preserve">Table </w:t>
      </w:r>
      <w:r w:rsidR="002C05ED">
        <w:fldChar w:fldCharType="begin"/>
      </w:r>
      <w:r w:rsidR="00A055D6">
        <w:instrText xml:space="preserve"> SEQ Table \* ARABIC </w:instrText>
      </w:r>
      <w:r w:rsidR="002C05ED">
        <w:fldChar w:fldCharType="separate"/>
      </w:r>
      <w:r w:rsidR="0073428E">
        <w:rPr>
          <w:noProof/>
        </w:rPr>
        <w:t>15</w:t>
      </w:r>
      <w:r w:rsidR="002C05ED">
        <w:rPr>
          <w:noProof/>
        </w:rPr>
        <w:fldChar w:fldCharType="end"/>
      </w:r>
      <w:r>
        <w:t xml:space="preserve"> </w:t>
      </w:r>
      <w:r w:rsidRPr="00DE7E92">
        <w:t xml:space="preserve">– Design Elements for </w:t>
      </w:r>
      <w:r w:rsidR="00432806">
        <w:t>Master</w:t>
      </w:r>
      <w:r>
        <w:t xml:space="preserve"> Authorizations</w:t>
      </w:r>
      <w:bookmarkEnd w:id="21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A50C7A" w:rsidRPr="00CC7723" w:rsidTr="005D2C3E">
        <w:trPr>
          <w:tblHeader/>
        </w:trPr>
        <w:tc>
          <w:tcPr>
            <w:tcW w:w="1231" w:type="pct"/>
            <w:tcBorders>
              <w:top w:val="single" w:sz="12" w:space="0" w:color="auto"/>
              <w:bottom w:val="single" w:sz="6" w:space="0" w:color="auto"/>
            </w:tcBorders>
            <w:shd w:val="pct15" w:color="auto" w:fill="auto"/>
          </w:tcPr>
          <w:p w:rsidR="00A50C7A" w:rsidRPr="001E02BB" w:rsidRDefault="00A50C7A" w:rsidP="0002361B">
            <w:pPr>
              <w:pStyle w:val="Tabletext0"/>
              <w:keepNext w:val="0"/>
              <w:widowControl w:val="0"/>
              <w:rPr>
                <w:b/>
              </w:rPr>
            </w:pPr>
            <w:r w:rsidRPr="001E02BB">
              <w:rPr>
                <w:b/>
              </w:rPr>
              <w:t xml:space="preserve">Requirement </w:t>
            </w:r>
            <w:r w:rsidRPr="001E02BB">
              <w:rPr>
                <w:b/>
              </w:rPr>
              <w:br/>
              <w:t>Number</w:t>
            </w:r>
          </w:p>
        </w:tc>
        <w:tc>
          <w:tcPr>
            <w:tcW w:w="987" w:type="pct"/>
            <w:tcBorders>
              <w:top w:val="single" w:sz="12" w:space="0" w:color="auto"/>
              <w:bottom w:val="single" w:sz="6" w:space="0" w:color="auto"/>
            </w:tcBorders>
            <w:shd w:val="pct15" w:color="auto" w:fill="auto"/>
          </w:tcPr>
          <w:p w:rsidR="00A50C7A" w:rsidRPr="001E02BB" w:rsidRDefault="00A50C7A" w:rsidP="0002361B">
            <w:pPr>
              <w:pStyle w:val="Tabletext0"/>
              <w:keepNext w:val="0"/>
              <w:widowControl w:val="0"/>
              <w:rPr>
                <w:b/>
              </w:rPr>
            </w:pPr>
            <w:r w:rsidRPr="001E02BB">
              <w:rPr>
                <w:b/>
              </w:rPr>
              <w:t>Design Element</w:t>
            </w:r>
          </w:p>
        </w:tc>
        <w:tc>
          <w:tcPr>
            <w:tcW w:w="2782" w:type="pct"/>
            <w:tcBorders>
              <w:top w:val="single" w:sz="12" w:space="0" w:color="auto"/>
              <w:bottom w:val="single" w:sz="6" w:space="0" w:color="auto"/>
            </w:tcBorders>
            <w:shd w:val="pct15" w:color="auto" w:fill="auto"/>
          </w:tcPr>
          <w:p w:rsidR="00A50C7A" w:rsidRPr="001E02BB" w:rsidRDefault="00A50C7A" w:rsidP="0002361B">
            <w:pPr>
              <w:pStyle w:val="Tabletext0"/>
              <w:keepLines/>
              <w:rPr>
                <w:b/>
              </w:rPr>
            </w:pPr>
            <w:r w:rsidRPr="001E02BB">
              <w:rPr>
                <w:b/>
              </w:rPr>
              <w:t>Description</w:t>
            </w:r>
          </w:p>
        </w:tc>
      </w:tr>
      <w:tr w:rsidR="00A50C7A" w:rsidTr="005D2C3E">
        <w:trPr>
          <w:trHeight w:val="723"/>
        </w:trPr>
        <w:tc>
          <w:tcPr>
            <w:tcW w:w="1231" w:type="pct"/>
            <w:tcBorders>
              <w:top w:val="single" w:sz="6" w:space="0" w:color="auto"/>
              <w:bottom w:val="single" w:sz="6" w:space="0" w:color="auto"/>
            </w:tcBorders>
            <w:shd w:val="clear" w:color="auto" w:fill="auto"/>
          </w:tcPr>
          <w:p w:rsidR="00A50C7A" w:rsidRPr="00D723E5" w:rsidRDefault="00A50C7A" w:rsidP="0002361B">
            <w:pPr>
              <w:pStyle w:val="Tabletext0"/>
              <w:keepNext w:val="0"/>
              <w:widowControl w:val="0"/>
            </w:pPr>
            <w:r w:rsidRPr="00D723E5">
              <w:t>FS-EP008-001</w:t>
            </w:r>
          </w:p>
          <w:p w:rsidR="00A50C7A" w:rsidRPr="00D723E5" w:rsidRDefault="00A50C7A" w:rsidP="0002361B">
            <w:pPr>
              <w:pStyle w:val="Tabletext0"/>
              <w:keepNext w:val="0"/>
              <w:widowControl w:val="0"/>
            </w:pPr>
            <w:r w:rsidRPr="00D723E5">
              <w:t>FS-EP008-001-001</w:t>
            </w:r>
          </w:p>
          <w:p w:rsidR="00A50C7A" w:rsidRPr="00D723E5" w:rsidRDefault="00A50C7A" w:rsidP="0002361B">
            <w:pPr>
              <w:pStyle w:val="Tabletext0"/>
              <w:keepNext w:val="0"/>
              <w:widowControl w:val="0"/>
            </w:pPr>
            <w:r w:rsidRPr="00D723E5">
              <w:t>FS-EP008-001-002</w:t>
            </w:r>
          </w:p>
          <w:p w:rsidR="00A50C7A" w:rsidRPr="00D723E5" w:rsidRDefault="00A50C7A" w:rsidP="0002361B">
            <w:pPr>
              <w:pStyle w:val="Tabletext0"/>
              <w:keepNext w:val="0"/>
              <w:widowControl w:val="0"/>
            </w:pPr>
            <w:r w:rsidRPr="00D723E5">
              <w:t>FS-EP008-001-003</w:t>
            </w:r>
          </w:p>
          <w:p w:rsidR="00A50C7A" w:rsidRPr="00D723E5" w:rsidRDefault="00A50C7A" w:rsidP="0002361B">
            <w:pPr>
              <w:pStyle w:val="Tabletext0"/>
              <w:keepNext w:val="0"/>
              <w:widowControl w:val="0"/>
            </w:pPr>
            <w:r w:rsidRPr="00D723E5">
              <w:t>FS-EP008-001-005</w:t>
            </w:r>
          </w:p>
          <w:p w:rsidR="00A50C7A" w:rsidRPr="00D723E5" w:rsidRDefault="00A50C7A" w:rsidP="0002361B">
            <w:pPr>
              <w:pStyle w:val="Tabletext0"/>
              <w:keepNext w:val="0"/>
              <w:widowControl w:val="0"/>
            </w:pPr>
            <w:r w:rsidRPr="00D723E5">
              <w:t>FS-EP008-001-006</w:t>
            </w:r>
          </w:p>
          <w:p w:rsidR="00A50C7A" w:rsidRPr="00D723E5" w:rsidRDefault="00A50C7A" w:rsidP="0002361B">
            <w:pPr>
              <w:pStyle w:val="Tabletext0"/>
              <w:keepNext w:val="0"/>
              <w:widowControl w:val="0"/>
            </w:pPr>
            <w:r w:rsidRPr="00D723E5">
              <w:t>FS-EP008-001-007</w:t>
            </w:r>
          </w:p>
          <w:p w:rsidR="00A50C7A" w:rsidRPr="00D723E5" w:rsidRDefault="00A50C7A" w:rsidP="0002361B">
            <w:pPr>
              <w:pStyle w:val="Tabletext0"/>
              <w:keepNext w:val="0"/>
              <w:widowControl w:val="0"/>
            </w:pPr>
            <w:r w:rsidRPr="00D723E5">
              <w:t>FS-EP008-001-008</w:t>
            </w:r>
          </w:p>
          <w:p w:rsidR="00A50C7A" w:rsidRPr="00D723E5" w:rsidRDefault="00A50C7A" w:rsidP="0002361B">
            <w:pPr>
              <w:pStyle w:val="Tabletext0"/>
              <w:keepNext w:val="0"/>
              <w:widowControl w:val="0"/>
            </w:pPr>
            <w:r w:rsidRPr="00D723E5">
              <w:t>FS-EP008-001-009</w:t>
            </w:r>
          </w:p>
          <w:p w:rsidR="00A50C7A" w:rsidRPr="00D723E5" w:rsidRDefault="00A50C7A" w:rsidP="0002361B">
            <w:pPr>
              <w:pStyle w:val="Tabletext0"/>
              <w:keepNext w:val="0"/>
              <w:widowControl w:val="0"/>
            </w:pPr>
            <w:r w:rsidRPr="00D723E5">
              <w:t>FS-EP008-001-010</w:t>
            </w:r>
          </w:p>
        </w:tc>
        <w:tc>
          <w:tcPr>
            <w:tcW w:w="987" w:type="pct"/>
            <w:tcBorders>
              <w:top w:val="single" w:sz="6" w:space="0" w:color="auto"/>
              <w:bottom w:val="single" w:sz="6" w:space="0" w:color="auto"/>
            </w:tcBorders>
            <w:shd w:val="clear" w:color="auto" w:fill="auto"/>
          </w:tcPr>
          <w:p w:rsidR="00A50C7A" w:rsidRPr="00D723E5" w:rsidRDefault="00A50C7A" w:rsidP="0002361B">
            <w:pPr>
              <w:pStyle w:val="Tabletext0"/>
              <w:keepNext w:val="0"/>
              <w:widowControl w:val="0"/>
            </w:pPr>
            <w:r w:rsidRPr="00D723E5">
              <w:t>SD-EP008-001</w:t>
            </w:r>
          </w:p>
        </w:tc>
        <w:tc>
          <w:tcPr>
            <w:tcW w:w="2782" w:type="pct"/>
            <w:tcBorders>
              <w:top w:val="single" w:sz="6" w:space="0" w:color="auto"/>
              <w:bottom w:val="single" w:sz="6" w:space="0" w:color="auto"/>
            </w:tcBorders>
            <w:shd w:val="clear" w:color="auto" w:fill="auto"/>
          </w:tcPr>
          <w:p w:rsidR="00A50C7A" w:rsidRPr="00D723E5" w:rsidRDefault="00A50C7A" w:rsidP="0002361B">
            <w:pPr>
              <w:pStyle w:val="Tabletext0"/>
              <w:keepNext w:val="0"/>
              <w:widowControl w:val="0"/>
            </w:pPr>
            <w:r w:rsidRPr="00D723E5">
              <w:t>The following data shall be stored as part of the master authorization record:</w:t>
            </w:r>
          </w:p>
          <w:p w:rsidR="007F2809" w:rsidRPr="00D723E5" w:rsidRDefault="007F2809" w:rsidP="0002361B">
            <w:pPr>
              <w:pStyle w:val="TableTextBullet1"/>
              <w:widowControl w:val="0"/>
            </w:pPr>
            <w:r w:rsidRPr="00D723E5">
              <w:t>Up to two occurrences of Patient Event Tracking Number</w:t>
            </w:r>
          </w:p>
          <w:p w:rsidR="007F2809" w:rsidRPr="00D723E5" w:rsidRDefault="007F2809" w:rsidP="0002361B">
            <w:pPr>
              <w:pStyle w:val="TableTextBullet1"/>
              <w:widowControl w:val="0"/>
            </w:pPr>
            <w:r w:rsidRPr="00D723E5">
              <w:t>Authorization-type (10-7078/10-7079)</w:t>
            </w:r>
          </w:p>
          <w:p w:rsidR="007F2809" w:rsidRPr="00D723E5" w:rsidRDefault="007F2809" w:rsidP="0002361B">
            <w:pPr>
              <w:pStyle w:val="TableTextBullet1"/>
              <w:widowControl w:val="0"/>
            </w:pPr>
            <w:r w:rsidRPr="00D723E5">
              <w:t>Category Code (UM01)</w:t>
            </w:r>
          </w:p>
          <w:p w:rsidR="007F2809" w:rsidRPr="00D723E5" w:rsidRDefault="007F2809" w:rsidP="0002361B">
            <w:pPr>
              <w:pStyle w:val="TableTextBullet1"/>
              <w:widowControl w:val="0"/>
            </w:pPr>
            <w:r w:rsidRPr="00D723E5">
              <w:t>Certification Type Code (UM02)</w:t>
            </w:r>
          </w:p>
          <w:p w:rsidR="007F2809" w:rsidRPr="00D723E5" w:rsidRDefault="007F2809" w:rsidP="0002361B">
            <w:pPr>
              <w:pStyle w:val="TableTextBullet1"/>
              <w:widowControl w:val="0"/>
            </w:pPr>
            <w:r w:rsidRPr="00D723E5">
              <w:t>Service Location (UM04)</w:t>
            </w:r>
          </w:p>
          <w:p w:rsidR="007F2809" w:rsidRPr="00D723E5" w:rsidRDefault="007F2809" w:rsidP="0002361B">
            <w:pPr>
              <w:pStyle w:val="TableTextBullet1"/>
              <w:widowControl w:val="0"/>
            </w:pPr>
            <w:r w:rsidRPr="00D723E5">
              <w:t>Health Services Delivery Quantity Qualifier (HSD01)</w:t>
            </w:r>
          </w:p>
          <w:p w:rsidR="007F2809" w:rsidRPr="00D723E5" w:rsidRDefault="007F2809" w:rsidP="0002361B">
            <w:pPr>
              <w:pStyle w:val="TableTextBullet1"/>
              <w:widowControl w:val="0"/>
            </w:pPr>
            <w:r w:rsidRPr="00D723E5">
              <w:t>Related Cause information (UM05)</w:t>
            </w:r>
          </w:p>
          <w:p w:rsidR="007F2809" w:rsidRPr="00D723E5" w:rsidRDefault="007F2809" w:rsidP="0002361B">
            <w:pPr>
              <w:pStyle w:val="TableTextBullet1"/>
              <w:widowControl w:val="0"/>
            </w:pPr>
            <w:r w:rsidRPr="00D723E5">
              <w:t>Level of Service Code (UM06)</w:t>
            </w:r>
          </w:p>
          <w:p w:rsidR="00A50C7A" w:rsidRPr="00D723E5" w:rsidRDefault="007F2809" w:rsidP="0002361B">
            <w:pPr>
              <w:pStyle w:val="TableTextBullet1"/>
              <w:widowControl w:val="0"/>
            </w:pPr>
            <w:r w:rsidRPr="00D723E5">
              <w:t>Current Condition Code (UM07)</w:t>
            </w:r>
          </w:p>
        </w:tc>
      </w:tr>
      <w:tr w:rsidR="007F2809" w:rsidTr="005D2C3E">
        <w:trPr>
          <w:trHeight w:val="723"/>
        </w:trPr>
        <w:tc>
          <w:tcPr>
            <w:tcW w:w="1231" w:type="pct"/>
            <w:tcBorders>
              <w:top w:val="single" w:sz="6" w:space="0" w:color="auto"/>
              <w:bottom w:val="single" w:sz="6" w:space="0" w:color="auto"/>
            </w:tcBorders>
            <w:shd w:val="clear" w:color="auto" w:fill="auto"/>
          </w:tcPr>
          <w:p w:rsidR="007F2809" w:rsidRPr="00D723E5" w:rsidRDefault="007F2809" w:rsidP="0002361B">
            <w:pPr>
              <w:pStyle w:val="Tabletext0"/>
              <w:keepNext w:val="0"/>
              <w:widowControl w:val="0"/>
            </w:pPr>
            <w:r w:rsidRPr="00D723E5">
              <w:t>FS-EP008-001-011</w:t>
            </w:r>
          </w:p>
          <w:p w:rsidR="007F2809" w:rsidRPr="00D723E5" w:rsidRDefault="007F2809" w:rsidP="0002361B">
            <w:pPr>
              <w:pStyle w:val="Tabletext0"/>
              <w:keepNext w:val="0"/>
              <w:widowControl w:val="0"/>
            </w:pPr>
            <w:r w:rsidRPr="00D723E5">
              <w:t>FS-EP008-001-012</w:t>
            </w:r>
          </w:p>
          <w:p w:rsidR="007F2809" w:rsidRPr="00D723E5" w:rsidRDefault="007F2809" w:rsidP="0002361B">
            <w:pPr>
              <w:pStyle w:val="Tabletext0"/>
              <w:keepNext w:val="0"/>
              <w:widowControl w:val="0"/>
            </w:pPr>
            <w:r w:rsidRPr="00D723E5">
              <w:t>FS-EP008-001-013</w:t>
            </w:r>
          </w:p>
          <w:p w:rsidR="007F2809" w:rsidRPr="00D723E5" w:rsidRDefault="007F2809" w:rsidP="0002361B">
            <w:pPr>
              <w:pStyle w:val="Tabletext0"/>
              <w:keepNext w:val="0"/>
              <w:widowControl w:val="0"/>
            </w:pPr>
            <w:r w:rsidRPr="00D723E5">
              <w:t>FS-EP008-001-014</w:t>
            </w:r>
          </w:p>
          <w:p w:rsidR="007F2809" w:rsidRPr="00D723E5" w:rsidRDefault="007F2809" w:rsidP="0002361B">
            <w:pPr>
              <w:pStyle w:val="Tabletext0"/>
              <w:keepNext w:val="0"/>
              <w:widowControl w:val="0"/>
            </w:pPr>
            <w:r w:rsidRPr="00D723E5">
              <w:t>FS-EP008-001-015</w:t>
            </w:r>
          </w:p>
          <w:p w:rsidR="007F2809" w:rsidRPr="00D723E5" w:rsidRDefault="007F2809" w:rsidP="0002361B">
            <w:pPr>
              <w:pStyle w:val="Tabletext0"/>
              <w:keepNext w:val="0"/>
              <w:widowControl w:val="0"/>
            </w:pPr>
            <w:r w:rsidRPr="00D723E5">
              <w:t>FS-EP008-001-016</w:t>
            </w:r>
          </w:p>
          <w:p w:rsidR="007F2809" w:rsidRPr="00D723E5" w:rsidRDefault="007F2809" w:rsidP="0002361B">
            <w:pPr>
              <w:pStyle w:val="Tabletext0"/>
              <w:keepNext w:val="0"/>
              <w:widowControl w:val="0"/>
            </w:pPr>
            <w:r w:rsidRPr="00D723E5">
              <w:t>FS-EP008-001-017</w:t>
            </w:r>
          </w:p>
          <w:p w:rsidR="007F2809" w:rsidRPr="00D723E5" w:rsidRDefault="007F2809" w:rsidP="0002361B">
            <w:pPr>
              <w:pStyle w:val="Tabletext0"/>
              <w:keepNext w:val="0"/>
              <w:widowControl w:val="0"/>
            </w:pPr>
            <w:r w:rsidRPr="00D723E5">
              <w:lastRenderedPageBreak/>
              <w:t>FS-EP008-001-018</w:t>
            </w:r>
          </w:p>
          <w:p w:rsidR="007F2809" w:rsidRPr="00D723E5" w:rsidRDefault="007F2809" w:rsidP="0002361B">
            <w:pPr>
              <w:pStyle w:val="Tabletext0"/>
              <w:keepNext w:val="0"/>
              <w:widowControl w:val="0"/>
            </w:pPr>
            <w:r w:rsidRPr="00D723E5">
              <w:t>FS-EP008-001-019</w:t>
            </w:r>
          </w:p>
          <w:p w:rsidR="007F2809" w:rsidRPr="00D723E5" w:rsidRDefault="007F2809" w:rsidP="0002361B">
            <w:pPr>
              <w:pStyle w:val="Tabletext0"/>
              <w:keepNext w:val="0"/>
              <w:widowControl w:val="0"/>
            </w:pPr>
            <w:r w:rsidRPr="00D723E5">
              <w:t>FS-EP008-001-020</w:t>
            </w:r>
          </w:p>
          <w:p w:rsidR="007F2809" w:rsidRPr="00D723E5" w:rsidRDefault="007F2809" w:rsidP="0002361B">
            <w:pPr>
              <w:pStyle w:val="Tabletext0"/>
              <w:keepNext w:val="0"/>
              <w:widowControl w:val="0"/>
            </w:pPr>
            <w:r w:rsidRPr="00D723E5">
              <w:t>FS-EP008-001-021</w:t>
            </w:r>
          </w:p>
          <w:p w:rsidR="007F2809" w:rsidRPr="00D723E5" w:rsidRDefault="007F2809" w:rsidP="0002361B">
            <w:pPr>
              <w:pStyle w:val="Tabletext0"/>
              <w:keepNext w:val="0"/>
              <w:widowControl w:val="0"/>
            </w:pPr>
            <w:r w:rsidRPr="00D723E5">
              <w:t>FS-EP008-001-022</w:t>
            </w:r>
          </w:p>
          <w:p w:rsidR="007F2809" w:rsidRPr="00D723E5" w:rsidRDefault="007F2809" w:rsidP="0002361B">
            <w:pPr>
              <w:pStyle w:val="Tabletext0"/>
              <w:keepNext w:val="0"/>
              <w:widowControl w:val="0"/>
            </w:pPr>
            <w:r w:rsidRPr="00D723E5">
              <w:t>FS-EP008-001-023</w:t>
            </w:r>
          </w:p>
          <w:p w:rsidR="007F2809" w:rsidRPr="00D723E5" w:rsidRDefault="007F2809" w:rsidP="0002361B">
            <w:pPr>
              <w:pStyle w:val="Tabletext0"/>
              <w:keepNext w:val="0"/>
              <w:widowControl w:val="0"/>
            </w:pPr>
            <w:r w:rsidRPr="00D723E5">
              <w:t>FS-EP008-001-024</w:t>
            </w:r>
          </w:p>
          <w:p w:rsidR="007F2809" w:rsidRPr="00D723E5" w:rsidRDefault="007F2809" w:rsidP="0002361B">
            <w:pPr>
              <w:pStyle w:val="Tabletext0"/>
              <w:keepNext w:val="0"/>
              <w:widowControl w:val="0"/>
            </w:pPr>
            <w:r w:rsidRPr="00D723E5">
              <w:t>FS-EP008-001-025</w:t>
            </w:r>
          </w:p>
          <w:p w:rsidR="007F2809" w:rsidRPr="00D723E5" w:rsidRDefault="007F2809" w:rsidP="0002361B">
            <w:pPr>
              <w:pStyle w:val="Tabletext0"/>
              <w:keepNext w:val="0"/>
              <w:widowControl w:val="0"/>
            </w:pPr>
            <w:r w:rsidRPr="00D723E5">
              <w:t>FS-EP008-001-031</w:t>
            </w:r>
          </w:p>
          <w:p w:rsidR="007F2809" w:rsidRPr="00D723E5" w:rsidRDefault="007F2809" w:rsidP="0002361B">
            <w:pPr>
              <w:pStyle w:val="Tabletext0"/>
              <w:keepNext w:val="0"/>
              <w:widowControl w:val="0"/>
            </w:pPr>
            <w:r w:rsidRPr="00D723E5">
              <w:t>FS-EP008-001-032</w:t>
            </w:r>
          </w:p>
          <w:p w:rsidR="007F2809" w:rsidRPr="00D723E5" w:rsidRDefault="007F2809" w:rsidP="0002361B">
            <w:pPr>
              <w:pStyle w:val="Tabletext0"/>
              <w:keepNext w:val="0"/>
              <w:widowControl w:val="0"/>
            </w:pPr>
            <w:r w:rsidRPr="00D723E5">
              <w:t>FS-EP008-001-033</w:t>
            </w:r>
          </w:p>
          <w:p w:rsidR="007F2809" w:rsidRPr="00D723E5" w:rsidRDefault="007F2809" w:rsidP="0002361B">
            <w:pPr>
              <w:pStyle w:val="Tabletext0"/>
              <w:keepNext w:val="0"/>
              <w:widowControl w:val="0"/>
            </w:pPr>
            <w:r w:rsidRPr="00D723E5">
              <w:t>FS-EP008-001-034</w:t>
            </w:r>
          </w:p>
        </w:tc>
        <w:tc>
          <w:tcPr>
            <w:tcW w:w="987" w:type="pct"/>
            <w:tcBorders>
              <w:top w:val="single" w:sz="6" w:space="0" w:color="auto"/>
              <w:bottom w:val="single" w:sz="6" w:space="0" w:color="auto"/>
            </w:tcBorders>
            <w:shd w:val="clear" w:color="auto" w:fill="auto"/>
          </w:tcPr>
          <w:p w:rsidR="007F2809" w:rsidRPr="00D723E5" w:rsidRDefault="007F2809" w:rsidP="0002361B">
            <w:pPr>
              <w:pStyle w:val="Tabletext0"/>
              <w:keepNext w:val="0"/>
              <w:widowControl w:val="0"/>
            </w:pPr>
          </w:p>
        </w:tc>
        <w:tc>
          <w:tcPr>
            <w:tcW w:w="2782" w:type="pct"/>
            <w:tcBorders>
              <w:top w:val="single" w:sz="6" w:space="0" w:color="auto"/>
              <w:bottom w:val="single" w:sz="6" w:space="0" w:color="auto"/>
            </w:tcBorders>
            <w:shd w:val="clear" w:color="auto" w:fill="auto"/>
          </w:tcPr>
          <w:p w:rsidR="007F2809" w:rsidRPr="00D723E5" w:rsidRDefault="007F2809" w:rsidP="0002361B">
            <w:pPr>
              <w:pStyle w:val="TableTextBullet1"/>
              <w:widowControl w:val="0"/>
            </w:pPr>
            <w:r w:rsidRPr="00D723E5">
              <w:t>Prognosis Code (UM08)</w:t>
            </w:r>
          </w:p>
          <w:p w:rsidR="007F2809" w:rsidRPr="00D723E5" w:rsidRDefault="007F2809" w:rsidP="0002361B">
            <w:pPr>
              <w:pStyle w:val="TableTextBullet1"/>
              <w:widowControl w:val="0"/>
            </w:pPr>
            <w:r w:rsidRPr="00D723E5">
              <w:t>Release of Information Code (UM09)</w:t>
            </w:r>
          </w:p>
          <w:p w:rsidR="007F2809" w:rsidRPr="00D723E5" w:rsidRDefault="007F2809" w:rsidP="0002361B">
            <w:pPr>
              <w:pStyle w:val="TableTextBullet1"/>
              <w:widowControl w:val="0"/>
            </w:pPr>
            <w:r w:rsidRPr="00D723E5">
              <w:t>Delay Reason Code (UM10)</w:t>
            </w:r>
          </w:p>
          <w:p w:rsidR="007F2809" w:rsidRPr="00D723E5" w:rsidRDefault="007F2809" w:rsidP="0002361B">
            <w:pPr>
              <w:pStyle w:val="TableTextBullet1"/>
              <w:widowControl w:val="0"/>
            </w:pPr>
            <w:r w:rsidRPr="00D723E5">
              <w:t>Up to eight occurrences of Patient Diagnosis Info (HI segment)</w:t>
            </w:r>
          </w:p>
          <w:p w:rsidR="007F2809" w:rsidRPr="00D723E5" w:rsidRDefault="007F2809" w:rsidP="0002361B">
            <w:pPr>
              <w:pStyle w:val="TableTextBullet1"/>
              <w:widowControl w:val="0"/>
            </w:pPr>
            <w:r w:rsidRPr="00D723E5">
              <w:t>HSD Request Quantity (HSD02)</w:t>
            </w:r>
          </w:p>
          <w:p w:rsidR="007F2809" w:rsidRPr="00D723E5" w:rsidRDefault="007F2809" w:rsidP="0002361B">
            <w:pPr>
              <w:pStyle w:val="TableTextBullet1"/>
              <w:widowControl w:val="0"/>
            </w:pPr>
            <w:r w:rsidRPr="00D723E5">
              <w:lastRenderedPageBreak/>
              <w:t>HSD Request Units Code (HSD03)</w:t>
            </w:r>
          </w:p>
          <w:p w:rsidR="007F2809" w:rsidRPr="00D723E5" w:rsidRDefault="007F2809" w:rsidP="0002361B">
            <w:pPr>
              <w:pStyle w:val="TableTextBullet1"/>
              <w:widowControl w:val="0"/>
            </w:pPr>
            <w:r w:rsidRPr="00D723E5">
              <w:t>HSD Request Quantity Qualifier (HSD01)</w:t>
            </w:r>
          </w:p>
          <w:p w:rsidR="007F2809" w:rsidRPr="00D723E5" w:rsidRDefault="007F2809" w:rsidP="0002361B">
            <w:pPr>
              <w:pStyle w:val="TableTextBullet1"/>
              <w:widowControl w:val="0"/>
            </w:pPr>
            <w:r w:rsidRPr="00D723E5">
              <w:t>HSD Request Selection (HSD04)</w:t>
            </w:r>
          </w:p>
          <w:p w:rsidR="007F2809" w:rsidRPr="00D723E5" w:rsidRDefault="007F2809" w:rsidP="0002361B">
            <w:pPr>
              <w:pStyle w:val="TableTextBullet1"/>
              <w:widowControl w:val="0"/>
            </w:pPr>
            <w:r w:rsidRPr="00D723E5">
              <w:t>HSD Request Time Period (HSD05)</w:t>
            </w:r>
          </w:p>
          <w:p w:rsidR="007F2809" w:rsidRPr="00D723E5" w:rsidRDefault="007F2809" w:rsidP="0002361B">
            <w:pPr>
              <w:pStyle w:val="TableTextBullet1"/>
              <w:widowControl w:val="0"/>
            </w:pPr>
            <w:r w:rsidRPr="00D723E5">
              <w:t>HSD Request Periods (HSD06)</w:t>
            </w:r>
          </w:p>
          <w:p w:rsidR="007F2809" w:rsidRPr="00D723E5" w:rsidRDefault="007F2809" w:rsidP="0002361B">
            <w:pPr>
              <w:pStyle w:val="TableTextBullet1"/>
              <w:widowControl w:val="0"/>
            </w:pPr>
            <w:r w:rsidRPr="00D723E5">
              <w:t>HSD Request Pattern Code (HSD07)</w:t>
            </w:r>
          </w:p>
          <w:p w:rsidR="007F2809" w:rsidRPr="00D723E5" w:rsidRDefault="007F2809" w:rsidP="0002361B">
            <w:pPr>
              <w:pStyle w:val="TableTextBullet1"/>
              <w:widowControl w:val="0"/>
            </w:pPr>
            <w:r w:rsidRPr="00D723E5">
              <w:t>HSD Request Pattern Period (HSD08)</w:t>
            </w:r>
          </w:p>
          <w:p w:rsidR="007F2809" w:rsidRPr="00D723E5" w:rsidRDefault="007F2809" w:rsidP="0002361B">
            <w:pPr>
              <w:pStyle w:val="TableTextBullet1"/>
              <w:widowControl w:val="0"/>
            </w:pPr>
            <w:r w:rsidRPr="00D723E5">
              <w:t>HSD Response Quantity (HSD02)</w:t>
            </w:r>
          </w:p>
          <w:p w:rsidR="007F2809" w:rsidRPr="00D723E5" w:rsidRDefault="007F2809" w:rsidP="0002361B">
            <w:pPr>
              <w:pStyle w:val="TableTextBullet1"/>
              <w:widowControl w:val="0"/>
            </w:pPr>
            <w:r w:rsidRPr="00D723E5">
              <w:t>HSD Response Units Code (HSD03)</w:t>
            </w:r>
          </w:p>
          <w:p w:rsidR="007F2809" w:rsidRPr="00D723E5" w:rsidRDefault="007F2809" w:rsidP="0002361B">
            <w:pPr>
              <w:pStyle w:val="TableTextBullet1"/>
              <w:widowControl w:val="0"/>
            </w:pPr>
            <w:r w:rsidRPr="00D723E5">
              <w:t>HSD Response Quantity Qualifier (HSD01)</w:t>
            </w:r>
          </w:p>
          <w:p w:rsidR="007F2809" w:rsidRPr="00D723E5" w:rsidRDefault="007F2809" w:rsidP="0002361B">
            <w:pPr>
              <w:pStyle w:val="TableTextBullet1"/>
              <w:widowControl w:val="0"/>
            </w:pPr>
            <w:r w:rsidRPr="00D723E5">
              <w:t>HCR Response Action Code (HCR01)</w:t>
            </w:r>
          </w:p>
          <w:p w:rsidR="007F2809" w:rsidRPr="00D723E5" w:rsidRDefault="007F2809" w:rsidP="0002361B">
            <w:pPr>
              <w:pStyle w:val="TableTextBullet1"/>
              <w:widowControl w:val="0"/>
            </w:pPr>
            <w:r w:rsidRPr="00D723E5">
              <w:t>HCR Response Reference Identification (HCR02)</w:t>
            </w:r>
          </w:p>
          <w:p w:rsidR="007F2809" w:rsidRPr="00D723E5" w:rsidRDefault="007F2809" w:rsidP="0002361B">
            <w:pPr>
              <w:pStyle w:val="TableTextBullet1"/>
              <w:widowControl w:val="0"/>
            </w:pPr>
            <w:r w:rsidRPr="00D723E5">
              <w:t>HCR Response Industry Code (HCR03)</w:t>
            </w:r>
          </w:p>
          <w:p w:rsidR="007F2809" w:rsidRPr="00D723E5" w:rsidRDefault="007F2809" w:rsidP="0002361B">
            <w:pPr>
              <w:pStyle w:val="TableTextBullet1"/>
              <w:widowControl w:val="0"/>
            </w:pPr>
            <w:r w:rsidRPr="00D723E5">
              <w:t>HCR Response Code (HCR04)</w:t>
            </w:r>
          </w:p>
        </w:tc>
      </w:tr>
      <w:tr w:rsidR="007F2809" w:rsidTr="005D2C3E">
        <w:trPr>
          <w:trHeight w:val="723"/>
        </w:trPr>
        <w:tc>
          <w:tcPr>
            <w:tcW w:w="1231" w:type="pct"/>
            <w:tcBorders>
              <w:top w:val="single" w:sz="6" w:space="0" w:color="auto"/>
              <w:bottom w:val="single" w:sz="6" w:space="0" w:color="auto"/>
            </w:tcBorders>
            <w:shd w:val="clear" w:color="auto" w:fill="auto"/>
          </w:tcPr>
          <w:p w:rsidR="007F2809" w:rsidRPr="00D723E5" w:rsidRDefault="007F2809" w:rsidP="0002361B">
            <w:pPr>
              <w:pStyle w:val="Tabletext0"/>
              <w:keepNext w:val="0"/>
            </w:pPr>
            <w:r w:rsidRPr="00D723E5">
              <w:lastRenderedPageBreak/>
              <w:t>FS-EP008-001-035</w:t>
            </w:r>
          </w:p>
          <w:p w:rsidR="007F2809" w:rsidRPr="00D723E5" w:rsidRDefault="007F2809" w:rsidP="0002361B">
            <w:pPr>
              <w:pStyle w:val="Tabletext0"/>
              <w:keepNext w:val="0"/>
            </w:pPr>
            <w:r w:rsidRPr="00D723E5">
              <w:t>FS-EP008-001-036</w:t>
            </w:r>
          </w:p>
          <w:p w:rsidR="007F2809" w:rsidRPr="00D723E5" w:rsidRDefault="007F2809" w:rsidP="0002361B">
            <w:pPr>
              <w:pStyle w:val="Tabletext0"/>
              <w:keepNext w:val="0"/>
            </w:pPr>
            <w:r w:rsidRPr="00D723E5">
              <w:t>FS-EP008-001-037</w:t>
            </w:r>
          </w:p>
          <w:p w:rsidR="007F2809" w:rsidRPr="00D723E5" w:rsidRDefault="007F2809" w:rsidP="0002361B">
            <w:pPr>
              <w:pStyle w:val="Tabletext0"/>
              <w:keepNext w:val="0"/>
            </w:pPr>
            <w:r w:rsidRPr="00D723E5">
              <w:t>FS-EP008-001-038</w:t>
            </w:r>
          </w:p>
          <w:p w:rsidR="007F2809" w:rsidRPr="00D723E5" w:rsidRDefault="007F2809" w:rsidP="0002361B">
            <w:pPr>
              <w:pStyle w:val="Tabletext0"/>
              <w:keepNext w:val="0"/>
            </w:pPr>
            <w:r w:rsidRPr="00D723E5">
              <w:t>FS-EP008-001-039</w:t>
            </w:r>
          </w:p>
          <w:p w:rsidR="007F2809" w:rsidRPr="00D723E5" w:rsidRDefault="007F2809" w:rsidP="0002361B">
            <w:pPr>
              <w:pStyle w:val="Tabletext0"/>
              <w:keepNext w:val="0"/>
            </w:pPr>
            <w:r w:rsidRPr="00D723E5">
              <w:t>FS-EP008-001-040</w:t>
            </w:r>
          </w:p>
          <w:p w:rsidR="007F2809" w:rsidRPr="00D723E5" w:rsidRDefault="007F2809" w:rsidP="0002361B">
            <w:pPr>
              <w:pStyle w:val="Tabletext0"/>
              <w:keepNext w:val="0"/>
            </w:pPr>
            <w:r w:rsidRPr="00D723E5">
              <w:t>FS-EP008-001-041</w:t>
            </w:r>
          </w:p>
          <w:p w:rsidR="007F2809" w:rsidRPr="00D723E5" w:rsidRDefault="007F2809" w:rsidP="0002361B">
            <w:pPr>
              <w:pStyle w:val="Tabletext0"/>
              <w:keepNext w:val="0"/>
            </w:pPr>
            <w:r w:rsidRPr="00D723E5">
              <w:t>FS-EP008-001-042</w:t>
            </w:r>
          </w:p>
          <w:p w:rsidR="007F2809" w:rsidRPr="00D723E5" w:rsidRDefault="007F2809" w:rsidP="0002361B">
            <w:pPr>
              <w:pStyle w:val="Tabletext0"/>
              <w:keepNext w:val="0"/>
            </w:pPr>
            <w:r w:rsidRPr="00D723E5">
              <w:t>FS-EP008-001-043</w:t>
            </w:r>
          </w:p>
          <w:p w:rsidR="007F2809" w:rsidRPr="00D723E5" w:rsidRDefault="007F2809" w:rsidP="0002361B">
            <w:pPr>
              <w:pStyle w:val="Tabletext0"/>
              <w:keepNext w:val="0"/>
            </w:pPr>
            <w:r w:rsidRPr="00D723E5">
              <w:t>FS-EP008-001-044</w:t>
            </w:r>
          </w:p>
          <w:p w:rsidR="007F2809" w:rsidRPr="00D723E5" w:rsidRDefault="007F2809" w:rsidP="0002361B">
            <w:pPr>
              <w:pStyle w:val="Tabletext0"/>
              <w:keepNext w:val="0"/>
            </w:pPr>
            <w:r w:rsidRPr="00D723E5">
              <w:t>FS-EP008-001-045</w:t>
            </w:r>
          </w:p>
          <w:p w:rsidR="007F2809" w:rsidRPr="00D723E5" w:rsidRDefault="007F2809" w:rsidP="0002361B">
            <w:pPr>
              <w:pStyle w:val="Tabletext0"/>
              <w:keepNext w:val="0"/>
            </w:pPr>
            <w:r w:rsidRPr="00D723E5">
              <w:t>FS-EP008-001-046</w:t>
            </w:r>
          </w:p>
          <w:p w:rsidR="007F2809" w:rsidRPr="00D723E5" w:rsidRDefault="007F2809" w:rsidP="0002361B">
            <w:pPr>
              <w:pStyle w:val="Tabletext0"/>
              <w:keepNext w:val="0"/>
            </w:pPr>
            <w:r w:rsidRPr="00D723E5">
              <w:t>FS-EP008-001-047</w:t>
            </w:r>
          </w:p>
          <w:p w:rsidR="007F2809" w:rsidRPr="00D723E5" w:rsidRDefault="007F2809" w:rsidP="0002361B">
            <w:pPr>
              <w:pStyle w:val="Tabletext0"/>
              <w:keepNext w:val="0"/>
            </w:pPr>
            <w:r w:rsidRPr="00D723E5">
              <w:t>FS-EP008-001-048</w:t>
            </w:r>
          </w:p>
          <w:p w:rsidR="007F2809" w:rsidRPr="00D723E5" w:rsidRDefault="007F2809" w:rsidP="0002361B">
            <w:pPr>
              <w:pStyle w:val="Tabletext0"/>
              <w:keepNext w:val="0"/>
            </w:pPr>
            <w:r w:rsidRPr="00D723E5">
              <w:t>FS-EP008-001-049</w:t>
            </w:r>
          </w:p>
          <w:p w:rsidR="007F2809" w:rsidRPr="00D723E5" w:rsidRDefault="007F2809" w:rsidP="0002361B">
            <w:pPr>
              <w:pStyle w:val="Tabletext0"/>
              <w:keepNext w:val="0"/>
            </w:pPr>
            <w:r w:rsidRPr="00D723E5">
              <w:t>FS-EP008-001-050</w:t>
            </w:r>
          </w:p>
          <w:p w:rsidR="007F2809" w:rsidRPr="00D723E5" w:rsidRDefault="007F2809" w:rsidP="0002361B">
            <w:pPr>
              <w:pStyle w:val="Tabletext0"/>
              <w:keepNext w:val="0"/>
            </w:pPr>
            <w:r w:rsidRPr="00D723E5">
              <w:t>FS-EP008-001-051</w:t>
            </w:r>
          </w:p>
          <w:p w:rsidR="007F2809" w:rsidRPr="00D723E5" w:rsidRDefault="007F2809" w:rsidP="0002361B">
            <w:pPr>
              <w:pStyle w:val="Tabletext0"/>
              <w:keepNext w:val="0"/>
            </w:pPr>
            <w:r w:rsidRPr="00D723E5">
              <w:t>FS-EP008-001-052</w:t>
            </w:r>
          </w:p>
          <w:p w:rsidR="007F2809" w:rsidRPr="00D723E5" w:rsidRDefault="00536973" w:rsidP="0002361B">
            <w:pPr>
              <w:pStyle w:val="Tabletext0"/>
              <w:keepNext w:val="0"/>
            </w:pPr>
            <w:r>
              <w:t>FS-EP008-001-053</w:t>
            </w:r>
          </w:p>
        </w:tc>
        <w:tc>
          <w:tcPr>
            <w:tcW w:w="987" w:type="pct"/>
            <w:tcBorders>
              <w:top w:val="single" w:sz="6" w:space="0" w:color="auto"/>
              <w:bottom w:val="single" w:sz="6" w:space="0" w:color="auto"/>
            </w:tcBorders>
            <w:shd w:val="clear" w:color="auto" w:fill="auto"/>
          </w:tcPr>
          <w:p w:rsidR="007F2809" w:rsidRPr="00D723E5" w:rsidRDefault="007F2809" w:rsidP="0002361B">
            <w:pPr>
              <w:pStyle w:val="Tabletext0"/>
              <w:keepNext w:val="0"/>
            </w:pPr>
          </w:p>
        </w:tc>
        <w:tc>
          <w:tcPr>
            <w:tcW w:w="2782" w:type="pct"/>
            <w:tcBorders>
              <w:top w:val="single" w:sz="6" w:space="0" w:color="auto"/>
              <w:bottom w:val="single" w:sz="6" w:space="0" w:color="auto"/>
            </w:tcBorders>
            <w:shd w:val="clear" w:color="auto" w:fill="auto"/>
          </w:tcPr>
          <w:p w:rsidR="007F2809" w:rsidRPr="00D723E5" w:rsidRDefault="007F2809" w:rsidP="0002361B">
            <w:pPr>
              <w:pStyle w:val="TableTextBullet1"/>
            </w:pPr>
            <w:r w:rsidRPr="00D723E5">
              <w:t>Accident Date</w:t>
            </w:r>
          </w:p>
          <w:p w:rsidR="007F2809" w:rsidRPr="00D723E5" w:rsidRDefault="007F2809" w:rsidP="0002361B">
            <w:pPr>
              <w:pStyle w:val="TableTextBullet1"/>
            </w:pPr>
            <w:r w:rsidRPr="00D723E5">
              <w:t>Last Menstrual Period Date</w:t>
            </w:r>
          </w:p>
          <w:p w:rsidR="007F2809" w:rsidRPr="00D723E5" w:rsidRDefault="007F2809" w:rsidP="0002361B">
            <w:pPr>
              <w:pStyle w:val="TableTextBullet1"/>
            </w:pPr>
            <w:r w:rsidRPr="00D723E5">
              <w:t>Estimated Date of Birth</w:t>
            </w:r>
          </w:p>
          <w:p w:rsidR="007F2809" w:rsidRPr="00D723E5" w:rsidRDefault="007F2809" w:rsidP="0002361B">
            <w:pPr>
              <w:pStyle w:val="TableTextBullet1"/>
            </w:pPr>
            <w:r w:rsidRPr="00D723E5">
              <w:t>Onset Date</w:t>
            </w:r>
          </w:p>
          <w:p w:rsidR="007F2809" w:rsidRPr="00D723E5" w:rsidRDefault="007F2809" w:rsidP="0002361B">
            <w:pPr>
              <w:pStyle w:val="TableTextBullet1"/>
            </w:pPr>
            <w:r w:rsidRPr="00D723E5">
              <w:t>Event Dates</w:t>
            </w:r>
          </w:p>
          <w:p w:rsidR="007F2809" w:rsidRPr="00D723E5" w:rsidRDefault="007F2809" w:rsidP="0002361B">
            <w:pPr>
              <w:pStyle w:val="TableTextBullet1"/>
            </w:pPr>
            <w:r w:rsidRPr="00D723E5">
              <w:t>Admission Date</w:t>
            </w:r>
          </w:p>
          <w:p w:rsidR="007F2809" w:rsidRPr="00D723E5" w:rsidRDefault="007F2809" w:rsidP="0002361B">
            <w:pPr>
              <w:pStyle w:val="TableTextBullet1"/>
            </w:pPr>
            <w:r w:rsidRPr="00D723E5">
              <w:t>Discharge Date</w:t>
            </w:r>
          </w:p>
          <w:p w:rsidR="007F2809" w:rsidRPr="00D723E5" w:rsidRDefault="007F2809" w:rsidP="0002361B">
            <w:pPr>
              <w:pStyle w:val="TableTextBullet1"/>
            </w:pPr>
            <w:r w:rsidRPr="00D723E5">
              <w:t>CRC Request Ambulance Certification Information</w:t>
            </w:r>
          </w:p>
          <w:p w:rsidR="007F2809" w:rsidRPr="00D723E5" w:rsidRDefault="007F2809" w:rsidP="0002361B">
            <w:pPr>
              <w:pStyle w:val="TableTextBullet1"/>
            </w:pPr>
            <w:r w:rsidRPr="00D723E5">
              <w:t>CRC Request Chiropractic Certification</w:t>
            </w:r>
          </w:p>
          <w:p w:rsidR="007F2809" w:rsidRPr="00D723E5" w:rsidRDefault="007F2809" w:rsidP="0002361B">
            <w:pPr>
              <w:pStyle w:val="TableTextBullet1"/>
            </w:pPr>
            <w:r w:rsidRPr="00D723E5">
              <w:t>CRC Request Durable Medical Equipment Information</w:t>
            </w:r>
          </w:p>
          <w:p w:rsidR="007F2809" w:rsidRPr="00D723E5" w:rsidRDefault="007F2809" w:rsidP="0002361B">
            <w:pPr>
              <w:pStyle w:val="TableTextBullet1"/>
            </w:pPr>
            <w:r w:rsidRPr="00D723E5">
              <w:t>CRC Request Oxygen Therapy Certification Information</w:t>
            </w:r>
          </w:p>
          <w:p w:rsidR="007F2809" w:rsidRPr="00D723E5" w:rsidRDefault="007F2809" w:rsidP="0002361B">
            <w:pPr>
              <w:pStyle w:val="TableTextBullet1"/>
            </w:pPr>
            <w:r w:rsidRPr="00D723E5">
              <w:t>CRC Request Functional Limitation Information</w:t>
            </w:r>
          </w:p>
          <w:p w:rsidR="007F2809" w:rsidRPr="00D723E5" w:rsidRDefault="007F2809" w:rsidP="0002361B">
            <w:pPr>
              <w:pStyle w:val="TableTextBullet1"/>
            </w:pPr>
            <w:r w:rsidRPr="00D723E5">
              <w:t>CRC Request Activities Permitted Information</w:t>
            </w:r>
          </w:p>
          <w:p w:rsidR="007F2809" w:rsidRPr="00D723E5" w:rsidRDefault="007F2809" w:rsidP="0002361B">
            <w:pPr>
              <w:pStyle w:val="TableTextBullet1"/>
            </w:pPr>
            <w:r w:rsidRPr="00D723E5">
              <w:t>CRC Request Mental Status Information</w:t>
            </w:r>
          </w:p>
          <w:p w:rsidR="007F2809" w:rsidRPr="00D723E5" w:rsidRDefault="007F2809" w:rsidP="0002361B">
            <w:pPr>
              <w:pStyle w:val="TableTextBullet1"/>
            </w:pPr>
            <w:r w:rsidRPr="00D723E5">
              <w:t>CL1 Request Institution Claim Code</w:t>
            </w:r>
          </w:p>
          <w:p w:rsidR="007F2809" w:rsidRPr="00D723E5" w:rsidRDefault="007F2809" w:rsidP="0002361B">
            <w:pPr>
              <w:pStyle w:val="TableTextBullet1"/>
            </w:pPr>
            <w:r w:rsidRPr="00D723E5">
              <w:t>CR1 Request Ambulance Transport Information</w:t>
            </w:r>
          </w:p>
          <w:p w:rsidR="007F2809" w:rsidRPr="00D723E5" w:rsidRDefault="007F2809" w:rsidP="0002361B">
            <w:pPr>
              <w:pStyle w:val="TableTextBullet1"/>
            </w:pPr>
            <w:r w:rsidRPr="00D723E5">
              <w:t>CR2 Request Spinal Manipulation Information</w:t>
            </w:r>
          </w:p>
          <w:p w:rsidR="007F2809" w:rsidRPr="00D723E5" w:rsidRDefault="007F2809" w:rsidP="0002361B">
            <w:pPr>
              <w:pStyle w:val="TableTextBullet1"/>
            </w:pPr>
            <w:r w:rsidRPr="00D723E5">
              <w:t>CR5 Request Home Oxygen Therapy Information</w:t>
            </w:r>
          </w:p>
          <w:p w:rsidR="007F2809" w:rsidRPr="00D723E5" w:rsidRDefault="007F2809" w:rsidP="0002361B">
            <w:pPr>
              <w:pStyle w:val="TableTextBullet1"/>
            </w:pPr>
            <w:r w:rsidRPr="00D723E5">
              <w:t>CR6 Reque</w:t>
            </w:r>
            <w:r w:rsidR="00536973">
              <w:t>st Home Health Care Information</w:t>
            </w:r>
          </w:p>
        </w:tc>
      </w:tr>
      <w:tr w:rsidR="007F2809" w:rsidTr="006E58DA">
        <w:trPr>
          <w:trHeight w:val="723"/>
        </w:trPr>
        <w:tc>
          <w:tcPr>
            <w:tcW w:w="1231" w:type="pct"/>
            <w:tcBorders>
              <w:top w:val="single" w:sz="6" w:space="0" w:color="auto"/>
              <w:bottom w:val="single" w:sz="12" w:space="0" w:color="auto"/>
            </w:tcBorders>
            <w:shd w:val="clear" w:color="auto" w:fill="auto"/>
          </w:tcPr>
          <w:p w:rsidR="007F2809" w:rsidRPr="00D723E5" w:rsidRDefault="007F2809" w:rsidP="0002361B">
            <w:pPr>
              <w:pStyle w:val="Tabletext0"/>
              <w:keepNext w:val="0"/>
            </w:pPr>
            <w:r w:rsidRPr="00D723E5">
              <w:t>FS-EP008-001-066</w:t>
            </w:r>
          </w:p>
          <w:p w:rsidR="007F2809" w:rsidRPr="00D723E5" w:rsidRDefault="007F2809" w:rsidP="0002361B">
            <w:pPr>
              <w:pStyle w:val="Tabletext0"/>
              <w:keepNext w:val="0"/>
            </w:pPr>
            <w:r w:rsidRPr="00D723E5">
              <w:t>FS-EP008-001-068</w:t>
            </w:r>
          </w:p>
          <w:p w:rsidR="007F2809" w:rsidRPr="00D723E5" w:rsidRDefault="007F2809" w:rsidP="0002361B">
            <w:pPr>
              <w:pStyle w:val="Tabletext0"/>
              <w:keepNext w:val="0"/>
            </w:pPr>
            <w:r w:rsidRPr="00D723E5">
              <w:t>FS-EP008-001-069</w:t>
            </w:r>
          </w:p>
          <w:p w:rsidR="007F2809" w:rsidRPr="00D723E5" w:rsidRDefault="007F2809" w:rsidP="0002361B">
            <w:pPr>
              <w:pStyle w:val="Tabletext0"/>
              <w:keepNext w:val="0"/>
            </w:pPr>
            <w:r w:rsidRPr="00D723E5">
              <w:t>FS-EP008-001-070</w:t>
            </w:r>
          </w:p>
          <w:p w:rsidR="007F2809" w:rsidRPr="00D723E5" w:rsidRDefault="007F2809" w:rsidP="0002361B">
            <w:pPr>
              <w:pStyle w:val="Tabletext0"/>
              <w:keepNext w:val="0"/>
            </w:pPr>
            <w:r w:rsidRPr="00D723E5">
              <w:t>FS-EP008-001-072</w:t>
            </w:r>
          </w:p>
          <w:p w:rsidR="007F2809" w:rsidRPr="00D723E5" w:rsidRDefault="007F2809" w:rsidP="0002361B">
            <w:pPr>
              <w:pStyle w:val="Tabletext0"/>
              <w:keepNext w:val="0"/>
            </w:pPr>
            <w:r w:rsidRPr="00D723E5">
              <w:t>FS-EP008-001-073</w:t>
            </w:r>
          </w:p>
        </w:tc>
        <w:tc>
          <w:tcPr>
            <w:tcW w:w="987" w:type="pct"/>
            <w:tcBorders>
              <w:top w:val="single" w:sz="6" w:space="0" w:color="auto"/>
              <w:bottom w:val="single" w:sz="12" w:space="0" w:color="auto"/>
            </w:tcBorders>
            <w:shd w:val="clear" w:color="auto" w:fill="auto"/>
          </w:tcPr>
          <w:p w:rsidR="007F2809" w:rsidRPr="00D723E5" w:rsidRDefault="007F2809" w:rsidP="0002361B">
            <w:pPr>
              <w:pStyle w:val="Tabletext0"/>
              <w:keepNext w:val="0"/>
            </w:pPr>
          </w:p>
        </w:tc>
        <w:tc>
          <w:tcPr>
            <w:tcW w:w="2782" w:type="pct"/>
            <w:tcBorders>
              <w:top w:val="single" w:sz="6" w:space="0" w:color="auto"/>
              <w:bottom w:val="single" w:sz="12" w:space="0" w:color="auto"/>
            </w:tcBorders>
            <w:shd w:val="clear" w:color="auto" w:fill="auto"/>
          </w:tcPr>
          <w:p w:rsidR="007F2809" w:rsidRPr="00D723E5" w:rsidRDefault="007F2809" w:rsidP="0002361B">
            <w:pPr>
              <w:pStyle w:val="TableTextBullet1"/>
            </w:pPr>
            <w:r w:rsidRPr="00D723E5">
              <w:t>Up to 10 Paperwork Request segments</w:t>
            </w:r>
          </w:p>
          <w:p w:rsidR="007F2809" w:rsidRPr="00D723E5" w:rsidRDefault="007F2809" w:rsidP="0002361B">
            <w:pPr>
              <w:pStyle w:val="TableTextBullet1"/>
            </w:pPr>
            <w:r w:rsidRPr="00D723E5">
              <w:t>Message Text Request</w:t>
            </w:r>
          </w:p>
          <w:p w:rsidR="007F2809" w:rsidRPr="00D723E5" w:rsidRDefault="007F2809" w:rsidP="0002361B">
            <w:pPr>
              <w:pStyle w:val="TableTextBullet1"/>
            </w:pPr>
            <w:r w:rsidRPr="00D723E5">
              <w:t xml:space="preserve"> Message Text Response</w:t>
            </w:r>
          </w:p>
          <w:p w:rsidR="007F2809" w:rsidRPr="00D723E5" w:rsidRDefault="007F2809" w:rsidP="0002361B">
            <w:pPr>
              <w:pStyle w:val="TableTextBullet1"/>
            </w:pPr>
            <w:r w:rsidRPr="00D723E5">
              <w:t>Up to 14 occurrences of Patient Provider Request Information (2010EA)</w:t>
            </w:r>
          </w:p>
          <w:p w:rsidR="007F2809" w:rsidRPr="00D723E5" w:rsidRDefault="007F2809" w:rsidP="0002361B">
            <w:pPr>
              <w:pStyle w:val="TableTextBullet1"/>
            </w:pPr>
            <w:r w:rsidRPr="00D723E5">
              <w:t>Up to 5 occurrences of Patient Event Transport Information (2010EB)</w:t>
            </w:r>
          </w:p>
          <w:p w:rsidR="007F2809" w:rsidRPr="00D723E5" w:rsidRDefault="007F2809" w:rsidP="0002361B">
            <w:pPr>
              <w:pStyle w:val="TableTextBullet1"/>
            </w:pPr>
            <w:r w:rsidRPr="00D723E5">
              <w:t xml:space="preserve">Up to 3 occurrences of Patient Event Other </w:t>
            </w:r>
            <w:r w:rsidR="0019219F">
              <w:t>Utilization Management Organization (</w:t>
            </w:r>
            <w:r w:rsidRPr="00D723E5">
              <w:t>UMO</w:t>
            </w:r>
            <w:r w:rsidR="0019219F">
              <w:t>)</w:t>
            </w:r>
            <w:r w:rsidRPr="00D723E5">
              <w:t xml:space="preserve"> Name Information (2010EC)</w:t>
            </w:r>
          </w:p>
        </w:tc>
      </w:tr>
    </w:tbl>
    <w:p w:rsidR="00A50C7A" w:rsidRDefault="00536BAE" w:rsidP="007C2631">
      <w:pPr>
        <w:pStyle w:val="Heading5"/>
      </w:pPr>
      <w:bookmarkStart w:id="213" w:name="_Toc424035559"/>
      <w:r>
        <w:lastRenderedPageBreak/>
        <w:t>Authorization Status</w:t>
      </w:r>
      <w:bookmarkEnd w:id="213"/>
    </w:p>
    <w:p w:rsidR="00536BAE" w:rsidRDefault="00536BAE" w:rsidP="00536BAE">
      <w:pPr>
        <w:pStyle w:val="BodyText"/>
      </w:pPr>
      <w:r>
        <w:t xml:space="preserve">New values for the status of an authorization will be added allowing the system to track where in the authorization workflow a given authorization falls, </w:t>
      </w:r>
      <w:r w:rsidR="0029293A">
        <w:t>and whether it is ready to be used in response to an authorization query.</w:t>
      </w:r>
    </w:p>
    <w:p w:rsidR="00432806" w:rsidRPr="00DE7E92" w:rsidRDefault="00432806" w:rsidP="00E86EFB">
      <w:pPr>
        <w:pStyle w:val="Caption"/>
      </w:pPr>
      <w:bookmarkStart w:id="214" w:name="_Toc437426591"/>
      <w:r w:rsidRPr="00DE7E92">
        <w:t xml:space="preserve">Table </w:t>
      </w:r>
      <w:r w:rsidR="002C05ED">
        <w:fldChar w:fldCharType="begin"/>
      </w:r>
      <w:r w:rsidR="00A055D6">
        <w:instrText xml:space="preserve"> SEQ Table \* ARABIC </w:instrText>
      </w:r>
      <w:r w:rsidR="002C05ED">
        <w:fldChar w:fldCharType="separate"/>
      </w:r>
      <w:r w:rsidR="0073428E">
        <w:rPr>
          <w:noProof/>
        </w:rPr>
        <w:t>16</w:t>
      </w:r>
      <w:r w:rsidR="002C05ED">
        <w:rPr>
          <w:noProof/>
        </w:rPr>
        <w:fldChar w:fldCharType="end"/>
      </w:r>
      <w:r>
        <w:t xml:space="preserve"> </w:t>
      </w:r>
      <w:r w:rsidRPr="00DE7E92">
        <w:t xml:space="preserve">– </w:t>
      </w:r>
      <w:r>
        <w:t>Authorization Status/Workflow</w:t>
      </w:r>
      <w:bookmarkEnd w:id="214"/>
    </w:p>
    <w:tbl>
      <w:tblPr>
        <w:tblStyle w:val="TableGrid"/>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47"/>
        <w:gridCol w:w="1287"/>
        <w:gridCol w:w="1494"/>
        <w:gridCol w:w="5148"/>
      </w:tblGrid>
      <w:tr w:rsidR="007F2809" w:rsidRPr="002E1B40" w:rsidTr="006E58DA">
        <w:trPr>
          <w:tblHeader/>
        </w:trPr>
        <w:tc>
          <w:tcPr>
            <w:tcW w:w="860" w:type="pct"/>
            <w:shd w:val="clear" w:color="auto" w:fill="D9D9D9" w:themeFill="background1" w:themeFillShade="D9"/>
            <w:hideMark/>
          </w:tcPr>
          <w:p w:rsidR="007F2809" w:rsidRPr="002E1B40" w:rsidRDefault="007F2809" w:rsidP="006E58DA">
            <w:pPr>
              <w:pStyle w:val="TableHeading"/>
              <w:keepNext/>
            </w:pPr>
            <w:r w:rsidRPr="002E1B40">
              <w:t>Status</w:t>
            </w:r>
          </w:p>
        </w:tc>
        <w:tc>
          <w:tcPr>
            <w:tcW w:w="672" w:type="pct"/>
            <w:shd w:val="clear" w:color="auto" w:fill="D9D9D9" w:themeFill="background1" w:themeFillShade="D9"/>
            <w:hideMark/>
          </w:tcPr>
          <w:p w:rsidR="007F2809" w:rsidRPr="002E1B40" w:rsidRDefault="007F2809" w:rsidP="006E58DA">
            <w:pPr>
              <w:pStyle w:val="TableHeading"/>
              <w:keepNext/>
            </w:pPr>
            <w:r w:rsidRPr="002E1B40">
              <w:t>Current/New</w:t>
            </w:r>
          </w:p>
        </w:tc>
        <w:tc>
          <w:tcPr>
            <w:tcW w:w="780" w:type="pct"/>
            <w:shd w:val="clear" w:color="auto" w:fill="D9D9D9" w:themeFill="background1" w:themeFillShade="D9"/>
            <w:hideMark/>
          </w:tcPr>
          <w:p w:rsidR="007F2809" w:rsidRPr="002E1B40" w:rsidRDefault="007F2809" w:rsidP="006E58DA">
            <w:pPr>
              <w:pStyle w:val="TableHeading"/>
              <w:keepNext/>
            </w:pPr>
            <w:r w:rsidRPr="002E1B40">
              <w:t>Workflow level</w:t>
            </w:r>
          </w:p>
        </w:tc>
        <w:tc>
          <w:tcPr>
            <w:tcW w:w="2688" w:type="pct"/>
            <w:shd w:val="clear" w:color="auto" w:fill="D9D9D9" w:themeFill="background1" w:themeFillShade="D9"/>
          </w:tcPr>
          <w:p w:rsidR="007F2809" w:rsidRPr="002E1B40" w:rsidRDefault="007F2809" w:rsidP="006E58DA">
            <w:pPr>
              <w:pStyle w:val="TableHeading"/>
              <w:keepNext/>
            </w:pPr>
            <w:r w:rsidRPr="002E1B40">
              <w:t>Meaning</w:t>
            </w:r>
          </w:p>
        </w:tc>
      </w:tr>
      <w:tr w:rsidR="007F2809" w:rsidRPr="002E1B40" w:rsidTr="006E58DA">
        <w:tc>
          <w:tcPr>
            <w:tcW w:w="860" w:type="pct"/>
          </w:tcPr>
          <w:p w:rsidR="007F2809" w:rsidRPr="002E1B40" w:rsidRDefault="00F74586" w:rsidP="006E58DA">
            <w:pPr>
              <w:pStyle w:val="Tabletext0"/>
            </w:pPr>
            <w:r w:rsidRPr="002E1B40">
              <w:t>Incomplete</w:t>
            </w:r>
            <w:r w:rsidR="007F2809" w:rsidRPr="002E1B40">
              <w:t xml:space="preserve"> (I)</w:t>
            </w:r>
          </w:p>
        </w:tc>
        <w:tc>
          <w:tcPr>
            <w:tcW w:w="672" w:type="pct"/>
          </w:tcPr>
          <w:p w:rsidR="007F2809" w:rsidRPr="002E1B40" w:rsidRDefault="007F2809" w:rsidP="006E58DA">
            <w:pPr>
              <w:pStyle w:val="Tabletext0"/>
            </w:pPr>
            <w:r w:rsidRPr="002E1B40">
              <w:t>Current</w:t>
            </w:r>
          </w:p>
        </w:tc>
        <w:tc>
          <w:tcPr>
            <w:tcW w:w="780" w:type="pct"/>
          </w:tcPr>
          <w:p w:rsidR="007F2809" w:rsidRPr="002E1B40" w:rsidRDefault="007F2809" w:rsidP="006E58DA">
            <w:pPr>
              <w:pStyle w:val="Tabletext0"/>
            </w:pPr>
            <w:r w:rsidRPr="002E1B40">
              <w:t>1</w:t>
            </w:r>
          </w:p>
        </w:tc>
        <w:tc>
          <w:tcPr>
            <w:tcW w:w="2688" w:type="pct"/>
          </w:tcPr>
          <w:p w:rsidR="007F2809" w:rsidRPr="002E1B40" w:rsidRDefault="007F2809" w:rsidP="006E58DA">
            <w:pPr>
              <w:pStyle w:val="Tabletext0"/>
            </w:pPr>
            <w:r w:rsidRPr="002E1B40">
              <w:t>When a master authorization is first created, the Authorization Status is set to INCOMPLETE.</w:t>
            </w:r>
          </w:p>
        </w:tc>
      </w:tr>
      <w:tr w:rsidR="007F2809" w:rsidRPr="002E1B40" w:rsidTr="006E58DA">
        <w:tc>
          <w:tcPr>
            <w:tcW w:w="860" w:type="pct"/>
          </w:tcPr>
          <w:p w:rsidR="007F2809" w:rsidRPr="002E1B40" w:rsidRDefault="00F74586" w:rsidP="006E58DA">
            <w:pPr>
              <w:pStyle w:val="Tabletext0"/>
            </w:pPr>
            <w:r w:rsidRPr="002E1B40">
              <w:t>Active</w:t>
            </w:r>
            <w:r w:rsidR="007F2809" w:rsidRPr="002E1B40">
              <w:t xml:space="preserve"> (A)</w:t>
            </w:r>
          </w:p>
        </w:tc>
        <w:tc>
          <w:tcPr>
            <w:tcW w:w="672" w:type="pct"/>
          </w:tcPr>
          <w:p w:rsidR="007F2809" w:rsidRPr="002E1B40" w:rsidRDefault="007F2809" w:rsidP="006E58DA">
            <w:pPr>
              <w:pStyle w:val="Tabletext0"/>
            </w:pPr>
            <w:r w:rsidRPr="002E1B40">
              <w:t>New</w:t>
            </w:r>
          </w:p>
        </w:tc>
        <w:tc>
          <w:tcPr>
            <w:tcW w:w="780" w:type="pct"/>
          </w:tcPr>
          <w:p w:rsidR="007F2809" w:rsidRPr="002E1B40" w:rsidRDefault="007F2809" w:rsidP="006E58DA">
            <w:pPr>
              <w:pStyle w:val="Tabletext0"/>
            </w:pPr>
            <w:r w:rsidRPr="002E1B40">
              <w:t>2</w:t>
            </w:r>
          </w:p>
        </w:tc>
        <w:tc>
          <w:tcPr>
            <w:tcW w:w="2688" w:type="pct"/>
          </w:tcPr>
          <w:p w:rsidR="007F2809" w:rsidRPr="002E1B40" w:rsidRDefault="007F2809" w:rsidP="006E58DA">
            <w:pPr>
              <w:pStyle w:val="Tabletext0"/>
            </w:pPr>
            <w:r w:rsidRPr="002E1B40">
              <w:t xml:space="preserve">When a master authorization is ready to be issued, the authorization </w:t>
            </w:r>
            <w:r w:rsidR="00F74586">
              <w:t>clerk sets the status to ACTIVE</w:t>
            </w:r>
            <w:r w:rsidRPr="002E1B40">
              <w:t>.</w:t>
            </w:r>
          </w:p>
        </w:tc>
      </w:tr>
      <w:tr w:rsidR="007F2809" w:rsidRPr="002E1B40" w:rsidTr="006E58DA">
        <w:tc>
          <w:tcPr>
            <w:tcW w:w="860" w:type="pct"/>
          </w:tcPr>
          <w:p w:rsidR="007F2809" w:rsidRPr="002E1B40" w:rsidRDefault="00F74586" w:rsidP="006E58DA">
            <w:pPr>
              <w:pStyle w:val="Tabletext0"/>
            </w:pPr>
            <w:r>
              <w:t xml:space="preserve">Reject </w:t>
            </w:r>
            <w:r w:rsidR="007F2809">
              <w:t>(R)</w:t>
            </w:r>
          </w:p>
        </w:tc>
        <w:tc>
          <w:tcPr>
            <w:tcW w:w="672" w:type="pct"/>
          </w:tcPr>
          <w:p w:rsidR="007F2809" w:rsidRPr="002E1B40" w:rsidRDefault="007F2809" w:rsidP="006E58DA">
            <w:pPr>
              <w:pStyle w:val="Tabletext0"/>
            </w:pPr>
            <w:r>
              <w:t>New</w:t>
            </w:r>
          </w:p>
        </w:tc>
        <w:tc>
          <w:tcPr>
            <w:tcW w:w="780" w:type="pct"/>
          </w:tcPr>
          <w:p w:rsidR="007F2809" w:rsidRPr="002E1B40" w:rsidRDefault="007F2809" w:rsidP="006E58DA">
            <w:pPr>
              <w:pStyle w:val="Tabletext0"/>
            </w:pPr>
            <w:r>
              <w:t>2</w:t>
            </w:r>
          </w:p>
        </w:tc>
        <w:tc>
          <w:tcPr>
            <w:tcW w:w="2688" w:type="pct"/>
          </w:tcPr>
          <w:p w:rsidR="007F2809" w:rsidRPr="002E1B40" w:rsidRDefault="007F2809" w:rsidP="006E58DA">
            <w:pPr>
              <w:pStyle w:val="Tabletext0"/>
            </w:pPr>
            <w:r>
              <w:t>A master authorization received via a 278 request that has been returned for correction by the provider, Once corrected, the authorization may be set to ACTIVE.</w:t>
            </w:r>
          </w:p>
        </w:tc>
      </w:tr>
      <w:tr w:rsidR="007F2809" w:rsidRPr="002E1B40" w:rsidTr="006E58DA">
        <w:tc>
          <w:tcPr>
            <w:tcW w:w="860" w:type="pct"/>
          </w:tcPr>
          <w:p w:rsidR="007F2809" w:rsidRPr="002E1B40" w:rsidRDefault="00F74586" w:rsidP="006E58DA">
            <w:pPr>
              <w:pStyle w:val="Tabletext0"/>
            </w:pPr>
            <w:r w:rsidRPr="002E1B40">
              <w:t xml:space="preserve">Complete </w:t>
            </w:r>
            <w:r w:rsidR="007F2809" w:rsidRPr="002E1B40">
              <w:t>(C)</w:t>
            </w:r>
          </w:p>
        </w:tc>
        <w:tc>
          <w:tcPr>
            <w:tcW w:w="672" w:type="pct"/>
          </w:tcPr>
          <w:p w:rsidR="007F2809" w:rsidRPr="002E1B40" w:rsidRDefault="007F2809" w:rsidP="006E58DA">
            <w:pPr>
              <w:pStyle w:val="Tabletext0"/>
            </w:pPr>
            <w:r w:rsidRPr="002E1B40">
              <w:t>Current</w:t>
            </w:r>
          </w:p>
        </w:tc>
        <w:tc>
          <w:tcPr>
            <w:tcW w:w="780" w:type="pct"/>
          </w:tcPr>
          <w:p w:rsidR="007F2809" w:rsidRPr="002E1B40" w:rsidRDefault="007F2809" w:rsidP="006E58DA">
            <w:pPr>
              <w:pStyle w:val="Tabletext0"/>
            </w:pPr>
            <w:r w:rsidRPr="002E1B40">
              <w:t>3</w:t>
            </w:r>
          </w:p>
        </w:tc>
        <w:tc>
          <w:tcPr>
            <w:tcW w:w="2688" w:type="pct"/>
          </w:tcPr>
          <w:p w:rsidR="007F2809" w:rsidRPr="002E1B40" w:rsidRDefault="007F2809" w:rsidP="006E58DA">
            <w:pPr>
              <w:pStyle w:val="Tabletext0"/>
            </w:pPr>
            <w:r w:rsidRPr="002E1B40">
              <w:t>When all services have been provided and a claim filed against the master authorization, the Authorization Status may be set to COMPLETE.</w:t>
            </w:r>
          </w:p>
        </w:tc>
      </w:tr>
      <w:tr w:rsidR="00017460" w:rsidRPr="002E1B40" w:rsidTr="006E58DA">
        <w:tc>
          <w:tcPr>
            <w:tcW w:w="860" w:type="pct"/>
          </w:tcPr>
          <w:p w:rsidR="00017460" w:rsidRPr="002E1B40" w:rsidRDefault="00017460" w:rsidP="006E58DA">
            <w:pPr>
              <w:pStyle w:val="Tabletext0"/>
            </w:pPr>
            <w:r>
              <w:t>Denied (D)</w:t>
            </w:r>
          </w:p>
        </w:tc>
        <w:tc>
          <w:tcPr>
            <w:tcW w:w="672" w:type="pct"/>
          </w:tcPr>
          <w:p w:rsidR="00017460" w:rsidRPr="002E1B40" w:rsidRDefault="00017460" w:rsidP="006E58DA">
            <w:pPr>
              <w:pStyle w:val="Tabletext0"/>
            </w:pPr>
            <w:r>
              <w:t>New</w:t>
            </w:r>
          </w:p>
        </w:tc>
        <w:tc>
          <w:tcPr>
            <w:tcW w:w="780" w:type="pct"/>
          </w:tcPr>
          <w:p w:rsidR="00017460" w:rsidRPr="002E1B40" w:rsidRDefault="00017460" w:rsidP="006E58DA">
            <w:pPr>
              <w:pStyle w:val="Tabletext0"/>
            </w:pPr>
            <w:r>
              <w:t>4</w:t>
            </w:r>
          </w:p>
        </w:tc>
        <w:tc>
          <w:tcPr>
            <w:tcW w:w="2688" w:type="pct"/>
          </w:tcPr>
          <w:p w:rsidR="00017460" w:rsidRPr="002E1B40" w:rsidRDefault="00017460" w:rsidP="006E58DA">
            <w:pPr>
              <w:pStyle w:val="Tabletext0"/>
            </w:pPr>
            <w:r>
              <w:t>A master authorization received via a 278 request that has been denied by the VA and no further action is allowed.</w:t>
            </w:r>
          </w:p>
        </w:tc>
      </w:tr>
      <w:tr w:rsidR="007F2809" w:rsidRPr="002E1B40" w:rsidTr="006E58DA">
        <w:tc>
          <w:tcPr>
            <w:tcW w:w="860" w:type="pct"/>
          </w:tcPr>
          <w:p w:rsidR="007F2809" w:rsidRPr="002E1B40" w:rsidRDefault="00F74586" w:rsidP="006E58DA">
            <w:pPr>
              <w:pStyle w:val="Tabletext0"/>
            </w:pPr>
            <w:r w:rsidRPr="002E1B40">
              <w:t>Closed</w:t>
            </w:r>
            <w:r w:rsidR="007F2809" w:rsidRPr="002E1B40">
              <w:t xml:space="preserve"> (X) </w:t>
            </w:r>
          </w:p>
          <w:p w:rsidR="007F2809" w:rsidRPr="002E1B40" w:rsidRDefault="007F2809" w:rsidP="006E58DA">
            <w:pPr>
              <w:pStyle w:val="Tabletext0"/>
            </w:pPr>
          </w:p>
        </w:tc>
        <w:tc>
          <w:tcPr>
            <w:tcW w:w="672" w:type="pct"/>
          </w:tcPr>
          <w:p w:rsidR="007F2809" w:rsidRPr="002E1B40" w:rsidRDefault="007F2809" w:rsidP="006E58DA">
            <w:pPr>
              <w:pStyle w:val="Tabletext0"/>
            </w:pPr>
            <w:r w:rsidRPr="002E1B40">
              <w:t>New</w:t>
            </w:r>
          </w:p>
        </w:tc>
        <w:tc>
          <w:tcPr>
            <w:tcW w:w="780" w:type="pct"/>
          </w:tcPr>
          <w:p w:rsidR="007F2809" w:rsidRPr="002E1B40" w:rsidRDefault="007F2809" w:rsidP="006E58DA">
            <w:pPr>
              <w:pStyle w:val="Tabletext0"/>
            </w:pPr>
            <w:r w:rsidRPr="002E1B40">
              <w:t>4</w:t>
            </w:r>
          </w:p>
        </w:tc>
        <w:tc>
          <w:tcPr>
            <w:tcW w:w="2688" w:type="pct"/>
          </w:tcPr>
          <w:p w:rsidR="007F2809" w:rsidRPr="002E1B40" w:rsidRDefault="007F2809" w:rsidP="006E58DA">
            <w:pPr>
              <w:pStyle w:val="Tabletext0"/>
            </w:pPr>
            <w:r w:rsidRPr="002E1B40">
              <w:t>When all claims have been filed against a master authorization and no further processing is allowed, the master authorization may be CLOSED.</w:t>
            </w:r>
          </w:p>
        </w:tc>
      </w:tr>
      <w:tr w:rsidR="007F2809" w:rsidRPr="002E1B40" w:rsidTr="006E58DA">
        <w:tc>
          <w:tcPr>
            <w:tcW w:w="860" w:type="pct"/>
          </w:tcPr>
          <w:p w:rsidR="007F2809" w:rsidRPr="002E1B40" w:rsidRDefault="00F74586" w:rsidP="006E58DA">
            <w:pPr>
              <w:pStyle w:val="Tabletext0"/>
            </w:pPr>
            <w:r w:rsidRPr="002E1B40">
              <w:t>Cancelled</w:t>
            </w:r>
            <w:r w:rsidR="007F2809" w:rsidRPr="002E1B40">
              <w:t xml:space="preserve"> (DC)</w:t>
            </w:r>
          </w:p>
        </w:tc>
        <w:tc>
          <w:tcPr>
            <w:tcW w:w="672" w:type="pct"/>
          </w:tcPr>
          <w:p w:rsidR="007F2809" w:rsidRPr="002E1B40" w:rsidRDefault="007F2809" w:rsidP="006E58DA">
            <w:pPr>
              <w:pStyle w:val="Tabletext0"/>
            </w:pPr>
            <w:r w:rsidRPr="002E1B40">
              <w:t>Current</w:t>
            </w:r>
          </w:p>
        </w:tc>
        <w:tc>
          <w:tcPr>
            <w:tcW w:w="780" w:type="pct"/>
          </w:tcPr>
          <w:p w:rsidR="007F2809" w:rsidRPr="002E1B40" w:rsidRDefault="007F2809" w:rsidP="006E58DA">
            <w:pPr>
              <w:pStyle w:val="Tabletext0"/>
            </w:pPr>
            <w:r>
              <w:t>4</w:t>
            </w:r>
          </w:p>
        </w:tc>
        <w:tc>
          <w:tcPr>
            <w:tcW w:w="2688" w:type="pct"/>
          </w:tcPr>
          <w:p w:rsidR="007F2809" w:rsidRPr="002E1B40" w:rsidRDefault="007F2809" w:rsidP="006E58DA">
            <w:pPr>
              <w:pStyle w:val="Tabletext0"/>
            </w:pPr>
            <w:r w:rsidRPr="002E1B40">
              <w:t>A master authorization can be cancelled at either workflow level 1 or 2.</w:t>
            </w:r>
          </w:p>
        </w:tc>
      </w:tr>
    </w:tbl>
    <w:p w:rsidR="00A50C7A" w:rsidRPr="00DE7E92" w:rsidRDefault="00A50C7A" w:rsidP="00E86EFB">
      <w:pPr>
        <w:pStyle w:val="Caption"/>
      </w:pPr>
      <w:bookmarkStart w:id="215" w:name="_Toc437426592"/>
      <w:r w:rsidRPr="00DE7E92">
        <w:t xml:space="preserve">Table </w:t>
      </w:r>
      <w:r w:rsidR="002C05ED">
        <w:fldChar w:fldCharType="begin"/>
      </w:r>
      <w:r w:rsidR="00A055D6">
        <w:instrText xml:space="preserve"> SEQ Table \* ARABIC </w:instrText>
      </w:r>
      <w:r w:rsidR="002C05ED">
        <w:fldChar w:fldCharType="separate"/>
      </w:r>
      <w:r w:rsidR="0073428E">
        <w:rPr>
          <w:noProof/>
        </w:rPr>
        <w:t>17</w:t>
      </w:r>
      <w:r w:rsidR="002C05ED">
        <w:rPr>
          <w:noProof/>
        </w:rPr>
        <w:fldChar w:fldCharType="end"/>
      </w:r>
      <w:r>
        <w:t xml:space="preserve"> </w:t>
      </w:r>
      <w:r w:rsidRPr="00DE7E92">
        <w:t xml:space="preserve">– Design Elements for </w:t>
      </w:r>
      <w:r w:rsidR="00536BAE">
        <w:t>Authorization Status</w:t>
      </w:r>
      <w:bookmarkEnd w:id="21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A50C7A" w:rsidRPr="00CC7723" w:rsidTr="006E58DA">
        <w:trPr>
          <w:tblHeader/>
        </w:trPr>
        <w:tc>
          <w:tcPr>
            <w:tcW w:w="1231" w:type="pct"/>
            <w:tcBorders>
              <w:top w:val="single" w:sz="12" w:space="0" w:color="auto"/>
              <w:bottom w:val="single" w:sz="6" w:space="0" w:color="auto"/>
            </w:tcBorders>
            <w:shd w:val="pct15" w:color="auto" w:fill="auto"/>
          </w:tcPr>
          <w:p w:rsidR="00A50C7A" w:rsidRPr="00CC7723" w:rsidRDefault="00A50C7A" w:rsidP="001E02BB">
            <w:pPr>
              <w:pStyle w:val="TableHeading"/>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A50C7A" w:rsidRPr="00CC7723" w:rsidRDefault="00A50C7A" w:rsidP="001E02BB">
            <w:pPr>
              <w:pStyle w:val="TableHeading"/>
            </w:pPr>
            <w:r w:rsidRPr="00CC7723">
              <w:t>Design Element</w:t>
            </w:r>
          </w:p>
        </w:tc>
        <w:tc>
          <w:tcPr>
            <w:tcW w:w="2782" w:type="pct"/>
            <w:tcBorders>
              <w:top w:val="single" w:sz="12" w:space="0" w:color="auto"/>
              <w:bottom w:val="single" w:sz="6" w:space="0" w:color="auto"/>
            </w:tcBorders>
            <w:shd w:val="pct15" w:color="auto" w:fill="auto"/>
          </w:tcPr>
          <w:p w:rsidR="00A50C7A" w:rsidRPr="00CC7723" w:rsidRDefault="00A50C7A" w:rsidP="001E02BB">
            <w:pPr>
              <w:pStyle w:val="TableHeading"/>
            </w:pPr>
            <w:r w:rsidRPr="00CC7723">
              <w:t>Description</w:t>
            </w:r>
          </w:p>
        </w:tc>
      </w:tr>
      <w:tr w:rsidR="00536BAE" w:rsidRPr="00E5704C" w:rsidTr="006E58DA">
        <w:trPr>
          <w:trHeight w:val="723"/>
        </w:trPr>
        <w:tc>
          <w:tcPr>
            <w:tcW w:w="1231" w:type="pct"/>
            <w:tcBorders>
              <w:top w:val="single" w:sz="6" w:space="0" w:color="auto"/>
              <w:bottom w:val="single" w:sz="6" w:space="0" w:color="auto"/>
            </w:tcBorders>
            <w:shd w:val="clear" w:color="auto" w:fill="auto"/>
          </w:tcPr>
          <w:p w:rsidR="00536BAE" w:rsidRPr="00CB44B2" w:rsidRDefault="00536BAE" w:rsidP="001E02BB">
            <w:pPr>
              <w:pStyle w:val="Tabletext0"/>
            </w:pPr>
            <w:r w:rsidRPr="00CB44B2">
              <w:t>FS-UN014-003</w:t>
            </w:r>
          </w:p>
        </w:tc>
        <w:tc>
          <w:tcPr>
            <w:tcW w:w="987" w:type="pct"/>
            <w:tcBorders>
              <w:top w:val="single" w:sz="6" w:space="0" w:color="auto"/>
              <w:bottom w:val="single" w:sz="6" w:space="0" w:color="auto"/>
            </w:tcBorders>
            <w:shd w:val="clear" w:color="auto" w:fill="auto"/>
          </w:tcPr>
          <w:p w:rsidR="00536BAE" w:rsidRPr="00CB44B2" w:rsidRDefault="00536BAE" w:rsidP="001E02BB">
            <w:pPr>
              <w:pStyle w:val="Tabletext0"/>
            </w:pPr>
            <w:r w:rsidRPr="00CB44B2">
              <w:t>SD-UN014-003</w:t>
            </w:r>
          </w:p>
        </w:tc>
        <w:tc>
          <w:tcPr>
            <w:tcW w:w="2782" w:type="pct"/>
            <w:tcBorders>
              <w:top w:val="single" w:sz="6" w:space="0" w:color="auto"/>
              <w:bottom w:val="single" w:sz="6" w:space="0" w:color="auto"/>
            </w:tcBorders>
            <w:shd w:val="clear" w:color="auto" w:fill="auto"/>
          </w:tcPr>
          <w:p w:rsidR="00536BAE" w:rsidRPr="00CB44B2" w:rsidRDefault="00536BAE" w:rsidP="001E02BB">
            <w:pPr>
              <w:pStyle w:val="Tabletext0"/>
            </w:pPr>
            <w:r w:rsidRPr="00CB44B2">
              <w:t xml:space="preserve">On master authorization creation, the authorization status </w:t>
            </w:r>
            <w:r w:rsidR="008E187E" w:rsidRPr="00CB44B2">
              <w:t xml:space="preserve">in VistA </w:t>
            </w:r>
            <w:r w:rsidRPr="00CB44B2">
              <w:t>shall be set to “I”, INCOMPLETE.</w:t>
            </w:r>
          </w:p>
        </w:tc>
      </w:tr>
      <w:tr w:rsidR="00536BAE" w:rsidTr="006E58DA">
        <w:trPr>
          <w:trHeight w:val="723"/>
        </w:trPr>
        <w:tc>
          <w:tcPr>
            <w:tcW w:w="1231" w:type="pct"/>
            <w:tcBorders>
              <w:top w:val="single" w:sz="6" w:space="0" w:color="auto"/>
              <w:bottom w:val="single" w:sz="6" w:space="0" w:color="auto"/>
            </w:tcBorders>
            <w:shd w:val="clear" w:color="auto" w:fill="auto"/>
          </w:tcPr>
          <w:p w:rsidR="00536BAE" w:rsidRPr="00CB44B2" w:rsidRDefault="00536BAE" w:rsidP="001E02BB">
            <w:pPr>
              <w:pStyle w:val="Tabletext0"/>
            </w:pPr>
            <w:r w:rsidRPr="00CB44B2">
              <w:t>FS-UN014-004</w:t>
            </w:r>
          </w:p>
        </w:tc>
        <w:tc>
          <w:tcPr>
            <w:tcW w:w="987" w:type="pct"/>
            <w:tcBorders>
              <w:top w:val="single" w:sz="6" w:space="0" w:color="auto"/>
              <w:bottom w:val="single" w:sz="6" w:space="0" w:color="auto"/>
            </w:tcBorders>
            <w:shd w:val="clear" w:color="auto" w:fill="auto"/>
          </w:tcPr>
          <w:p w:rsidR="00536BAE" w:rsidRPr="00CB44B2" w:rsidRDefault="00536BAE" w:rsidP="001E02BB">
            <w:pPr>
              <w:pStyle w:val="Tabletext0"/>
            </w:pPr>
            <w:r w:rsidRPr="00CB44B2">
              <w:t>SD-UN014-004</w:t>
            </w:r>
          </w:p>
        </w:tc>
        <w:tc>
          <w:tcPr>
            <w:tcW w:w="2782" w:type="pct"/>
            <w:tcBorders>
              <w:top w:val="single" w:sz="6" w:space="0" w:color="auto"/>
              <w:bottom w:val="single" w:sz="6" w:space="0" w:color="auto"/>
            </w:tcBorders>
            <w:shd w:val="clear" w:color="auto" w:fill="auto"/>
          </w:tcPr>
          <w:p w:rsidR="00536BAE" w:rsidRPr="00CB44B2" w:rsidRDefault="00536BAE" w:rsidP="001E02BB">
            <w:pPr>
              <w:pStyle w:val="Tabletext0"/>
            </w:pPr>
            <w:r w:rsidRPr="00CB44B2">
              <w:t>When a master authorization is ready for release to the provider, the authorization status shall be set to “A”, ACTIVE by an authorization clerk</w:t>
            </w:r>
            <w:r w:rsidR="008E187E" w:rsidRPr="00CB44B2">
              <w:t xml:space="preserve"> in VistA</w:t>
            </w:r>
            <w:r w:rsidRPr="00CB44B2">
              <w:t>.</w:t>
            </w:r>
          </w:p>
        </w:tc>
      </w:tr>
      <w:tr w:rsidR="00536BAE" w:rsidTr="006E58DA">
        <w:trPr>
          <w:trHeight w:val="723"/>
        </w:trPr>
        <w:tc>
          <w:tcPr>
            <w:tcW w:w="1231" w:type="pct"/>
            <w:tcBorders>
              <w:top w:val="single" w:sz="6" w:space="0" w:color="auto"/>
              <w:bottom w:val="single" w:sz="12" w:space="0" w:color="auto"/>
            </w:tcBorders>
            <w:shd w:val="clear" w:color="auto" w:fill="auto"/>
          </w:tcPr>
          <w:p w:rsidR="00536BAE" w:rsidRDefault="00536BAE" w:rsidP="001E02BB">
            <w:pPr>
              <w:pStyle w:val="Tabletext0"/>
            </w:pPr>
            <w:r>
              <w:t>FS-UN014-005</w:t>
            </w:r>
          </w:p>
        </w:tc>
        <w:tc>
          <w:tcPr>
            <w:tcW w:w="987" w:type="pct"/>
            <w:tcBorders>
              <w:top w:val="single" w:sz="6" w:space="0" w:color="auto"/>
              <w:bottom w:val="single" w:sz="12" w:space="0" w:color="auto"/>
            </w:tcBorders>
            <w:shd w:val="clear" w:color="auto" w:fill="auto"/>
          </w:tcPr>
          <w:p w:rsidR="00536BAE" w:rsidRDefault="00536BAE" w:rsidP="001E02BB">
            <w:pPr>
              <w:pStyle w:val="Tabletext0"/>
            </w:pPr>
            <w:r>
              <w:t>SD-UN014-005</w:t>
            </w:r>
          </w:p>
        </w:tc>
        <w:tc>
          <w:tcPr>
            <w:tcW w:w="2782" w:type="pct"/>
            <w:tcBorders>
              <w:top w:val="single" w:sz="6" w:space="0" w:color="auto"/>
              <w:bottom w:val="single" w:sz="12" w:space="0" w:color="auto"/>
            </w:tcBorders>
            <w:shd w:val="clear" w:color="auto" w:fill="auto"/>
          </w:tcPr>
          <w:p w:rsidR="00536BAE" w:rsidRDefault="00536BAE" w:rsidP="00B50950">
            <w:pPr>
              <w:pStyle w:val="Tabletext0"/>
            </w:pPr>
            <w:r>
              <w:t>An authorization clerk shall be allowed to change the Authorization status to a different</w:t>
            </w:r>
            <w:r w:rsidR="00B50950">
              <w:t xml:space="preserve"> equal or </w:t>
            </w:r>
            <w:r>
              <w:t>higher workflow level supported value</w:t>
            </w:r>
            <w:r w:rsidR="00B50950">
              <w:t xml:space="preserve"> as long as the workflow level is less than 4</w:t>
            </w:r>
            <w:r>
              <w:t>.</w:t>
            </w:r>
          </w:p>
        </w:tc>
      </w:tr>
    </w:tbl>
    <w:p w:rsidR="00432806" w:rsidRDefault="00432806" w:rsidP="007C2631">
      <w:pPr>
        <w:pStyle w:val="Heading5"/>
      </w:pPr>
      <w:bookmarkStart w:id="216" w:name="_Toc424035560"/>
      <w:r>
        <w:t>Authorization Export</w:t>
      </w:r>
      <w:bookmarkEnd w:id="216"/>
    </w:p>
    <w:p w:rsidR="00432806" w:rsidRPr="00DE7E92" w:rsidRDefault="00432806" w:rsidP="00E86EFB">
      <w:pPr>
        <w:pStyle w:val="Caption"/>
      </w:pPr>
      <w:bookmarkStart w:id="217" w:name="_Toc437426593"/>
      <w:r w:rsidRPr="00DE7E92">
        <w:t xml:space="preserve">Table </w:t>
      </w:r>
      <w:r w:rsidR="002C05ED">
        <w:fldChar w:fldCharType="begin"/>
      </w:r>
      <w:r w:rsidR="00A055D6">
        <w:instrText xml:space="preserve"> SEQ Table \* ARABIC </w:instrText>
      </w:r>
      <w:r w:rsidR="002C05ED">
        <w:fldChar w:fldCharType="separate"/>
      </w:r>
      <w:r w:rsidR="0073428E">
        <w:rPr>
          <w:noProof/>
        </w:rPr>
        <w:t>18</w:t>
      </w:r>
      <w:r w:rsidR="002C05ED">
        <w:rPr>
          <w:noProof/>
        </w:rPr>
        <w:fldChar w:fldCharType="end"/>
      </w:r>
      <w:r>
        <w:t xml:space="preserve"> </w:t>
      </w:r>
      <w:r w:rsidRPr="00DE7E92">
        <w:t xml:space="preserve">– Design Elements for </w:t>
      </w:r>
      <w:r>
        <w:t>Authorization Export</w:t>
      </w:r>
      <w:bookmarkEnd w:id="2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432806" w:rsidRPr="00CC7723" w:rsidTr="006E58DA">
        <w:trPr>
          <w:tblHeader/>
        </w:trPr>
        <w:tc>
          <w:tcPr>
            <w:tcW w:w="1231" w:type="pct"/>
            <w:tcBorders>
              <w:top w:val="single" w:sz="12" w:space="0" w:color="auto"/>
              <w:bottom w:val="single" w:sz="6" w:space="0" w:color="auto"/>
            </w:tcBorders>
            <w:shd w:val="pct15" w:color="auto" w:fill="auto"/>
          </w:tcPr>
          <w:p w:rsidR="00432806" w:rsidRPr="00CC7723" w:rsidRDefault="00432806" w:rsidP="001E02BB">
            <w:pPr>
              <w:pStyle w:val="TableHeading"/>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432806" w:rsidRPr="00CC7723" w:rsidRDefault="00432806" w:rsidP="001E02BB">
            <w:pPr>
              <w:pStyle w:val="TableHeading"/>
            </w:pPr>
            <w:r w:rsidRPr="00CC7723">
              <w:t>Design Element</w:t>
            </w:r>
          </w:p>
        </w:tc>
        <w:tc>
          <w:tcPr>
            <w:tcW w:w="2782" w:type="pct"/>
            <w:tcBorders>
              <w:top w:val="single" w:sz="12" w:space="0" w:color="auto"/>
              <w:bottom w:val="single" w:sz="6" w:space="0" w:color="auto"/>
            </w:tcBorders>
            <w:shd w:val="pct15" w:color="auto" w:fill="auto"/>
          </w:tcPr>
          <w:p w:rsidR="00432806" w:rsidRPr="00CC7723" w:rsidRDefault="00432806" w:rsidP="001E02BB">
            <w:pPr>
              <w:pStyle w:val="TableHeading"/>
            </w:pPr>
            <w:r w:rsidRPr="00CC7723">
              <w:t>Description</w:t>
            </w:r>
          </w:p>
        </w:tc>
      </w:tr>
      <w:tr w:rsidR="00432806" w:rsidTr="006E58DA">
        <w:trPr>
          <w:trHeight w:val="723"/>
        </w:trPr>
        <w:tc>
          <w:tcPr>
            <w:tcW w:w="1231" w:type="pct"/>
            <w:tcBorders>
              <w:top w:val="single" w:sz="6" w:space="0" w:color="auto"/>
              <w:bottom w:val="single" w:sz="12" w:space="0" w:color="auto"/>
            </w:tcBorders>
            <w:shd w:val="clear" w:color="auto" w:fill="auto"/>
          </w:tcPr>
          <w:p w:rsidR="00432806" w:rsidRPr="0085754B" w:rsidRDefault="00432806" w:rsidP="001E02BB">
            <w:pPr>
              <w:pStyle w:val="Tabletext0"/>
            </w:pPr>
            <w:r w:rsidRPr="0085754B">
              <w:t>FS-EP011-001</w:t>
            </w:r>
          </w:p>
        </w:tc>
        <w:tc>
          <w:tcPr>
            <w:tcW w:w="987" w:type="pct"/>
            <w:tcBorders>
              <w:top w:val="single" w:sz="6" w:space="0" w:color="auto"/>
              <w:bottom w:val="single" w:sz="12" w:space="0" w:color="auto"/>
            </w:tcBorders>
            <w:shd w:val="clear" w:color="auto" w:fill="auto"/>
          </w:tcPr>
          <w:p w:rsidR="00432806" w:rsidRPr="0085754B" w:rsidRDefault="00432806" w:rsidP="001E02BB">
            <w:pPr>
              <w:pStyle w:val="Tabletext0"/>
            </w:pPr>
            <w:r w:rsidRPr="0085754B">
              <w:t>SD-EP011-001</w:t>
            </w:r>
          </w:p>
        </w:tc>
        <w:tc>
          <w:tcPr>
            <w:tcW w:w="2782" w:type="pct"/>
            <w:tcBorders>
              <w:top w:val="single" w:sz="6" w:space="0" w:color="auto"/>
              <w:bottom w:val="single" w:sz="12" w:space="0" w:color="auto"/>
            </w:tcBorders>
            <w:shd w:val="clear" w:color="auto" w:fill="auto"/>
          </w:tcPr>
          <w:p w:rsidR="00432806" w:rsidRPr="0085754B" w:rsidRDefault="00432806" w:rsidP="00D424A3">
            <w:pPr>
              <w:pStyle w:val="Tabletext0"/>
            </w:pPr>
            <w:r w:rsidRPr="0085754B">
              <w:t xml:space="preserve">Station-of-Jurisdiction shall be available as part of the data export </w:t>
            </w:r>
            <w:r w:rsidR="00A47FF6" w:rsidRPr="0085754B">
              <w:t xml:space="preserve">from </w:t>
            </w:r>
            <w:r w:rsidR="00D424A3">
              <w:t>CDW</w:t>
            </w:r>
            <w:r w:rsidR="00D424A3" w:rsidRPr="0085754B">
              <w:t xml:space="preserve"> </w:t>
            </w:r>
            <w:r w:rsidRPr="0085754B">
              <w:t>when requested as part of the export parameters.</w:t>
            </w:r>
          </w:p>
        </w:tc>
      </w:tr>
    </w:tbl>
    <w:p w:rsidR="005427EB" w:rsidRDefault="005427EB" w:rsidP="002D5ACA">
      <w:pPr>
        <w:pStyle w:val="BodyText"/>
      </w:pPr>
    </w:p>
    <w:p w:rsidR="005427EB" w:rsidRPr="00DE7E92" w:rsidRDefault="005427EB" w:rsidP="007C2631">
      <w:pPr>
        <w:pStyle w:val="Heading5"/>
      </w:pPr>
      <w:bookmarkStart w:id="218" w:name="_Toc424035563"/>
      <w:r>
        <w:lastRenderedPageBreak/>
        <w:t>Healthcare Services Delivery (HSD) Lookup Table</w:t>
      </w:r>
      <w:bookmarkEnd w:id="218"/>
    </w:p>
    <w:p w:rsidR="0040002B" w:rsidRDefault="0040002B" w:rsidP="0040002B">
      <w:pPr>
        <w:pStyle w:val="Caption"/>
      </w:pPr>
      <w:bookmarkStart w:id="219" w:name="_Toc437426594"/>
      <w:r>
        <w:t xml:space="preserve">Table </w:t>
      </w:r>
      <w:r w:rsidR="002C05ED">
        <w:fldChar w:fldCharType="begin"/>
      </w:r>
      <w:r w:rsidR="0080545F">
        <w:instrText xml:space="preserve"> SEQ Table \* ARABIC </w:instrText>
      </w:r>
      <w:r w:rsidR="002C05ED">
        <w:fldChar w:fldCharType="separate"/>
      </w:r>
      <w:r w:rsidR="0073428E">
        <w:rPr>
          <w:noProof/>
        </w:rPr>
        <w:t>19</w:t>
      </w:r>
      <w:r w:rsidR="002C05ED">
        <w:rPr>
          <w:noProof/>
        </w:rPr>
        <w:fldChar w:fldCharType="end"/>
      </w:r>
      <w:r>
        <w:t xml:space="preserve"> – Design </w:t>
      </w:r>
      <w:r w:rsidRPr="008D6AB7">
        <w:t>Elements for HSD</w:t>
      </w:r>
      <w:bookmarkEnd w:id="21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5427EB" w:rsidRPr="00CC7723" w:rsidTr="006E58DA">
        <w:trPr>
          <w:tblHeader/>
        </w:trPr>
        <w:tc>
          <w:tcPr>
            <w:tcW w:w="1231" w:type="pct"/>
            <w:tcBorders>
              <w:top w:val="single" w:sz="12" w:space="0" w:color="auto"/>
              <w:bottom w:val="single" w:sz="6" w:space="0" w:color="auto"/>
            </w:tcBorders>
            <w:shd w:val="pct15" w:color="auto" w:fill="auto"/>
          </w:tcPr>
          <w:p w:rsidR="005427EB" w:rsidRPr="00CC7723" w:rsidRDefault="005427EB" w:rsidP="001E02BB">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5427EB" w:rsidRPr="00CC7723" w:rsidRDefault="005427EB" w:rsidP="001E02BB">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5427EB" w:rsidRPr="00CC7723" w:rsidRDefault="005427EB" w:rsidP="001E02BB">
            <w:pPr>
              <w:pStyle w:val="TableHeading"/>
              <w:keepNext/>
            </w:pPr>
            <w:r w:rsidRPr="00CC7723">
              <w:t>Description</w:t>
            </w:r>
          </w:p>
        </w:tc>
      </w:tr>
      <w:tr w:rsidR="005427EB" w:rsidTr="006E58DA">
        <w:trPr>
          <w:trHeight w:val="723"/>
        </w:trPr>
        <w:tc>
          <w:tcPr>
            <w:tcW w:w="1231" w:type="pct"/>
            <w:tcBorders>
              <w:top w:val="single" w:sz="6" w:space="0" w:color="auto"/>
              <w:bottom w:val="single" w:sz="6" w:space="0" w:color="auto"/>
            </w:tcBorders>
          </w:tcPr>
          <w:p w:rsidR="005427EB" w:rsidRPr="003E16C3" w:rsidRDefault="005427EB" w:rsidP="001E02BB">
            <w:pPr>
              <w:pStyle w:val="Tabletext0"/>
            </w:pPr>
            <w:r w:rsidRPr="003E16C3">
              <w:t>FS-EP008-028</w:t>
            </w:r>
          </w:p>
        </w:tc>
        <w:tc>
          <w:tcPr>
            <w:tcW w:w="987" w:type="pct"/>
            <w:tcBorders>
              <w:top w:val="single" w:sz="6" w:space="0" w:color="auto"/>
              <w:bottom w:val="single" w:sz="6" w:space="0" w:color="auto"/>
            </w:tcBorders>
          </w:tcPr>
          <w:p w:rsidR="005427EB" w:rsidRPr="003E16C3" w:rsidRDefault="005427EB" w:rsidP="001E02BB">
            <w:pPr>
              <w:pStyle w:val="Tabletext0"/>
            </w:pPr>
            <w:r w:rsidRPr="003E16C3">
              <w:t>SD-EP008-028</w:t>
            </w:r>
          </w:p>
        </w:tc>
        <w:tc>
          <w:tcPr>
            <w:tcW w:w="2782" w:type="pct"/>
            <w:tcBorders>
              <w:top w:val="single" w:sz="6" w:space="0" w:color="auto"/>
              <w:bottom w:val="single" w:sz="6" w:space="0" w:color="auto"/>
            </w:tcBorders>
          </w:tcPr>
          <w:p w:rsidR="005427EB" w:rsidRPr="003E16C3" w:rsidRDefault="005427EB" w:rsidP="003E16C3">
            <w:pPr>
              <w:pStyle w:val="Tabletext0"/>
            </w:pPr>
            <w:r w:rsidRPr="003E16C3">
              <w:t xml:space="preserve">A lookup table shall be required </w:t>
            </w:r>
            <w:r w:rsidR="00D432D8" w:rsidRPr="003E16C3">
              <w:t xml:space="preserve">in </w:t>
            </w:r>
            <w:r w:rsidR="003E16C3" w:rsidRPr="003E16C3">
              <w:t>VistA Fee Basis</w:t>
            </w:r>
            <w:r w:rsidR="00D432D8" w:rsidRPr="003E16C3">
              <w:t xml:space="preserve"> </w:t>
            </w:r>
            <w:r w:rsidRPr="003E16C3">
              <w:t xml:space="preserve">so an authorization clerk can select a Quantity Qualifier as defined in the ASC </w:t>
            </w:r>
            <w:r w:rsidR="00AF0E44" w:rsidRPr="003E16C3">
              <w:t>X12</w:t>
            </w:r>
            <w:r w:rsidRPr="003E16C3">
              <w:t xml:space="preserve"> X217 standards, (element HSD01).</w:t>
            </w:r>
          </w:p>
        </w:tc>
      </w:tr>
      <w:tr w:rsidR="005427EB" w:rsidRPr="002B3507" w:rsidTr="006E58DA">
        <w:trPr>
          <w:trHeight w:val="723"/>
        </w:trPr>
        <w:tc>
          <w:tcPr>
            <w:tcW w:w="1231" w:type="pct"/>
            <w:tcBorders>
              <w:top w:val="single" w:sz="6" w:space="0" w:color="auto"/>
              <w:bottom w:val="single" w:sz="12" w:space="0" w:color="auto"/>
            </w:tcBorders>
          </w:tcPr>
          <w:p w:rsidR="005427EB" w:rsidRPr="003E16C3" w:rsidRDefault="005427EB" w:rsidP="001E02BB">
            <w:pPr>
              <w:pStyle w:val="Tabletext0"/>
            </w:pPr>
            <w:r w:rsidRPr="003E16C3">
              <w:t>FS-EP008-029</w:t>
            </w:r>
          </w:p>
        </w:tc>
        <w:tc>
          <w:tcPr>
            <w:tcW w:w="987" w:type="pct"/>
            <w:tcBorders>
              <w:top w:val="single" w:sz="6" w:space="0" w:color="auto"/>
              <w:bottom w:val="single" w:sz="12" w:space="0" w:color="auto"/>
            </w:tcBorders>
          </w:tcPr>
          <w:p w:rsidR="005427EB" w:rsidRPr="003E16C3" w:rsidRDefault="005427EB" w:rsidP="001E02BB">
            <w:pPr>
              <w:pStyle w:val="Tabletext0"/>
            </w:pPr>
            <w:r w:rsidRPr="003E16C3">
              <w:t>SD-EP008-029</w:t>
            </w:r>
          </w:p>
        </w:tc>
        <w:tc>
          <w:tcPr>
            <w:tcW w:w="2782" w:type="pct"/>
            <w:tcBorders>
              <w:top w:val="single" w:sz="6" w:space="0" w:color="auto"/>
              <w:bottom w:val="single" w:sz="12" w:space="0" w:color="auto"/>
            </w:tcBorders>
          </w:tcPr>
          <w:p w:rsidR="005427EB" w:rsidRPr="003E16C3" w:rsidRDefault="005427EB" w:rsidP="001E02BB">
            <w:pPr>
              <w:pStyle w:val="Tabletext0"/>
            </w:pPr>
            <w:r w:rsidRPr="003E16C3">
              <w:t xml:space="preserve">A lookup table shall be required so an authorization clerk can select a Unit (Basis for Measurement) code as defined in the ASC </w:t>
            </w:r>
            <w:r w:rsidR="00AF0E44" w:rsidRPr="003E16C3">
              <w:t>X12</w:t>
            </w:r>
            <w:r w:rsidRPr="003E16C3">
              <w:t xml:space="preserve"> X217 standards, (element HSD03).</w:t>
            </w:r>
          </w:p>
        </w:tc>
      </w:tr>
    </w:tbl>
    <w:p w:rsidR="005427EB" w:rsidRDefault="005427EB" w:rsidP="007C2631">
      <w:pPr>
        <w:pStyle w:val="Heading5"/>
      </w:pPr>
      <w:bookmarkStart w:id="220" w:name="_Toc424035564"/>
      <w:r>
        <w:t>Outpatient Authorization Services</w:t>
      </w:r>
      <w:bookmarkEnd w:id="220"/>
    </w:p>
    <w:p w:rsidR="005427EB" w:rsidRPr="00DE7E92" w:rsidRDefault="005427EB" w:rsidP="00E86EFB">
      <w:pPr>
        <w:pStyle w:val="Caption"/>
      </w:pPr>
      <w:bookmarkStart w:id="221" w:name="_Toc437426595"/>
      <w:r w:rsidRPr="00DE7E92">
        <w:t xml:space="preserve">Table </w:t>
      </w:r>
      <w:r w:rsidR="002C05ED">
        <w:fldChar w:fldCharType="begin"/>
      </w:r>
      <w:r w:rsidR="00A055D6">
        <w:instrText xml:space="preserve"> SEQ Table \* ARABIC </w:instrText>
      </w:r>
      <w:r w:rsidR="002C05ED">
        <w:fldChar w:fldCharType="separate"/>
      </w:r>
      <w:r w:rsidR="0073428E">
        <w:rPr>
          <w:noProof/>
        </w:rPr>
        <w:t>20</w:t>
      </w:r>
      <w:r w:rsidR="002C05ED">
        <w:rPr>
          <w:noProof/>
        </w:rPr>
        <w:fldChar w:fldCharType="end"/>
      </w:r>
      <w:r>
        <w:t xml:space="preserve"> </w:t>
      </w:r>
      <w:r w:rsidRPr="00DE7E92">
        <w:t xml:space="preserve">– Design Elements for </w:t>
      </w:r>
      <w:r w:rsidR="00302A2F">
        <w:t>Outpatient Services</w:t>
      </w:r>
      <w:bookmarkEnd w:id="22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FA264D" w:rsidRPr="00CC7723" w:rsidTr="006E58DA">
        <w:trPr>
          <w:tblHeader/>
        </w:trPr>
        <w:tc>
          <w:tcPr>
            <w:tcW w:w="1231" w:type="pct"/>
            <w:tcBorders>
              <w:top w:val="single" w:sz="12" w:space="0" w:color="auto"/>
              <w:bottom w:val="single" w:sz="6" w:space="0" w:color="auto"/>
            </w:tcBorders>
            <w:shd w:val="pct15" w:color="auto" w:fill="auto"/>
          </w:tcPr>
          <w:p w:rsidR="005427EB" w:rsidRPr="00CC7723" w:rsidRDefault="005427EB" w:rsidP="001E02BB">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5427EB" w:rsidRPr="00CC7723" w:rsidRDefault="005427EB" w:rsidP="001E02BB">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5427EB" w:rsidRPr="00CC7723" w:rsidRDefault="005427EB" w:rsidP="001E02BB">
            <w:pPr>
              <w:pStyle w:val="TableHeading"/>
              <w:keepNext/>
            </w:pPr>
            <w:r w:rsidRPr="00CC7723">
              <w:t>Description</w:t>
            </w:r>
          </w:p>
        </w:tc>
      </w:tr>
      <w:tr w:rsidR="00FA264D" w:rsidTr="006E58DA">
        <w:tc>
          <w:tcPr>
            <w:tcW w:w="1231" w:type="pct"/>
            <w:tcBorders>
              <w:top w:val="single" w:sz="6" w:space="0" w:color="auto"/>
              <w:bottom w:val="single" w:sz="6" w:space="0" w:color="auto"/>
            </w:tcBorders>
            <w:shd w:val="clear" w:color="auto" w:fill="auto"/>
          </w:tcPr>
          <w:p w:rsidR="00FA264D" w:rsidRDefault="00FA264D" w:rsidP="001E02BB">
            <w:pPr>
              <w:pStyle w:val="Tabletext0"/>
            </w:pPr>
            <w:r>
              <w:t>FS-EP007-006</w:t>
            </w:r>
          </w:p>
          <w:p w:rsidR="00FA264D" w:rsidRDefault="00FA264D" w:rsidP="001E02BB">
            <w:pPr>
              <w:pStyle w:val="Tabletext0"/>
            </w:pPr>
            <w:r>
              <w:t>FS-EP007-006-001</w:t>
            </w:r>
          </w:p>
          <w:p w:rsidR="00FA264D" w:rsidRDefault="00FA264D" w:rsidP="001E02BB">
            <w:pPr>
              <w:pStyle w:val="Tabletext0"/>
            </w:pPr>
            <w:r>
              <w:t>FS-EP007-006-002</w:t>
            </w:r>
          </w:p>
          <w:p w:rsidR="00FA264D" w:rsidRDefault="00FA264D" w:rsidP="001E02BB">
            <w:pPr>
              <w:pStyle w:val="Tabletext0"/>
            </w:pPr>
            <w:r>
              <w:t>FS-EP007-006-003</w:t>
            </w:r>
          </w:p>
          <w:p w:rsidR="00FA264D" w:rsidRDefault="00FA264D" w:rsidP="001E02BB">
            <w:pPr>
              <w:pStyle w:val="Tabletext0"/>
            </w:pPr>
            <w:r>
              <w:t>FS-EP007-006-004</w:t>
            </w:r>
          </w:p>
        </w:tc>
        <w:tc>
          <w:tcPr>
            <w:tcW w:w="987" w:type="pct"/>
            <w:tcBorders>
              <w:top w:val="single" w:sz="6" w:space="0" w:color="auto"/>
              <w:bottom w:val="single" w:sz="6" w:space="0" w:color="auto"/>
            </w:tcBorders>
            <w:shd w:val="clear" w:color="auto" w:fill="auto"/>
          </w:tcPr>
          <w:p w:rsidR="00FA264D" w:rsidRDefault="00302A2F" w:rsidP="001E02BB">
            <w:pPr>
              <w:pStyle w:val="Tabletext0"/>
            </w:pPr>
            <w:r>
              <w:t>SD</w:t>
            </w:r>
            <w:r w:rsidR="00FA264D">
              <w:t>-EP007-006</w:t>
            </w:r>
          </w:p>
        </w:tc>
        <w:tc>
          <w:tcPr>
            <w:tcW w:w="2782" w:type="pct"/>
            <w:tcBorders>
              <w:top w:val="single" w:sz="6" w:space="0" w:color="auto"/>
              <w:bottom w:val="single" w:sz="6" w:space="0" w:color="auto"/>
            </w:tcBorders>
            <w:shd w:val="clear" w:color="auto" w:fill="auto"/>
          </w:tcPr>
          <w:p w:rsidR="00FA264D" w:rsidRDefault="00FA264D" w:rsidP="001E02BB">
            <w:pPr>
              <w:pStyle w:val="Tabletext0"/>
            </w:pPr>
            <w:r>
              <w:t xml:space="preserve">The 10-7079 Authorization form </w:t>
            </w:r>
            <w:r w:rsidR="00A47FF6">
              <w:t xml:space="preserve">generated in VistA Fee </w:t>
            </w:r>
            <w:r>
              <w:t>shall be modified to:</w:t>
            </w:r>
          </w:p>
          <w:p w:rsidR="002B3507" w:rsidRDefault="002B3507" w:rsidP="00D91433">
            <w:pPr>
              <w:pStyle w:val="TableTextBullet1"/>
            </w:pPr>
            <w:r>
              <w:t>display the services description (UM03)</w:t>
            </w:r>
          </w:p>
          <w:p w:rsidR="002B3507" w:rsidRDefault="002B3507" w:rsidP="00D91433">
            <w:pPr>
              <w:pStyle w:val="TableTextBullet1"/>
            </w:pPr>
            <w:r>
              <w:t>display the services quantity (HSD02)</w:t>
            </w:r>
          </w:p>
          <w:p w:rsidR="002B3507" w:rsidRDefault="002B3507" w:rsidP="00D91433">
            <w:pPr>
              <w:pStyle w:val="TableTextBullet1"/>
            </w:pPr>
            <w:r>
              <w:t>display the services units (HSD01)</w:t>
            </w:r>
          </w:p>
          <w:p w:rsidR="00FA264D" w:rsidRDefault="002B3507" w:rsidP="00D91433">
            <w:pPr>
              <w:pStyle w:val="TableTextBullet1"/>
            </w:pPr>
            <w:r>
              <w:t>display the measurement code (HSD03)</w:t>
            </w:r>
          </w:p>
        </w:tc>
      </w:tr>
      <w:tr w:rsidR="002B3507" w:rsidTr="006E58DA">
        <w:tc>
          <w:tcPr>
            <w:tcW w:w="1231" w:type="pct"/>
            <w:tcBorders>
              <w:top w:val="single" w:sz="6" w:space="0" w:color="auto"/>
              <w:bottom w:val="single" w:sz="6" w:space="0" w:color="auto"/>
            </w:tcBorders>
            <w:shd w:val="clear" w:color="auto" w:fill="auto"/>
          </w:tcPr>
          <w:p w:rsidR="002B3507" w:rsidRPr="004A558E" w:rsidRDefault="002B3507" w:rsidP="002B3507">
            <w:pPr>
              <w:pStyle w:val="Tabletext0"/>
            </w:pPr>
            <w:r w:rsidRPr="004A558E">
              <w:t>FS-EP007-007</w:t>
            </w:r>
          </w:p>
          <w:p w:rsidR="002B3507" w:rsidRPr="004A558E" w:rsidRDefault="002B3507" w:rsidP="002B3507">
            <w:pPr>
              <w:pStyle w:val="Tabletext0"/>
            </w:pPr>
          </w:p>
        </w:tc>
        <w:tc>
          <w:tcPr>
            <w:tcW w:w="987" w:type="pct"/>
            <w:tcBorders>
              <w:top w:val="single" w:sz="6" w:space="0" w:color="auto"/>
              <w:bottom w:val="single" w:sz="6" w:space="0" w:color="auto"/>
            </w:tcBorders>
            <w:shd w:val="clear" w:color="auto" w:fill="auto"/>
          </w:tcPr>
          <w:p w:rsidR="002B3507" w:rsidRPr="004A558E" w:rsidRDefault="004A558E" w:rsidP="004A558E">
            <w:pPr>
              <w:pStyle w:val="Tabletext0"/>
            </w:pPr>
            <w:r w:rsidRPr="004A558E">
              <w:t>SD-EP007-007</w:t>
            </w:r>
          </w:p>
        </w:tc>
        <w:tc>
          <w:tcPr>
            <w:tcW w:w="2782" w:type="pct"/>
            <w:tcBorders>
              <w:top w:val="single" w:sz="6" w:space="0" w:color="auto"/>
              <w:bottom w:val="single" w:sz="6" w:space="0" w:color="auto"/>
            </w:tcBorders>
            <w:shd w:val="clear" w:color="auto" w:fill="auto"/>
          </w:tcPr>
          <w:p w:rsidR="002B3507" w:rsidRPr="004A558E" w:rsidRDefault="004A558E" w:rsidP="00732690">
            <w:pPr>
              <w:pStyle w:val="Tabletext0"/>
            </w:pPr>
            <w:r w:rsidRPr="004A558E">
              <w:t>If the Response MSG – Message Text is present, it shall be printed in the services area of the authorization</w:t>
            </w:r>
            <w:r w:rsidR="00B11774">
              <w:t>.</w:t>
            </w:r>
          </w:p>
        </w:tc>
      </w:tr>
      <w:tr w:rsidR="00FA264D" w:rsidTr="006E58DA">
        <w:tc>
          <w:tcPr>
            <w:tcW w:w="1231" w:type="pct"/>
            <w:tcBorders>
              <w:top w:val="single" w:sz="6" w:space="0" w:color="auto"/>
              <w:bottom w:val="single" w:sz="6" w:space="0" w:color="auto"/>
            </w:tcBorders>
            <w:shd w:val="clear" w:color="auto" w:fill="auto"/>
          </w:tcPr>
          <w:p w:rsidR="00FA264D" w:rsidRDefault="00FA264D" w:rsidP="001E02BB">
            <w:pPr>
              <w:pStyle w:val="Tabletext0"/>
            </w:pPr>
            <w:r w:rsidRPr="00DD3A64">
              <w:t>FS-EP007-00</w:t>
            </w:r>
            <w:r w:rsidR="002B3507">
              <w:t>8</w:t>
            </w:r>
          </w:p>
        </w:tc>
        <w:tc>
          <w:tcPr>
            <w:tcW w:w="987" w:type="pct"/>
            <w:tcBorders>
              <w:top w:val="single" w:sz="6" w:space="0" w:color="auto"/>
              <w:bottom w:val="single" w:sz="6" w:space="0" w:color="auto"/>
            </w:tcBorders>
            <w:shd w:val="clear" w:color="auto" w:fill="auto"/>
          </w:tcPr>
          <w:p w:rsidR="00FA264D" w:rsidRDefault="00302A2F" w:rsidP="004A558E">
            <w:pPr>
              <w:pStyle w:val="Tabletext0"/>
            </w:pPr>
            <w:r>
              <w:t>SD</w:t>
            </w:r>
            <w:r w:rsidR="00FA264D" w:rsidRPr="00DD3A64">
              <w:t>-EP007-00</w:t>
            </w:r>
            <w:r w:rsidR="004A558E">
              <w:t>8</w:t>
            </w:r>
          </w:p>
        </w:tc>
        <w:tc>
          <w:tcPr>
            <w:tcW w:w="2782" w:type="pct"/>
            <w:tcBorders>
              <w:top w:val="single" w:sz="6" w:space="0" w:color="auto"/>
              <w:bottom w:val="single" w:sz="6" w:space="0" w:color="auto"/>
            </w:tcBorders>
            <w:shd w:val="clear" w:color="auto" w:fill="auto"/>
          </w:tcPr>
          <w:p w:rsidR="00FA264D" w:rsidRDefault="00FA264D" w:rsidP="001E02BB">
            <w:pPr>
              <w:pStyle w:val="Tabletext0"/>
            </w:pPr>
            <w:r>
              <w:t>The revised 10-7079 authorization form shall be printable.</w:t>
            </w:r>
          </w:p>
        </w:tc>
      </w:tr>
      <w:tr w:rsidR="00FA264D" w:rsidTr="006E58DA">
        <w:tc>
          <w:tcPr>
            <w:tcW w:w="1231" w:type="pct"/>
            <w:tcBorders>
              <w:top w:val="single" w:sz="6" w:space="0" w:color="auto"/>
              <w:bottom w:val="single" w:sz="6" w:space="0" w:color="auto"/>
            </w:tcBorders>
            <w:shd w:val="clear" w:color="auto" w:fill="auto"/>
          </w:tcPr>
          <w:p w:rsidR="00FA264D" w:rsidRDefault="00FA264D" w:rsidP="001E02BB">
            <w:pPr>
              <w:pStyle w:val="Tabletext0"/>
            </w:pPr>
            <w:r>
              <w:t>FS-EP007-009</w:t>
            </w:r>
          </w:p>
          <w:p w:rsidR="00FA264D" w:rsidRDefault="00FA264D" w:rsidP="001E02BB">
            <w:pPr>
              <w:pStyle w:val="Tabletext0"/>
            </w:pPr>
            <w:r>
              <w:t>FS-EP007-009-001</w:t>
            </w:r>
          </w:p>
          <w:p w:rsidR="00FA264D" w:rsidRDefault="00FA264D" w:rsidP="001E02BB">
            <w:pPr>
              <w:pStyle w:val="Tabletext0"/>
            </w:pPr>
            <w:r>
              <w:t>FS-EP007-009-002</w:t>
            </w:r>
          </w:p>
          <w:p w:rsidR="00FA264D" w:rsidRDefault="00FA264D" w:rsidP="001E02BB">
            <w:pPr>
              <w:pStyle w:val="Tabletext0"/>
            </w:pPr>
            <w:r>
              <w:t>FS-EP007-009-003</w:t>
            </w:r>
          </w:p>
          <w:p w:rsidR="00FA264D" w:rsidRDefault="00FA264D" w:rsidP="001E02BB">
            <w:pPr>
              <w:pStyle w:val="Tabletext0"/>
            </w:pPr>
            <w:r>
              <w:t>FS-EP007-009-004</w:t>
            </w:r>
          </w:p>
          <w:p w:rsidR="00FA264D" w:rsidRDefault="00FA264D" w:rsidP="001E02BB">
            <w:pPr>
              <w:pStyle w:val="Tabletext0"/>
            </w:pPr>
          </w:p>
        </w:tc>
        <w:tc>
          <w:tcPr>
            <w:tcW w:w="987" w:type="pct"/>
            <w:tcBorders>
              <w:top w:val="single" w:sz="6" w:space="0" w:color="auto"/>
              <w:bottom w:val="single" w:sz="6" w:space="0" w:color="auto"/>
            </w:tcBorders>
            <w:shd w:val="clear" w:color="auto" w:fill="auto"/>
          </w:tcPr>
          <w:p w:rsidR="00FA264D" w:rsidRDefault="00302A2F" w:rsidP="001E02BB">
            <w:pPr>
              <w:pStyle w:val="Tabletext0"/>
            </w:pPr>
            <w:r>
              <w:t>SD</w:t>
            </w:r>
            <w:r w:rsidR="00FA264D">
              <w:t>-EP007-009</w:t>
            </w:r>
          </w:p>
        </w:tc>
        <w:tc>
          <w:tcPr>
            <w:tcW w:w="2782" w:type="pct"/>
            <w:tcBorders>
              <w:top w:val="single" w:sz="6" w:space="0" w:color="auto"/>
              <w:bottom w:val="single" w:sz="6" w:space="0" w:color="auto"/>
            </w:tcBorders>
            <w:shd w:val="clear" w:color="auto" w:fill="auto"/>
          </w:tcPr>
          <w:p w:rsidR="00FA264D" w:rsidRDefault="00FA264D" w:rsidP="001E02BB">
            <w:pPr>
              <w:pStyle w:val="Tabletext0"/>
            </w:pPr>
            <w:r>
              <w:t xml:space="preserve">The 10-7079 Authorization letter </w:t>
            </w:r>
            <w:r w:rsidR="00A47FF6">
              <w:t xml:space="preserve">generated in VistA Fee </w:t>
            </w:r>
            <w:r>
              <w:t>shall be modified to:</w:t>
            </w:r>
          </w:p>
          <w:p w:rsidR="00732690" w:rsidRDefault="00732690" w:rsidP="00D91433">
            <w:pPr>
              <w:pStyle w:val="TableTextBullet1"/>
            </w:pPr>
            <w:r>
              <w:t>display the services description (UM03)</w:t>
            </w:r>
          </w:p>
          <w:p w:rsidR="00732690" w:rsidRDefault="00732690" w:rsidP="00D91433">
            <w:pPr>
              <w:pStyle w:val="TableTextBullet1"/>
            </w:pPr>
            <w:r>
              <w:t>display the services quantity (HSD02)</w:t>
            </w:r>
          </w:p>
          <w:p w:rsidR="00732690" w:rsidRDefault="00732690" w:rsidP="00D91433">
            <w:pPr>
              <w:pStyle w:val="TableTextBullet1"/>
            </w:pPr>
            <w:r>
              <w:t>display the services units (HSD01)</w:t>
            </w:r>
          </w:p>
          <w:p w:rsidR="00FA264D" w:rsidRDefault="00732690" w:rsidP="001E02BB">
            <w:pPr>
              <w:pStyle w:val="TableTextBullet1"/>
            </w:pPr>
            <w:r>
              <w:t>display Measurement Code (HSD03)</w:t>
            </w:r>
          </w:p>
        </w:tc>
      </w:tr>
      <w:tr w:rsidR="009B0E6B" w:rsidTr="006E58DA">
        <w:tc>
          <w:tcPr>
            <w:tcW w:w="1231" w:type="pct"/>
            <w:tcBorders>
              <w:top w:val="single" w:sz="6" w:space="0" w:color="auto"/>
              <w:bottom w:val="single" w:sz="6" w:space="0" w:color="auto"/>
            </w:tcBorders>
            <w:shd w:val="clear" w:color="auto" w:fill="auto"/>
          </w:tcPr>
          <w:p w:rsidR="009B0E6B" w:rsidRPr="008443ED" w:rsidRDefault="009B0E6B" w:rsidP="009B0E6B">
            <w:pPr>
              <w:pStyle w:val="Tabletext0"/>
            </w:pPr>
            <w:r w:rsidRPr="008443ED">
              <w:t>FS-EP007-010</w:t>
            </w:r>
          </w:p>
          <w:p w:rsidR="009B0E6B" w:rsidRPr="008443ED" w:rsidRDefault="009B0E6B" w:rsidP="009B0E6B">
            <w:pPr>
              <w:pStyle w:val="Tabletext0"/>
            </w:pPr>
          </w:p>
          <w:p w:rsidR="009B0E6B" w:rsidRPr="008443ED" w:rsidRDefault="009B0E6B" w:rsidP="009B0E6B">
            <w:pPr>
              <w:pStyle w:val="Tabletext0"/>
            </w:pPr>
          </w:p>
        </w:tc>
        <w:tc>
          <w:tcPr>
            <w:tcW w:w="987" w:type="pct"/>
            <w:tcBorders>
              <w:top w:val="single" w:sz="6" w:space="0" w:color="auto"/>
              <w:bottom w:val="single" w:sz="6" w:space="0" w:color="auto"/>
            </w:tcBorders>
            <w:shd w:val="clear" w:color="auto" w:fill="auto"/>
          </w:tcPr>
          <w:p w:rsidR="009B0E6B" w:rsidRPr="008443ED" w:rsidRDefault="008443ED" w:rsidP="008443ED">
            <w:pPr>
              <w:pStyle w:val="Tabletext0"/>
            </w:pPr>
            <w:r>
              <w:t>SD-EP007-010</w:t>
            </w:r>
          </w:p>
        </w:tc>
        <w:tc>
          <w:tcPr>
            <w:tcW w:w="2782" w:type="pct"/>
            <w:tcBorders>
              <w:top w:val="single" w:sz="6" w:space="0" w:color="auto"/>
              <w:bottom w:val="single" w:sz="6" w:space="0" w:color="auto"/>
            </w:tcBorders>
            <w:shd w:val="clear" w:color="auto" w:fill="auto"/>
          </w:tcPr>
          <w:p w:rsidR="009B0E6B" w:rsidRPr="008443ED" w:rsidRDefault="008443ED" w:rsidP="009B0E6B">
            <w:pPr>
              <w:pStyle w:val="Tabletext0"/>
            </w:pPr>
            <w:r w:rsidRPr="008443ED">
              <w:t>If the Response MSG – Message Text is present in the 278 response, it shall be printed in the services area of the authorization</w:t>
            </w:r>
          </w:p>
        </w:tc>
      </w:tr>
      <w:tr w:rsidR="00FA264D" w:rsidTr="006E58DA">
        <w:tc>
          <w:tcPr>
            <w:tcW w:w="1231" w:type="pct"/>
            <w:tcBorders>
              <w:top w:val="single" w:sz="6" w:space="0" w:color="auto"/>
              <w:bottom w:val="single" w:sz="12" w:space="0" w:color="auto"/>
            </w:tcBorders>
            <w:shd w:val="clear" w:color="auto" w:fill="auto"/>
          </w:tcPr>
          <w:p w:rsidR="00FA264D" w:rsidRDefault="00302A2F" w:rsidP="001E02BB">
            <w:pPr>
              <w:pStyle w:val="Tabletext0"/>
            </w:pPr>
            <w:r>
              <w:t>FS-EP007-01</w:t>
            </w:r>
            <w:r w:rsidR="00732690">
              <w:t>1</w:t>
            </w:r>
          </w:p>
        </w:tc>
        <w:tc>
          <w:tcPr>
            <w:tcW w:w="987" w:type="pct"/>
            <w:tcBorders>
              <w:top w:val="single" w:sz="6" w:space="0" w:color="auto"/>
              <w:bottom w:val="single" w:sz="12" w:space="0" w:color="auto"/>
            </w:tcBorders>
            <w:shd w:val="clear" w:color="auto" w:fill="auto"/>
          </w:tcPr>
          <w:p w:rsidR="00FA264D" w:rsidRDefault="00302A2F" w:rsidP="00670E33">
            <w:pPr>
              <w:pStyle w:val="Tabletext0"/>
            </w:pPr>
            <w:r>
              <w:t>SD-EP007-01</w:t>
            </w:r>
            <w:r w:rsidR="00670E33">
              <w:t>1</w:t>
            </w:r>
          </w:p>
        </w:tc>
        <w:tc>
          <w:tcPr>
            <w:tcW w:w="2782" w:type="pct"/>
            <w:tcBorders>
              <w:top w:val="single" w:sz="6" w:space="0" w:color="auto"/>
              <w:bottom w:val="single" w:sz="12" w:space="0" w:color="auto"/>
            </w:tcBorders>
            <w:shd w:val="clear" w:color="auto" w:fill="auto"/>
          </w:tcPr>
          <w:p w:rsidR="00FA264D" w:rsidRDefault="00302A2F" w:rsidP="001E02BB">
            <w:pPr>
              <w:pStyle w:val="Tabletext0"/>
            </w:pPr>
            <w:r>
              <w:t>The revised 10-7079 authorization letter shall be printable.</w:t>
            </w:r>
          </w:p>
        </w:tc>
      </w:tr>
    </w:tbl>
    <w:p w:rsidR="00302A2F" w:rsidRDefault="00302A2F" w:rsidP="007C2631">
      <w:pPr>
        <w:pStyle w:val="Heading5"/>
      </w:pPr>
      <w:bookmarkStart w:id="222" w:name="_Toc424035565"/>
      <w:r>
        <w:t>Inpatient Authorization Services</w:t>
      </w:r>
      <w:bookmarkEnd w:id="222"/>
    </w:p>
    <w:p w:rsidR="00302A2F" w:rsidRPr="00DE7E92" w:rsidRDefault="00302A2F" w:rsidP="0002361B">
      <w:pPr>
        <w:pStyle w:val="Caption"/>
      </w:pPr>
      <w:bookmarkStart w:id="223" w:name="_Toc437426596"/>
      <w:r w:rsidRPr="00DE7E92">
        <w:t xml:space="preserve">Table </w:t>
      </w:r>
      <w:r w:rsidR="002C05ED">
        <w:fldChar w:fldCharType="begin"/>
      </w:r>
      <w:r w:rsidR="00A055D6">
        <w:instrText xml:space="preserve"> SEQ Table \* ARABIC </w:instrText>
      </w:r>
      <w:r w:rsidR="002C05ED">
        <w:fldChar w:fldCharType="separate"/>
      </w:r>
      <w:r w:rsidR="0073428E">
        <w:rPr>
          <w:noProof/>
        </w:rPr>
        <w:t>21</w:t>
      </w:r>
      <w:r w:rsidR="002C05ED">
        <w:rPr>
          <w:noProof/>
        </w:rPr>
        <w:fldChar w:fldCharType="end"/>
      </w:r>
      <w:r>
        <w:t xml:space="preserve"> </w:t>
      </w:r>
      <w:r w:rsidRPr="00DE7E92">
        <w:t xml:space="preserve">– Design Elements for </w:t>
      </w:r>
      <w:r>
        <w:t>Inpatient Services</w:t>
      </w:r>
      <w:bookmarkEnd w:id="22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302A2F" w:rsidRPr="00CC7723" w:rsidTr="006E58DA">
        <w:trPr>
          <w:tblHeader/>
        </w:trPr>
        <w:tc>
          <w:tcPr>
            <w:tcW w:w="1231" w:type="pct"/>
            <w:tcBorders>
              <w:top w:val="single" w:sz="12" w:space="0" w:color="auto"/>
              <w:bottom w:val="single" w:sz="6" w:space="0" w:color="auto"/>
            </w:tcBorders>
            <w:shd w:val="pct15" w:color="auto" w:fill="auto"/>
          </w:tcPr>
          <w:p w:rsidR="00302A2F" w:rsidRPr="00CC7723" w:rsidRDefault="00302A2F" w:rsidP="0002361B">
            <w:pPr>
              <w:pStyle w:val="TableHeading"/>
              <w:keepNext/>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302A2F" w:rsidRPr="00CC7723" w:rsidRDefault="00302A2F" w:rsidP="0002361B">
            <w:pPr>
              <w:pStyle w:val="TableHeading"/>
              <w:keepNext/>
              <w:keepLines/>
            </w:pPr>
            <w:r w:rsidRPr="00CC7723">
              <w:t>Design Element</w:t>
            </w:r>
          </w:p>
        </w:tc>
        <w:tc>
          <w:tcPr>
            <w:tcW w:w="2782" w:type="pct"/>
            <w:tcBorders>
              <w:top w:val="single" w:sz="12" w:space="0" w:color="auto"/>
              <w:bottom w:val="single" w:sz="6" w:space="0" w:color="auto"/>
            </w:tcBorders>
            <w:shd w:val="pct15" w:color="auto" w:fill="auto"/>
          </w:tcPr>
          <w:p w:rsidR="00302A2F" w:rsidRPr="00CC7723" w:rsidRDefault="00302A2F" w:rsidP="0002361B">
            <w:pPr>
              <w:pStyle w:val="TableHeading"/>
              <w:keepNext/>
              <w:keepLines/>
            </w:pPr>
            <w:r w:rsidRPr="00CC7723">
              <w:t>Description</w:t>
            </w:r>
          </w:p>
        </w:tc>
      </w:tr>
      <w:tr w:rsidR="00393ED6" w:rsidTr="006E58DA">
        <w:tc>
          <w:tcPr>
            <w:tcW w:w="1231" w:type="pct"/>
            <w:tcBorders>
              <w:top w:val="single" w:sz="6" w:space="0" w:color="auto"/>
              <w:bottom w:val="single" w:sz="6" w:space="0" w:color="auto"/>
            </w:tcBorders>
            <w:shd w:val="clear" w:color="auto" w:fill="auto"/>
          </w:tcPr>
          <w:p w:rsidR="00393ED6" w:rsidRDefault="00393ED6" w:rsidP="0002361B">
            <w:pPr>
              <w:pStyle w:val="Tabletext0"/>
              <w:keepNext w:val="0"/>
            </w:pPr>
            <w:r w:rsidRPr="00AA278C">
              <w:t>FS-EP007-016</w:t>
            </w:r>
          </w:p>
          <w:p w:rsidR="00393ED6" w:rsidRDefault="00393ED6" w:rsidP="0002361B">
            <w:pPr>
              <w:pStyle w:val="Tabletext0"/>
              <w:keepNext w:val="0"/>
            </w:pPr>
            <w:r>
              <w:t>FS-EP007-016-001</w:t>
            </w:r>
          </w:p>
          <w:p w:rsidR="00393ED6" w:rsidRDefault="00393ED6" w:rsidP="0002361B">
            <w:pPr>
              <w:pStyle w:val="Tabletext0"/>
              <w:keepNext w:val="0"/>
            </w:pPr>
            <w:r>
              <w:t>FS-EP007-016-002</w:t>
            </w:r>
          </w:p>
          <w:p w:rsidR="00393ED6" w:rsidRDefault="00393ED6" w:rsidP="0002361B">
            <w:pPr>
              <w:pStyle w:val="Tabletext0"/>
              <w:keepNext w:val="0"/>
            </w:pPr>
            <w:r>
              <w:t>FS-EP007-016-003</w:t>
            </w:r>
          </w:p>
          <w:p w:rsidR="00393ED6" w:rsidRDefault="00393ED6" w:rsidP="0002361B">
            <w:pPr>
              <w:pStyle w:val="Tabletext0"/>
              <w:keepNext w:val="0"/>
            </w:pPr>
            <w:r>
              <w:t>FS-EP007-016-004</w:t>
            </w:r>
          </w:p>
          <w:p w:rsidR="00393ED6" w:rsidRPr="00AA278C" w:rsidRDefault="00393ED6" w:rsidP="0002361B">
            <w:pPr>
              <w:pStyle w:val="Tabletext0"/>
              <w:keepNext w:val="0"/>
            </w:pPr>
          </w:p>
        </w:tc>
        <w:tc>
          <w:tcPr>
            <w:tcW w:w="987" w:type="pct"/>
            <w:tcBorders>
              <w:top w:val="single" w:sz="6" w:space="0" w:color="auto"/>
              <w:bottom w:val="single" w:sz="6" w:space="0" w:color="auto"/>
            </w:tcBorders>
            <w:shd w:val="clear" w:color="auto" w:fill="auto"/>
          </w:tcPr>
          <w:p w:rsidR="00393ED6" w:rsidRPr="00AA278C" w:rsidRDefault="00393ED6" w:rsidP="0002361B">
            <w:pPr>
              <w:pStyle w:val="Tabletext0"/>
              <w:keepNext w:val="0"/>
            </w:pPr>
            <w:r>
              <w:t>SD</w:t>
            </w:r>
            <w:r w:rsidRPr="00AA278C">
              <w:t>-EP007-016</w:t>
            </w:r>
          </w:p>
        </w:tc>
        <w:tc>
          <w:tcPr>
            <w:tcW w:w="2782" w:type="pct"/>
            <w:tcBorders>
              <w:top w:val="single" w:sz="6" w:space="0" w:color="auto"/>
              <w:bottom w:val="single" w:sz="6" w:space="0" w:color="auto"/>
            </w:tcBorders>
            <w:shd w:val="clear" w:color="auto" w:fill="auto"/>
          </w:tcPr>
          <w:p w:rsidR="00393ED6" w:rsidRDefault="00393ED6" w:rsidP="0002361B">
            <w:pPr>
              <w:pStyle w:val="Tabletext0"/>
              <w:keepNext w:val="0"/>
            </w:pPr>
            <w:r>
              <w:t>The 10-707</w:t>
            </w:r>
            <w:r w:rsidR="00A16895">
              <w:t>8</w:t>
            </w:r>
            <w:r>
              <w:t xml:space="preserve"> Authorization form </w:t>
            </w:r>
            <w:r w:rsidR="00A70EB7">
              <w:t xml:space="preserve">generated in VistA Fee </w:t>
            </w:r>
            <w:r>
              <w:t>shall be modified to:</w:t>
            </w:r>
          </w:p>
          <w:p w:rsidR="00CF0D83" w:rsidRDefault="00CF0D83" w:rsidP="0002361B">
            <w:pPr>
              <w:pStyle w:val="TableTextBullet1"/>
            </w:pPr>
            <w:r w:rsidRPr="00CF0D83">
              <w:t>display the services description (UM03)</w:t>
            </w:r>
          </w:p>
          <w:p w:rsidR="009B0E6B" w:rsidRDefault="009B0E6B" w:rsidP="0002361B">
            <w:pPr>
              <w:pStyle w:val="TableTextBullet1"/>
            </w:pPr>
            <w:r>
              <w:t>display the services quantity (HSD02)</w:t>
            </w:r>
          </w:p>
          <w:p w:rsidR="009B0E6B" w:rsidRDefault="009B0E6B" w:rsidP="0002361B">
            <w:pPr>
              <w:pStyle w:val="TableTextBullet1"/>
            </w:pPr>
            <w:r>
              <w:t>display the services units (HSD01)</w:t>
            </w:r>
          </w:p>
          <w:p w:rsidR="00393ED6" w:rsidRDefault="009B0E6B" w:rsidP="0002361B">
            <w:pPr>
              <w:pStyle w:val="TableTextBullet1"/>
            </w:pPr>
            <w:r>
              <w:t>d</w:t>
            </w:r>
            <w:r w:rsidR="00B11774">
              <w:t>isplay Measurement Code (HSD03)</w:t>
            </w:r>
          </w:p>
        </w:tc>
      </w:tr>
      <w:tr w:rsidR="00C40585" w:rsidTr="006E58DA">
        <w:tc>
          <w:tcPr>
            <w:tcW w:w="1231" w:type="pct"/>
            <w:tcBorders>
              <w:top w:val="single" w:sz="6" w:space="0" w:color="auto"/>
              <w:bottom w:val="single" w:sz="6" w:space="0" w:color="auto"/>
            </w:tcBorders>
            <w:shd w:val="clear" w:color="auto" w:fill="auto"/>
          </w:tcPr>
          <w:p w:rsidR="00C40585" w:rsidRPr="00CF0D83" w:rsidRDefault="00B11774" w:rsidP="0002361B">
            <w:pPr>
              <w:pStyle w:val="Tabletext0"/>
              <w:keepNext w:val="0"/>
            </w:pPr>
            <w:r>
              <w:lastRenderedPageBreak/>
              <w:t>FS-EP007-017</w:t>
            </w:r>
          </w:p>
        </w:tc>
        <w:tc>
          <w:tcPr>
            <w:tcW w:w="987" w:type="pct"/>
            <w:tcBorders>
              <w:top w:val="single" w:sz="6" w:space="0" w:color="auto"/>
              <w:bottom w:val="single" w:sz="6" w:space="0" w:color="auto"/>
            </w:tcBorders>
            <w:shd w:val="clear" w:color="auto" w:fill="auto"/>
          </w:tcPr>
          <w:p w:rsidR="00C40585" w:rsidRPr="00CF0D83" w:rsidRDefault="00CF0D83" w:rsidP="0002361B">
            <w:pPr>
              <w:pStyle w:val="Tabletext0"/>
              <w:keepNext w:val="0"/>
            </w:pPr>
            <w:r w:rsidRPr="00CF0D83">
              <w:t>SD-EP007-017</w:t>
            </w:r>
          </w:p>
        </w:tc>
        <w:tc>
          <w:tcPr>
            <w:tcW w:w="2782" w:type="pct"/>
            <w:tcBorders>
              <w:top w:val="single" w:sz="6" w:space="0" w:color="auto"/>
              <w:bottom w:val="single" w:sz="6" w:space="0" w:color="auto"/>
            </w:tcBorders>
            <w:shd w:val="clear" w:color="auto" w:fill="auto"/>
          </w:tcPr>
          <w:p w:rsidR="00C40585" w:rsidRPr="00CF0D83" w:rsidRDefault="00B11774" w:rsidP="0002361B">
            <w:pPr>
              <w:pStyle w:val="Tabletext0"/>
              <w:keepNext w:val="0"/>
            </w:pPr>
            <w:r w:rsidRPr="00B11774">
              <w:t>If the Response MSG – Message Text segment  is  present in the 278 response, it shall be printed in the services area of the authorization</w:t>
            </w:r>
            <w:r>
              <w:t>.</w:t>
            </w:r>
          </w:p>
        </w:tc>
      </w:tr>
      <w:tr w:rsidR="00393ED6" w:rsidTr="006E58DA">
        <w:tc>
          <w:tcPr>
            <w:tcW w:w="1231" w:type="pct"/>
            <w:tcBorders>
              <w:top w:val="single" w:sz="6" w:space="0" w:color="auto"/>
              <w:bottom w:val="single" w:sz="6" w:space="0" w:color="auto"/>
            </w:tcBorders>
            <w:shd w:val="clear" w:color="auto" w:fill="auto"/>
          </w:tcPr>
          <w:p w:rsidR="00393ED6" w:rsidRPr="00AA278C" w:rsidRDefault="00393ED6" w:rsidP="001E02BB">
            <w:pPr>
              <w:pStyle w:val="Tabletext0"/>
            </w:pPr>
            <w:r w:rsidRPr="00AA278C">
              <w:t>FS-EP007-01</w:t>
            </w:r>
            <w:r w:rsidR="009B0E6B">
              <w:t>8</w:t>
            </w:r>
          </w:p>
        </w:tc>
        <w:tc>
          <w:tcPr>
            <w:tcW w:w="987" w:type="pct"/>
            <w:tcBorders>
              <w:top w:val="single" w:sz="6" w:space="0" w:color="auto"/>
              <w:bottom w:val="single" w:sz="6" w:space="0" w:color="auto"/>
            </w:tcBorders>
            <w:shd w:val="clear" w:color="auto" w:fill="auto"/>
          </w:tcPr>
          <w:p w:rsidR="00393ED6" w:rsidRPr="00AA278C" w:rsidRDefault="00393ED6" w:rsidP="00CF0D83">
            <w:pPr>
              <w:pStyle w:val="Tabletext0"/>
            </w:pPr>
            <w:r>
              <w:t>SD</w:t>
            </w:r>
            <w:r w:rsidRPr="00AA278C">
              <w:t>-EP007-01</w:t>
            </w:r>
            <w:r w:rsidR="00CF0D83">
              <w:t>8</w:t>
            </w:r>
          </w:p>
        </w:tc>
        <w:tc>
          <w:tcPr>
            <w:tcW w:w="2782" w:type="pct"/>
            <w:tcBorders>
              <w:top w:val="single" w:sz="6" w:space="0" w:color="auto"/>
              <w:bottom w:val="single" w:sz="6" w:space="0" w:color="auto"/>
            </w:tcBorders>
            <w:shd w:val="clear" w:color="auto" w:fill="auto"/>
          </w:tcPr>
          <w:p w:rsidR="00393ED6" w:rsidRDefault="00393ED6" w:rsidP="001E02BB">
            <w:pPr>
              <w:pStyle w:val="Tabletext0"/>
            </w:pPr>
            <w:r>
              <w:t>The revised 10-7078 authorization form shall be printable.</w:t>
            </w:r>
          </w:p>
        </w:tc>
      </w:tr>
      <w:tr w:rsidR="00393ED6" w:rsidTr="006E58DA">
        <w:tc>
          <w:tcPr>
            <w:tcW w:w="1231" w:type="pct"/>
            <w:tcBorders>
              <w:top w:val="single" w:sz="6" w:space="0" w:color="auto"/>
              <w:bottom w:val="single" w:sz="6" w:space="0" w:color="auto"/>
            </w:tcBorders>
            <w:shd w:val="clear" w:color="auto" w:fill="auto"/>
          </w:tcPr>
          <w:p w:rsidR="00A70EB7" w:rsidRDefault="00A70EB7" w:rsidP="00A70EB7">
            <w:pPr>
              <w:pStyle w:val="Tabletext0"/>
            </w:pPr>
            <w:r w:rsidRPr="00AA278C">
              <w:t>FS-EP007-019</w:t>
            </w:r>
          </w:p>
          <w:p w:rsidR="00A70EB7" w:rsidRDefault="00A70EB7" w:rsidP="00A70EB7">
            <w:pPr>
              <w:pStyle w:val="Tabletext0"/>
            </w:pPr>
            <w:r>
              <w:t>FS-EP007-019-001</w:t>
            </w:r>
          </w:p>
          <w:p w:rsidR="00A70EB7" w:rsidRDefault="00A70EB7" w:rsidP="00A70EB7">
            <w:pPr>
              <w:pStyle w:val="Tabletext0"/>
            </w:pPr>
            <w:r>
              <w:t>FS-EP007-019-002</w:t>
            </w:r>
          </w:p>
          <w:p w:rsidR="00A70EB7" w:rsidRDefault="00A70EB7" w:rsidP="00A70EB7">
            <w:pPr>
              <w:pStyle w:val="Tabletext0"/>
            </w:pPr>
            <w:r>
              <w:t>FS-EP007-019-003</w:t>
            </w:r>
          </w:p>
          <w:p w:rsidR="00A70EB7" w:rsidRPr="00AA278C" w:rsidRDefault="00A70EB7" w:rsidP="00A70EB7">
            <w:pPr>
              <w:pStyle w:val="Tabletext0"/>
            </w:pPr>
            <w:r>
              <w:t>FS-EP007-019-004</w:t>
            </w:r>
          </w:p>
        </w:tc>
        <w:tc>
          <w:tcPr>
            <w:tcW w:w="987" w:type="pct"/>
            <w:tcBorders>
              <w:top w:val="single" w:sz="6" w:space="0" w:color="auto"/>
              <w:bottom w:val="single" w:sz="6" w:space="0" w:color="auto"/>
            </w:tcBorders>
            <w:shd w:val="clear" w:color="auto" w:fill="auto"/>
          </w:tcPr>
          <w:p w:rsidR="00393ED6" w:rsidRPr="00AA278C" w:rsidRDefault="00393ED6" w:rsidP="00CF0D83">
            <w:pPr>
              <w:pStyle w:val="Tabletext0"/>
            </w:pPr>
            <w:r>
              <w:t>SD</w:t>
            </w:r>
            <w:r w:rsidRPr="00AA278C">
              <w:t>-EP007-01</w:t>
            </w:r>
            <w:r w:rsidR="00CF0D83">
              <w:t>9</w:t>
            </w:r>
          </w:p>
        </w:tc>
        <w:tc>
          <w:tcPr>
            <w:tcW w:w="2782" w:type="pct"/>
            <w:tcBorders>
              <w:top w:val="single" w:sz="6" w:space="0" w:color="auto"/>
              <w:bottom w:val="single" w:sz="6" w:space="0" w:color="auto"/>
            </w:tcBorders>
            <w:shd w:val="clear" w:color="auto" w:fill="auto"/>
          </w:tcPr>
          <w:p w:rsidR="00D91433" w:rsidRDefault="00393ED6" w:rsidP="00D91433">
            <w:pPr>
              <w:pStyle w:val="Tabletext0"/>
            </w:pPr>
            <w:r>
              <w:t xml:space="preserve">The 10-7078 Authorization letter </w:t>
            </w:r>
            <w:r w:rsidR="00A70EB7">
              <w:t xml:space="preserve">generated in VistA Fee </w:t>
            </w:r>
            <w:r>
              <w:t>shall be modified to:</w:t>
            </w:r>
          </w:p>
          <w:p w:rsidR="00A21F71" w:rsidRDefault="00A21F71" w:rsidP="00D91433">
            <w:pPr>
              <w:pStyle w:val="TableTextBullet1"/>
            </w:pPr>
            <w:r>
              <w:t>display the services description (UM03)</w:t>
            </w:r>
          </w:p>
          <w:p w:rsidR="00A21F71" w:rsidRDefault="00A21F71" w:rsidP="00D91433">
            <w:pPr>
              <w:pStyle w:val="TableTextBullet1"/>
            </w:pPr>
            <w:r>
              <w:t>display the services quantity (HSD02)</w:t>
            </w:r>
          </w:p>
          <w:p w:rsidR="00A21F71" w:rsidRDefault="00A21F71" w:rsidP="00D91433">
            <w:pPr>
              <w:pStyle w:val="TableTextBullet1"/>
            </w:pPr>
            <w:r>
              <w:t>display the services units (HSD01)</w:t>
            </w:r>
          </w:p>
          <w:p w:rsidR="00393ED6" w:rsidRDefault="00A21F71" w:rsidP="00D91433">
            <w:pPr>
              <w:pStyle w:val="TableTextBullet1"/>
            </w:pPr>
            <w:r>
              <w:t>display Measurement Code (HSD03)</w:t>
            </w:r>
          </w:p>
        </w:tc>
      </w:tr>
      <w:tr w:rsidR="00A378B8" w:rsidTr="006E58DA">
        <w:tc>
          <w:tcPr>
            <w:tcW w:w="1231" w:type="pct"/>
            <w:tcBorders>
              <w:top w:val="single" w:sz="6" w:space="0" w:color="auto"/>
              <w:bottom w:val="single" w:sz="6" w:space="0" w:color="auto"/>
            </w:tcBorders>
            <w:shd w:val="clear" w:color="auto" w:fill="auto"/>
          </w:tcPr>
          <w:p w:rsidR="00A378B8" w:rsidRPr="00A378B8" w:rsidRDefault="00A378B8" w:rsidP="00A378B8">
            <w:pPr>
              <w:pStyle w:val="Tabletext0"/>
              <w:rPr>
                <w:highlight w:val="lightGray"/>
              </w:rPr>
            </w:pPr>
            <w:r w:rsidRPr="003C4452">
              <w:t>FS-EP007-020</w:t>
            </w:r>
          </w:p>
        </w:tc>
        <w:tc>
          <w:tcPr>
            <w:tcW w:w="987" w:type="pct"/>
            <w:tcBorders>
              <w:top w:val="single" w:sz="6" w:space="0" w:color="auto"/>
              <w:bottom w:val="single" w:sz="6" w:space="0" w:color="auto"/>
            </w:tcBorders>
            <w:shd w:val="clear" w:color="auto" w:fill="auto"/>
          </w:tcPr>
          <w:p w:rsidR="00A378B8" w:rsidRPr="00A378B8" w:rsidRDefault="003C4452" w:rsidP="001E02BB">
            <w:pPr>
              <w:pStyle w:val="Tabletext0"/>
              <w:rPr>
                <w:highlight w:val="lightGray"/>
              </w:rPr>
            </w:pPr>
            <w:r>
              <w:t>SD</w:t>
            </w:r>
            <w:r w:rsidRPr="00AA278C">
              <w:t>-EP007-020</w:t>
            </w:r>
          </w:p>
        </w:tc>
        <w:tc>
          <w:tcPr>
            <w:tcW w:w="2782" w:type="pct"/>
            <w:tcBorders>
              <w:top w:val="single" w:sz="6" w:space="0" w:color="auto"/>
              <w:bottom w:val="single" w:sz="6" w:space="0" w:color="auto"/>
            </w:tcBorders>
            <w:shd w:val="clear" w:color="auto" w:fill="auto"/>
          </w:tcPr>
          <w:p w:rsidR="00A378B8" w:rsidRDefault="003C4452" w:rsidP="00A378B8">
            <w:pPr>
              <w:pStyle w:val="Tabletext0"/>
            </w:pPr>
            <w:r w:rsidRPr="003C4452">
              <w:t>If the Response MSG – Message Text segment  is present in the 278 response, it shall be printed in the services area of the authorization</w:t>
            </w:r>
            <w:r>
              <w:t>.</w:t>
            </w:r>
          </w:p>
        </w:tc>
      </w:tr>
      <w:tr w:rsidR="00393ED6" w:rsidTr="006E58DA">
        <w:tc>
          <w:tcPr>
            <w:tcW w:w="1231" w:type="pct"/>
            <w:tcBorders>
              <w:top w:val="single" w:sz="6" w:space="0" w:color="auto"/>
              <w:bottom w:val="single" w:sz="12" w:space="0" w:color="auto"/>
            </w:tcBorders>
            <w:shd w:val="clear" w:color="auto" w:fill="auto"/>
          </w:tcPr>
          <w:p w:rsidR="00393ED6" w:rsidRPr="00AA278C" w:rsidRDefault="00393ED6" w:rsidP="001E02BB">
            <w:pPr>
              <w:pStyle w:val="Tabletext0"/>
            </w:pPr>
            <w:r w:rsidRPr="00AA278C">
              <w:t>FS-EP007-02</w:t>
            </w:r>
            <w:r w:rsidR="00A378B8">
              <w:t>1</w:t>
            </w:r>
          </w:p>
        </w:tc>
        <w:tc>
          <w:tcPr>
            <w:tcW w:w="987" w:type="pct"/>
            <w:tcBorders>
              <w:top w:val="single" w:sz="6" w:space="0" w:color="auto"/>
              <w:bottom w:val="single" w:sz="12" w:space="0" w:color="auto"/>
            </w:tcBorders>
            <w:shd w:val="clear" w:color="auto" w:fill="auto"/>
          </w:tcPr>
          <w:p w:rsidR="00393ED6" w:rsidRPr="00AA278C" w:rsidRDefault="003C4452" w:rsidP="003C4452">
            <w:pPr>
              <w:pStyle w:val="Tabletext0"/>
            </w:pPr>
            <w:r>
              <w:t>SD</w:t>
            </w:r>
            <w:r w:rsidRPr="00AA278C">
              <w:t>-EP007-02</w:t>
            </w:r>
            <w:r>
              <w:t>1</w:t>
            </w:r>
          </w:p>
        </w:tc>
        <w:tc>
          <w:tcPr>
            <w:tcW w:w="2782" w:type="pct"/>
            <w:tcBorders>
              <w:top w:val="single" w:sz="6" w:space="0" w:color="auto"/>
              <w:bottom w:val="single" w:sz="12" w:space="0" w:color="auto"/>
            </w:tcBorders>
            <w:shd w:val="clear" w:color="auto" w:fill="auto"/>
          </w:tcPr>
          <w:p w:rsidR="00393ED6" w:rsidRDefault="00393ED6" w:rsidP="001E02BB">
            <w:pPr>
              <w:pStyle w:val="Tabletext0"/>
            </w:pPr>
            <w:r>
              <w:t>The revised 10-7078 authoriza</w:t>
            </w:r>
            <w:r w:rsidR="00112B38">
              <w:t>tion letter shall be printable.</w:t>
            </w:r>
          </w:p>
        </w:tc>
      </w:tr>
    </w:tbl>
    <w:p w:rsidR="00393ED6" w:rsidRDefault="00A94871" w:rsidP="007C2631">
      <w:pPr>
        <w:pStyle w:val="Heading5"/>
      </w:pPr>
      <w:bookmarkStart w:id="224" w:name="_Ref423428016"/>
      <w:bookmarkStart w:id="225" w:name="_Toc424035566"/>
      <w:r>
        <w:t xml:space="preserve">Authorization </w:t>
      </w:r>
      <w:r w:rsidR="00393ED6">
        <w:t xml:space="preserve">Services </w:t>
      </w:r>
      <w:bookmarkEnd w:id="224"/>
      <w:bookmarkEnd w:id="225"/>
      <w:r w:rsidR="003C4452">
        <w:t>Entry</w:t>
      </w:r>
    </w:p>
    <w:p w:rsidR="003C4452" w:rsidRPr="003C4452" w:rsidRDefault="003C4452" w:rsidP="003C4452">
      <w:pPr>
        <w:pStyle w:val="BodyText"/>
        <w:rPr>
          <w:lang w:eastAsia="fr-FR"/>
        </w:rPr>
      </w:pPr>
      <w:proofErr w:type="spellStart"/>
      <w:r>
        <w:rPr>
          <w:lang w:eastAsia="fr-FR"/>
        </w:rPr>
        <w:t>VistA</w:t>
      </w:r>
      <w:proofErr w:type="spellEnd"/>
      <w:r>
        <w:rPr>
          <w:lang w:eastAsia="fr-FR"/>
        </w:rPr>
        <w:t xml:space="preserve"> Fee Basis will have additional fields added to the workflow to create a new authorization in order to capture new data elements necessary for creating a useful authorization transaction.</w:t>
      </w:r>
    </w:p>
    <w:p w:rsidR="00393ED6" w:rsidRPr="00DE7E92" w:rsidRDefault="00393ED6" w:rsidP="00E86EFB">
      <w:pPr>
        <w:pStyle w:val="Caption"/>
      </w:pPr>
      <w:bookmarkStart w:id="226" w:name="_Toc437426597"/>
      <w:r w:rsidRPr="00DE7E92">
        <w:t xml:space="preserve">Table </w:t>
      </w:r>
      <w:r w:rsidR="002C05ED">
        <w:fldChar w:fldCharType="begin"/>
      </w:r>
      <w:r w:rsidR="00A055D6">
        <w:instrText xml:space="preserve"> SEQ Table \* ARABIC </w:instrText>
      </w:r>
      <w:r w:rsidR="002C05ED">
        <w:fldChar w:fldCharType="separate"/>
      </w:r>
      <w:r w:rsidR="0073428E">
        <w:rPr>
          <w:noProof/>
        </w:rPr>
        <w:t>22</w:t>
      </w:r>
      <w:r w:rsidR="002C05ED">
        <w:rPr>
          <w:noProof/>
        </w:rPr>
        <w:fldChar w:fldCharType="end"/>
      </w:r>
      <w:r>
        <w:t xml:space="preserve"> </w:t>
      </w:r>
      <w:r w:rsidRPr="00DE7E92">
        <w:t xml:space="preserve">– Design Elements for </w:t>
      </w:r>
      <w:r w:rsidR="00A94871">
        <w:t xml:space="preserve">Authorization </w:t>
      </w:r>
      <w:r>
        <w:t xml:space="preserve">Services </w:t>
      </w:r>
      <w:r w:rsidR="003C4452">
        <w:t>Entry</w:t>
      </w:r>
      <w:bookmarkEnd w:id="2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393ED6" w:rsidRPr="00CC7723" w:rsidTr="006E58DA">
        <w:trPr>
          <w:tblHeader/>
        </w:trPr>
        <w:tc>
          <w:tcPr>
            <w:tcW w:w="1231" w:type="pct"/>
            <w:tcBorders>
              <w:top w:val="single" w:sz="12" w:space="0" w:color="auto"/>
              <w:bottom w:val="single" w:sz="6" w:space="0" w:color="auto"/>
            </w:tcBorders>
            <w:shd w:val="pct15" w:color="auto" w:fill="auto"/>
          </w:tcPr>
          <w:p w:rsidR="00393ED6" w:rsidRPr="00CC7723" w:rsidRDefault="00393ED6" w:rsidP="00C76D88">
            <w:pPr>
              <w:pStyle w:val="TableHeading"/>
              <w:keepNext/>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393ED6" w:rsidRPr="00CC7723" w:rsidRDefault="00393ED6" w:rsidP="00C76D88">
            <w:pPr>
              <w:pStyle w:val="TableHeading"/>
              <w:keepNext/>
              <w:keepLines/>
            </w:pPr>
            <w:r w:rsidRPr="00CC7723">
              <w:t>Design Element</w:t>
            </w:r>
          </w:p>
        </w:tc>
        <w:tc>
          <w:tcPr>
            <w:tcW w:w="2782" w:type="pct"/>
            <w:tcBorders>
              <w:top w:val="single" w:sz="12" w:space="0" w:color="auto"/>
              <w:bottom w:val="single" w:sz="6" w:space="0" w:color="auto"/>
            </w:tcBorders>
            <w:shd w:val="pct15" w:color="auto" w:fill="auto"/>
          </w:tcPr>
          <w:p w:rsidR="00393ED6" w:rsidRPr="00CC7723" w:rsidRDefault="00393ED6" w:rsidP="00C76D88">
            <w:pPr>
              <w:pStyle w:val="TableHeading"/>
              <w:keepNext/>
              <w:keepLines/>
            </w:pPr>
            <w:r w:rsidRPr="00CC7723">
              <w:t>Description</w:t>
            </w:r>
          </w:p>
        </w:tc>
      </w:tr>
      <w:tr w:rsidR="00C40585" w:rsidTr="006E58DA">
        <w:tc>
          <w:tcPr>
            <w:tcW w:w="1231" w:type="pct"/>
            <w:tcBorders>
              <w:top w:val="single" w:sz="6" w:space="0" w:color="auto"/>
              <w:bottom w:val="single" w:sz="6" w:space="0" w:color="auto"/>
            </w:tcBorders>
          </w:tcPr>
          <w:p w:rsidR="00C40585" w:rsidRPr="003C4452" w:rsidRDefault="00C40585" w:rsidP="00C40585">
            <w:pPr>
              <w:pStyle w:val="Tabletext0"/>
            </w:pPr>
            <w:r w:rsidRPr="003C4452">
              <w:t>FS-EP007-026</w:t>
            </w:r>
          </w:p>
          <w:p w:rsidR="00C40585" w:rsidRPr="003C4452" w:rsidRDefault="00C40585" w:rsidP="00C40585">
            <w:pPr>
              <w:pStyle w:val="Tabletext0"/>
            </w:pPr>
            <w:r w:rsidRPr="003C4452">
              <w:t>FS-EP007-026-01</w:t>
            </w:r>
          </w:p>
          <w:p w:rsidR="00C40585" w:rsidRPr="003C4452" w:rsidRDefault="00C40585" w:rsidP="00C40585">
            <w:pPr>
              <w:pStyle w:val="Tabletext0"/>
            </w:pPr>
            <w:r w:rsidRPr="003C4452">
              <w:t>FS-EP007-026-02</w:t>
            </w:r>
          </w:p>
          <w:p w:rsidR="00C40585" w:rsidRPr="003C4452" w:rsidRDefault="00C40585" w:rsidP="00C40585">
            <w:pPr>
              <w:pStyle w:val="Tabletext0"/>
            </w:pPr>
            <w:r w:rsidRPr="003C4452">
              <w:t>FS-EP007-026-03</w:t>
            </w:r>
          </w:p>
        </w:tc>
        <w:tc>
          <w:tcPr>
            <w:tcW w:w="987" w:type="pct"/>
            <w:tcBorders>
              <w:top w:val="single" w:sz="6" w:space="0" w:color="auto"/>
              <w:bottom w:val="single" w:sz="6" w:space="0" w:color="auto"/>
            </w:tcBorders>
          </w:tcPr>
          <w:p w:rsidR="00C40585" w:rsidRPr="003C4452" w:rsidRDefault="003C4452" w:rsidP="001E02BB">
            <w:pPr>
              <w:pStyle w:val="Tabletext0"/>
            </w:pPr>
            <w:r>
              <w:t>SD-EP007-026</w:t>
            </w:r>
          </w:p>
        </w:tc>
        <w:tc>
          <w:tcPr>
            <w:tcW w:w="2782" w:type="pct"/>
            <w:tcBorders>
              <w:top w:val="single" w:sz="6" w:space="0" w:color="auto"/>
              <w:bottom w:val="single" w:sz="6" w:space="0" w:color="auto"/>
            </w:tcBorders>
          </w:tcPr>
          <w:p w:rsidR="00C40585" w:rsidRPr="003C4452" w:rsidRDefault="00C40585" w:rsidP="00C40585">
            <w:pPr>
              <w:pStyle w:val="Tabletext0"/>
            </w:pPr>
            <w:r w:rsidRPr="003C4452">
              <w:t>The entry functionality shall allow the user to enter the one set of HSD information for each master authorization:</w:t>
            </w:r>
          </w:p>
          <w:p w:rsidR="00C40585" w:rsidRPr="003C4452" w:rsidRDefault="00C40585" w:rsidP="00D91433">
            <w:pPr>
              <w:pStyle w:val="TableTextBullet1"/>
            </w:pPr>
            <w:r w:rsidRPr="003C4452">
              <w:t>HSD quantity qualifier (HSD01)</w:t>
            </w:r>
          </w:p>
          <w:p w:rsidR="00C40585" w:rsidRPr="003C4452" w:rsidRDefault="00C40585" w:rsidP="00D91433">
            <w:pPr>
              <w:pStyle w:val="TableTextBullet1"/>
            </w:pPr>
            <w:r w:rsidRPr="003C4452">
              <w:t>HSD quantity (HSD02)</w:t>
            </w:r>
          </w:p>
          <w:p w:rsidR="00C40585" w:rsidRPr="003C4452" w:rsidRDefault="00C40585" w:rsidP="00D91433">
            <w:pPr>
              <w:pStyle w:val="TableTextBullet1"/>
            </w:pPr>
            <w:r w:rsidRPr="003C4452">
              <w:t>HSD Units (HSD03)</w:t>
            </w:r>
          </w:p>
        </w:tc>
      </w:tr>
      <w:tr w:rsidR="00C40585" w:rsidTr="006E58DA">
        <w:tc>
          <w:tcPr>
            <w:tcW w:w="1231" w:type="pct"/>
            <w:tcBorders>
              <w:top w:val="single" w:sz="6" w:space="0" w:color="auto"/>
              <w:bottom w:val="single" w:sz="12" w:space="0" w:color="auto"/>
            </w:tcBorders>
          </w:tcPr>
          <w:p w:rsidR="00C40585" w:rsidRPr="003C4452" w:rsidRDefault="003C4452" w:rsidP="00C40585">
            <w:pPr>
              <w:pStyle w:val="Tabletext0"/>
            </w:pPr>
            <w:r w:rsidRPr="003C4452">
              <w:t>F</w:t>
            </w:r>
            <w:r w:rsidR="00C40585" w:rsidRPr="003C4452">
              <w:t>S-EP007-026-027</w:t>
            </w:r>
          </w:p>
        </w:tc>
        <w:tc>
          <w:tcPr>
            <w:tcW w:w="987" w:type="pct"/>
            <w:tcBorders>
              <w:top w:val="single" w:sz="6" w:space="0" w:color="auto"/>
              <w:bottom w:val="single" w:sz="12" w:space="0" w:color="auto"/>
            </w:tcBorders>
          </w:tcPr>
          <w:p w:rsidR="00C40585" w:rsidRPr="003C4452" w:rsidRDefault="003C4452" w:rsidP="001E02BB">
            <w:pPr>
              <w:pStyle w:val="Tabletext0"/>
            </w:pPr>
            <w:r w:rsidRPr="003C4452">
              <w:t>SD-EP007-026-027</w:t>
            </w:r>
          </w:p>
        </w:tc>
        <w:tc>
          <w:tcPr>
            <w:tcW w:w="2782" w:type="pct"/>
            <w:tcBorders>
              <w:top w:val="single" w:sz="6" w:space="0" w:color="auto"/>
              <w:bottom w:val="single" w:sz="12" w:space="0" w:color="auto"/>
            </w:tcBorders>
          </w:tcPr>
          <w:p w:rsidR="00C40585" w:rsidRPr="003C4452" w:rsidRDefault="00C40585" w:rsidP="003C4452">
            <w:pPr>
              <w:pStyle w:val="Tabletext0"/>
            </w:pPr>
            <w:r w:rsidRPr="003C4452">
              <w:t xml:space="preserve">If </w:t>
            </w:r>
            <w:r w:rsidR="003C4452" w:rsidRPr="003C4452">
              <w:t>the HSD Quantity Qualifier</w:t>
            </w:r>
            <w:r w:rsidRPr="003C4452">
              <w:t xml:space="preserve"> is present, </w:t>
            </w:r>
            <w:r w:rsidR="003C4452" w:rsidRPr="003C4452">
              <w:t>the HSD Quantity wi</w:t>
            </w:r>
            <w:r w:rsidRPr="003C4452">
              <w:t>ll be required.</w:t>
            </w:r>
          </w:p>
        </w:tc>
      </w:tr>
    </w:tbl>
    <w:p w:rsidR="00393ED6" w:rsidRDefault="00393ED6" w:rsidP="002D5ACA">
      <w:pPr>
        <w:pStyle w:val="BodyText"/>
      </w:pPr>
    </w:p>
    <w:p w:rsidR="0026385E" w:rsidRDefault="0026385E" w:rsidP="007C2631">
      <w:pPr>
        <w:pStyle w:val="Heading5"/>
      </w:pPr>
      <w:bookmarkStart w:id="227" w:name="_Ref423428023"/>
      <w:bookmarkStart w:id="228" w:name="_Toc424035567"/>
      <w:r>
        <w:lastRenderedPageBreak/>
        <w:t>Authorization Request Queues GUI</w:t>
      </w:r>
      <w:bookmarkEnd w:id="227"/>
      <w:bookmarkEnd w:id="228"/>
    </w:p>
    <w:p w:rsidR="0040002B" w:rsidRDefault="00E2170A" w:rsidP="0040002B">
      <w:pPr>
        <w:pStyle w:val="Caption"/>
      </w:pPr>
      <w:bookmarkStart w:id="229" w:name="_Ref422392817"/>
      <w:bookmarkStart w:id="230" w:name="_Toc422409147"/>
      <w:bookmarkStart w:id="231" w:name="_Ref422325724"/>
      <w:r>
        <w:rPr>
          <w:noProof/>
        </w:rPr>
        <w:drawing>
          <wp:inline distT="0" distB="0" distL="0" distR="0" wp14:anchorId="5BC65870" wp14:editId="633BB041">
            <wp:extent cx="5943600" cy="2303780"/>
            <wp:effectExtent l="0" t="0" r="0" b="1270"/>
            <wp:docPr id="6" name="Picture 6" descr="Queues G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uesV4.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943600" cy="2303780"/>
                    </a:xfrm>
                    <a:prstGeom prst="rect">
                      <a:avLst/>
                    </a:prstGeom>
                  </pic:spPr>
                </pic:pic>
              </a:graphicData>
            </a:graphic>
          </wp:inline>
        </w:drawing>
      </w:r>
    </w:p>
    <w:p w:rsidR="00E2170A" w:rsidRDefault="0040002B" w:rsidP="0040002B">
      <w:pPr>
        <w:pStyle w:val="Caption"/>
      </w:pPr>
      <w:bookmarkStart w:id="232" w:name="_Toc437426629"/>
      <w:r>
        <w:t xml:space="preserve">Figure </w:t>
      </w:r>
      <w:r w:rsidR="002C05ED">
        <w:fldChar w:fldCharType="begin"/>
      </w:r>
      <w:r w:rsidR="0080545F">
        <w:instrText xml:space="preserve"> SEQ Figure \* ARABIC </w:instrText>
      </w:r>
      <w:r w:rsidR="002C05ED">
        <w:fldChar w:fldCharType="separate"/>
      </w:r>
      <w:r w:rsidR="0073428E">
        <w:rPr>
          <w:noProof/>
        </w:rPr>
        <w:t>4</w:t>
      </w:r>
      <w:r w:rsidR="002C05ED">
        <w:rPr>
          <w:noProof/>
        </w:rPr>
        <w:fldChar w:fldCharType="end"/>
      </w:r>
      <w:r>
        <w:t xml:space="preserve"> – Queues </w:t>
      </w:r>
      <w:r w:rsidRPr="002E15F9">
        <w:t>GUI</w:t>
      </w:r>
      <w:bookmarkEnd w:id="232"/>
    </w:p>
    <w:p w:rsidR="0026385E" w:rsidRPr="00DE7E92" w:rsidRDefault="0026385E" w:rsidP="00E86EFB">
      <w:pPr>
        <w:pStyle w:val="Caption"/>
      </w:pPr>
      <w:bookmarkStart w:id="233" w:name="_Toc437426598"/>
      <w:bookmarkEnd w:id="229"/>
      <w:bookmarkEnd w:id="230"/>
      <w:bookmarkEnd w:id="231"/>
      <w:r w:rsidRPr="00DE7E92">
        <w:t xml:space="preserve">Table </w:t>
      </w:r>
      <w:r w:rsidR="002C05ED">
        <w:fldChar w:fldCharType="begin"/>
      </w:r>
      <w:r w:rsidR="00A055D6">
        <w:instrText xml:space="preserve"> SEQ Table \* ARABIC </w:instrText>
      </w:r>
      <w:r w:rsidR="002C05ED">
        <w:fldChar w:fldCharType="separate"/>
      </w:r>
      <w:r w:rsidR="0073428E">
        <w:rPr>
          <w:noProof/>
        </w:rPr>
        <w:t>23</w:t>
      </w:r>
      <w:r w:rsidR="002C05ED">
        <w:rPr>
          <w:noProof/>
        </w:rPr>
        <w:fldChar w:fldCharType="end"/>
      </w:r>
      <w:r>
        <w:t xml:space="preserve"> </w:t>
      </w:r>
      <w:r w:rsidRPr="00DE7E92">
        <w:t xml:space="preserve">– Design Elements for </w:t>
      </w:r>
      <w:r w:rsidR="00CA4DF6">
        <w:t>Request Queues</w:t>
      </w:r>
      <w:r>
        <w:t xml:space="preserve"> GUI</w:t>
      </w:r>
      <w:bookmarkEnd w:id="23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26385E" w:rsidRPr="00CC7723" w:rsidTr="006E58DA">
        <w:trPr>
          <w:tblHeader/>
        </w:trPr>
        <w:tc>
          <w:tcPr>
            <w:tcW w:w="1231" w:type="pct"/>
            <w:tcBorders>
              <w:top w:val="single" w:sz="12" w:space="0" w:color="auto"/>
              <w:bottom w:val="single" w:sz="6" w:space="0" w:color="auto"/>
            </w:tcBorders>
            <w:shd w:val="pct15" w:color="auto" w:fill="auto"/>
          </w:tcPr>
          <w:p w:rsidR="0026385E" w:rsidRPr="00CC7723" w:rsidRDefault="0026385E" w:rsidP="001E02BB">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26385E" w:rsidRPr="00CC7723" w:rsidRDefault="0026385E" w:rsidP="001E02BB">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26385E" w:rsidRPr="00CC7723" w:rsidRDefault="0026385E" w:rsidP="001E02BB">
            <w:pPr>
              <w:pStyle w:val="TableHeading"/>
              <w:keepNext/>
            </w:pPr>
            <w:r w:rsidRPr="00CC7723">
              <w:t>Description</w:t>
            </w:r>
          </w:p>
        </w:tc>
      </w:tr>
      <w:tr w:rsidR="00680A62" w:rsidTr="006E58DA">
        <w:tc>
          <w:tcPr>
            <w:tcW w:w="1231" w:type="pct"/>
            <w:tcBorders>
              <w:top w:val="single" w:sz="6" w:space="0" w:color="auto"/>
              <w:bottom w:val="single" w:sz="6" w:space="0" w:color="auto"/>
            </w:tcBorders>
            <w:shd w:val="clear" w:color="auto" w:fill="auto"/>
          </w:tcPr>
          <w:p w:rsidR="00680A62" w:rsidRPr="00A626E5" w:rsidRDefault="005C3B63" w:rsidP="001E02BB">
            <w:pPr>
              <w:pStyle w:val="Tabletext0"/>
            </w:pPr>
            <w:r w:rsidRPr="00A626E5">
              <w:t>FS-</w:t>
            </w:r>
            <w:r w:rsidR="009C7022">
              <w:t>UN022A</w:t>
            </w:r>
            <w:r w:rsidRPr="00A626E5">
              <w:t>-001</w:t>
            </w:r>
          </w:p>
        </w:tc>
        <w:tc>
          <w:tcPr>
            <w:tcW w:w="987" w:type="pct"/>
            <w:tcBorders>
              <w:top w:val="single" w:sz="6" w:space="0" w:color="auto"/>
              <w:bottom w:val="single" w:sz="6" w:space="0" w:color="auto"/>
            </w:tcBorders>
            <w:shd w:val="clear" w:color="auto" w:fill="auto"/>
          </w:tcPr>
          <w:p w:rsidR="00680A62" w:rsidRPr="00A626E5" w:rsidRDefault="00A626E5" w:rsidP="001E02BB">
            <w:pPr>
              <w:pStyle w:val="Tabletext0"/>
            </w:pPr>
            <w:r w:rsidRPr="00A626E5">
              <w:t>SD-</w:t>
            </w:r>
            <w:r w:rsidR="009C7022">
              <w:t>UN022A</w:t>
            </w:r>
            <w:r w:rsidRPr="00A626E5">
              <w:t>-001</w:t>
            </w:r>
          </w:p>
        </w:tc>
        <w:tc>
          <w:tcPr>
            <w:tcW w:w="2782" w:type="pct"/>
            <w:tcBorders>
              <w:top w:val="single" w:sz="6" w:space="0" w:color="auto"/>
              <w:bottom w:val="single" w:sz="6" w:space="0" w:color="auto"/>
            </w:tcBorders>
            <w:shd w:val="clear" w:color="auto" w:fill="auto"/>
          </w:tcPr>
          <w:p w:rsidR="00680A62" w:rsidRPr="00A626E5" w:rsidRDefault="00680A62" w:rsidP="001E02BB">
            <w:pPr>
              <w:pStyle w:val="Tabletext0"/>
            </w:pPr>
            <w:r w:rsidRPr="00A626E5">
              <w:t>The Queues GUI shall display a list of all queues.</w:t>
            </w:r>
          </w:p>
        </w:tc>
      </w:tr>
      <w:tr w:rsidR="00680A62" w:rsidTr="006E58DA">
        <w:tc>
          <w:tcPr>
            <w:tcW w:w="1231" w:type="pct"/>
            <w:tcBorders>
              <w:top w:val="single" w:sz="6" w:space="0" w:color="auto"/>
              <w:bottom w:val="single" w:sz="6" w:space="0" w:color="auto"/>
            </w:tcBorders>
            <w:shd w:val="clear" w:color="auto" w:fill="auto"/>
          </w:tcPr>
          <w:p w:rsidR="00680A62" w:rsidRPr="00A626E5" w:rsidRDefault="005C3B63" w:rsidP="001E02BB">
            <w:pPr>
              <w:pStyle w:val="Tabletext0"/>
            </w:pPr>
            <w:r w:rsidRPr="00A626E5">
              <w:t>FS-</w:t>
            </w:r>
            <w:r w:rsidR="009C7022">
              <w:t>UN022A</w:t>
            </w:r>
            <w:r w:rsidRPr="00A626E5">
              <w:t>-002</w:t>
            </w:r>
          </w:p>
        </w:tc>
        <w:tc>
          <w:tcPr>
            <w:tcW w:w="987" w:type="pct"/>
            <w:tcBorders>
              <w:top w:val="single" w:sz="6" w:space="0" w:color="auto"/>
              <w:bottom w:val="single" w:sz="6" w:space="0" w:color="auto"/>
            </w:tcBorders>
            <w:shd w:val="clear" w:color="auto" w:fill="auto"/>
          </w:tcPr>
          <w:p w:rsidR="00680A62" w:rsidRPr="00A626E5" w:rsidRDefault="00A626E5" w:rsidP="001E02BB">
            <w:pPr>
              <w:pStyle w:val="Tabletext0"/>
            </w:pPr>
            <w:r w:rsidRPr="00A626E5">
              <w:t>SD-</w:t>
            </w:r>
            <w:r w:rsidR="009C7022">
              <w:t>UN022A</w:t>
            </w:r>
            <w:r w:rsidRPr="00A626E5">
              <w:t>-002</w:t>
            </w:r>
          </w:p>
        </w:tc>
        <w:tc>
          <w:tcPr>
            <w:tcW w:w="2782" w:type="pct"/>
            <w:tcBorders>
              <w:top w:val="single" w:sz="6" w:space="0" w:color="auto"/>
              <w:bottom w:val="single" w:sz="6" w:space="0" w:color="auto"/>
            </w:tcBorders>
            <w:shd w:val="clear" w:color="auto" w:fill="auto"/>
          </w:tcPr>
          <w:p w:rsidR="00680A62" w:rsidRPr="00A626E5" w:rsidRDefault="00680A62" w:rsidP="001E02BB">
            <w:pPr>
              <w:pStyle w:val="Tabletext0"/>
            </w:pPr>
            <w:r w:rsidRPr="00A626E5">
              <w:t>The Queues GUI shall display High Priority queues separately from normal processing queues.</w:t>
            </w:r>
          </w:p>
        </w:tc>
      </w:tr>
      <w:tr w:rsidR="00680A62" w:rsidTr="006E58DA">
        <w:tc>
          <w:tcPr>
            <w:tcW w:w="1231" w:type="pct"/>
            <w:tcBorders>
              <w:top w:val="single" w:sz="6" w:space="0" w:color="auto"/>
              <w:bottom w:val="single" w:sz="6" w:space="0" w:color="auto"/>
            </w:tcBorders>
            <w:shd w:val="clear" w:color="auto" w:fill="auto"/>
          </w:tcPr>
          <w:p w:rsidR="00680A62" w:rsidRPr="00A626E5" w:rsidRDefault="005C3B63" w:rsidP="001E02BB">
            <w:pPr>
              <w:pStyle w:val="Tabletext0"/>
            </w:pPr>
            <w:r w:rsidRPr="00A626E5">
              <w:t>FS-</w:t>
            </w:r>
            <w:r w:rsidR="009C7022">
              <w:t>UN022A</w:t>
            </w:r>
            <w:r w:rsidRPr="00A626E5">
              <w:t>-003</w:t>
            </w:r>
          </w:p>
        </w:tc>
        <w:tc>
          <w:tcPr>
            <w:tcW w:w="987" w:type="pct"/>
            <w:tcBorders>
              <w:top w:val="single" w:sz="6" w:space="0" w:color="auto"/>
              <w:bottom w:val="single" w:sz="6" w:space="0" w:color="auto"/>
            </w:tcBorders>
            <w:shd w:val="clear" w:color="auto" w:fill="auto"/>
          </w:tcPr>
          <w:p w:rsidR="00680A62" w:rsidRPr="00A626E5" w:rsidRDefault="00A626E5" w:rsidP="001E02BB">
            <w:pPr>
              <w:pStyle w:val="Tabletext0"/>
            </w:pPr>
            <w:r w:rsidRPr="00A626E5">
              <w:t>SD-</w:t>
            </w:r>
            <w:r w:rsidR="009C7022">
              <w:t>UN022A</w:t>
            </w:r>
            <w:r w:rsidRPr="00A626E5">
              <w:t>-003</w:t>
            </w:r>
          </w:p>
        </w:tc>
        <w:tc>
          <w:tcPr>
            <w:tcW w:w="2782" w:type="pct"/>
            <w:tcBorders>
              <w:top w:val="single" w:sz="6" w:space="0" w:color="auto"/>
              <w:bottom w:val="single" w:sz="6" w:space="0" w:color="auto"/>
            </w:tcBorders>
            <w:shd w:val="clear" w:color="auto" w:fill="auto"/>
          </w:tcPr>
          <w:p w:rsidR="00680A62" w:rsidRPr="00A626E5" w:rsidRDefault="00680A62" w:rsidP="001E02BB">
            <w:pPr>
              <w:pStyle w:val="Tabletext0"/>
            </w:pPr>
            <w:r w:rsidRPr="00A626E5">
              <w:t>The Queues GUI shall display for each queue, the number of request in the queue.</w:t>
            </w:r>
          </w:p>
        </w:tc>
      </w:tr>
      <w:tr w:rsidR="00680A62" w:rsidTr="006E58DA">
        <w:tc>
          <w:tcPr>
            <w:tcW w:w="1231" w:type="pct"/>
            <w:tcBorders>
              <w:top w:val="single" w:sz="6" w:space="0" w:color="auto"/>
              <w:bottom w:val="single" w:sz="6" w:space="0" w:color="auto"/>
            </w:tcBorders>
            <w:shd w:val="clear" w:color="auto" w:fill="auto"/>
          </w:tcPr>
          <w:p w:rsidR="005C3B63" w:rsidRPr="00A626E5" w:rsidRDefault="005C3B63" w:rsidP="005C3B63">
            <w:pPr>
              <w:pStyle w:val="Tabletext0"/>
            </w:pPr>
            <w:r w:rsidRPr="00A626E5">
              <w:t>FS-</w:t>
            </w:r>
            <w:r w:rsidR="009C7022">
              <w:t>UN022A</w:t>
            </w:r>
            <w:r w:rsidRPr="00A626E5">
              <w:t>-004</w:t>
            </w:r>
          </w:p>
          <w:p w:rsidR="005C3B63" w:rsidRPr="00A626E5" w:rsidRDefault="005C3B63" w:rsidP="005C3B63">
            <w:pPr>
              <w:pStyle w:val="Tabletext0"/>
            </w:pPr>
            <w:r w:rsidRPr="00A626E5">
              <w:t>FS-</w:t>
            </w:r>
            <w:r w:rsidR="009C7022">
              <w:t>UN022A</w:t>
            </w:r>
            <w:r w:rsidRPr="00A626E5">
              <w:t>-004-001</w:t>
            </w:r>
          </w:p>
          <w:p w:rsidR="005C3B63" w:rsidRPr="00A626E5" w:rsidRDefault="005C3B63" w:rsidP="005C3B63">
            <w:pPr>
              <w:pStyle w:val="Tabletext0"/>
            </w:pPr>
            <w:r w:rsidRPr="00A626E5">
              <w:t>FS-</w:t>
            </w:r>
            <w:r w:rsidR="009C7022">
              <w:t>UN022A</w:t>
            </w:r>
            <w:r w:rsidRPr="00A626E5">
              <w:t>-004-002</w:t>
            </w:r>
          </w:p>
          <w:p w:rsidR="005C3B63" w:rsidRPr="00A626E5" w:rsidRDefault="005C3B63" w:rsidP="005C3B63">
            <w:pPr>
              <w:pStyle w:val="Tabletext0"/>
            </w:pPr>
            <w:r w:rsidRPr="00A626E5">
              <w:t>FS-</w:t>
            </w:r>
            <w:r w:rsidR="009C7022">
              <w:t>UN022A</w:t>
            </w:r>
            <w:r w:rsidRPr="00A626E5">
              <w:t>-004-003</w:t>
            </w:r>
          </w:p>
          <w:p w:rsidR="005C3B63" w:rsidRPr="00A626E5" w:rsidRDefault="005C3B63" w:rsidP="005C3B63">
            <w:pPr>
              <w:pStyle w:val="Tabletext0"/>
            </w:pPr>
            <w:r w:rsidRPr="00A626E5">
              <w:t>FS-</w:t>
            </w:r>
            <w:r w:rsidR="009C7022">
              <w:t>UN022A</w:t>
            </w:r>
            <w:r w:rsidRPr="00A626E5">
              <w:t>-004-004</w:t>
            </w:r>
          </w:p>
          <w:p w:rsidR="005C3B63" w:rsidRPr="00A626E5" w:rsidRDefault="005C3B63" w:rsidP="005C3B63">
            <w:pPr>
              <w:pStyle w:val="Tabletext0"/>
            </w:pPr>
            <w:r w:rsidRPr="00A626E5">
              <w:t>FS-</w:t>
            </w:r>
            <w:r w:rsidR="009C7022">
              <w:t>UN022A</w:t>
            </w:r>
            <w:r w:rsidRPr="00A626E5">
              <w:t>-004-005</w:t>
            </w:r>
          </w:p>
          <w:p w:rsidR="005C3B63" w:rsidRPr="00A626E5" w:rsidRDefault="005C3B63" w:rsidP="005C3B63">
            <w:pPr>
              <w:pStyle w:val="Tabletext0"/>
            </w:pPr>
            <w:r w:rsidRPr="00A626E5">
              <w:t>FS-</w:t>
            </w:r>
            <w:r w:rsidR="009C7022">
              <w:t>UN022A</w:t>
            </w:r>
            <w:r w:rsidRPr="00A626E5">
              <w:t>-004-006</w:t>
            </w:r>
          </w:p>
          <w:p w:rsidR="005C3B63" w:rsidRPr="00A626E5" w:rsidRDefault="005C3B63" w:rsidP="005C3B63">
            <w:pPr>
              <w:pStyle w:val="Tabletext0"/>
            </w:pPr>
            <w:r w:rsidRPr="00A626E5">
              <w:t>FS-</w:t>
            </w:r>
            <w:r w:rsidR="009C7022">
              <w:t>UN022A</w:t>
            </w:r>
            <w:r w:rsidRPr="00A626E5">
              <w:t>-004-007</w:t>
            </w:r>
          </w:p>
          <w:p w:rsidR="005C3B63" w:rsidRPr="00A626E5" w:rsidRDefault="005C3B63" w:rsidP="005C3B63">
            <w:pPr>
              <w:pStyle w:val="Tabletext0"/>
            </w:pPr>
            <w:r w:rsidRPr="00A626E5">
              <w:t>FS-</w:t>
            </w:r>
            <w:r w:rsidR="009C7022">
              <w:t>UN022A</w:t>
            </w:r>
            <w:r w:rsidRPr="00A626E5">
              <w:t>-004-008</w:t>
            </w:r>
          </w:p>
          <w:p w:rsidR="00680A62" w:rsidRPr="00A626E5" w:rsidRDefault="00A626E5" w:rsidP="005C3B63">
            <w:pPr>
              <w:pStyle w:val="Tabletext0"/>
            </w:pPr>
            <w:r w:rsidRPr="00A626E5">
              <w:t>FS-</w:t>
            </w:r>
            <w:r w:rsidR="009C7022">
              <w:t>UN022A</w:t>
            </w:r>
            <w:r w:rsidRPr="00A626E5">
              <w:t>-004-009</w:t>
            </w:r>
          </w:p>
        </w:tc>
        <w:tc>
          <w:tcPr>
            <w:tcW w:w="987" w:type="pct"/>
            <w:tcBorders>
              <w:top w:val="single" w:sz="6" w:space="0" w:color="auto"/>
              <w:bottom w:val="single" w:sz="6" w:space="0" w:color="auto"/>
            </w:tcBorders>
            <w:shd w:val="clear" w:color="auto" w:fill="auto"/>
          </w:tcPr>
          <w:p w:rsidR="00680A62" w:rsidRPr="00A626E5" w:rsidRDefault="00A626E5" w:rsidP="001E02BB">
            <w:pPr>
              <w:pStyle w:val="Tabletext0"/>
            </w:pPr>
            <w:r w:rsidRPr="00A626E5">
              <w:t>SD-</w:t>
            </w:r>
            <w:r w:rsidR="009C7022">
              <w:t>UN022A</w:t>
            </w:r>
            <w:r w:rsidRPr="00A626E5">
              <w:t>-004</w:t>
            </w:r>
          </w:p>
        </w:tc>
        <w:tc>
          <w:tcPr>
            <w:tcW w:w="2782" w:type="pct"/>
            <w:tcBorders>
              <w:top w:val="single" w:sz="6" w:space="0" w:color="auto"/>
              <w:bottom w:val="single" w:sz="6" w:space="0" w:color="auto"/>
            </w:tcBorders>
            <w:shd w:val="clear" w:color="auto" w:fill="auto"/>
          </w:tcPr>
          <w:p w:rsidR="005C3B63" w:rsidRPr="00A626E5" w:rsidRDefault="00680A62" w:rsidP="001E02BB">
            <w:pPr>
              <w:pStyle w:val="Tabletext0"/>
            </w:pPr>
            <w:r w:rsidRPr="00A626E5">
              <w:t>The Queues GUI shall allow a user to select a queue and see a summary of all requests in the selected queue</w:t>
            </w:r>
            <w:r w:rsidR="005C3B63" w:rsidRPr="00A626E5">
              <w:t>:</w:t>
            </w:r>
          </w:p>
          <w:p w:rsidR="005C3B63" w:rsidRPr="00A626E5" w:rsidRDefault="005C3B63" w:rsidP="00D91433">
            <w:pPr>
              <w:pStyle w:val="TableTextBullet1"/>
            </w:pPr>
            <w:r w:rsidRPr="00A626E5">
              <w:t>Patient Name</w:t>
            </w:r>
          </w:p>
          <w:p w:rsidR="005C3B63" w:rsidRPr="00A626E5" w:rsidRDefault="005C3B63" w:rsidP="00D91433">
            <w:pPr>
              <w:pStyle w:val="TableTextBullet1"/>
            </w:pPr>
            <w:r w:rsidRPr="00A626E5">
              <w:t>Patient Id</w:t>
            </w:r>
          </w:p>
          <w:p w:rsidR="005C3B63" w:rsidRPr="00A626E5" w:rsidRDefault="005C3B63" w:rsidP="00D91433">
            <w:pPr>
              <w:pStyle w:val="TableTextBullet1"/>
            </w:pPr>
            <w:r w:rsidRPr="00A626E5">
              <w:t>Patient Date of Birth</w:t>
            </w:r>
          </w:p>
          <w:p w:rsidR="005C3B63" w:rsidRPr="00A626E5" w:rsidRDefault="005C3B63" w:rsidP="00D91433">
            <w:pPr>
              <w:pStyle w:val="TableTextBullet1"/>
            </w:pPr>
            <w:r w:rsidRPr="00A626E5">
              <w:t>Date added to queue</w:t>
            </w:r>
          </w:p>
          <w:p w:rsidR="005C3B63" w:rsidRPr="00A626E5" w:rsidRDefault="005C3B63" w:rsidP="00D91433">
            <w:pPr>
              <w:pStyle w:val="TableTextBullet1"/>
            </w:pPr>
            <w:r w:rsidRPr="00A626E5">
              <w:t>Days in queue (calculated)</w:t>
            </w:r>
          </w:p>
          <w:p w:rsidR="005C3B63" w:rsidRPr="00A626E5" w:rsidRDefault="005C3B63" w:rsidP="00D91433">
            <w:pPr>
              <w:pStyle w:val="TableTextBullet1"/>
            </w:pPr>
            <w:r w:rsidRPr="00A626E5">
              <w:t>Value in UM01</w:t>
            </w:r>
          </w:p>
          <w:p w:rsidR="005C3B63" w:rsidRPr="00A626E5" w:rsidRDefault="005C3B63" w:rsidP="00D91433">
            <w:pPr>
              <w:pStyle w:val="TableTextBullet1"/>
            </w:pPr>
            <w:r w:rsidRPr="00A626E5">
              <w:t>Value in UM02</w:t>
            </w:r>
          </w:p>
          <w:p w:rsidR="00680A62" w:rsidRPr="00A626E5" w:rsidRDefault="005C3B63" w:rsidP="00D91433">
            <w:pPr>
              <w:pStyle w:val="TableTextBullet1"/>
            </w:pPr>
            <w:r w:rsidRPr="00A626E5">
              <w:t>Value in UM03</w:t>
            </w:r>
          </w:p>
          <w:p w:rsidR="00A626E5" w:rsidRPr="00A626E5" w:rsidRDefault="00A626E5" w:rsidP="00D91433">
            <w:pPr>
              <w:pStyle w:val="TableTextBullet1"/>
            </w:pPr>
            <w:r w:rsidRPr="00A626E5">
              <w:t>Date range</w:t>
            </w:r>
          </w:p>
        </w:tc>
      </w:tr>
      <w:tr w:rsidR="00680A62" w:rsidTr="006E58DA">
        <w:tc>
          <w:tcPr>
            <w:tcW w:w="1231" w:type="pct"/>
            <w:tcBorders>
              <w:top w:val="single" w:sz="6" w:space="0" w:color="auto"/>
              <w:bottom w:val="single" w:sz="6" w:space="0" w:color="auto"/>
            </w:tcBorders>
            <w:shd w:val="clear" w:color="auto" w:fill="auto"/>
          </w:tcPr>
          <w:p w:rsidR="00680A62" w:rsidRPr="00A626E5" w:rsidRDefault="005C3B63" w:rsidP="001E02BB">
            <w:pPr>
              <w:pStyle w:val="Tabletext0"/>
            </w:pPr>
            <w:r w:rsidRPr="00A626E5">
              <w:t>FS</w:t>
            </w:r>
            <w:r w:rsidR="00A626E5" w:rsidRPr="00A626E5">
              <w:t>-</w:t>
            </w:r>
            <w:r w:rsidR="009C7022">
              <w:t>UN022A</w:t>
            </w:r>
            <w:r w:rsidRPr="00A626E5">
              <w:t>-008</w:t>
            </w:r>
          </w:p>
        </w:tc>
        <w:tc>
          <w:tcPr>
            <w:tcW w:w="987" w:type="pct"/>
            <w:tcBorders>
              <w:top w:val="single" w:sz="6" w:space="0" w:color="auto"/>
              <w:bottom w:val="single" w:sz="6" w:space="0" w:color="auto"/>
            </w:tcBorders>
            <w:shd w:val="clear" w:color="auto" w:fill="auto"/>
          </w:tcPr>
          <w:p w:rsidR="00680A62" w:rsidRPr="00A626E5" w:rsidRDefault="00A626E5" w:rsidP="001E02BB">
            <w:pPr>
              <w:pStyle w:val="Tabletext0"/>
            </w:pPr>
            <w:r w:rsidRPr="00A626E5">
              <w:t>SD-</w:t>
            </w:r>
            <w:r w:rsidR="009C7022">
              <w:t>UN022A</w:t>
            </w:r>
            <w:r w:rsidRPr="00A626E5">
              <w:t>-008</w:t>
            </w:r>
          </w:p>
        </w:tc>
        <w:tc>
          <w:tcPr>
            <w:tcW w:w="2782" w:type="pct"/>
            <w:tcBorders>
              <w:top w:val="single" w:sz="6" w:space="0" w:color="auto"/>
              <w:bottom w:val="single" w:sz="6" w:space="0" w:color="auto"/>
            </w:tcBorders>
            <w:shd w:val="clear" w:color="auto" w:fill="auto"/>
          </w:tcPr>
          <w:p w:rsidR="00680A62" w:rsidRPr="00A626E5" w:rsidRDefault="00680A62" w:rsidP="005C3B63">
            <w:pPr>
              <w:pStyle w:val="Tabletext0"/>
            </w:pPr>
            <w:r w:rsidRPr="00A626E5">
              <w:t xml:space="preserve">The Queues GUI shall allow a user to select a </w:t>
            </w:r>
            <w:r w:rsidR="005C3B63" w:rsidRPr="00A626E5">
              <w:t xml:space="preserve">request </w:t>
            </w:r>
            <w:r w:rsidRPr="00A626E5">
              <w:t>from the queue.</w:t>
            </w:r>
          </w:p>
        </w:tc>
      </w:tr>
      <w:tr w:rsidR="00680A62" w:rsidTr="006E58DA">
        <w:tc>
          <w:tcPr>
            <w:tcW w:w="1231" w:type="pct"/>
            <w:tcBorders>
              <w:top w:val="single" w:sz="6" w:space="0" w:color="auto"/>
              <w:bottom w:val="single" w:sz="6" w:space="0" w:color="auto"/>
            </w:tcBorders>
          </w:tcPr>
          <w:p w:rsidR="00680A62" w:rsidRPr="00A626E5" w:rsidRDefault="00A626E5" w:rsidP="001E02BB">
            <w:pPr>
              <w:pStyle w:val="Tabletext0"/>
            </w:pPr>
            <w:r w:rsidRPr="00A626E5">
              <w:t>FS-</w:t>
            </w:r>
            <w:r w:rsidR="009C7022">
              <w:t>UN022A</w:t>
            </w:r>
            <w:r w:rsidRPr="00A626E5">
              <w:t>-009</w:t>
            </w:r>
          </w:p>
        </w:tc>
        <w:tc>
          <w:tcPr>
            <w:tcW w:w="987" w:type="pct"/>
            <w:tcBorders>
              <w:top w:val="single" w:sz="6" w:space="0" w:color="auto"/>
              <w:bottom w:val="single" w:sz="6" w:space="0" w:color="auto"/>
            </w:tcBorders>
          </w:tcPr>
          <w:p w:rsidR="00680A62" w:rsidRPr="00A626E5" w:rsidRDefault="00A626E5" w:rsidP="001E02BB">
            <w:pPr>
              <w:pStyle w:val="Tabletext0"/>
            </w:pPr>
            <w:r w:rsidRPr="00A626E5">
              <w:t>SD-</w:t>
            </w:r>
            <w:r w:rsidR="009C7022">
              <w:t>UN022A</w:t>
            </w:r>
            <w:r w:rsidRPr="00A626E5">
              <w:t>-009</w:t>
            </w:r>
          </w:p>
        </w:tc>
        <w:tc>
          <w:tcPr>
            <w:tcW w:w="2782" w:type="pct"/>
            <w:tcBorders>
              <w:top w:val="single" w:sz="6" w:space="0" w:color="auto"/>
              <w:bottom w:val="single" w:sz="6" w:space="0" w:color="auto"/>
            </w:tcBorders>
          </w:tcPr>
          <w:p w:rsidR="00680A62" w:rsidRPr="00A626E5" w:rsidRDefault="00680A62" w:rsidP="001E02BB">
            <w:pPr>
              <w:pStyle w:val="Tabletext0"/>
            </w:pPr>
            <w:r w:rsidRPr="00A626E5">
              <w:t>When a patient has been selected, the Queues GUI shall open the 278 Request/Response GUI in a separate view.</w:t>
            </w:r>
          </w:p>
        </w:tc>
      </w:tr>
      <w:tr w:rsidR="00680A62" w:rsidTr="006E58DA">
        <w:tc>
          <w:tcPr>
            <w:tcW w:w="1231" w:type="pct"/>
            <w:tcBorders>
              <w:top w:val="single" w:sz="6" w:space="0" w:color="auto"/>
              <w:bottom w:val="single" w:sz="6" w:space="0" w:color="auto"/>
            </w:tcBorders>
          </w:tcPr>
          <w:p w:rsidR="005C3B63" w:rsidRPr="00120AFF" w:rsidRDefault="005C3B63" w:rsidP="001E02BB">
            <w:pPr>
              <w:pStyle w:val="Tabletext0"/>
            </w:pPr>
            <w:r w:rsidRPr="00120AFF">
              <w:t>FS-</w:t>
            </w:r>
            <w:r w:rsidR="009C7022">
              <w:t>UN022A</w:t>
            </w:r>
            <w:r w:rsidRPr="00120AFF">
              <w:t>-010</w:t>
            </w:r>
          </w:p>
          <w:p w:rsidR="00680A62" w:rsidRPr="00120AFF" w:rsidRDefault="00680A62" w:rsidP="001E02BB">
            <w:pPr>
              <w:pStyle w:val="Tabletext0"/>
            </w:pPr>
          </w:p>
        </w:tc>
        <w:tc>
          <w:tcPr>
            <w:tcW w:w="987" w:type="pct"/>
            <w:tcBorders>
              <w:top w:val="single" w:sz="6" w:space="0" w:color="auto"/>
              <w:bottom w:val="single" w:sz="6" w:space="0" w:color="auto"/>
            </w:tcBorders>
          </w:tcPr>
          <w:p w:rsidR="00680A62" w:rsidRPr="00120AFF" w:rsidRDefault="00A626E5" w:rsidP="001E02BB">
            <w:pPr>
              <w:pStyle w:val="Tabletext0"/>
            </w:pPr>
            <w:r w:rsidRPr="00120AFF">
              <w:t>SD-</w:t>
            </w:r>
            <w:r w:rsidR="009C7022">
              <w:t>UN022A</w:t>
            </w:r>
            <w:r w:rsidRPr="00120AFF">
              <w:t>-010</w:t>
            </w:r>
          </w:p>
        </w:tc>
        <w:tc>
          <w:tcPr>
            <w:tcW w:w="2782" w:type="pct"/>
            <w:tcBorders>
              <w:top w:val="single" w:sz="6" w:space="0" w:color="auto"/>
              <w:bottom w:val="single" w:sz="6" w:space="0" w:color="auto"/>
            </w:tcBorders>
          </w:tcPr>
          <w:p w:rsidR="00680A62" w:rsidRPr="00120AFF" w:rsidRDefault="00680A62" w:rsidP="001E02BB">
            <w:pPr>
              <w:pStyle w:val="Tabletext0"/>
            </w:pPr>
            <w:r w:rsidRPr="00120AFF">
              <w:t>Once an unsolicited master authorization has the status changed from INCOMPLETE (I), it shall no longer be assigned to a queue.</w:t>
            </w:r>
          </w:p>
        </w:tc>
      </w:tr>
      <w:tr w:rsidR="00680A62" w:rsidTr="006E58DA">
        <w:tc>
          <w:tcPr>
            <w:tcW w:w="1231" w:type="pct"/>
            <w:tcBorders>
              <w:top w:val="single" w:sz="6" w:space="0" w:color="auto"/>
              <w:bottom w:val="single" w:sz="12" w:space="0" w:color="auto"/>
            </w:tcBorders>
          </w:tcPr>
          <w:p w:rsidR="00680A62" w:rsidRPr="00120AFF" w:rsidRDefault="00A626E5" w:rsidP="001E02BB">
            <w:pPr>
              <w:pStyle w:val="Tabletext0"/>
            </w:pPr>
            <w:r w:rsidRPr="00120AFF">
              <w:t>FS-</w:t>
            </w:r>
            <w:r w:rsidR="009C7022">
              <w:t>UN022A</w:t>
            </w:r>
            <w:r w:rsidRPr="00120AFF">
              <w:t xml:space="preserve">-011 </w:t>
            </w:r>
          </w:p>
        </w:tc>
        <w:tc>
          <w:tcPr>
            <w:tcW w:w="987" w:type="pct"/>
            <w:tcBorders>
              <w:top w:val="single" w:sz="6" w:space="0" w:color="auto"/>
              <w:bottom w:val="single" w:sz="12" w:space="0" w:color="auto"/>
            </w:tcBorders>
          </w:tcPr>
          <w:p w:rsidR="00680A62" w:rsidRPr="00120AFF" w:rsidRDefault="00A626E5" w:rsidP="001E02BB">
            <w:pPr>
              <w:pStyle w:val="Tabletext0"/>
            </w:pPr>
            <w:r w:rsidRPr="00120AFF">
              <w:t>SD-</w:t>
            </w:r>
            <w:r w:rsidR="009C7022">
              <w:t>UN022A</w:t>
            </w:r>
            <w:r w:rsidRPr="00120AFF">
              <w:t>-011</w:t>
            </w:r>
          </w:p>
        </w:tc>
        <w:tc>
          <w:tcPr>
            <w:tcW w:w="2782" w:type="pct"/>
            <w:tcBorders>
              <w:top w:val="single" w:sz="6" w:space="0" w:color="auto"/>
              <w:bottom w:val="single" w:sz="12" w:space="0" w:color="auto"/>
            </w:tcBorders>
          </w:tcPr>
          <w:p w:rsidR="00680A62" w:rsidRPr="00120AFF" w:rsidRDefault="00680A62" w:rsidP="001E02BB">
            <w:pPr>
              <w:pStyle w:val="Tabletext0"/>
            </w:pPr>
            <w:r w:rsidRPr="00120AFF">
              <w:t>A user shall only be allowed to view the number of incoming 278 Requests.</w:t>
            </w:r>
          </w:p>
        </w:tc>
      </w:tr>
    </w:tbl>
    <w:p w:rsidR="002E6E69" w:rsidRDefault="002E6E69" w:rsidP="002E6E69">
      <w:pPr>
        <w:pStyle w:val="BodyText"/>
      </w:pPr>
      <w:bookmarkStart w:id="234" w:name="_Ref423428029"/>
      <w:bookmarkStart w:id="235" w:name="_Toc424035568"/>
    </w:p>
    <w:p w:rsidR="002E6E69" w:rsidRDefault="002E6E69">
      <w:pPr>
        <w:rPr>
          <w:rFonts w:ascii="Arial" w:hAnsi="Arial" w:cs="Arial"/>
          <w:b/>
          <w:bCs/>
          <w:iCs/>
          <w:kern w:val="32"/>
          <w:sz w:val="24"/>
          <w:szCs w:val="26"/>
          <w:lang w:eastAsia="fr-FR"/>
        </w:rPr>
      </w:pPr>
      <w:r>
        <w:br w:type="page"/>
      </w:r>
    </w:p>
    <w:p w:rsidR="00CA4DF6" w:rsidRDefault="00CA4DF6" w:rsidP="007C2631">
      <w:pPr>
        <w:pStyle w:val="Heading5"/>
      </w:pPr>
      <w:r>
        <w:lastRenderedPageBreak/>
        <w:t>Authorization Request Processing GUI – Summary</w:t>
      </w:r>
      <w:bookmarkEnd w:id="234"/>
      <w:bookmarkEnd w:id="235"/>
    </w:p>
    <w:p w:rsidR="00FE6255" w:rsidRDefault="00FE6255" w:rsidP="00E86EFB">
      <w:pPr>
        <w:pStyle w:val="Caption"/>
      </w:pPr>
      <w:bookmarkStart w:id="236" w:name="_Ref422392823"/>
      <w:bookmarkStart w:id="237" w:name="_Toc422409148"/>
      <w:bookmarkStart w:id="238" w:name="_Ref422325736"/>
      <w:r>
        <w:rPr>
          <w:noProof/>
        </w:rPr>
        <w:drawing>
          <wp:inline distT="0" distB="0" distL="0" distR="0" wp14:anchorId="03E59937" wp14:editId="1A33802A">
            <wp:extent cx="5876925" cy="4924425"/>
            <wp:effectExtent l="0" t="0" r="0" b="0"/>
            <wp:docPr id="15" name="Picture 15" descr="Unsolicited 278 Requests GUI - Summary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8 Request GUI Summaryv2.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876925" cy="4924425"/>
                    </a:xfrm>
                    <a:prstGeom prst="rect">
                      <a:avLst/>
                    </a:prstGeom>
                  </pic:spPr>
                </pic:pic>
              </a:graphicData>
            </a:graphic>
          </wp:inline>
        </w:drawing>
      </w:r>
    </w:p>
    <w:p w:rsidR="00CA4DF6" w:rsidRPr="00CA4DF6" w:rsidRDefault="00CA4DF6" w:rsidP="00E86EFB">
      <w:pPr>
        <w:pStyle w:val="Caption"/>
      </w:pPr>
      <w:bookmarkStart w:id="239" w:name="_Toc437426630"/>
      <w:r w:rsidRPr="00CA4DF6">
        <w:t xml:space="preserve">Figure </w:t>
      </w:r>
      <w:r w:rsidR="002C05ED">
        <w:fldChar w:fldCharType="begin"/>
      </w:r>
      <w:r w:rsidR="00A055D6">
        <w:instrText xml:space="preserve"> SEQ Figure \* ARABIC </w:instrText>
      </w:r>
      <w:r w:rsidR="002C05ED">
        <w:fldChar w:fldCharType="separate"/>
      </w:r>
      <w:r w:rsidR="0073428E">
        <w:rPr>
          <w:noProof/>
        </w:rPr>
        <w:t>5</w:t>
      </w:r>
      <w:r w:rsidR="002C05ED">
        <w:rPr>
          <w:noProof/>
        </w:rPr>
        <w:fldChar w:fldCharType="end"/>
      </w:r>
      <w:bookmarkEnd w:id="236"/>
      <w:r w:rsidRPr="00CA4DF6">
        <w:t xml:space="preserve"> </w:t>
      </w:r>
      <w:r w:rsidR="00FC4358" w:rsidRPr="00DE7E92">
        <w:t>–</w:t>
      </w:r>
      <w:r w:rsidRPr="00CA4DF6">
        <w:t xml:space="preserve"> Unsolicited 278 Requests GUI – Summary View</w:t>
      </w:r>
      <w:bookmarkEnd w:id="237"/>
      <w:bookmarkEnd w:id="238"/>
      <w:bookmarkEnd w:id="239"/>
    </w:p>
    <w:p w:rsidR="004B15D7" w:rsidRDefault="004B15D7">
      <w:pPr>
        <w:rPr>
          <w:rFonts w:cs="Arial"/>
          <w:bCs/>
          <w:i/>
          <w:szCs w:val="20"/>
        </w:rPr>
      </w:pPr>
      <w:r>
        <w:br w:type="page"/>
      </w:r>
    </w:p>
    <w:p w:rsidR="00CA4DF6" w:rsidRPr="00DE7E92" w:rsidRDefault="00CA4DF6" w:rsidP="0002361B">
      <w:pPr>
        <w:pStyle w:val="Caption"/>
      </w:pPr>
      <w:bookmarkStart w:id="240" w:name="_Toc437426599"/>
      <w:r w:rsidRPr="00DE7E92">
        <w:lastRenderedPageBreak/>
        <w:t xml:space="preserve">Table </w:t>
      </w:r>
      <w:r w:rsidR="002C05ED">
        <w:fldChar w:fldCharType="begin"/>
      </w:r>
      <w:r w:rsidR="00A055D6">
        <w:instrText xml:space="preserve"> SEQ Table \* ARABIC </w:instrText>
      </w:r>
      <w:r w:rsidR="002C05ED">
        <w:fldChar w:fldCharType="separate"/>
      </w:r>
      <w:r w:rsidR="0073428E">
        <w:rPr>
          <w:noProof/>
        </w:rPr>
        <w:t>24</w:t>
      </w:r>
      <w:r w:rsidR="002C05ED">
        <w:rPr>
          <w:noProof/>
        </w:rPr>
        <w:fldChar w:fldCharType="end"/>
      </w:r>
      <w:r>
        <w:t xml:space="preserve"> </w:t>
      </w:r>
      <w:r w:rsidRPr="00DE7E92">
        <w:t xml:space="preserve">– Design Elements for </w:t>
      </w:r>
      <w:r>
        <w:t>Request Processing GUI</w:t>
      </w:r>
      <w:bookmarkEnd w:id="24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CA4DF6" w:rsidRPr="00CC7723" w:rsidTr="006E58DA">
        <w:trPr>
          <w:tblHeader/>
        </w:trPr>
        <w:tc>
          <w:tcPr>
            <w:tcW w:w="1231" w:type="pct"/>
            <w:tcBorders>
              <w:top w:val="single" w:sz="12" w:space="0" w:color="auto"/>
              <w:bottom w:val="single" w:sz="6" w:space="0" w:color="auto"/>
            </w:tcBorders>
            <w:shd w:val="pct15" w:color="auto" w:fill="auto"/>
          </w:tcPr>
          <w:p w:rsidR="00CA4DF6" w:rsidRPr="00CC7723" w:rsidRDefault="00CA4DF6" w:rsidP="0002361B">
            <w:pPr>
              <w:pStyle w:val="TableHeading"/>
              <w:keepNext/>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CA4DF6" w:rsidRPr="00CC7723" w:rsidRDefault="00CA4DF6" w:rsidP="0002361B">
            <w:pPr>
              <w:pStyle w:val="TableHeading"/>
              <w:keepNext/>
              <w:keepLines/>
            </w:pPr>
            <w:r w:rsidRPr="00CC7723">
              <w:t>Design Element</w:t>
            </w:r>
          </w:p>
        </w:tc>
        <w:tc>
          <w:tcPr>
            <w:tcW w:w="2782" w:type="pct"/>
            <w:tcBorders>
              <w:top w:val="single" w:sz="12" w:space="0" w:color="auto"/>
              <w:bottom w:val="single" w:sz="6" w:space="0" w:color="auto"/>
            </w:tcBorders>
            <w:shd w:val="pct15" w:color="auto" w:fill="auto"/>
          </w:tcPr>
          <w:p w:rsidR="00CA4DF6" w:rsidRPr="00CC7723" w:rsidRDefault="00CA4DF6" w:rsidP="0002361B">
            <w:pPr>
              <w:pStyle w:val="TableHeading"/>
              <w:keepNext/>
              <w:keepLines/>
            </w:pPr>
            <w:r w:rsidRPr="00CC7723">
              <w:t>Description</w:t>
            </w:r>
          </w:p>
        </w:tc>
      </w:tr>
      <w:tr w:rsidR="00CA4DF6" w:rsidTr="006E58DA">
        <w:trPr>
          <w:trHeight w:val="723"/>
        </w:trPr>
        <w:tc>
          <w:tcPr>
            <w:tcW w:w="1231" w:type="pct"/>
            <w:tcBorders>
              <w:top w:val="single" w:sz="6" w:space="0" w:color="auto"/>
              <w:bottom w:val="single" w:sz="6" w:space="0" w:color="auto"/>
            </w:tcBorders>
            <w:shd w:val="clear" w:color="auto" w:fill="auto"/>
          </w:tcPr>
          <w:p w:rsidR="00CA4DF6" w:rsidRDefault="00CA4DF6" w:rsidP="0002361B">
            <w:pPr>
              <w:pStyle w:val="Tabletext0"/>
              <w:keepNext w:val="0"/>
            </w:pPr>
            <w:r>
              <w:t>FS-UN015-001</w:t>
            </w:r>
          </w:p>
          <w:p w:rsidR="00CA4DF6" w:rsidRDefault="00CA4DF6" w:rsidP="0002361B">
            <w:pPr>
              <w:pStyle w:val="Tabletext0"/>
              <w:keepNext w:val="0"/>
            </w:pPr>
            <w:r>
              <w:t>FS-UN015-001-001</w:t>
            </w:r>
          </w:p>
          <w:p w:rsidR="00CA4DF6" w:rsidRDefault="00CA4DF6" w:rsidP="0002361B">
            <w:pPr>
              <w:pStyle w:val="Tabletext0"/>
              <w:keepNext w:val="0"/>
            </w:pPr>
            <w:r>
              <w:t>FS-UN015-001-002</w:t>
            </w:r>
          </w:p>
          <w:p w:rsidR="00CA4DF6" w:rsidRDefault="00CA4DF6" w:rsidP="0002361B">
            <w:pPr>
              <w:pStyle w:val="Tabletext0"/>
              <w:keepNext w:val="0"/>
            </w:pPr>
            <w:r>
              <w:t>FS-UN015-001-003</w:t>
            </w:r>
          </w:p>
          <w:p w:rsidR="00CA4DF6" w:rsidRDefault="00CA4DF6" w:rsidP="0002361B">
            <w:pPr>
              <w:pStyle w:val="Tabletext0"/>
              <w:keepNext w:val="0"/>
            </w:pPr>
            <w:r>
              <w:t>FS-UN015-001-004</w:t>
            </w:r>
          </w:p>
          <w:p w:rsidR="00CA4DF6" w:rsidRDefault="00CA4DF6" w:rsidP="0002361B">
            <w:pPr>
              <w:pStyle w:val="Tabletext0"/>
              <w:keepNext w:val="0"/>
            </w:pPr>
            <w:r>
              <w:t>FS-UN015-001-005</w:t>
            </w:r>
          </w:p>
          <w:p w:rsidR="00CA4DF6" w:rsidRDefault="00CA4DF6" w:rsidP="0002361B">
            <w:pPr>
              <w:pStyle w:val="Tabletext0"/>
              <w:keepNext w:val="0"/>
            </w:pPr>
            <w:r>
              <w:t>FS-UN015-001-006</w:t>
            </w:r>
          </w:p>
          <w:p w:rsidR="00CA4DF6" w:rsidRDefault="00CA4DF6" w:rsidP="0002361B">
            <w:pPr>
              <w:pStyle w:val="Tabletext0"/>
              <w:keepNext w:val="0"/>
            </w:pPr>
            <w:r>
              <w:t>FS-UN015-001-007</w:t>
            </w:r>
          </w:p>
          <w:p w:rsidR="00CA4DF6" w:rsidRDefault="00CA4DF6" w:rsidP="0002361B">
            <w:pPr>
              <w:pStyle w:val="Tabletext0"/>
              <w:keepNext w:val="0"/>
            </w:pPr>
            <w:r>
              <w:t>FS-UN015-001-008</w:t>
            </w:r>
          </w:p>
          <w:p w:rsidR="00CA4DF6" w:rsidRDefault="00CA4DF6" w:rsidP="0002361B">
            <w:pPr>
              <w:pStyle w:val="Tabletext0"/>
              <w:keepNext w:val="0"/>
            </w:pPr>
          </w:p>
        </w:tc>
        <w:tc>
          <w:tcPr>
            <w:tcW w:w="987" w:type="pct"/>
            <w:tcBorders>
              <w:top w:val="single" w:sz="6" w:space="0" w:color="auto"/>
              <w:bottom w:val="single" w:sz="6" w:space="0" w:color="auto"/>
            </w:tcBorders>
            <w:shd w:val="clear" w:color="auto" w:fill="auto"/>
          </w:tcPr>
          <w:p w:rsidR="00CA4DF6" w:rsidRDefault="00CA4DF6" w:rsidP="0002361B">
            <w:pPr>
              <w:pStyle w:val="Tabletext0"/>
              <w:keepNext w:val="0"/>
            </w:pPr>
            <w:r>
              <w:t>SD-UN015-001</w:t>
            </w:r>
          </w:p>
        </w:tc>
        <w:tc>
          <w:tcPr>
            <w:tcW w:w="2782" w:type="pct"/>
            <w:tcBorders>
              <w:top w:val="single" w:sz="6" w:space="0" w:color="auto"/>
              <w:bottom w:val="single" w:sz="6" w:space="0" w:color="auto"/>
            </w:tcBorders>
            <w:shd w:val="clear" w:color="auto" w:fill="auto"/>
          </w:tcPr>
          <w:p w:rsidR="00FE6255" w:rsidRDefault="00FE6255" w:rsidP="0002361B">
            <w:pPr>
              <w:pStyle w:val="Tabletext0"/>
              <w:keepNext w:val="0"/>
            </w:pPr>
            <w:r>
              <w:t>The 278 Request/Response GUI will be populated with the patient authorization information from the 278 Request. The following information shall be populated:</w:t>
            </w:r>
          </w:p>
          <w:p w:rsidR="00FE6255" w:rsidRDefault="00FE6255" w:rsidP="0002361B">
            <w:pPr>
              <w:pStyle w:val="Tabletext0"/>
              <w:keepNext w:val="0"/>
            </w:pPr>
            <w:r>
              <w:t>• Patient Name</w:t>
            </w:r>
          </w:p>
          <w:p w:rsidR="00FE6255" w:rsidRDefault="00FE6255" w:rsidP="0002361B">
            <w:pPr>
              <w:pStyle w:val="Tabletext0"/>
              <w:keepNext w:val="0"/>
            </w:pPr>
            <w:r>
              <w:t>• Patient ID</w:t>
            </w:r>
          </w:p>
          <w:p w:rsidR="00FE6255" w:rsidRDefault="00FE6255" w:rsidP="0002361B">
            <w:pPr>
              <w:pStyle w:val="Tabletext0"/>
              <w:keepNext w:val="0"/>
            </w:pPr>
            <w:r>
              <w:t>• Authorization Date</w:t>
            </w:r>
          </w:p>
          <w:p w:rsidR="00FE6255" w:rsidRDefault="00FE6255" w:rsidP="0002361B">
            <w:pPr>
              <w:pStyle w:val="Tabletext0"/>
              <w:keepNext w:val="0"/>
            </w:pPr>
            <w:r>
              <w:t>• Reference Number</w:t>
            </w:r>
          </w:p>
          <w:p w:rsidR="00FE6255" w:rsidRDefault="00FE6255" w:rsidP="0002361B">
            <w:pPr>
              <w:pStyle w:val="Tabletext0"/>
              <w:keepNext w:val="0"/>
            </w:pPr>
            <w:r>
              <w:t>• Authorization FROM date</w:t>
            </w:r>
          </w:p>
          <w:p w:rsidR="00FE6255" w:rsidRDefault="00FE6255" w:rsidP="0002361B">
            <w:pPr>
              <w:pStyle w:val="Tabletext0"/>
              <w:keepNext w:val="0"/>
            </w:pPr>
            <w:r>
              <w:t>• Authorization TO date</w:t>
            </w:r>
          </w:p>
          <w:p w:rsidR="00FE6255" w:rsidRDefault="00FE6255" w:rsidP="0002361B">
            <w:pPr>
              <w:pStyle w:val="Tabletext0"/>
              <w:keepNext w:val="0"/>
            </w:pPr>
            <w:r>
              <w:t>• 278 Request date</w:t>
            </w:r>
          </w:p>
          <w:p w:rsidR="00CA4DF6" w:rsidRDefault="00FE6255" w:rsidP="0002361B">
            <w:pPr>
              <w:pStyle w:val="Tabletext0"/>
              <w:keepNext w:val="0"/>
            </w:pPr>
            <w:r>
              <w:t>• 278 assigned queue</w:t>
            </w:r>
          </w:p>
        </w:tc>
      </w:tr>
      <w:tr w:rsidR="00CA4DF6" w:rsidTr="006E58DA">
        <w:trPr>
          <w:trHeight w:val="723"/>
        </w:trPr>
        <w:tc>
          <w:tcPr>
            <w:tcW w:w="1231" w:type="pct"/>
            <w:tcBorders>
              <w:top w:val="single" w:sz="6" w:space="0" w:color="auto"/>
              <w:bottom w:val="single" w:sz="12" w:space="0" w:color="auto"/>
            </w:tcBorders>
            <w:shd w:val="clear" w:color="auto" w:fill="auto"/>
          </w:tcPr>
          <w:p w:rsidR="00CA4DF6" w:rsidRDefault="00CA4DF6" w:rsidP="0002361B">
            <w:pPr>
              <w:pStyle w:val="Tabletext0"/>
              <w:keepNext w:val="0"/>
            </w:pPr>
            <w:r>
              <w:t>FS-UN015-002</w:t>
            </w:r>
          </w:p>
          <w:p w:rsidR="00CA4DF6" w:rsidRDefault="00CA4DF6" w:rsidP="0002361B">
            <w:pPr>
              <w:pStyle w:val="Tabletext0"/>
              <w:keepNext w:val="0"/>
            </w:pPr>
            <w:r>
              <w:t>FS-UN015-002-001</w:t>
            </w:r>
          </w:p>
          <w:p w:rsidR="00CA4DF6" w:rsidRDefault="00CA4DF6" w:rsidP="0002361B">
            <w:pPr>
              <w:pStyle w:val="Tabletext0"/>
              <w:keepNext w:val="0"/>
            </w:pPr>
            <w:r>
              <w:t>FS-UN015-002-002</w:t>
            </w:r>
          </w:p>
          <w:p w:rsidR="00CA4DF6" w:rsidRDefault="00CA4DF6" w:rsidP="0002361B">
            <w:pPr>
              <w:pStyle w:val="Tabletext0"/>
              <w:keepNext w:val="0"/>
            </w:pPr>
            <w:r>
              <w:t>FS-UN015-002-003</w:t>
            </w:r>
          </w:p>
          <w:p w:rsidR="00CA4DF6" w:rsidRDefault="00CA4DF6" w:rsidP="0002361B">
            <w:pPr>
              <w:pStyle w:val="Tabletext0"/>
              <w:keepNext w:val="0"/>
            </w:pPr>
            <w:r>
              <w:t>FS-UN015-002-004</w:t>
            </w:r>
          </w:p>
          <w:p w:rsidR="00CA4DF6" w:rsidRDefault="00CA4DF6" w:rsidP="0002361B">
            <w:pPr>
              <w:pStyle w:val="Tabletext0"/>
              <w:keepNext w:val="0"/>
            </w:pPr>
            <w:r>
              <w:t>FS-UN015-002-005</w:t>
            </w:r>
          </w:p>
          <w:p w:rsidR="00CA4DF6" w:rsidRDefault="00CA4DF6" w:rsidP="0002361B">
            <w:pPr>
              <w:pStyle w:val="Tabletext0"/>
              <w:keepNext w:val="0"/>
            </w:pPr>
            <w:r>
              <w:t>FS-UN015-002-006</w:t>
            </w:r>
          </w:p>
        </w:tc>
        <w:tc>
          <w:tcPr>
            <w:tcW w:w="987" w:type="pct"/>
            <w:tcBorders>
              <w:top w:val="single" w:sz="6" w:space="0" w:color="auto"/>
              <w:bottom w:val="single" w:sz="12" w:space="0" w:color="auto"/>
            </w:tcBorders>
            <w:shd w:val="clear" w:color="auto" w:fill="auto"/>
          </w:tcPr>
          <w:p w:rsidR="00CA4DF6" w:rsidRDefault="00CA4DF6" w:rsidP="0002361B">
            <w:pPr>
              <w:pStyle w:val="Tabletext0"/>
              <w:keepNext w:val="0"/>
            </w:pPr>
            <w:r>
              <w:t>SD-UN015-002</w:t>
            </w:r>
          </w:p>
        </w:tc>
        <w:tc>
          <w:tcPr>
            <w:tcW w:w="2782" w:type="pct"/>
            <w:tcBorders>
              <w:top w:val="single" w:sz="6" w:space="0" w:color="auto"/>
              <w:bottom w:val="single" w:sz="12" w:space="0" w:color="auto"/>
            </w:tcBorders>
            <w:shd w:val="clear" w:color="auto" w:fill="auto"/>
          </w:tcPr>
          <w:p w:rsidR="00351A72" w:rsidRDefault="00351A72" w:rsidP="0002361B">
            <w:pPr>
              <w:pStyle w:val="Tabletext0"/>
              <w:keepNext w:val="0"/>
            </w:pPr>
            <w:r>
              <w:t>The 278 Navigation View shall:</w:t>
            </w:r>
          </w:p>
          <w:p w:rsidR="00351A72" w:rsidRDefault="00351A72" w:rsidP="0002361B">
            <w:pPr>
              <w:pStyle w:val="Tabletext0"/>
              <w:keepNext w:val="0"/>
            </w:pPr>
            <w:r>
              <w:t>• Display request sections,Requestor Info, Patient Info, optional Dependent Info, Episode of Care Info and Service Info.</w:t>
            </w:r>
          </w:p>
          <w:p w:rsidR="00351A72" w:rsidRDefault="00351A72" w:rsidP="0002361B">
            <w:pPr>
              <w:pStyle w:val="Tabletext0"/>
              <w:keepNext w:val="0"/>
            </w:pPr>
            <w:r>
              <w:t>• Allow a user to select any available of the displayed sections and populate the 278 Request View with the detail information and populate the 278 Request View</w:t>
            </w:r>
          </w:p>
          <w:p w:rsidR="00351A72" w:rsidRDefault="00351A72" w:rsidP="0002361B">
            <w:pPr>
              <w:pStyle w:val="Tabletext0"/>
              <w:keepNext w:val="0"/>
            </w:pPr>
            <w:r>
              <w:t>• Allow the user to expand/collapse a section view</w:t>
            </w:r>
          </w:p>
          <w:p w:rsidR="00351A72" w:rsidRDefault="00351A72" w:rsidP="0002361B">
            <w:pPr>
              <w:pStyle w:val="Tabletext0"/>
              <w:keepNext w:val="0"/>
            </w:pPr>
            <w:r>
              <w:t>• If a section is not present in the 278 Request, the user shall not be able to select it</w:t>
            </w:r>
          </w:p>
          <w:p w:rsidR="00351A72" w:rsidRDefault="00351A72" w:rsidP="0002361B">
            <w:pPr>
              <w:pStyle w:val="Tabletext0"/>
              <w:keepNext w:val="0"/>
            </w:pPr>
            <w:r>
              <w:t>• If a section is not present in the 278 Request, the segment shall indicate that it is unavailable</w:t>
            </w:r>
          </w:p>
          <w:p w:rsidR="00CA4DF6" w:rsidRDefault="00351A72" w:rsidP="0002361B">
            <w:pPr>
              <w:pStyle w:val="Tabletext0"/>
              <w:keepNext w:val="0"/>
            </w:pPr>
            <w:r>
              <w:t>• If a section has multiple occurrences of data elements, there shall be a numeric indicat</w:t>
            </w:r>
            <w:r w:rsidR="006F5CBF">
              <w:t>or on the number of occurrences</w:t>
            </w:r>
          </w:p>
        </w:tc>
      </w:tr>
    </w:tbl>
    <w:p w:rsidR="004B15D7" w:rsidRDefault="004B15D7" w:rsidP="004B15D7">
      <w:pPr>
        <w:pStyle w:val="BodyText"/>
      </w:pPr>
      <w:bookmarkStart w:id="241" w:name="_Ref423428038"/>
      <w:bookmarkStart w:id="242" w:name="_Toc424035569"/>
    </w:p>
    <w:p w:rsidR="00CA4DF6" w:rsidRDefault="00CA4DF6" w:rsidP="007C2631">
      <w:pPr>
        <w:pStyle w:val="Heading5"/>
      </w:pPr>
      <w:r>
        <w:lastRenderedPageBreak/>
        <w:t>Authorization Request Processing GUI – Details</w:t>
      </w:r>
      <w:bookmarkEnd w:id="241"/>
      <w:bookmarkEnd w:id="242"/>
    </w:p>
    <w:p w:rsidR="00FE6255" w:rsidRDefault="00FE6255" w:rsidP="00E86EFB">
      <w:pPr>
        <w:pStyle w:val="Caption"/>
      </w:pPr>
      <w:bookmarkStart w:id="243" w:name="_Ref422392828"/>
      <w:bookmarkStart w:id="244" w:name="_Toc422409149"/>
      <w:bookmarkStart w:id="245" w:name="_Ref422325746"/>
      <w:r>
        <w:rPr>
          <w:noProof/>
        </w:rPr>
        <w:drawing>
          <wp:inline distT="0" distB="0" distL="0" distR="0" wp14:anchorId="44C8930A" wp14:editId="5DBDC0EB">
            <wp:extent cx="5943600" cy="4897120"/>
            <wp:effectExtent l="0" t="0" r="0" b="0"/>
            <wp:docPr id="2" name="Picture 2" descr="Unsolicited 278 Request GUI - Detail View&#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8 Request v6.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943600" cy="4897120"/>
                    </a:xfrm>
                    <a:prstGeom prst="rect">
                      <a:avLst/>
                    </a:prstGeom>
                  </pic:spPr>
                </pic:pic>
              </a:graphicData>
            </a:graphic>
          </wp:inline>
        </w:drawing>
      </w:r>
    </w:p>
    <w:p w:rsidR="00CA4DF6" w:rsidRPr="00006101" w:rsidRDefault="00CA4DF6" w:rsidP="00E86EFB">
      <w:pPr>
        <w:pStyle w:val="Caption"/>
      </w:pPr>
      <w:bookmarkStart w:id="246" w:name="_Toc437426631"/>
      <w:r w:rsidRPr="00CA4DF6">
        <w:t xml:space="preserve">Figure </w:t>
      </w:r>
      <w:r w:rsidR="002C05ED">
        <w:fldChar w:fldCharType="begin"/>
      </w:r>
      <w:r w:rsidR="00A055D6">
        <w:instrText xml:space="preserve"> SEQ Figure \* ARABIC </w:instrText>
      </w:r>
      <w:r w:rsidR="002C05ED">
        <w:fldChar w:fldCharType="separate"/>
      </w:r>
      <w:r w:rsidR="0073428E">
        <w:rPr>
          <w:noProof/>
        </w:rPr>
        <w:t>6</w:t>
      </w:r>
      <w:r w:rsidR="002C05ED">
        <w:rPr>
          <w:noProof/>
        </w:rPr>
        <w:fldChar w:fldCharType="end"/>
      </w:r>
      <w:bookmarkEnd w:id="243"/>
      <w:r w:rsidRPr="00CA4DF6">
        <w:t xml:space="preserve"> </w:t>
      </w:r>
      <w:r w:rsidR="00FC4358" w:rsidRPr="00DE7E92">
        <w:t>–</w:t>
      </w:r>
      <w:r w:rsidRPr="00CA4DF6">
        <w:t xml:space="preserve"> Unsolicited 278 </w:t>
      </w:r>
      <w:proofErr w:type="gramStart"/>
      <w:r w:rsidRPr="00CA4DF6">
        <w:t>Request</w:t>
      </w:r>
      <w:proofErr w:type="gramEnd"/>
      <w:r w:rsidRPr="00CA4DF6">
        <w:t xml:space="preserve"> GUI – Detail View</w:t>
      </w:r>
      <w:bookmarkEnd w:id="244"/>
      <w:bookmarkEnd w:id="245"/>
      <w:bookmarkEnd w:id="246"/>
    </w:p>
    <w:p w:rsidR="00CA4DF6" w:rsidRPr="00DE7E92" w:rsidRDefault="00CA4DF6" w:rsidP="00112B38">
      <w:pPr>
        <w:pStyle w:val="Caption"/>
        <w:keepNext w:val="0"/>
        <w:keepLines w:val="0"/>
        <w:widowControl w:val="0"/>
      </w:pPr>
      <w:bookmarkStart w:id="247" w:name="_Toc437426600"/>
      <w:r w:rsidRPr="00DE7E92">
        <w:t xml:space="preserve">Table </w:t>
      </w:r>
      <w:r w:rsidR="002C05ED">
        <w:fldChar w:fldCharType="begin"/>
      </w:r>
      <w:r w:rsidR="00A055D6">
        <w:instrText xml:space="preserve"> SEQ Table \* ARABIC </w:instrText>
      </w:r>
      <w:r w:rsidR="002C05ED">
        <w:fldChar w:fldCharType="separate"/>
      </w:r>
      <w:r w:rsidR="0073428E">
        <w:rPr>
          <w:noProof/>
        </w:rPr>
        <w:t>25</w:t>
      </w:r>
      <w:r w:rsidR="002C05ED">
        <w:rPr>
          <w:noProof/>
        </w:rPr>
        <w:fldChar w:fldCharType="end"/>
      </w:r>
      <w:r>
        <w:t xml:space="preserve"> </w:t>
      </w:r>
      <w:r w:rsidRPr="00DE7E92">
        <w:t xml:space="preserve">– Design Elements for </w:t>
      </w:r>
      <w:r>
        <w:t>Request Processing GUI</w:t>
      </w:r>
      <w:bookmarkEnd w:id="24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CA4DF6" w:rsidRPr="00CC7723" w:rsidTr="005D2C3E">
        <w:trPr>
          <w:tblHeader/>
        </w:trPr>
        <w:tc>
          <w:tcPr>
            <w:tcW w:w="1231" w:type="pct"/>
            <w:tcBorders>
              <w:top w:val="single" w:sz="12" w:space="0" w:color="auto"/>
              <w:bottom w:val="single" w:sz="6" w:space="0" w:color="auto"/>
            </w:tcBorders>
            <w:shd w:val="pct15" w:color="auto" w:fill="auto"/>
          </w:tcPr>
          <w:p w:rsidR="00CA4DF6" w:rsidRPr="00CC7723" w:rsidRDefault="00CA4DF6" w:rsidP="00112B38">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CA4DF6" w:rsidRPr="00CC7723" w:rsidRDefault="00CA4DF6" w:rsidP="00112B38">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CA4DF6" w:rsidRPr="00CC7723" w:rsidRDefault="00CA4DF6" w:rsidP="00112B38">
            <w:pPr>
              <w:pStyle w:val="TableHeading"/>
              <w:widowControl w:val="0"/>
            </w:pPr>
            <w:r w:rsidRPr="00CC7723">
              <w:t>Description</w:t>
            </w:r>
          </w:p>
        </w:tc>
      </w:tr>
      <w:tr w:rsidR="00CA4DF6" w:rsidTr="005D2C3E">
        <w:tc>
          <w:tcPr>
            <w:tcW w:w="1231" w:type="pct"/>
            <w:tcBorders>
              <w:top w:val="single" w:sz="6" w:space="0" w:color="auto"/>
              <w:bottom w:val="single" w:sz="6" w:space="0" w:color="auto"/>
            </w:tcBorders>
          </w:tcPr>
          <w:p w:rsidR="00CA4DF6" w:rsidRPr="006F5CBF" w:rsidRDefault="007D7DFD" w:rsidP="00112B38">
            <w:pPr>
              <w:pStyle w:val="Tabletext0"/>
              <w:keepNext w:val="0"/>
              <w:widowControl w:val="0"/>
            </w:pPr>
            <w:r w:rsidRPr="006F5CBF">
              <w:t>FS-UN015-003</w:t>
            </w:r>
          </w:p>
        </w:tc>
        <w:tc>
          <w:tcPr>
            <w:tcW w:w="987" w:type="pct"/>
            <w:tcBorders>
              <w:top w:val="single" w:sz="6" w:space="0" w:color="auto"/>
              <w:bottom w:val="single" w:sz="6" w:space="0" w:color="auto"/>
            </w:tcBorders>
          </w:tcPr>
          <w:p w:rsidR="00CA4DF6" w:rsidRPr="006F5CBF" w:rsidRDefault="00814427" w:rsidP="00112B38">
            <w:pPr>
              <w:pStyle w:val="Tabletext0"/>
              <w:keepNext w:val="0"/>
              <w:widowControl w:val="0"/>
            </w:pPr>
            <w:r w:rsidRPr="006F5CBF">
              <w:t>SD</w:t>
            </w:r>
            <w:r w:rsidR="007D7DFD" w:rsidRPr="006F5CBF">
              <w:t>-UN015-003</w:t>
            </w:r>
          </w:p>
        </w:tc>
        <w:tc>
          <w:tcPr>
            <w:tcW w:w="2782" w:type="pct"/>
            <w:tcBorders>
              <w:top w:val="single" w:sz="6" w:space="0" w:color="auto"/>
              <w:bottom w:val="single" w:sz="6" w:space="0" w:color="auto"/>
            </w:tcBorders>
          </w:tcPr>
          <w:p w:rsidR="00CA4DF6" w:rsidRPr="006F5CBF" w:rsidRDefault="007D7DFD" w:rsidP="00112B38">
            <w:pPr>
              <w:pStyle w:val="Tabletext0"/>
              <w:keepNext w:val="0"/>
              <w:widowControl w:val="0"/>
            </w:pPr>
            <w:r w:rsidRPr="006F5CBF">
              <w:t>The HL element data shall not be viewable.</w:t>
            </w:r>
          </w:p>
        </w:tc>
      </w:tr>
      <w:tr w:rsidR="00CA4DF6" w:rsidTr="005D2C3E">
        <w:tc>
          <w:tcPr>
            <w:tcW w:w="1231" w:type="pct"/>
            <w:tcBorders>
              <w:top w:val="single" w:sz="6" w:space="0" w:color="auto"/>
              <w:bottom w:val="single" w:sz="6" w:space="0" w:color="auto"/>
            </w:tcBorders>
            <w:shd w:val="clear" w:color="auto" w:fill="auto"/>
          </w:tcPr>
          <w:p w:rsidR="007D7DFD" w:rsidRDefault="007D7DFD" w:rsidP="00112B38">
            <w:pPr>
              <w:pStyle w:val="Tabletext0"/>
              <w:keepNext w:val="0"/>
              <w:widowControl w:val="0"/>
            </w:pPr>
            <w:r>
              <w:t>FS-UN015-004</w:t>
            </w:r>
          </w:p>
          <w:p w:rsidR="007D7DFD" w:rsidRDefault="007D7DFD" w:rsidP="00112B38">
            <w:pPr>
              <w:pStyle w:val="Tabletext0"/>
              <w:keepNext w:val="0"/>
              <w:widowControl w:val="0"/>
            </w:pPr>
            <w:r>
              <w:t>FS-UN015-004-001</w:t>
            </w:r>
          </w:p>
          <w:p w:rsidR="007D7DFD" w:rsidRDefault="007D7DFD" w:rsidP="00112B38">
            <w:pPr>
              <w:pStyle w:val="Tabletext0"/>
              <w:keepNext w:val="0"/>
              <w:widowControl w:val="0"/>
            </w:pPr>
            <w:r>
              <w:t>FS-UN015-004-002</w:t>
            </w:r>
          </w:p>
          <w:p w:rsidR="007D7DFD" w:rsidRDefault="007D7DFD" w:rsidP="00112B38">
            <w:pPr>
              <w:pStyle w:val="Tabletext0"/>
              <w:keepNext w:val="0"/>
              <w:widowControl w:val="0"/>
            </w:pPr>
            <w:r>
              <w:t>FS-UN015-004-003</w:t>
            </w:r>
          </w:p>
          <w:p w:rsidR="007D7DFD" w:rsidRDefault="007D7DFD" w:rsidP="00112B38">
            <w:pPr>
              <w:pStyle w:val="Tabletext0"/>
              <w:keepNext w:val="0"/>
              <w:widowControl w:val="0"/>
            </w:pPr>
            <w:r>
              <w:t>FS-UN015-004-004</w:t>
            </w:r>
          </w:p>
          <w:p w:rsidR="007D7DFD" w:rsidRDefault="007D7DFD" w:rsidP="00112B38">
            <w:pPr>
              <w:pStyle w:val="Tabletext0"/>
              <w:keepNext w:val="0"/>
              <w:widowControl w:val="0"/>
            </w:pPr>
            <w:r>
              <w:t>FS-UN015-004-005</w:t>
            </w:r>
          </w:p>
          <w:p w:rsidR="007D7DFD" w:rsidRDefault="007D7DFD" w:rsidP="00112B38">
            <w:pPr>
              <w:pStyle w:val="Tabletext0"/>
              <w:keepNext w:val="0"/>
              <w:widowControl w:val="0"/>
            </w:pPr>
            <w:r>
              <w:t>FS-UN015-004-006</w:t>
            </w:r>
          </w:p>
          <w:p w:rsidR="007D7DFD" w:rsidRDefault="007D7DFD" w:rsidP="00112B38">
            <w:pPr>
              <w:pStyle w:val="Tabletext0"/>
              <w:keepNext w:val="0"/>
              <w:widowControl w:val="0"/>
            </w:pPr>
            <w:r>
              <w:t>FS-UN015-004-007</w:t>
            </w:r>
          </w:p>
          <w:p w:rsidR="007D7DFD" w:rsidRDefault="007D7DFD" w:rsidP="00112B38">
            <w:pPr>
              <w:pStyle w:val="Tabletext0"/>
              <w:keepNext w:val="0"/>
              <w:widowControl w:val="0"/>
            </w:pPr>
            <w:r>
              <w:t>FS-UN015-004-008</w:t>
            </w:r>
          </w:p>
          <w:p w:rsidR="00CA4DF6" w:rsidRDefault="006F5CBF" w:rsidP="00112B38">
            <w:pPr>
              <w:pStyle w:val="Tabletext0"/>
              <w:keepNext w:val="0"/>
              <w:widowControl w:val="0"/>
            </w:pPr>
            <w:r>
              <w:t>FS-UN015-004-009</w:t>
            </w:r>
          </w:p>
        </w:tc>
        <w:tc>
          <w:tcPr>
            <w:tcW w:w="987" w:type="pct"/>
            <w:tcBorders>
              <w:top w:val="single" w:sz="6" w:space="0" w:color="auto"/>
              <w:bottom w:val="single" w:sz="6" w:space="0" w:color="auto"/>
            </w:tcBorders>
            <w:shd w:val="clear" w:color="auto" w:fill="auto"/>
          </w:tcPr>
          <w:p w:rsidR="00CA4DF6" w:rsidRDefault="00814427" w:rsidP="00112B38">
            <w:pPr>
              <w:pStyle w:val="Tabletext0"/>
              <w:keepNext w:val="0"/>
              <w:widowControl w:val="0"/>
            </w:pPr>
            <w:r>
              <w:t>SD</w:t>
            </w:r>
            <w:r w:rsidR="007D7DFD">
              <w:t>-UN015-004</w:t>
            </w:r>
          </w:p>
        </w:tc>
        <w:tc>
          <w:tcPr>
            <w:tcW w:w="2782" w:type="pct"/>
            <w:tcBorders>
              <w:top w:val="single" w:sz="6" w:space="0" w:color="auto"/>
              <w:bottom w:val="single" w:sz="6" w:space="0" w:color="auto"/>
            </w:tcBorders>
            <w:shd w:val="clear" w:color="auto" w:fill="auto"/>
          </w:tcPr>
          <w:p w:rsidR="00351A72" w:rsidRDefault="00351A72" w:rsidP="00112B38">
            <w:pPr>
              <w:pStyle w:val="Tabletext0"/>
              <w:keepNext w:val="0"/>
              <w:widowControl w:val="0"/>
            </w:pPr>
            <w:r>
              <w:t>An NVCC user shall be able to view the data in a 278 Request:</w:t>
            </w:r>
          </w:p>
          <w:p w:rsidR="00351A72" w:rsidRDefault="00351A72" w:rsidP="00112B38">
            <w:pPr>
              <w:pStyle w:val="TableTextBullet1"/>
              <w:widowControl w:val="0"/>
            </w:pPr>
            <w:r>
              <w:t>View the information in the required 2010B REQUESTOR request loop.</w:t>
            </w:r>
          </w:p>
          <w:p w:rsidR="00351A72" w:rsidRDefault="00351A72" w:rsidP="00112B38">
            <w:pPr>
              <w:pStyle w:val="TableTextBullet1"/>
              <w:widowControl w:val="0"/>
            </w:pPr>
            <w:r>
              <w:t>View the information in the required 2010C SUBSCRIBER request loop.</w:t>
            </w:r>
          </w:p>
          <w:p w:rsidR="00351A72" w:rsidRDefault="00351A72" w:rsidP="00112B38">
            <w:pPr>
              <w:pStyle w:val="TableTextBullet1"/>
              <w:widowControl w:val="0"/>
            </w:pPr>
            <w:r>
              <w:t>If present, view the information in the 2010D DEPENDENT request loop.</w:t>
            </w:r>
          </w:p>
          <w:p w:rsidR="00351A72" w:rsidRDefault="00351A72" w:rsidP="00112B38">
            <w:pPr>
              <w:pStyle w:val="TableTextBullet1"/>
              <w:widowControl w:val="0"/>
            </w:pPr>
            <w:r>
              <w:t>View the information in the required 2000E PATIENT request loop.</w:t>
            </w:r>
          </w:p>
          <w:p w:rsidR="00351A72" w:rsidRDefault="00351A72" w:rsidP="00112B38">
            <w:pPr>
              <w:pStyle w:val="TableTextBullet1"/>
              <w:widowControl w:val="0"/>
            </w:pPr>
            <w:r>
              <w:t>View the information in the situational 2010EA PATIENT EVENT PROVIDER NAME request loop.</w:t>
            </w:r>
          </w:p>
          <w:p w:rsidR="00351A72" w:rsidRDefault="00351A72" w:rsidP="00112B38">
            <w:pPr>
              <w:pStyle w:val="TableTextBullet1"/>
              <w:widowControl w:val="0"/>
            </w:pPr>
            <w:r>
              <w:lastRenderedPageBreak/>
              <w:t>View the information in the situational 2010EB PATIENT EVENT TRANSPORT request loop.</w:t>
            </w:r>
          </w:p>
          <w:p w:rsidR="00351A72" w:rsidRDefault="00351A72" w:rsidP="00112B38">
            <w:pPr>
              <w:pStyle w:val="TableTextBullet1"/>
              <w:widowControl w:val="0"/>
            </w:pPr>
            <w:r>
              <w:t>View the information in the situational 2010EC PATIENT EVENT OTHER UMO NAME request loop.</w:t>
            </w:r>
          </w:p>
          <w:p w:rsidR="00351A72" w:rsidRDefault="00351A72" w:rsidP="00112B38">
            <w:pPr>
              <w:pStyle w:val="TableTextBullet1"/>
              <w:widowControl w:val="0"/>
            </w:pPr>
            <w:r>
              <w:t>If present, view the information in the 2000F SERVICE request loop.</w:t>
            </w:r>
          </w:p>
          <w:p w:rsidR="00351A72" w:rsidRDefault="00351A72" w:rsidP="00112B38">
            <w:pPr>
              <w:pStyle w:val="TableTextBullet1"/>
              <w:widowControl w:val="0"/>
            </w:pPr>
            <w:r>
              <w:t>If present, view the information in the 2010F SERVICE PROVIDER request loop.</w:t>
            </w:r>
          </w:p>
          <w:p w:rsidR="007D7DFD" w:rsidRDefault="007D7DFD" w:rsidP="00112B38">
            <w:pPr>
              <w:pStyle w:val="TableTextBullet1"/>
              <w:widowControl w:val="0"/>
            </w:pPr>
            <w:r>
              <w:t>View the information in the situational 2010EA PATIENT EVENT PROVIDER NAME request loop.</w:t>
            </w:r>
          </w:p>
          <w:p w:rsidR="007D7DFD" w:rsidRDefault="007D7DFD" w:rsidP="00112B38">
            <w:pPr>
              <w:pStyle w:val="TableTextBullet1"/>
              <w:widowControl w:val="0"/>
            </w:pPr>
            <w:r>
              <w:t>View the information in the situational 2010EB PATIENT EVENT TRANSPORT request loop.</w:t>
            </w:r>
          </w:p>
          <w:p w:rsidR="007D7DFD" w:rsidRDefault="007D7DFD" w:rsidP="00112B38">
            <w:pPr>
              <w:pStyle w:val="TableTextBullet1"/>
              <w:widowControl w:val="0"/>
            </w:pPr>
            <w:r>
              <w:t>View the information in the situational 2010EC PATIENT EVENT OTHER UMO NAME request loop.</w:t>
            </w:r>
          </w:p>
          <w:p w:rsidR="007D7DFD" w:rsidRDefault="007D7DFD" w:rsidP="00112B38">
            <w:pPr>
              <w:pStyle w:val="TableTextBullet1"/>
              <w:widowControl w:val="0"/>
            </w:pPr>
            <w:r>
              <w:t>If present, view the information in the 2000F SERVICE request loop.</w:t>
            </w:r>
          </w:p>
          <w:p w:rsidR="00CA4DF6" w:rsidRDefault="007D7DFD" w:rsidP="00112B38">
            <w:pPr>
              <w:pStyle w:val="TableTextBullet1"/>
              <w:widowControl w:val="0"/>
            </w:pPr>
            <w:r>
              <w:t>If present, view the information in the 2010F SERVICE PROVIDER request loop.</w:t>
            </w:r>
          </w:p>
        </w:tc>
      </w:tr>
      <w:tr w:rsidR="007D7DFD" w:rsidTr="005D2C3E">
        <w:tc>
          <w:tcPr>
            <w:tcW w:w="1231" w:type="pct"/>
            <w:tcBorders>
              <w:top w:val="single" w:sz="6" w:space="0" w:color="auto"/>
              <w:bottom w:val="single" w:sz="6" w:space="0" w:color="auto"/>
            </w:tcBorders>
          </w:tcPr>
          <w:p w:rsidR="007D7DFD" w:rsidRDefault="007D7DFD" w:rsidP="00112B38">
            <w:pPr>
              <w:pStyle w:val="Tabletext0"/>
              <w:keepNext w:val="0"/>
              <w:widowControl w:val="0"/>
            </w:pPr>
            <w:r>
              <w:lastRenderedPageBreak/>
              <w:t>FS-UN015-005</w:t>
            </w:r>
          </w:p>
          <w:p w:rsidR="007D7DFD" w:rsidRDefault="007D7DFD" w:rsidP="00112B38">
            <w:pPr>
              <w:pStyle w:val="Tabletext0"/>
              <w:keepNext w:val="0"/>
              <w:widowControl w:val="0"/>
            </w:pPr>
            <w:r>
              <w:t>FS-UN015-005-001</w:t>
            </w:r>
          </w:p>
          <w:p w:rsidR="007D7DFD" w:rsidRDefault="007D7DFD" w:rsidP="00112B38">
            <w:pPr>
              <w:pStyle w:val="Tabletext0"/>
              <w:keepNext w:val="0"/>
              <w:widowControl w:val="0"/>
            </w:pPr>
            <w:r>
              <w:t>FS-UN015</w:t>
            </w:r>
            <w:r w:rsidR="007D4BB5">
              <w:t>-005-002</w:t>
            </w:r>
          </w:p>
        </w:tc>
        <w:tc>
          <w:tcPr>
            <w:tcW w:w="987" w:type="pct"/>
            <w:tcBorders>
              <w:top w:val="single" w:sz="6" w:space="0" w:color="auto"/>
              <w:bottom w:val="single" w:sz="6" w:space="0" w:color="auto"/>
            </w:tcBorders>
          </w:tcPr>
          <w:p w:rsidR="007D7DFD" w:rsidRDefault="00814427" w:rsidP="00112B38">
            <w:pPr>
              <w:pStyle w:val="Tabletext0"/>
              <w:keepNext w:val="0"/>
              <w:widowControl w:val="0"/>
            </w:pPr>
            <w:r>
              <w:t>SD</w:t>
            </w:r>
            <w:r w:rsidR="007D7DFD">
              <w:t>-UN015-005</w:t>
            </w:r>
          </w:p>
        </w:tc>
        <w:tc>
          <w:tcPr>
            <w:tcW w:w="2782" w:type="pct"/>
            <w:tcBorders>
              <w:top w:val="single" w:sz="6" w:space="0" w:color="auto"/>
              <w:bottom w:val="single" w:sz="6" w:space="0" w:color="auto"/>
            </w:tcBorders>
          </w:tcPr>
          <w:p w:rsidR="00351A72" w:rsidRDefault="00351A72" w:rsidP="00112B38">
            <w:pPr>
              <w:pStyle w:val="Tabletext0"/>
              <w:keepNext w:val="0"/>
              <w:widowControl w:val="0"/>
            </w:pPr>
            <w:r>
              <w:t>There shall be a summary screen of all 278 Request loops:</w:t>
            </w:r>
          </w:p>
          <w:p w:rsidR="00351A72" w:rsidRDefault="00351A72" w:rsidP="00112B38">
            <w:pPr>
              <w:pStyle w:val="TableTextBullet1"/>
              <w:widowControl w:val="0"/>
            </w:pPr>
            <w:r>
              <w:t>For each loop, the loop data shall be displayed.</w:t>
            </w:r>
          </w:p>
          <w:p w:rsidR="007D7DFD" w:rsidRDefault="00351A72" w:rsidP="00112B38">
            <w:pPr>
              <w:pStyle w:val="TableTextBullet1"/>
              <w:widowControl w:val="0"/>
            </w:pPr>
            <w:r>
              <w:t>If data is present in a loop there shall be an indicator set so a user can determine what in</w:t>
            </w:r>
            <w:r w:rsidR="007D4BB5">
              <w:t>formation needs to be reviewed.</w:t>
            </w:r>
          </w:p>
        </w:tc>
      </w:tr>
      <w:tr w:rsidR="007D7DFD" w:rsidTr="005D2C3E">
        <w:tc>
          <w:tcPr>
            <w:tcW w:w="1231" w:type="pct"/>
            <w:tcBorders>
              <w:top w:val="single" w:sz="6" w:space="0" w:color="auto"/>
              <w:bottom w:val="single" w:sz="6" w:space="0" w:color="auto"/>
            </w:tcBorders>
          </w:tcPr>
          <w:p w:rsidR="007D7DFD" w:rsidRPr="007D4BB5" w:rsidRDefault="007D7DFD" w:rsidP="00112B38">
            <w:pPr>
              <w:pStyle w:val="Tabletext0"/>
              <w:keepNext w:val="0"/>
              <w:widowControl w:val="0"/>
            </w:pPr>
            <w:r w:rsidRPr="007D4BB5">
              <w:t>FS-UN015-006</w:t>
            </w:r>
          </w:p>
          <w:p w:rsidR="007D7DFD" w:rsidRPr="007D4BB5" w:rsidRDefault="007D7DFD" w:rsidP="00112B38">
            <w:pPr>
              <w:pStyle w:val="Tabletext0"/>
              <w:keepNext w:val="0"/>
              <w:widowControl w:val="0"/>
            </w:pPr>
            <w:r w:rsidRPr="007D4BB5">
              <w:t>FS-UN015-006-001</w:t>
            </w:r>
          </w:p>
          <w:p w:rsidR="007D7DFD" w:rsidRPr="007D4BB5" w:rsidRDefault="007D7DFD" w:rsidP="00112B38">
            <w:pPr>
              <w:pStyle w:val="Tabletext0"/>
              <w:keepNext w:val="0"/>
              <w:widowControl w:val="0"/>
            </w:pPr>
            <w:r w:rsidRPr="007D4BB5">
              <w:t>FS-UN015-006-002</w:t>
            </w:r>
          </w:p>
          <w:p w:rsidR="007D7DFD" w:rsidRPr="007D4BB5" w:rsidRDefault="007D7DFD" w:rsidP="00112B38">
            <w:pPr>
              <w:pStyle w:val="Tabletext0"/>
              <w:keepNext w:val="0"/>
              <w:widowControl w:val="0"/>
            </w:pPr>
            <w:r w:rsidRPr="007D4BB5">
              <w:t>FS-UN015-006-003</w:t>
            </w:r>
          </w:p>
          <w:p w:rsidR="007D7DFD" w:rsidRPr="007D4BB5" w:rsidRDefault="007D7DFD" w:rsidP="00112B38">
            <w:pPr>
              <w:pStyle w:val="Tabletext0"/>
              <w:keepNext w:val="0"/>
              <w:widowControl w:val="0"/>
            </w:pPr>
            <w:r w:rsidRPr="007D4BB5">
              <w:t>FS-UN015-006-004</w:t>
            </w:r>
          </w:p>
          <w:p w:rsidR="007D7DFD" w:rsidRPr="007D4BB5" w:rsidRDefault="007D7DFD" w:rsidP="00112B38">
            <w:pPr>
              <w:pStyle w:val="Tabletext0"/>
              <w:keepNext w:val="0"/>
              <w:widowControl w:val="0"/>
            </w:pPr>
            <w:r w:rsidRPr="007D4BB5">
              <w:t>FS-UN015-006-005</w:t>
            </w:r>
          </w:p>
          <w:p w:rsidR="007D7DFD" w:rsidRPr="007D4BB5" w:rsidRDefault="007D7DFD" w:rsidP="00112B38">
            <w:pPr>
              <w:pStyle w:val="Tabletext0"/>
              <w:keepNext w:val="0"/>
              <w:widowControl w:val="0"/>
            </w:pPr>
            <w:r w:rsidRPr="007D4BB5">
              <w:t>FS-UN015-006-006</w:t>
            </w:r>
          </w:p>
          <w:p w:rsidR="007D7DFD" w:rsidRPr="007D4BB5" w:rsidRDefault="007D7DFD" w:rsidP="00112B38">
            <w:pPr>
              <w:pStyle w:val="Tabletext0"/>
              <w:keepNext w:val="0"/>
              <w:widowControl w:val="0"/>
            </w:pPr>
            <w:r w:rsidRPr="007D4BB5">
              <w:t>FS-UN015-006-007</w:t>
            </w:r>
          </w:p>
          <w:p w:rsidR="007D7DFD" w:rsidRPr="007D4BB5" w:rsidRDefault="007D7DFD" w:rsidP="00112B38">
            <w:pPr>
              <w:pStyle w:val="Tabletext0"/>
              <w:keepNext w:val="0"/>
              <w:widowControl w:val="0"/>
            </w:pPr>
            <w:r w:rsidRPr="007D4BB5">
              <w:t>FS-UN015-006-008</w:t>
            </w:r>
          </w:p>
        </w:tc>
        <w:tc>
          <w:tcPr>
            <w:tcW w:w="987" w:type="pct"/>
            <w:tcBorders>
              <w:top w:val="single" w:sz="6" w:space="0" w:color="auto"/>
              <w:bottom w:val="single" w:sz="6" w:space="0" w:color="auto"/>
            </w:tcBorders>
          </w:tcPr>
          <w:p w:rsidR="007D7DFD" w:rsidRPr="007D4BB5" w:rsidRDefault="00814427" w:rsidP="00112B38">
            <w:pPr>
              <w:pStyle w:val="Tabletext0"/>
              <w:keepNext w:val="0"/>
              <w:widowControl w:val="0"/>
            </w:pPr>
            <w:r w:rsidRPr="007D4BB5">
              <w:t>SD</w:t>
            </w:r>
            <w:r w:rsidR="007D7DFD" w:rsidRPr="007D4BB5">
              <w:t>-UN015-006</w:t>
            </w:r>
          </w:p>
        </w:tc>
        <w:tc>
          <w:tcPr>
            <w:tcW w:w="2782" w:type="pct"/>
            <w:tcBorders>
              <w:top w:val="single" w:sz="6" w:space="0" w:color="auto"/>
              <w:bottom w:val="single" w:sz="6" w:space="0" w:color="auto"/>
            </w:tcBorders>
          </w:tcPr>
          <w:p w:rsidR="007D7DFD" w:rsidRPr="007D4BB5" w:rsidRDefault="007D7DFD" w:rsidP="00112B38">
            <w:pPr>
              <w:pStyle w:val="Tabletext0"/>
              <w:keepNext w:val="0"/>
              <w:widowControl w:val="0"/>
            </w:pPr>
            <w:r w:rsidRPr="007D4BB5">
              <w:t>The user shall be able to view a summary of repeating segments:</w:t>
            </w:r>
          </w:p>
          <w:p w:rsidR="007D7DFD" w:rsidRPr="007D4BB5" w:rsidRDefault="007D7DFD" w:rsidP="00112B38">
            <w:pPr>
              <w:pStyle w:val="TableTextBullet1"/>
              <w:widowControl w:val="0"/>
            </w:pPr>
            <w:r w:rsidRPr="007D4BB5">
              <w:t>The user shall be able to see the number of occurrences in the segment.</w:t>
            </w:r>
          </w:p>
          <w:p w:rsidR="007D7DFD" w:rsidRPr="007D4BB5" w:rsidRDefault="007D7DFD" w:rsidP="00112B38">
            <w:pPr>
              <w:pStyle w:val="TableTextBullet1"/>
              <w:widowControl w:val="0"/>
            </w:pPr>
            <w:r w:rsidRPr="007D4BB5">
              <w:t>The user shall be able to see summary detail of each segment.</w:t>
            </w:r>
          </w:p>
          <w:p w:rsidR="007D7DFD" w:rsidRPr="007D4BB5" w:rsidRDefault="007D7DFD" w:rsidP="00112B38">
            <w:pPr>
              <w:pStyle w:val="TableTextBullet1"/>
              <w:widowControl w:val="0"/>
            </w:pPr>
            <w:r w:rsidRPr="007D4BB5">
              <w:t>The user shall be able to view an in individual summary record from the repeating segment summary screen.</w:t>
            </w:r>
          </w:p>
          <w:p w:rsidR="007D7DFD" w:rsidRPr="007D4BB5" w:rsidRDefault="007D7DFD" w:rsidP="00112B38">
            <w:pPr>
              <w:pStyle w:val="TableTextBullet1"/>
              <w:widowControl w:val="0"/>
            </w:pPr>
            <w:r w:rsidRPr="007D4BB5">
              <w:t>Display all populated elements in the 278 Request for the selected 278 loop.</w:t>
            </w:r>
          </w:p>
          <w:p w:rsidR="007D7DFD" w:rsidRPr="007D4BB5" w:rsidRDefault="007D7DFD" w:rsidP="00112B38">
            <w:pPr>
              <w:pStyle w:val="TableTextBullet1"/>
              <w:widowControl w:val="0"/>
            </w:pPr>
            <w:r w:rsidRPr="007D4BB5">
              <w:t>If a segment/element has multiple occurrences, all currents shall be displayed.</w:t>
            </w:r>
          </w:p>
          <w:p w:rsidR="007D7DFD" w:rsidRPr="007D4BB5" w:rsidRDefault="007D7DFD" w:rsidP="00112B38">
            <w:pPr>
              <w:pStyle w:val="TableTextBullet1"/>
              <w:widowControl w:val="0"/>
            </w:pPr>
            <w:r w:rsidRPr="007D4BB5">
              <w:t>The user shall not be allowed to change any of the data in the 278 Request View (Read Only).</w:t>
            </w:r>
          </w:p>
          <w:p w:rsidR="007D7DFD" w:rsidRPr="007D4BB5" w:rsidRDefault="007D7DFD" w:rsidP="00112B38">
            <w:pPr>
              <w:pStyle w:val="TableTextBullet1"/>
              <w:widowControl w:val="0"/>
            </w:pPr>
            <w:r w:rsidRPr="007D4BB5">
              <w:t>If electronic attachments were submitted to the 275 Attachments Repository as part of the 278 Request, the user shall be able to view the list of attachment(s).</w:t>
            </w:r>
          </w:p>
          <w:p w:rsidR="007D7DFD" w:rsidRPr="007D4BB5" w:rsidRDefault="007D7DFD" w:rsidP="00112B38">
            <w:pPr>
              <w:pStyle w:val="TableTextBullet1"/>
              <w:widowControl w:val="0"/>
            </w:pPr>
            <w:r w:rsidRPr="007D4BB5">
              <w:t>The user shall be able to view the attachment(s) stored in the 275 Repository.</w:t>
            </w:r>
          </w:p>
        </w:tc>
      </w:tr>
      <w:tr w:rsidR="007D4BB5" w:rsidTr="005D2C3E">
        <w:tc>
          <w:tcPr>
            <w:tcW w:w="1231" w:type="pct"/>
            <w:tcBorders>
              <w:top w:val="single" w:sz="6" w:space="0" w:color="auto"/>
              <w:bottom w:val="single" w:sz="6" w:space="0" w:color="auto"/>
            </w:tcBorders>
          </w:tcPr>
          <w:p w:rsidR="007D4BB5" w:rsidRPr="007D4BB5" w:rsidRDefault="007D4BB5" w:rsidP="005939DD">
            <w:pPr>
              <w:pStyle w:val="Tabletext0"/>
            </w:pPr>
            <w:r w:rsidRPr="007D4BB5">
              <w:lastRenderedPageBreak/>
              <w:t>FS-UN015-008</w:t>
            </w:r>
          </w:p>
        </w:tc>
        <w:tc>
          <w:tcPr>
            <w:tcW w:w="987" w:type="pct"/>
            <w:tcBorders>
              <w:top w:val="single" w:sz="6" w:space="0" w:color="auto"/>
              <w:bottom w:val="single" w:sz="6" w:space="0" w:color="auto"/>
            </w:tcBorders>
          </w:tcPr>
          <w:p w:rsidR="007D4BB5" w:rsidRPr="007D4BB5" w:rsidRDefault="007D4BB5" w:rsidP="005939DD">
            <w:pPr>
              <w:pStyle w:val="Tabletext0"/>
            </w:pPr>
            <w:r w:rsidRPr="007D4BB5">
              <w:t>S</w:t>
            </w:r>
            <w:r>
              <w:t>D</w:t>
            </w:r>
            <w:r w:rsidRPr="007D4BB5">
              <w:t>-UN015-008</w:t>
            </w:r>
          </w:p>
        </w:tc>
        <w:tc>
          <w:tcPr>
            <w:tcW w:w="2782" w:type="pct"/>
            <w:tcBorders>
              <w:top w:val="single" w:sz="6" w:space="0" w:color="auto"/>
              <w:bottom w:val="single" w:sz="6" w:space="0" w:color="auto"/>
            </w:tcBorders>
          </w:tcPr>
          <w:p w:rsidR="007D4BB5" w:rsidRPr="007D4BB5" w:rsidRDefault="007D4BB5" w:rsidP="005939DD">
            <w:pPr>
              <w:pStyle w:val="Tabletext0"/>
            </w:pPr>
            <w:r w:rsidRPr="007D4BB5">
              <w:t>A user shall be able to view each segment of data stored as part of the 278 request.</w:t>
            </w:r>
          </w:p>
        </w:tc>
      </w:tr>
      <w:tr w:rsidR="007D4BB5" w:rsidTr="005D2C3E">
        <w:tc>
          <w:tcPr>
            <w:tcW w:w="1231" w:type="pct"/>
            <w:tcBorders>
              <w:top w:val="single" w:sz="6" w:space="0" w:color="auto"/>
              <w:bottom w:val="single" w:sz="6" w:space="0" w:color="auto"/>
            </w:tcBorders>
          </w:tcPr>
          <w:p w:rsidR="007D4BB5" w:rsidRPr="007D4BB5" w:rsidRDefault="007D4BB5" w:rsidP="007D4BB5">
            <w:pPr>
              <w:pStyle w:val="Tabletext0"/>
            </w:pPr>
            <w:r w:rsidRPr="007D4BB5">
              <w:t>FS-UN015-00</w:t>
            </w:r>
            <w:r>
              <w:t>9</w:t>
            </w:r>
          </w:p>
        </w:tc>
        <w:tc>
          <w:tcPr>
            <w:tcW w:w="987" w:type="pct"/>
            <w:tcBorders>
              <w:top w:val="single" w:sz="6" w:space="0" w:color="auto"/>
              <w:bottom w:val="single" w:sz="6" w:space="0" w:color="auto"/>
            </w:tcBorders>
          </w:tcPr>
          <w:p w:rsidR="007D4BB5" w:rsidRPr="007D4BB5" w:rsidRDefault="007D4BB5" w:rsidP="005939DD">
            <w:pPr>
              <w:pStyle w:val="Tabletext0"/>
            </w:pPr>
            <w:r w:rsidRPr="007D4BB5">
              <w:t>S</w:t>
            </w:r>
            <w:r>
              <w:t>D-UN015-009</w:t>
            </w:r>
          </w:p>
        </w:tc>
        <w:tc>
          <w:tcPr>
            <w:tcW w:w="2782" w:type="pct"/>
            <w:tcBorders>
              <w:top w:val="single" w:sz="6" w:space="0" w:color="auto"/>
              <w:bottom w:val="single" w:sz="6" w:space="0" w:color="auto"/>
            </w:tcBorders>
          </w:tcPr>
          <w:p w:rsidR="007D4BB5" w:rsidRPr="007D4BB5" w:rsidRDefault="007D4BB5" w:rsidP="005939DD">
            <w:pPr>
              <w:pStyle w:val="Tabletext0"/>
            </w:pPr>
            <w:r w:rsidRPr="007D4BB5">
              <w:t>A user shall not be able to change stored request data.</w:t>
            </w:r>
          </w:p>
        </w:tc>
      </w:tr>
      <w:tr w:rsidR="007D4BB5" w:rsidTr="005D2C3E">
        <w:tc>
          <w:tcPr>
            <w:tcW w:w="1231" w:type="pct"/>
            <w:tcBorders>
              <w:top w:val="single" w:sz="6" w:space="0" w:color="auto"/>
              <w:bottom w:val="single" w:sz="6" w:space="0" w:color="auto"/>
            </w:tcBorders>
          </w:tcPr>
          <w:p w:rsidR="007D4BB5" w:rsidRPr="007D4BB5" w:rsidRDefault="007D4BB5" w:rsidP="007D4BB5">
            <w:pPr>
              <w:pStyle w:val="Tabletext0"/>
            </w:pPr>
            <w:r w:rsidRPr="007D4BB5">
              <w:t>FS-UN015-0</w:t>
            </w:r>
            <w:r>
              <w:t>10</w:t>
            </w:r>
          </w:p>
        </w:tc>
        <w:tc>
          <w:tcPr>
            <w:tcW w:w="987" w:type="pct"/>
            <w:tcBorders>
              <w:top w:val="single" w:sz="6" w:space="0" w:color="auto"/>
              <w:bottom w:val="single" w:sz="6" w:space="0" w:color="auto"/>
            </w:tcBorders>
          </w:tcPr>
          <w:p w:rsidR="007D4BB5" w:rsidRPr="007D4BB5" w:rsidRDefault="007D4BB5" w:rsidP="005939DD">
            <w:pPr>
              <w:pStyle w:val="Tabletext0"/>
            </w:pPr>
            <w:r w:rsidRPr="007D4BB5">
              <w:t>S</w:t>
            </w:r>
            <w:r>
              <w:t>D-UN015-010</w:t>
            </w:r>
          </w:p>
        </w:tc>
        <w:tc>
          <w:tcPr>
            <w:tcW w:w="2782" w:type="pct"/>
            <w:tcBorders>
              <w:top w:val="single" w:sz="6" w:space="0" w:color="auto"/>
              <w:bottom w:val="single" w:sz="6" w:space="0" w:color="auto"/>
            </w:tcBorders>
          </w:tcPr>
          <w:p w:rsidR="007D4BB5" w:rsidRPr="007D4BB5" w:rsidRDefault="007D4BB5" w:rsidP="005939DD">
            <w:pPr>
              <w:pStyle w:val="Tabletext0"/>
            </w:pPr>
            <w:r w:rsidRPr="007D4BB5">
              <w:t>A user shall not be allowed to delete stored request information.</w:t>
            </w:r>
          </w:p>
        </w:tc>
      </w:tr>
      <w:tr w:rsidR="007D4BB5" w:rsidTr="005D2C3E">
        <w:tc>
          <w:tcPr>
            <w:tcW w:w="1231" w:type="pct"/>
            <w:tcBorders>
              <w:top w:val="single" w:sz="6" w:space="0" w:color="auto"/>
              <w:bottom w:val="single" w:sz="6" w:space="0" w:color="auto"/>
            </w:tcBorders>
          </w:tcPr>
          <w:p w:rsidR="007D4BB5" w:rsidRDefault="007D4BB5" w:rsidP="007D4BB5">
            <w:pPr>
              <w:pStyle w:val="Tabletext0"/>
            </w:pPr>
            <w:r w:rsidRPr="007D4BB5">
              <w:t>FS-UN015-0</w:t>
            </w:r>
            <w:r>
              <w:t>11</w:t>
            </w:r>
          </w:p>
          <w:p w:rsidR="007D4BB5" w:rsidRDefault="007D4BB5" w:rsidP="007D4BB5">
            <w:pPr>
              <w:pStyle w:val="Tabletext0"/>
            </w:pPr>
            <w:r w:rsidRPr="007D4BB5">
              <w:t>FS-UN015-0</w:t>
            </w:r>
            <w:r>
              <w:t>11-001</w:t>
            </w:r>
          </w:p>
          <w:p w:rsidR="007D4BB5" w:rsidRDefault="007D4BB5" w:rsidP="007D4BB5">
            <w:pPr>
              <w:pStyle w:val="Tabletext0"/>
            </w:pPr>
            <w:r w:rsidRPr="007D4BB5">
              <w:t>FS-UN015-0</w:t>
            </w:r>
            <w:r>
              <w:t>11-002</w:t>
            </w:r>
          </w:p>
          <w:p w:rsidR="007D4BB5" w:rsidRPr="007D4BB5" w:rsidRDefault="007D4BB5" w:rsidP="007D4BB5">
            <w:pPr>
              <w:pStyle w:val="Tabletext0"/>
            </w:pPr>
            <w:r w:rsidRPr="007D4BB5">
              <w:t>FS-UN015-0</w:t>
            </w:r>
            <w:r>
              <w:t>11-003</w:t>
            </w:r>
          </w:p>
        </w:tc>
        <w:tc>
          <w:tcPr>
            <w:tcW w:w="987" w:type="pct"/>
            <w:tcBorders>
              <w:top w:val="single" w:sz="6" w:space="0" w:color="auto"/>
              <w:bottom w:val="single" w:sz="6" w:space="0" w:color="auto"/>
            </w:tcBorders>
          </w:tcPr>
          <w:p w:rsidR="007D4BB5" w:rsidRPr="007D4BB5" w:rsidRDefault="007D4BB5" w:rsidP="005939DD">
            <w:pPr>
              <w:pStyle w:val="Tabletext0"/>
            </w:pPr>
            <w:r w:rsidRPr="007D4BB5">
              <w:t>S</w:t>
            </w:r>
            <w:r>
              <w:t>D-UN015-011</w:t>
            </w:r>
          </w:p>
        </w:tc>
        <w:tc>
          <w:tcPr>
            <w:tcW w:w="2782" w:type="pct"/>
            <w:tcBorders>
              <w:top w:val="single" w:sz="6" w:space="0" w:color="auto"/>
              <w:bottom w:val="single" w:sz="6" w:space="0" w:color="auto"/>
            </w:tcBorders>
          </w:tcPr>
          <w:p w:rsidR="007D4BB5" w:rsidRDefault="007D4BB5" w:rsidP="007D4BB5">
            <w:pPr>
              <w:pStyle w:val="Tabletext0"/>
            </w:pPr>
            <w:r>
              <w:t>If the authorization clerk clicks on the ACCEPT button, the following shall occur:</w:t>
            </w:r>
          </w:p>
          <w:p w:rsidR="007D4BB5" w:rsidRDefault="007D4BB5" w:rsidP="00D91433">
            <w:pPr>
              <w:pStyle w:val="TableTextBullet1"/>
            </w:pPr>
            <w:r>
              <w:t>The user shall be required to select the authorization as either an INPATIENT or OUTPATIENT authorization</w:t>
            </w:r>
          </w:p>
          <w:p w:rsidR="007D4BB5" w:rsidRPr="007D4BB5" w:rsidRDefault="007D4BB5" w:rsidP="00D91433">
            <w:pPr>
              <w:pStyle w:val="TableTextBullet1"/>
            </w:pPr>
            <w:r>
              <w:t>The HCR01 field in the master authorization shall be populated with “A1”</w:t>
            </w:r>
          </w:p>
        </w:tc>
      </w:tr>
      <w:tr w:rsidR="007D7DFD" w:rsidTr="005D2C3E">
        <w:tc>
          <w:tcPr>
            <w:tcW w:w="1231" w:type="pct"/>
            <w:tcBorders>
              <w:top w:val="single" w:sz="6" w:space="0" w:color="auto"/>
              <w:bottom w:val="single" w:sz="6" w:space="0" w:color="auto"/>
            </w:tcBorders>
            <w:shd w:val="clear" w:color="auto" w:fill="auto"/>
          </w:tcPr>
          <w:p w:rsidR="00814427" w:rsidRDefault="00814427" w:rsidP="005939DD">
            <w:pPr>
              <w:pStyle w:val="Tabletext0"/>
            </w:pPr>
            <w:r>
              <w:t>FS-UN016-001</w:t>
            </w:r>
          </w:p>
          <w:p w:rsidR="007D7DFD" w:rsidRDefault="007D7DFD" w:rsidP="005939DD">
            <w:pPr>
              <w:pStyle w:val="Tabletext0"/>
            </w:pPr>
          </w:p>
        </w:tc>
        <w:tc>
          <w:tcPr>
            <w:tcW w:w="987" w:type="pct"/>
            <w:tcBorders>
              <w:top w:val="single" w:sz="6" w:space="0" w:color="auto"/>
              <w:bottom w:val="single" w:sz="6" w:space="0" w:color="auto"/>
            </w:tcBorders>
            <w:shd w:val="clear" w:color="auto" w:fill="auto"/>
          </w:tcPr>
          <w:p w:rsidR="007D7DFD" w:rsidRDefault="00814427" w:rsidP="005939DD">
            <w:pPr>
              <w:pStyle w:val="Tabletext0"/>
            </w:pPr>
            <w:r>
              <w:t>SD-UN016-001</w:t>
            </w:r>
          </w:p>
        </w:tc>
        <w:tc>
          <w:tcPr>
            <w:tcW w:w="2782" w:type="pct"/>
            <w:tcBorders>
              <w:top w:val="single" w:sz="6" w:space="0" w:color="auto"/>
              <w:bottom w:val="single" w:sz="6" w:space="0" w:color="auto"/>
            </w:tcBorders>
            <w:shd w:val="clear" w:color="auto" w:fill="auto"/>
          </w:tcPr>
          <w:p w:rsidR="007D7DFD" w:rsidRDefault="00BE17BE" w:rsidP="005939DD">
            <w:pPr>
              <w:pStyle w:val="Tabletext0"/>
            </w:pPr>
            <w:r w:rsidRPr="00BE17BE">
              <w:t>If the authorization clerk clicks on the DENY button, the user shall be required to select reason for the denial from the GUI (HCR03)</w:t>
            </w:r>
          </w:p>
        </w:tc>
      </w:tr>
      <w:tr w:rsidR="00DF304A" w:rsidTr="005D2C3E">
        <w:tc>
          <w:tcPr>
            <w:tcW w:w="1231" w:type="pct"/>
            <w:tcBorders>
              <w:top w:val="single" w:sz="6" w:space="0" w:color="auto"/>
              <w:bottom w:val="single" w:sz="6" w:space="0" w:color="auto"/>
            </w:tcBorders>
            <w:shd w:val="clear" w:color="auto" w:fill="auto"/>
          </w:tcPr>
          <w:p w:rsidR="00DF304A" w:rsidRDefault="00DF304A" w:rsidP="005939DD">
            <w:pPr>
              <w:pStyle w:val="Tabletext0"/>
            </w:pPr>
            <w:r>
              <w:t>FS-UN017-010</w:t>
            </w:r>
          </w:p>
        </w:tc>
        <w:tc>
          <w:tcPr>
            <w:tcW w:w="987" w:type="pct"/>
            <w:tcBorders>
              <w:top w:val="single" w:sz="6" w:space="0" w:color="auto"/>
              <w:bottom w:val="single" w:sz="6" w:space="0" w:color="auto"/>
            </w:tcBorders>
            <w:shd w:val="clear" w:color="auto" w:fill="auto"/>
          </w:tcPr>
          <w:p w:rsidR="00DF304A" w:rsidRDefault="00DF304A" w:rsidP="005939DD">
            <w:pPr>
              <w:pStyle w:val="Tabletext0"/>
            </w:pPr>
            <w:r>
              <w:t>SD-UN017-010</w:t>
            </w:r>
          </w:p>
        </w:tc>
        <w:tc>
          <w:tcPr>
            <w:tcW w:w="2782" w:type="pct"/>
            <w:tcBorders>
              <w:top w:val="single" w:sz="6" w:space="0" w:color="auto"/>
              <w:bottom w:val="single" w:sz="6" w:space="0" w:color="auto"/>
            </w:tcBorders>
            <w:shd w:val="clear" w:color="auto" w:fill="auto"/>
          </w:tcPr>
          <w:p w:rsidR="00DF304A" w:rsidRPr="00BE17BE" w:rsidRDefault="00DF304A" w:rsidP="005939DD">
            <w:pPr>
              <w:pStyle w:val="Tabletext0"/>
            </w:pPr>
            <w:r>
              <w:t>Upon denial, t</w:t>
            </w:r>
            <w:r w:rsidRPr="00DF304A">
              <w:t>he 278 record shall be assigned to the 278 Denied queue.</w:t>
            </w:r>
          </w:p>
        </w:tc>
      </w:tr>
      <w:tr w:rsidR="00746B11" w:rsidTr="005D2C3E">
        <w:tc>
          <w:tcPr>
            <w:tcW w:w="1231" w:type="pct"/>
            <w:tcBorders>
              <w:top w:val="single" w:sz="6" w:space="0" w:color="auto"/>
              <w:bottom w:val="single" w:sz="6" w:space="0" w:color="auto"/>
            </w:tcBorders>
            <w:shd w:val="clear" w:color="auto" w:fill="auto"/>
          </w:tcPr>
          <w:p w:rsidR="00746B11" w:rsidRDefault="00746B11" w:rsidP="005939DD">
            <w:pPr>
              <w:pStyle w:val="Tabletext0"/>
            </w:pPr>
            <w:r w:rsidRPr="00746B11">
              <w:t>FS-UN018-001</w:t>
            </w:r>
          </w:p>
        </w:tc>
        <w:tc>
          <w:tcPr>
            <w:tcW w:w="987" w:type="pct"/>
            <w:tcBorders>
              <w:top w:val="single" w:sz="6" w:space="0" w:color="auto"/>
              <w:bottom w:val="single" w:sz="6" w:space="0" w:color="auto"/>
            </w:tcBorders>
            <w:shd w:val="clear" w:color="auto" w:fill="auto"/>
          </w:tcPr>
          <w:p w:rsidR="00746B11" w:rsidRDefault="00746B11" w:rsidP="005939DD">
            <w:pPr>
              <w:pStyle w:val="Tabletext0"/>
            </w:pPr>
            <w:r w:rsidRPr="00746B11">
              <w:t>S</w:t>
            </w:r>
            <w:r>
              <w:t>D</w:t>
            </w:r>
            <w:r w:rsidRPr="00746B11">
              <w:t>-UN018-001</w:t>
            </w:r>
          </w:p>
        </w:tc>
        <w:tc>
          <w:tcPr>
            <w:tcW w:w="2782" w:type="pct"/>
            <w:tcBorders>
              <w:top w:val="single" w:sz="6" w:space="0" w:color="auto"/>
              <w:bottom w:val="single" w:sz="6" w:space="0" w:color="auto"/>
            </w:tcBorders>
            <w:shd w:val="clear" w:color="auto" w:fill="auto"/>
          </w:tcPr>
          <w:p w:rsidR="00746B11" w:rsidRDefault="00746B11" w:rsidP="005939DD">
            <w:pPr>
              <w:pStyle w:val="Tabletext0"/>
            </w:pPr>
            <w:r w:rsidRPr="00746B11">
              <w:t>UM01 shall be viewable in the GUI</w:t>
            </w:r>
            <w:r>
              <w:t>.</w:t>
            </w:r>
          </w:p>
        </w:tc>
      </w:tr>
      <w:tr w:rsidR="00746B11" w:rsidTr="005D2C3E">
        <w:tc>
          <w:tcPr>
            <w:tcW w:w="1231" w:type="pct"/>
            <w:tcBorders>
              <w:top w:val="single" w:sz="6" w:space="0" w:color="auto"/>
              <w:bottom w:val="single" w:sz="6" w:space="0" w:color="auto"/>
            </w:tcBorders>
            <w:shd w:val="clear" w:color="auto" w:fill="auto"/>
          </w:tcPr>
          <w:p w:rsidR="00746B11" w:rsidRPr="00746B11" w:rsidRDefault="00746B11" w:rsidP="005939DD">
            <w:pPr>
              <w:pStyle w:val="Tabletext0"/>
            </w:pPr>
            <w:r w:rsidRPr="00746B11">
              <w:t>FS-UN019-001</w:t>
            </w:r>
          </w:p>
        </w:tc>
        <w:tc>
          <w:tcPr>
            <w:tcW w:w="987" w:type="pct"/>
            <w:tcBorders>
              <w:top w:val="single" w:sz="6" w:space="0" w:color="auto"/>
              <w:bottom w:val="single" w:sz="6" w:space="0" w:color="auto"/>
            </w:tcBorders>
            <w:shd w:val="clear" w:color="auto" w:fill="auto"/>
          </w:tcPr>
          <w:p w:rsidR="00746B11" w:rsidRPr="00746B11" w:rsidRDefault="00746B11" w:rsidP="005939DD">
            <w:pPr>
              <w:pStyle w:val="Tabletext0"/>
            </w:pPr>
            <w:r w:rsidRPr="00746B11">
              <w:t>S</w:t>
            </w:r>
            <w:r>
              <w:t>D</w:t>
            </w:r>
            <w:r w:rsidRPr="00746B11">
              <w:t>-UN019-001</w:t>
            </w:r>
          </w:p>
        </w:tc>
        <w:tc>
          <w:tcPr>
            <w:tcW w:w="2782" w:type="pct"/>
            <w:tcBorders>
              <w:top w:val="single" w:sz="6" w:space="0" w:color="auto"/>
              <w:bottom w:val="single" w:sz="6" w:space="0" w:color="auto"/>
            </w:tcBorders>
            <w:shd w:val="clear" w:color="auto" w:fill="auto"/>
          </w:tcPr>
          <w:p w:rsidR="00746B11" w:rsidRPr="00746B11" w:rsidRDefault="00746B11" w:rsidP="005939DD">
            <w:pPr>
              <w:pStyle w:val="Tabletext0"/>
            </w:pPr>
            <w:r w:rsidRPr="00746B11">
              <w:t>UM02 shall be viewable in the GUI</w:t>
            </w:r>
            <w:r>
              <w:t>.</w:t>
            </w:r>
          </w:p>
        </w:tc>
      </w:tr>
      <w:tr w:rsidR="000D504C" w:rsidTr="005D2C3E">
        <w:tc>
          <w:tcPr>
            <w:tcW w:w="1231" w:type="pct"/>
            <w:tcBorders>
              <w:top w:val="single" w:sz="6" w:space="0" w:color="auto"/>
              <w:bottom w:val="single" w:sz="6" w:space="0" w:color="auto"/>
            </w:tcBorders>
            <w:shd w:val="clear" w:color="auto" w:fill="auto"/>
          </w:tcPr>
          <w:p w:rsidR="000D504C" w:rsidRPr="00746B11" w:rsidRDefault="000D504C" w:rsidP="005939DD">
            <w:pPr>
              <w:pStyle w:val="Tabletext0"/>
            </w:pPr>
            <w:r w:rsidRPr="000D504C">
              <w:t>FS-UN020-003</w:t>
            </w:r>
          </w:p>
        </w:tc>
        <w:tc>
          <w:tcPr>
            <w:tcW w:w="987" w:type="pct"/>
            <w:tcBorders>
              <w:top w:val="single" w:sz="6" w:space="0" w:color="auto"/>
              <w:bottom w:val="single" w:sz="6" w:space="0" w:color="auto"/>
            </w:tcBorders>
            <w:shd w:val="clear" w:color="auto" w:fill="auto"/>
          </w:tcPr>
          <w:p w:rsidR="000D504C" w:rsidRPr="00746B11" w:rsidRDefault="000D504C" w:rsidP="005939DD">
            <w:pPr>
              <w:pStyle w:val="Tabletext0"/>
            </w:pPr>
            <w:r w:rsidRPr="000D504C">
              <w:t>S</w:t>
            </w:r>
            <w:r>
              <w:t>D</w:t>
            </w:r>
            <w:r w:rsidRPr="000D504C">
              <w:t>-UN020-003</w:t>
            </w:r>
          </w:p>
        </w:tc>
        <w:tc>
          <w:tcPr>
            <w:tcW w:w="2782" w:type="pct"/>
            <w:tcBorders>
              <w:top w:val="single" w:sz="6" w:space="0" w:color="auto"/>
              <w:bottom w:val="single" w:sz="6" w:space="0" w:color="auto"/>
            </w:tcBorders>
            <w:shd w:val="clear" w:color="auto" w:fill="auto"/>
          </w:tcPr>
          <w:p w:rsidR="000D504C" w:rsidRPr="00746B11" w:rsidRDefault="000D504C" w:rsidP="005939DD">
            <w:pPr>
              <w:pStyle w:val="Tabletext0"/>
            </w:pPr>
            <w:r w:rsidRPr="000D504C">
              <w:t>UM03 shall be viewable in the GUI</w:t>
            </w:r>
            <w:r>
              <w:t>.</w:t>
            </w:r>
          </w:p>
        </w:tc>
      </w:tr>
      <w:tr w:rsidR="000D504C" w:rsidTr="006E58DA">
        <w:tc>
          <w:tcPr>
            <w:tcW w:w="1231" w:type="pct"/>
            <w:tcBorders>
              <w:top w:val="single" w:sz="6" w:space="0" w:color="auto"/>
              <w:bottom w:val="single" w:sz="12" w:space="0" w:color="auto"/>
            </w:tcBorders>
            <w:shd w:val="clear" w:color="auto" w:fill="auto"/>
          </w:tcPr>
          <w:p w:rsidR="000D504C" w:rsidRPr="000D504C" w:rsidRDefault="000D504C" w:rsidP="005939DD">
            <w:pPr>
              <w:pStyle w:val="Tabletext0"/>
            </w:pPr>
            <w:r w:rsidRPr="000D504C">
              <w:t>FS-UN021-002</w:t>
            </w:r>
          </w:p>
        </w:tc>
        <w:tc>
          <w:tcPr>
            <w:tcW w:w="987" w:type="pct"/>
            <w:tcBorders>
              <w:top w:val="single" w:sz="6" w:space="0" w:color="auto"/>
              <w:bottom w:val="single" w:sz="12" w:space="0" w:color="auto"/>
            </w:tcBorders>
            <w:shd w:val="clear" w:color="auto" w:fill="auto"/>
          </w:tcPr>
          <w:p w:rsidR="000D504C" w:rsidRPr="000D504C" w:rsidRDefault="000D504C" w:rsidP="005939DD">
            <w:pPr>
              <w:pStyle w:val="Tabletext0"/>
            </w:pPr>
            <w:r w:rsidRPr="000D504C">
              <w:t>S</w:t>
            </w:r>
            <w:r>
              <w:t>D</w:t>
            </w:r>
            <w:r w:rsidRPr="000D504C">
              <w:t>-UN021-002</w:t>
            </w:r>
          </w:p>
        </w:tc>
        <w:tc>
          <w:tcPr>
            <w:tcW w:w="2782" w:type="pct"/>
            <w:tcBorders>
              <w:top w:val="single" w:sz="6" w:space="0" w:color="auto"/>
              <w:bottom w:val="single" w:sz="12" w:space="0" w:color="auto"/>
            </w:tcBorders>
            <w:shd w:val="clear" w:color="auto" w:fill="auto"/>
          </w:tcPr>
          <w:p w:rsidR="000D504C" w:rsidRPr="000D504C" w:rsidRDefault="000D504C" w:rsidP="005939DD">
            <w:pPr>
              <w:pStyle w:val="Tabletext0"/>
            </w:pPr>
            <w:r w:rsidRPr="000D504C">
              <w:t>UM04 shall be viewable in the GUI</w:t>
            </w:r>
            <w:r>
              <w:t>.</w:t>
            </w:r>
          </w:p>
        </w:tc>
      </w:tr>
    </w:tbl>
    <w:p w:rsidR="00814427" w:rsidRDefault="00814427" w:rsidP="007C2631">
      <w:pPr>
        <w:pStyle w:val="Heading5"/>
      </w:pPr>
      <w:bookmarkStart w:id="248" w:name="_Toc424035570"/>
      <w:r>
        <w:t>Request Processing Code Lookup Tables</w:t>
      </w:r>
      <w:bookmarkEnd w:id="248"/>
    </w:p>
    <w:p w:rsidR="00814427" w:rsidRPr="00DE7E92" w:rsidRDefault="00814427" w:rsidP="00E86EFB">
      <w:pPr>
        <w:pStyle w:val="Caption"/>
      </w:pPr>
      <w:bookmarkStart w:id="249" w:name="_Toc437426601"/>
      <w:r w:rsidRPr="00DE7E92">
        <w:t xml:space="preserve">Table </w:t>
      </w:r>
      <w:r w:rsidR="002C05ED">
        <w:fldChar w:fldCharType="begin"/>
      </w:r>
      <w:r w:rsidR="00A055D6">
        <w:instrText xml:space="preserve"> SEQ Table \* ARABIC </w:instrText>
      </w:r>
      <w:r w:rsidR="002C05ED">
        <w:fldChar w:fldCharType="separate"/>
      </w:r>
      <w:r w:rsidR="0073428E">
        <w:rPr>
          <w:noProof/>
        </w:rPr>
        <w:t>26</w:t>
      </w:r>
      <w:r w:rsidR="002C05ED">
        <w:rPr>
          <w:noProof/>
        </w:rPr>
        <w:fldChar w:fldCharType="end"/>
      </w:r>
      <w:r>
        <w:t xml:space="preserve"> </w:t>
      </w:r>
      <w:r w:rsidRPr="00DE7E92">
        <w:t xml:space="preserve">– Design Elements for </w:t>
      </w:r>
      <w:r>
        <w:t>Code Lookup Tables</w:t>
      </w:r>
      <w:bookmarkEnd w:id="24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814427" w:rsidRPr="00CC7723" w:rsidTr="005D2C3E">
        <w:trPr>
          <w:tblHeader/>
        </w:trPr>
        <w:tc>
          <w:tcPr>
            <w:tcW w:w="1231" w:type="pct"/>
            <w:tcBorders>
              <w:top w:val="single" w:sz="12" w:space="0" w:color="auto"/>
              <w:bottom w:val="single" w:sz="6" w:space="0" w:color="auto"/>
            </w:tcBorders>
            <w:shd w:val="pct15" w:color="auto" w:fill="auto"/>
          </w:tcPr>
          <w:p w:rsidR="00814427" w:rsidRPr="00CC7723" w:rsidRDefault="00814427" w:rsidP="00B34F50">
            <w:pPr>
              <w:pStyle w:val="TableHeading"/>
              <w:keepNext/>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814427" w:rsidRPr="00CC7723" w:rsidRDefault="00814427" w:rsidP="00B34F50">
            <w:pPr>
              <w:pStyle w:val="TableHeading"/>
              <w:keepNext/>
              <w:keepLines/>
            </w:pPr>
            <w:r w:rsidRPr="00CC7723">
              <w:t>Design Element</w:t>
            </w:r>
          </w:p>
        </w:tc>
        <w:tc>
          <w:tcPr>
            <w:tcW w:w="2782" w:type="pct"/>
            <w:tcBorders>
              <w:top w:val="single" w:sz="12" w:space="0" w:color="auto"/>
              <w:bottom w:val="single" w:sz="6" w:space="0" w:color="auto"/>
            </w:tcBorders>
            <w:shd w:val="pct15" w:color="auto" w:fill="auto"/>
          </w:tcPr>
          <w:p w:rsidR="00814427" w:rsidRPr="00CC7723" w:rsidRDefault="00814427" w:rsidP="00B34F50">
            <w:pPr>
              <w:pStyle w:val="TableHeading"/>
              <w:keepNext/>
              <w:keepLines/>
            </w:pPr>
            <w:r w:rsidRPr="00CC7723">
              <w:t>Description</w:t>
            </w:r>
          </w:p>
        </w:tc>
      </w:tr>
      <w:tr w:rsidR="002B5AEB" w:rsidTr="006E58DA">
        <w:trPr>
          <w:trHeight w:val="723"/>
        </w:trPr>
        <w:tc>
          <w:tcPr>
            <w:tcW w:w="1231" w:type="pct"/>
            <w:tcBorders>
              <w:top w:val="single" w:sz="6" w:space="0" w:color="auto"/>
              <w:bottom w:val="single" w:sz="12" w:space="0" w:color="auto"/>
            </w:tcBorders>
            <w:shd w:val="clear" w:color="auto" w:fill="auto"/>
          </w:tcPr>
          <w:p w:rsidR="00A70EB7" w:rsidRDefault="002B5AEB" w:rsidP="00B34F50">
            <w:pPr>
              <w:pStyle w:val="Tabletext0"/>
              <w:keepLines/>
            </w:pPr>
            <w:r>
              <w:t>FS-EP007-033</w:t>
            </w:r>
            <w:r w:rsidR="00A70EB7">
              <w:br/>
              <w:t>FS-EP007-034</w:t>
            </w:r>
          </w:p>
          <w:p w:rsidR="00A70EB7" w:rsidRDefault="00A70EB7" w:rsidP="00B34F50">
            <w:pPr>
              <w:pStyle w:val="Tabletext0"/>
              <w:keepLines/>
            </w:pPr>
            <w:r>
              <w:t>FS-EP007-035</w:t>
            </w:r>
          </w:p>
          <w:p w:rsidR="00A70EB7" w:rsidRDefault="00A70EB7" w:rsidP="00B34F50">
            <w:pPr>
              <w:pStyle w:val="Tabletext0"/>
              <w:keepLines/>
            </w:pPr>
            <w:r>
              <w:t>FS-EP007-036</w:t>
            </w:r>
          </w:p>
          <w:p w:rsidR="00A70EB7" w:rsidRDefault="00A70EB7" w:rsidP="00B34F50">
            <w:pPr>
              <w:pStyle w:val="Tabletext0"/>
              <w:keepLines/>
            </w:pPr>
            <w:r>
              <w:t>FS-EP007-037</w:t>
            </w:r>
          </w:p>
          <w:p w:rsidR="00A70EB7" w:rsidRDefault="00A70EB7" w:rsidP="00B34F50">
            <w:pPr>
              <w:pStyle w:val="Tabletext0"/>
              <w:keepLines/>
            </w:pPr>
            <w:r>
              <w:t>FS-EP007-038</w:t>
            </w:r>
          </w:p>
          <w:p w:rsidR="00A70EB7" w:rsidRDefault="00A70EB7" w:rsidP="00B34F50">
            <w:pPr>
              <w:pStyle w:val="Tabletext0"/>
              <w:keepLines/>
            </w:pPr>
            <w:r>
              <w:t>FS-EP007-039</w:t>
            </w:r>
          </w:p>
          <w:p w:rsidR="00A70EB7" w:rsidRDefault="00A70EB7" w:rsidP="00B34F50">
            <w:pPr>
              <w:pStyle w:val="Tabletext0"/>
              <w:keepLines/>
            </w:pPr>
            <w:r>
              <w:t>FS-EP007-040</w:t>
            </w:r>
          </w:p>
          <w:p w:rsidR="00A70EB7" w:rsidRDefault="00A70EB7" w:rsidP="00B34F50">
            <w:pPr>
              <w:pStyle w:val="Tabletext0"/>
              <w:keepLines/>
            </w:pPr>
            <w:r>
              <w:t>FS-EP007-041</w:t>
            </w:r>
          </w:p>
          <w:p w:rsidR="00A70EB7" w:rsidRDefault="00A70EB7" w:rsidP="00B34F50">
            <w:pPr>
              <w:pStyle w:val="Tabletext0"/>
              <w:keepLines/>
            </w:pPr>
            <w:r>
              <w:t>FS-EP007-042</w:t>
            </w:r>
          </w:p>
          <w:p w:rsidR="00A70EB7" w:rsidRDefault="00A70EB7" w:rsidP="00B34F50">
            <w:pPr>
              <w:pStyle w:val="Tabletext0"/>
              <w:keepLines/>
            </w:pPr>
            <w:r>
              <w:t>FS-EP007-043</w:t>
            </w:r>
          </w:p>
          <w:p w:rsidR="00A70EB7" w:rsidRDefault="00A70EB7" w:rsidP="00B34F50">
            <w:pPr>
              <w:pStyle w:val="Tabletext0"/>
              <w:keepLines/>
            </w:pPr>
            <w:r>
              <w:t>FS-EP007-044</w:t>
            </w:r>
          </w:p>
          <w:p w:rsidR="00A70EB7" w:rsidRDefault="00A70EB7" w:rsidP="00B34F50">
            <w:pPr>
              <w:pStyle w:val="Tabletext0"/>
              <w:keepLines/>
            </w:pPr>
            <w:r>
              <w:t>FS-EP007-048</w:t>
            </w:r>
          </w:p>
          <w:p w:rsidR="00A70EB7" w:rsidRDefault="00A70EB7" w:rsidP="00B34F50">
            <w:pPr>
              <w:pStyle w:val="Tabletext0"/>
              <w:keepLines/>
            </w:pPr>
            <w:r>
              <w:t>FS-EP007-049</w:t>
            </w:r>
          </w:p>
          <w:p w:rsidR="00A70EB7" w:rsidRDefault="00A70EB7" w:rsidP="00B34F50">
            <w:pPr>
              <w:pStyle w:val="Tabletext0"/>
              <w:keepLines/>
            </w:pPr>
            <w:r>
              <w:t>FS-EP007-050</w:t>
            </w:r>
          </w:p>
          <w:p w:rsidR="00A70EB7" w:rsidRDefault="00A70EB7" w:rsidP="00B34F50">
            <w:pPr>
              <w:pStyle w:val="Tabletext0"/>
              <w:keepLines/>
            </w:pPr>
            <w:r>
              <w:t>FS-EP007-051</w:t>
            </w:r>
          </w:p>
          <w:p w:rsidR="00A70EB7" w:rsidRDefault="00A70EB7" w:rsidP="00B34F50">
            <w:pPr>
              <w:pStyle w:val="Tabletext0"/>
              <w:keepLines/>
            </w:pPr>
            <w:r>
              <w:t>FS-EP007-053</w:t>
            </w:r>
          </w:p>
          <w:p w:rsidR="00A70EB7" w:rsidRDefault="00A70EB7" w:rsidP="00B34F50">
            <w:pPr>
              <w:pStyle w:val="Tabletext0"/>
              <w:keepLines/>
            </w:pPr>
            <w:r>
              <w:t>FS-EP007-054</w:t>
            </w:r>
          </w:p>
          <w:p w:rsidR="00A70EB7" w:rsidRDefault="00A70EB7" w:rsidP="00B34F50">
            <w:pPr>
              <w:pStyle w:val="Tabletext0"/>
              <w:keepLines/>
            </w:pPr>
            <w:r>
              <w:t>FS-EP007-055</w:t>
            </w:r>
          </w:p>
          <w:p w:rsidR="00A70EB7" w:rsidRDefault="00A70EB7" w:rsidP="00B34F50">
            <w:pPr>
              <w:pStyle w:val="Tabletext0"/>
              <w:keepLines/>
            </w:pPr>
            <w:r>
              <w:t>FS-EP007-056</w:t>
            </w:r>
          </w:p>
          <w:p w:rsidR="00A70EB7" w:rsidRDefault="00A70EB7" w:rsidP="00B34F50">
            <w:pPr>
              <w:pStyle w:val="Tabletext0"/>
              <w:keepLines/>
            </w:pPr>
            <w:r>
              <w:t>FS-EP007-057</w:t>
            </w:r>
          </w:p>
          <w:p w:rsidR="00A70EB7" w:rsidRDefault="00A70EB7" w:rsidP="00B34F50">
            <w:pPr>
              <w:pStyle w:val="Tabletext0"/>
              <w:keepLines/>
            </w:pPr>
            <w:r>
              <w:t>FS-EP007-058</w:t>
            </w:r>
          </w:p>
          <w:p w:rsidR="00A70EB7" w:rsidRDefault="00A70EB7" w:rsidP="00B34F50">
            <w:pPr>
              <w:pStyle w:val="Tabletext0"/>
              <w:keepLines/>
            </w:pPr>
            <w:r>
              <w:t>FS-EP007-059</w:t>
            </w:r>
          </w:p>
          <w:p w:rsidR="00A70EB7" w:rsidRDefault="00A70EB7" w:rsidP="00B34F50">
            <w:pPr>
              <w:pStyle w:val="Tabletext0"/>
              <w:keepLines/>
            </w:pPr>
            <w:r>
              <w:lastRenderedPageBreak/>
              <w:t>FS-EP007-060</w:t>
            </w:r>
          </w:p>
          <w:p w:rsidR="00A70EB7" w:rsidRDefault="00A70EB7" w:rsidP="00B34F50">
            <w:pPr>
              <w:pStyle w:val="Tabletext0"/>
              <w:keepLines/>
            </w:pPr>
            <w:r>
              <w:t>FS-EP007-061</w:t>
            </w:r>
          </w:p>
          <w:p w:rsidR="00A70EB7" w:rsidRDefault="00A70EB7" w:rsidP="00B34F50">
            <w:pPr>
              <w:pStyle w:val="Tabletext0"/>
              <w:keepLines/>
            </w:pPr>
            <w:r>
              <w:t>FS-EP007-062</w:t>
            </w:r>
          </w:p>
          <w:p w:rsidR="00A70EB7" w:rsidRDefault="00A70EB7" w:rsidP="00B34F50">
            <w:pPr>
              <w:pStyle w:val="Tabletext0"/>
              <w:keepLines/>
            </w:pPr>
            <w:r>
              <w:t>FS-EP007-063</w:t>
            </w:r>
          </w:p>
          <w:p w:rsidR="00A70EB7" w:rsidRDefault="00A70EB7" w:rsidP="00B34F50">
            <w:pPr>
              <w:pStyle w:val="Tabletext0"/>
              <w:keepLines/>
            </w:pPr>
            <w:r>
              <w:t>FS-EP007-064</w:t>
            </w:r>
          </w:p>
          <w:p w:rsidR="00A70EB7" w:rsidRDefault="00A70EB7" w:rsidP="00B34F50">
            <w:pPr>
              <w:pStyle w:val="Tabletext0"/>
              <w:keepLines/>
            </w:pPr>
            <w:r>
              <w:t>FS-EP007-065</w:t>
            </w:r>
          </w:p>
          <w:p w:rsidR="00A70EB7" w:rsidRDefault="00A70EB7" w:rsidP="00B34F50">
            <w:pPr>
              <w:pStyle w:val="Tabletext0"/>
              <w:keepLines/>
            </w:pPr>
            <w:r>
              <w:t>FS-EP007-066</w:t>
            </w:r>
          </w:p>
          <w:p w:rsidR="00A70EB7" w:rsidRDefault="00A70EB7" w:rsidP="00B34F50">
            <w:pPr>
              <w:pStyle w:val="Tabletext0"/>
              <w:keepLines/>
            </w:pPr>
            <w:r>
              <w:t>FS-EP007-067</w:t>
            </w:r>
          </w:p>
          <w:p w:rsidR="00A70EB7" w:rsidRDefault="00A70EB7" w:rsidP="00B34F50">
            <w:pPr>
              <w:pStyle w:val="Tabletext0"/>
              <w:keepLines/>
            </w:pPr>
            <w:r>
              <w:t>FS-EP007-068</w:t>
            </w:r>
          </w:p>
          <w:p w:rsidR="00A70EB7" w:rsidRDefault="00A70EB7" w:rsidP="00B34F50">
            <w:pPr>
              <w:pStyle w:val="Tabletext0"/>
              <w:keepLines/>
            </w:pPr>
            <w:r>
              <w:t>FS-EP007-069</w:t>
            </w:r>
          </w:p>
          <w:p w:rsidR="00A70EB7" w:rsidRDefault="00A70EB7" w:rsidP="00B34F50">
            <w:pPr>
              <w:pStyle w:val="Tabletext0"/>
              <w:keepLines/>
            </w:pPr>
            <w:r>
              <w:t>FS-EP007-070</w:t>
            </w:r>
          </w:p>
          <w:p w:rsidR="00A70EB7" w:rsidRDefault="00A70EB7" w:rsidP="00B34F50">
            <w:pPr>
              <w:pStyle w:val="Tabletext0"/>
              <w:keepLines/>
            </w:pPr>
            <w:r>
              <w:t>FS-EP007-071</w:t>
            </w:r>
          </w:p>
          <w:p w:rsidR="00A70EB7" w:rsidRDefault="00A70EB7" w:rsidP="00B34F50">
            <w:pPr>
              <w:pStyle w:val="Tabletext0"/>
              <w:keepLines/>
            </w:pPr>
            <w:r>
              <w:t>FS-EP007-072</w:t>
            </w:r>
          </w:p>
          <w:p w:rsidR="00A70EB7" w:rsidRDefault="00A70EB7" w:rsidP="00B34F50">
            <w:pPr>
              <w:pStyle w:val="Tabletext0"/>
              <w:keepLines/>
            </w:pPr>
            <w:r>
              <w:t>FS-EP007-073</w:t>
            </w:r>
          </w:p>
          <w:p w:rsidR="00A70EB7" w:rsidRDefault="00A70EB7" w:rsidP="00B34F50">
            <w:pPr>
              <w:pStyle w:val="Tabletext0"/>
              <w:keepLines/>
            </w:pPr>
            <w:r>
              <w:t>FS-EP007-074</w:t>
            </w:r>
          </w:p>
          <w:p w:rsidR="00A70EB7" w:rsidRDefault="00A70EB7" w:rsidP="00B34F50">
            <w:pPr>
              <w:pStyle w:val="Tabletext0"/>
              <w:keepLines/>
            </w:pPr>
            <w:r>
              <w:t>FS-EP007-075</w:t>
            </w:r>
          </w:p>
          <w:p w:rsidR="00A70EB7" w:rsidRDefault="00A70EB7" w:rsidP="00B34F50">
            <w:pPr>
              <w:pStyle w:val="Tabletext0"/>
              <w:keepLines/>
            </w:pPr>
            <w:r>
              <w:t>FS-EP007-076</w:t>
            </w:r>
          </w:p>
          <w:p w:rsidR="002B5AEB" w:rsidRDefault="00EA4F16" w:rsidP="00B34F50">
            <w:pPr>
              <w:pStyle w:val="Tabletext0"/>
              <w:keepLines/>
            </w:pPr>
            <w:r>
              <w:t>FS-EP007-077</w:t>
            </w:r>
          </w:p>
        </w:tc>
        <w:tc>
          <w:tcPr>
            <w:tcW w:w="987" w:type="pct"/>
            <w:tcBorders>
              <w:top w:val="single" w:sz="6" w:space="0" w:color="auto"/>
              <w:bottom w:val="single" w:sz="12" w:space="0" w:color="auto"/>
            </w:tcBorders>
            <w:shd w:val="clear" w:color="auto" w:fill="auto"/>
          </w:tcPr>
          <w:p w:rsidR="002B5AEB" w:rsidRDefault="002B5AEB" w:rsidP="00B34F50">
            <w:pPr>
              <w:pStyle w:val="Tabletext0"/>
              <w:keepLines/>
            </w:pPr>
            <w:r>
              <w:lastRenderedPageBreak/>
              <w:t>SD-EP007-033</w:t>
            </w:r>
          </w:p>
        </w:tc>
        <w:tc>
          <w:tcPr>
            <w:tcW w:w="2782" w:type="pct"/>
            <w:tcBorders>
              <w:top w:val="single" w:sz="6" w:space="0" w:color="auto"/>
              <w:bottom w:val="single" w:sz="12" w:space="0" w:color="auto"/>
            </w:tcBorders>
            <w:shd w:val="clear" w:color="auto" w:fill="auto"/>
          </w:tcPr>
          <w:p w:rsidR="004D604B" w:rsidRDefault="00A70EB7" w:rsidP="004D604B">
            <w:pPr>
              <w:pStyle w:val="Tabletext0"/>
            </w:pPr>
            <w:r>
              <w:t>The following el</w:t>
            </w:r>
            <w:r w:rsidR="004D604B">
              <w:t>ements require lookup tables:</w:t>
            </w:r>
          </w:p>
          <w:p w:rsidR="004D604B" w:rsidRDefault="00A70EB7" w:rsidP="004D604B">
            <w:pPr>
              <w:pStyle w:val="TableTextBullet1"/>
            </w:pPr>
            <w:r>
              <w:t>NM101</w:t>
            </w:r>
          </w:p>
          <w:p w:rsidR="00794486" w:rsidRDefault="00794486" w:rsidP="004D604B">
            <w:pPr>
              <w:pStyle w:val="TableTextBullet1"/>
            </w:pPr>
            <w:r>
              <w:t xml:space="preserve">NM102 </w:t>
            </w:r>
          </w:p>
          <w:p w:rsidR="00794486" w:rsidRDefault="00794486" w:rsidP="004D604B">
            <w:pPr>
              <w:pStyle w:val="TableTextBullet1"/>
            </w:pPr>
            <w:r>
              <w:t xml:space="preserve">NM108 </w:t>
            </w:r>
          </w:p>
          <w:p w:rsidR="00794486" w:rsidRDefault="00794486" w:rsidP="004D604B">
            <w:pPr>
              <w:pStyle w:val="TableTextBullet1"/>
            </w:pPr>
            <w:r>
              <w:t xml:space="preserve">PER03 </w:t>
            </w:r>
          </w:p>
          <w:p w:rsidR="00794486" w:rsidRDefault="00794486" w:rsidP="004D604B">
            <w:pPr>
              <w:pStyle w:val="TableTextBullet1"/>
            </w:pPr>
            <w:r>
              <w:t xml:space="preserve">PER07 </w:t>
            </w:r>
          </w:p>
          <w:p w:rsidR="00794486" w:rsidRDefault="00794486" w:rsidP="004D604B">
            <w:pPr>
              <w:pStyle w:val="TableTextBullet1"/>
            </w:pPr>
            <w:r>
              <w:t xml:space="preserve">REF01 </w:t>
            </w:r>
          </w:p>
          <w:p w:rsidR="00794486" w:rsidRDefault="00794486" w:rsidP="004D604B">
            <w:pPr>
              <w:pStyle w:val="TableTextBullet1"/>
            </w:pPr>
            <w:r>
              <w:t xml:space="preserve">PRV01 </w:t>
            </w:r>
          </w:p>
          <w:p w:rsidR="00794486" w:rsidRDefault="00794486" w:rsidP="004D604B">
            <w:pPr>
              <w:pStyle w:val="TableTextBullet1"/>
            </w:pPr>
            <w:r>
              <w:t xml:space="preserve">N403 </w:t>
            </w:r>
          </w:p>
          <w:p w:rsidR="00794486" w:rsidRDefault="00794486" w:rsidP="004D604B">
            <w:pPr>
              <w:pStyle w:val="TableTextBullet1"/>
            </w:pPr>
            <w:r>
              <w:t xml:space="preserve">N407 </w:t>
            </w:r>
          </w:p>
          <w:p w:rsidR="00794486" w:rsidRDefault="00794486" w:rsidP="004D604B">
            <w:pPr>
              <w:pStyle w:val="TableTextBullet1"/>
            </w:pPr>
            <w:r>
              <w:t xml:space="preserve">DMG01 </w:t>
            </w:r>
          </w:p>
          <w:p w:rsidR="00794486" w:rsidRDefault="00794486" w:rsidP="004D604B">
            <w:pPr>
              <w:pStyle w:val="TableTextBullet1"/>
            </w:pPr>
            <w:r>
              <w:t xml:space="preserve">DMG03 </w:t>
            </w:r>
          </w:p>
          <w:p w:rsidR="00794486" w:rsidRDefault="00794486" w:rsidP="004D604B">
            <w:pPr>
              <w:pStyle w:val="TableTextBullet1"/>
            </w:pPr>
            <w:r>
              <w:t xml:space="preserve">TRN01 </w:t>
            </w:r>
          </w:p>
          <w:p w:rsidR="00794486" w:rsidRDefault="00794486" w:rsidP="004D604B">
            <w:pPr>
              <w:pStyle w:val="TableTextBullet1"/>
            </w:pPr>
            <w:r>
              <w:t xml:space="preserve">UM01 </w:t>
            </w:r>
          </w:p>
          <w:p w:rsidR="00794486" w:rsidRDefault="00794486" w:rsidP="004D604B">
            <w:pPr>
              <w:pStyle w:val="TableTextBullet1"/>
            </w:pPr>
            <w:r>
              <w:t xml:space="preserve">UM02 </w:t>
            </w:r>
          </w:p>
          <w:p w:rsidR="00794486" w:rsidRDefault="00794486" w:rsidP="004D604B">
            <w:pPr>
              <w:pStyle w:val="TableTextBullet1"/>
            </w:pPr>
            <w:r>
              <w:t xml:space="preserve">UM03 </w:t>
            </w:r>
          </w:p>
          <w:p w:rsidR="00794486" w:rsidRDefault="00794486" w:rsidP="004D604B">
            <w:pPr>
              <w:pStyle w:val="TableTextBullet1"/>
            </w:pPr>
            <w:r>
              <w:t xml:space="preserve">UM04 </w:t>
            </w:r>
          </w:p>
          <w:p w:rsidR="00794486" w:rsidRDefault="00794486" w:rsidP="004D604B">
            <w:pPr>
              <w:pStyle w:val="TableTextBullet1"/>
            </w:pPr>
            <w:r>
              <w:t xml:space="preserve">UM06 </w:t>
            </w:r>
          </w:p>
          <w:p w:rsidR="00794486" w:rsidRDefault="00794486" w:rsidP="004D604B">
            <w:pPr>
              <w:pStyle w:val="TableTextBullet1"/>
            </w:pPr>
            <w:r>
              <w:t xml:space="preserve">HCR01 </w:t>
            </w:r>
          </w:p>
          <w:p w:rsidR="00794486" w:rsidRDefault="00794486" w:rsidP="004D604B">
            <w:pPr>
              <w:pStyle w:val="TableTextBullet1"/>
            </w:pPr>
            <w:r>
              <w:t xml:space="preserve">HCR03 </w:t>
            </w:r>
          </w:p>
          <w:p w:rsidR="00794486" w:rsidRDefault="00794486" w:rsidP="004D604B">
            <w:pPr>
              <w:pStyle w:val="TableTextBullet1"/>
            </w:pPr>
            <w:r>
              <w:t xml:space="preserve">DTP01 </w:t>
            </w:r>
          </w:p>
          <w:p w:rsidR="00794486" w:rsidRDefault="00794486" w:rsidP="004D604B">
            <w:pPr>
              <w:pStyle w:val="TableTextBullet1"/>
            </w:pPr>
            <w:r>
              <w:lastRenderedPageBreak/>
              <w:t xml:space="preserve">DTP02 </w:t>
            </w:r>
          </w:p>
          <w:p w:rsidR="00794486" w:rsidRDefault="00794486" w:rsidP="004D604B">
            <w:pPr>
              <w:pStyle w:val="TableTextBullet1"/>
            </w:pPr>
            <w:r>
              <w:t>HI0</w:t>
            </w:r>
            <w:r w:rsidRPr="00794486">
              <w:rPr>
                <w:b/>
              </w:rPr>
              <w:t>X</w:t>
            </w:r>
            <w:r>
              <w:t xml:space="preserve">-1 </w:t>
            </w:r>
          </w:p>
          <w:p w:rsidR="00794486" w:rsidRDefault="00794486" w:rsidP="004D604B">
            <w:pPr>
              <w:pStyle w:val="TableTextBullet1"/>
            </w:pPr>
            <w:r>
              <w:t>HI0</w:t>
            </w:r>
            <w:r w:rsidRPr="00794486">
              <w:rPr>
                <w:b/>
              </w:rPr>
              <w:t>X</w:t>
            </w:r>
            <w:r>
              <w:t xml:space="preserve">-2 </w:t>
            </w:r>
          </w:p>
          <w:p w:rsidR="00794486" w:rsidRDefault="00794486" w:rsidP="004D604B">
            <w:pPr>
              <w:pStyle w:val="TableTextBullet1"/>
            </w:pPr>
            <w:r>
              <w:t>HI0</w:t>
            </w:r>
            <w:r w:rsidRPr="00794486">
              <w:rPr>
                <w:b/>
              </w:rPr>
              <w:t>X</w:t>
            </w:r>
            <w:r>
              <w:t xml:space="preserve">-3 </w:t>
            </w:r>
          </w:p>
          <w:p w:rsidR="00794486" w:rsidRDefault="00794486" w:rsidP="004D604B">
            <w:pPr>
              <w:pStyle w:val="TableTextBullet1"/>
            </w:pPr>
            <w:r>
              <w:t xml:space="preserve">CL101 </w:t>
            </w:r>
          </w:p>
          <w:p w:rsidR="0008291A" w:rsidRDefault="0008291A" w:rsidP="004D604B">
            <w:pPr>
              <w:pStyle w:val="TableTextBullet1"/>
            </w:pPr>
            <w:r>
              <w:t xml:space="preserve">CL102 </w:t>
            </w:r>
          </w:p>
          <w:p w:rsidR="0008291A" w:rsidRDefault="0008291A" w:rsidP="004D604B">
            <w:pPr>
              <w:pStyle w:val="TableTextBullet1"/>
            </w:pPr>
            <w:r>
              <w:t xml:space="preserve">CL103 </w:t>
            </w:r>
          </w:p>
          <w:p w:rsidR="0008291A" w:rsidRDefault="0008291A" w:rsidP="004D604B">
            <w:pPr>
              <w:pStyle w:val="TableTextBullet1"/>
            </w:pPr>
            <w:r>
              <w:t xml:space="preserve">CR103 </w:t>
            </w:r>
          </w:p>
          <w:p w:rsidR="0008291A" w:rsidRDefault="0008291A" w:rsidP="004D604B">
            <w:pPr>
              <w:pStyle w:val="TableTextBullet1"/>
            </w:pPr>
            <w:r>
              <w:t xml:space="preserve">CR105 </w:t>
            </w:r>
          </w:p>
          <w:p w:rsidR="0008291A" w:rsidRDefault="0008291A" w:rsidP="004D604B">
            <w:pPr>
              <w:pStyle w:val="TableTextBullet1"/>
            </w:pPr>
            <w:r>
              <w:t xml:space="preserve">CR203 </w:t>
            </w:r>
          </w:p>
          <w:p w:rsidR="0008291A" w:rsidRDefault="0008291A" w:rsidP="004D604B">
            <w:pPr>
              <w:pStyle w:val="TableTextBullet1"/>
            </w:pPr>
            <w:r>
              <w:t xml:space="preserve">CR503 </w:t>
            </w:r>
          </w:p>
          <w:p w:rsidR="0008291A" w:rsidRDefault="0008291A" w:rsidP="004D604B">
            <w:pPr>
              <w:pStyle w:val="TableTextBullet1"/>
            </w:pPr>
            <w:r>
              <w:t xml:space="preserve">CR504 </w:t>
            </w:r>
          </w:p>
          <w:p w:rsidR="0008291A" w:rsidRDefault="0008291A" w:rsidP="004D604B">
            <w:pPr>
              <w:pStyle w:val="TableTextBullet1"/>
            </w:pPr>
            <w:r>
              <w:t xml:space="preserve">CR517 </w:t>
            </w:r>
          </w:p>
          <w:p w:rsidR="0008291A" w:rsidRDefault="0008291A" w:rsidP="004D604B">
            <w:pPr>
              <w:pStyle w:val="TableTextBullet1"/>
            </w:pPr>
            <w:r>
              <w:t xml:space="preserve">CR518 </w:t>
            </w:r>
          </w:p>
          <w:p w:rsidR="0008291A" w:rsidRDefault="0008291A" w:rsidP="004D604B">
            <w:pPr>
              <w:pStyle w:val="TableTextBullet1"/>
            </w:pPr>
            <w:r>
              <w:t xml:space="preserve">CR601 </w:t>
            </w:r>
          </w:p>
          <w:p w:rsidR="0008291A" w:rsidRDefault="0008291A" w:rsidP="004D604B">
            <w:pPr>
              <w:pStyle w:val="TableTextBullet1"/>
            </w:pPr>
            <w:r>
              <w:t xml:space="preserve">CR603 </w:t>
            </w:r>
          </w:p>
          <w:p w:rsidR="0008291A" w:rsidRDefault="0008291A" w:rsidP="004D604B">
            <w:pPr>
              <w:pStyle w:val="TableTextBullet1"/>
            </w:pPr>
            <w:r>
              <w:t xml:space="preserve">CR607 </w:t>
            </w:r>
          </w:p>
          <w:p w:rsidR="0008291A" w:rsidRDefault="0008291A" w:rsidP="004D604B">
            <w:pPr>
              <w:pStyle w:val="TableTextBullet1"/>
            </w:pPr>
            <w:r>
              <w:t xml:space="preserve">CR608 </w:t>
            </w:r>
          </w:p>
          <w:p w:rsidR="0008291A" w:rsidRDefault="0008291A" w:rsidP="004D604B">
            <w:pPr>
              <w:pStyle w:val="TableTextBullet1"/>
            </w:pPr>
            <w:r>
              <w:t xml:space="preserve">PWK01 </w:t>
            </w:r>
          </w:p>
          <w:p w:rsidR="00027E78" w:rsidRDefault="0008291A" w:rsidP="004D604B">
            <w:pPr>
              <w:pStyle w:val="TableTextBullet1"/>
            </w:pPr>
            <w:r>
              <w:t>PWK02</w:t>
            </w:r>
          </w:p>
          <w:p w:rsidR="00EA4F16" w:rsidRPr="00EA4F16" w:rsidRDefault="00EA4F16" w:rsidP="00B34F50">
            <w:pPr>
              <w:pStyle w:val="Tabletext0"/>
              <w:keepLines/>
            </w:pPr>
            <w:r>
              <w:rPr>
                <w:b/>
              </w:rPr>
              <w:t>Note</w:t>
            </w:r>
            <w:r>
              <w:t xml:space="preserve">: </w:t>
            </w:r>
            <w:r w:rsidRPr="00EA4F16">
              <w:t>Element UM03 shall indicate if the service is supported for each record in the UM03 lookup table.</w:t>
            </w:r>
          </w:p>
          <w:p w:rsidR="00A70EB7" w:rsidRDefault="00A70EB7" w:rsidP="00B34F50">
            <w:pPr>
              <w:pStyle w:val="Tabletext0"/>
              <w:keepLines/>
            </w:pPr>
            <w:r>
              <w:rPr>
                <w:b/>
              </w:rPr>
              <w:t>Note</w:t>
            </w:r>
            <w:r>
              <w:t>: The HI0</w:t>
            </w:r>
            <w:r w:rsidRPr="00794486">
              <w:rPr>
                <w:b/>
              </w:rPr>
              <w:t>X</w:t>
            </w:r>
            <w:r>
              <w:t xml:space="preserve"> has entries labeled 1 through 12 and within the 12 occurrences there are 3 lookup tables shared by the same elements.</w:t>
            </w:r>
          </w:p>
        </w:tc>
      </w:tr>
    </w:tbl>
    <w:p w:rsidR="00C76D88" w:rsidRPr="00C76D88" w:rsidRDefault="000F1F6E" w:rsidP="007C2631">
      <w:pPr>
        <w:pStyle w:val="Heading5"/>
      </w:pPr>
      <w:bookmarkStart w:id="250" w:name="_Toc424035571"/>
      <w:r>
        <w:lastRenderedPageBreak/>
        <w:t>Request Processing Event Logging</w:t>
      </w:r>
      <w:bookmarkEnd w:id="250"/>
    </w:p>
    <w:p w:rsidR="000F1F6E" w:rsidRPr="00DE7E92" w:rsidRDefault="000F1F6E" w:rsidP="00E86EFB">
      <w:pPr>
        <w:pStyle w:val="Caption"/>
      </w:pPr>
      <w:bookmarkStart w:id="251" w:name="_Toc437426602"/>
      <w:r w:rsidRPr="00DE7E92">
        <w:t xml:space="preserve">Table </w:t>
      </w:r>
      <w:r w:rsidR="002C05ED">
        <w:fldChar w:fldCharType="begin"/>
      </w:r>
      <w:r w:rsidR="00A055D6">
        <w:instrText xml:space="preserve"> SEQ Table \* ARABIC </w:instrText>
      </w:r>
      <w:r w:rsidR="002C05ED">
        <w:fldChar w:fldCharType="separate"/>
      </w:r>
      <w:r w:rsidR="0073428E">
        <w:rPr>
          <w:noProof/>
        </w:rPr>
        <w:t>27</w:t>
      </w:r>
      <w:r w:rsidR="002C05ED">
        <w:rPr>
          <w:noProof/>
        </w:rPr>
        <w:fldChar w:fldCharType="end"/>
      </w:r>
      <w:r>
        <w:t xml:space="preserve"> </w:t>
      </w:r>
      <w:r w:rsidRPr="00DE7E92">
        <w:t xml:space="preserve">– Design Elements for </w:t>
      </w:r>
      <w:r>
        <w:t>Event Logging</w:t>
      </w:r>
      <w:bookmarkEnd w:id="25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0F1F6E" w:rsidRPr="00CC7723" w:rsidTr="005D2C3E">
        <w:trPr>
          <w:tblHeader/>
        </w:trPr>
        <w:tc>
          <w:tcPr>
            <w:tcW w:w="1231" w:type="pct"/>
            <w:tcBorders>
              <w:top w:val="single" w:sz="12" w:space="0" w:color="auto"/>
              <w:bottom w:val="single" w:sz="6" w:space="0" w:color="auto"/>
            </w:tcBorders>
            <w:shd w:val="pct15" w:color="auto" w:fill="auto"/>
          </w:tcPr>
          <w:p w:rsidR="000F1F6E" w:rsidRPr="00CC7723" w:rsidRDefault="000F1F6E" w:rsidP="005939DD">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0F1F6E" w:rsidRPr="00CC7723" w:rsidRDefault="000F1F6E" w:rsidP="005939DD">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0F1F6E" w:rsidRPr="00CC7723" w:rsidRDefault="000F1F6E" w:rsidP="005939DD">
            <w:pPr>
              <w:pStyle w:val="TableHeading"/>
              <w:keepNext/>
            </w:pPr>
            <w:r w:rsidRPr="00CC7723">
              <w:t>Description</w:t>
            </w:r>
          </w:p>
        </w:tc>
      </w:tr>
      <w:tr w:rsidR="000F1F6E" w:rsidTr="005D2C3E">
        <w:trPr>
          <w:trHeight w:val="723"/>
        </w:trPr>
        <w:tc>
          <w:tcPr>
            <w:tcW w:w="1231" w:type="pct"/>
            <w:tcBorders>
              <w:top w:val="single" w:sz="6" w:space="0" w:color="auto"/>
              <w:bottom w:val="single" w:sz="6" w:space="0" w:color="auto"/>
            </w:tcBorders>
          </w:tcPr>
          <w:p w:rsidR="000F1F6E" w:rsidRPr="00027E78" w:rsidRDefault="000F1F6E" w:rsidP="005939DD">
            <w:pPr>
              <w:pStyle w:val="Tabletext0"/>
            </w:pPr>
            <w:r w:rsidRPr="00027E78">
              <w:t>FS-EP007-090</w:t>
            </w:r>
          </w:p>
          <w:p w:rsidR="000F1F6E" w:rsidRPr="00027E78" w:rsidRDefault="000F1F6E" w:rsidP="005939DD">
            <w:pPr>
              <w:pStyle w:val="Tabletext0"/>
            </w:pPr>
            <w:r w:rsidRPr="00027E78">
              <w:t>FS-EP007-090-001</w:t>
            </w:r>
          </w:p>
          <w:p w:rsidR="000F1F6E" w:rsidRPr="00027E78" w:rsidRDefault="000F1F6E" w:rsidP="005939DD">
            <w:pPr>
              <w:pStyle w:val="Tabletext0"/>
            </w:pPr>
            <w:r w:rsidRPr="00027E78">
              <w:t>FS-EP007-090-002</w:t>
            </w:r>
          </w:p>
          <w:p w:rsidR="000F1F6E" w:rsidRPr="00027E78" w:rsidRDefault="000F1F6E" w:rsidP="005939DD">
            <w:pPr>
              <w:pStyle w:val="Tabletext0"/>
            </w:pPr>
            <w:r w:rsidRPr="00027E78">
              <w:t>FS-EP007-090-003</w:t>
            </w:r>
          </w:p>
          <w:p w:rsidR="000F1F6E" w:rsidRPr="00027E78" w:rsidRDefault="000F1F6E" w:rsidP="005939DD">
            <w:pPr>
              <w:pStyle w:val="Tabletext0"/>
            </w:pPr>
            <w:r w:rsidRPr="00027E78">
              <w:t>FS-EP007-090-004</w:t>
            </w:r>
          </w:p>
          <w:p w:rsidR="000F1F6E" w:rsidRPr="00027E78" w:rsidRDefault="000F1F6E" w:rsidP="005939DD">
            <w:pPr>
              <w:pStyle w:val="Tabletext0"/>
            </w:pPr>
            <w:r w:rsidRPr="00027E78">
              <w:t>FS-EP007-090-005</w:t>
            </w:r>
          </w:p>
        </w:tc>
        <w:tc>
          <w:tcPr>
            <w:tcW w:w="987" w:type="pct"/>
            <w:tcBorders>
              <w:top w:val="single" w:sz="6" w:space="0" w:color="auto"/>
              <w:bottom w:val="single" w:sz="6" w:space="0" w:color="auto"/>
            </w:tcBorders>
          </w:tcPr>
          <w:p w:rsidR="000F1F6E" w:rsidRPr="00027E78" w:rsidRDefault="00D85496" w:rsidP="005939DD">
            <w:pPr>
              <w:pStyle w:val="Tabletext0"/>
            </w:pPr>
            <w:r w:rsidRPr="00027E78">
              <w:t>SD</w:t>
            </w:r>
            <w:r w:rsidR="00791B01" w:rsidRPr="00027E78">
              <w:t>-EP007-090</w:t>
            </w:r>
          </w:p>
        </w:tc>
        <w:tc>
          <w:tcPr>
            <w:tcW w:w="2782" w:type="pct"/>
            <w:tcBorders>
              <w:top w:val="single" w:sz="6" w:space="0" w:color="auto"/>
              <w:bottom w:val="single" w:sz="6" w:space="0" w:color="auto"/>
            </w:tcBorders>
          </w:tcPr>
          <w:p w:rsidR="0008291A" w:rsidRPr="00027E78" w:rsidRDefault="0008291A" w:rsidP="005939DD">
            <w:pPr>
              <w:pStyle w:val="Tabletext0"/>
            </w:pPr>
            <w:r w:rsidRPr="00027E78">
              <w:t>For each action that AAT performs, the following information shall be written to the AAT event log:</w:t>
            </w:r>
          </w:p>
          <w:p w:rsidR="00791B01" w:rsidRPr="00027E78" w:rsidRDefault="00791B01" w:rsidP="004D604B">
            <w:pPr>
              <w:pStyle w:val="TableTextBullet1"/>
            </w:pPr>
            <w:r w:rsidRPr="00027E78">
              <w:t>Actor initiating the event</w:t>
            </w:r>
          </w:p>
          <w:p w:rsidR="00791B01" w:rsidRPr="00027E78" w:rsidRDefault="00791B01" w:rsidP="004D604B">
            <w:pPr>
              <w:pStyle w:val="TableTextBullet1"/>
            </w:pPr>
            <w:r w:rsidRPr="00027E78">
              <w:t>Date/time of the event</w:t>
            </w:r>
          </w:p>
          <w:p w:rsidR="00791B01" w:rsidRPr="00027E78" w:rsidRDefault="00791B01" w:rsidP="004D604B">
            <w:pPr>
              <w:pStyle w:val="TableTextBullet1"/>
            </w:pPr>
            <w:r w:rsidRPr="00027E78">
              <w:t>Action being executed</w:t>
            </w:r>
          </w:p>
          <w:p w:rsidR="00791B01" w:rsidRPr="00027E78" w:rsidRDefault="00791B01" w:rsidP="004D604B">
            <w:pPr>
              <w:pStyle w:val="TableTextBullet1"/>
            </w:pPr>
            <w:r w:rsidRPr="00027E78">
              <w:t>Result of executed action</w:t>
            </w:r>
          </w:p>
          <w:p w:rsidR="000F1F6E" w:rsidRPr="00027E78" w:rsidRDefault="00791B01" w:rsidP="004D604B">
            <w:pPr>
              <w:pStyle w:val="TableTextBullet1"/>
            </w:pPr>
            <w:r w:rsidRPr="00027E78">
              <w:t>278 Request-ID</w:t>
            </w:r>
          </w:p>
        </w:tc>
      </w:tr>
      <w:tr w:rsidR="000F1F6E" w:rsidTr="005D2C3E">
        <w:trPr>
          <w:trHeight w:val="723"/>
        </w:trPr>
        <w:tc>
          <w:tcPr>
            <w:tcW w:w="1231" w:type="pct"/>
            <w:tcBorders>
              <w:top w:val="single" w:sz="6" w:space="0" w:color="auto"/>
              <w:bottom w:val="single" w:sz="6" w:space="0" w:color="auto"/>
            </w:tcBorders>
          </w:tcPr>
          <w:p w:rsidR="00D85496" w:rsidRPr="00027E78" w:rsidRDefault="00D85496" w:rsidP="005939DD">
            <w:pPr>
              <w:pStyle w:val="Tabletext0"/>
            </w:pPr>
            <w:r w:rsidRPr="00027E78">
              <w:t>FS-EP007-091</w:t>
            </w:r>
          </w:p>
          <w:p w:rsidR="00D85496" w:rsidRPr="00027E78" w:rsidRDefault="00D85496" w:rsidP="005939DD">
            <w:pPr>
              <w:pStyle w:val="Tabletext0"/>
            </w:pPr>
            <w:r w:rsidRPr="00027E78">
              <w:t>FS-EP007-091-001</w:t>
            </w:r>
          </w:p>
          <w:p w:rsidR="00D85496" w:rsidRPr="00027E78" w:rsidRDefault="00D85496" w:rsidP="005939DD">
            <w:pPr>
              <w:pStyle w:val="Tabletext0"/>
            </w:pPr>
            <w:r w:rsidRPr="00027E78">
              <w:t>FS-EP007-091-002</w:t>
            </w:r>
          </w:p>
          <w:p w:rsidR="00D85496" w:rsidRPr="00027E78" w:rsidRDefault="00D85496" w:rsidP="005939DD">
            <w:pPr>
              <w:pStyle w:val="Tabletext0"/>
            </w:pPr>
            <w:r w:rsidRPr="00027E78">
              <w:t>FS-EP007-091-003</w:t>
            </w:r>
          </w:p>
          <w:p w:rsidR="000F1F6E" w:rsidRDefault="00D85496" w:rsidP="005939DD">
            <w:pPr>
              <w:pStyle w:val="Tabletext0"/>
            </w:pPr>
            <w:r w:rsidRPr="00027E78">
              <w:t>FS-EP007-091-004</w:t>
            </w:r>
          </w:p>
          <w:p w:rsidR="00027E78" w:rsidRPr="00027E78" w:rsidRDefault="00027E78" w:rsidP="005939DD">
            <w:pPr>
              <w:pStyle w:val="Tabletext0"/>
            </w:pPr>
            <w:r w:rsidRPr="00027E78">
              <w:t>FS-EP007-091-005</w:t>
            </w:r>
          </w:p>
        </w:tc>
        <w:tc>
          <w:tcPr>
            <w:tcW w:w="987" w:type="pct"/>
            <w:tcBorders>
              <w:top w:val="single" w:sz="6" w:space="0" w:color="auto"/>
              <w:bottom w:val="single" w:sz="6" w:space="0" w:color="auto"/>
            </w:tcBorders>
          </w:tcPr>
          <w:p w:rsidR="000F1F6E" w:rsidRPr="00027E78" w:rsidRDefault="00D85496" w:rsidP="005939DD">
            <w:pPr>
              <w:pStyle w:val="Tabletext0"/>
            </w:pPr>
            <w:r w:rsidRPr="00027E78">
              <w:t>SD-EP007-091</w:t>
            </w:r>
          </w:p>
        </w:tc>
        <w:tc>
          <w:tcPr>
            <w:tcW w:w="2782" w:type="pct"/>
            <w:tcBorders>
              <w:top w:val="single" w:sz="6" w:space="0" w:color="auto"/>
              <w:bottom w:val="single" w:sz="6" w:space="0" w:color="auto"/>
            </w:tcBorders>
          </w:tcPr>
          <w:p w:rsidR="004D604B" w:rsidRDefault="0008291A" w:rsidP="004D604B">
            <w:pPr>
              <w:pStyle w:val="Tabletext0"/>
            </w:pPr>
            <w:r w:rsidRPr="00027E78">
              <w:t>An authorized user shall be able to search the AAT log by:</w:t>
            </w:r>
            <w:r w:rsidR="004D604B">
              <w:t>•</w:t>
            </w:r>
          </w:p>
          <w:p w:rsidR="00D85496" w:rsidRPr="00027E78" w:rsidRDefault="00D85496" w:rsidP="004D604B">
            <w:pPr>
              <w:pStyle w:val="TableTextBullet1"/>
            </w:pPr>
            <w:r w:rsidRPr="00027E78">
              <w:t>278 Provider Request identifier</w:t>
            </w:r>
          </w:p>
          <w:p w:rsidR="00D85496" w:rsidRPr="00027E78" w:rsidRDefault="00D85496" w:rsidP="004D604B">
            <w:pPr>
              <w:pStyle w:val="TableTextBullet1"/>
            </w:pPr>
            <w:r w:rsidRPr="00027E78">
              <w:t>Patient ID</w:t>
            </w:r>
          </w:p>
          <w:p w:rsidR="00D85496" w:rsidRPr="00027E78" w:rsidRDefault="00D85496" w:rsidP="004D604B">
            <w:pPr>
              <w:pStyle w:val="TableTextBullet1"/>
            </w:pPr>
            <w:r w:rsidRPr="00027E78">
              <w:t>Patient Name</w:t>
            </w:r>
          </w:p>
          <w:p w:rsidR="000F1F6E" w:rsidRDefault="00D85496" w:rsidP="004D604B">
            <w:pPr>
              <w:pStyle w:val="TableTextBullet1"/>
            </w:pPr>
            <w:r w:rsidRPr="00027E78">
              <w:t>278 Request date</w:t>
            </w:r>
          </w:p>
          <w:p w:rsidR="00027E78" w:rsidRPr="00027E78" w:rsidRDefault="00027E78" w:rsidP="004D604B">
            <w:pPr>
              <w:pStyle w:val="TableTextBullet1"/>
            </w:pPr>
            <w:r>
              <w:t>Actor initiating the event</w:t>
            </w:r>
          </w:p>
        </w:tc>
      </w:tr>
      <w:tr w:rsidR="000F1F6E" w:rsidTr="006E58DA">
        <w:trPr>
          <w:trHeight w:val="723"/>
        </w:trPr>
        <w:tc>
          <w:tcPr>
            <w:tcW w:w="1231" w:type="pct"/>
            <w:tcBorders>
              <w:top w:val="single" w:sz="6" w:space="0" w:color="auto"/>
              <w:bottom w:val="single" w:sz="12" w:space="0" w:color="auto"/>
            </w:tcBorders>
          </w:tcPr>
          <w:p w:rsidR="000F1F6E" w:rsidRPr="00027E78" w:rsidRDefault="00D85496" w:rsidP="005939DD">
            <w:pPr>
              <w:pStyle w:val="Tabletext0"/>
            </w:pPr>
            <w:r w:rsidRPr="00027E78">
              <w:t>FS-EP007-092</w:t>
            </w:r>
          </w:p>
        </w:tc>
        <w:tc>
          <w:tcPr>
            <w:tcW w:w="987" w:type="pct"/>
            <w:tcBorders>
              <w:top w:val="single" w:sz="6" w:space="0" w:color="auto"/>
              <w:bottom w:val="single" w:sz="12" w:space="0" w:color="auto"/>
            </w:tcBorders>
          </w:tcPr>
          <w:p w:rsidR="000F1F6E" w:rsidRPr="00027E78" w:rsidRDefault="00D85496" w:rsidP="005939DD">
            <w:pPr>
              <w:pStyle w:val="Tabletext0"/>
            </w:pPr>
            <w:r w:rsidRPr="00027E78">
              <w:t>SD-EP007-092</w:t>
            </w:r>
          </w:p>
        </w:tc>
        <w:tc>
          <w:tcPr>
            <w:tcW w:w="2782" w:type="pct"/>
            <w:tcBorders>
              <w:top w:val="single" w:sz="6" w:space="0" w:color="auto"/>
              <w:bottom w:val="single" w:sz="12" w:space="0" w:color="auto"/>
            </w:tcBorders>
          </w:tcPr>
          <w:p w:rsidR="000F1F6E" w:rsidRPr="00027E78" w:rsidRDefault="00D85496" w:rsidP="005939DD">
            <w:pPr>
              <w:pStyle w:val="Tabletext0"/>
            </w:pPr>
            <w:r w:rsidRPr="00027E78">
              <w:t>An authorized user shall be able to view only the records event logging records based on the search performed.</w:t>
            </w:r>
          </w:p>
        </w:tc>
      </w:tr>
    </w:tbl>
    <w:p w:rsidR="00D85496" w:rsidRDefault="00D85496" w:rsidP="007C2631">
      <w:pPr>
        <w:pStyle w:val="Heading5"/>
      </w:pPr>
      <w:bookmarkStart w:id="252" w:name="_Toc424035572"/>
      <w:r>
        <w:lastRenderedPageBreak/>
        <w:t>Request Processing Queues</w:t>
      </w:r>
      <w:bookmarkEnd w:id="252"/>
    </w:p>
    <w:p w:rsidR="00D85496" w:rsidRDefault="00D85496" w:rsidP="00D85496">
      <w:r>
        <w:t xml:space="preserve">All incoming 278 </w:t>
      </w:r>
      <w:r w:rsidR="00017460">
        <w:t>authorization r</w:t>
      </w:r>
      <w:r>
        <w:t>equests shall be routed to queues based on criteria in the UM data segment. The queues shall have the following “Category of Request” values.</w:t>
      </w:r>
    </w:p>
    <w:p w:rsidR="00D85496" w:rsidRPr="00DE7E92" w:rsidRDefault="00D85496" w:rsidP="00C76D88">
      <w:pPr>
        <w:pStyle w:val="Caption"/>
        <w:keepNext w:val="0"/>
      </w:pPr>
      <w:bookmarkStart w:id="253" w:name="_Toc437426603"/>
      <w:r w:rsidRPr="00DE7E92">
        <w:t xml:space="preserve">Table </w:t>
      </w:r>
      <w:r w:rsidR="002C05ED">
        <w:fldChar w:fldCharType="begin"/>
      </w:r>
      <w:r w:rsidR="00A055D6">
        <w:instrText xml:space="preserve"> SEQ Table \* ARABIC </w:instrText>
      </w:r>
      <w:r w:rsidR="002C05ED">
        <w:fldChar w:fldCharType="separate"/>
      </w:r>
      <w:r w:rsidR="0073428E">
        <w:rPr>
          <w:noProof/>
        </w:rPr>
        <w:t>28</w:t>
      </w:r>
      <w:r w:rsidR="002C05ED">
        <w:rPr>
          <w:noProof/>
        </w:rPr>
        <w:fldChar w:fldCharType="end"/>
      </w:r>
      <w:r>
        <w:t xml:space="preserve"> </w:t>
      </w:r>
      <w:r w:rsidRPr="00DE7E92">
        <w:t xml:space="preserve">– Design Elements for </w:t>
      </w:r>
      <w:r>
        <w:t>Request Queues</w:t>
      </w:r>
      <w:bookmarkEnd w:id="25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D85496" w:rsidRPr="00CC7723" w:rsidTr="004D604B">
        <w:trPr>
          <w:tblHeader/>
        </w:trPr>
        <w:tc>
          <w:tcPr>
            <w:tcW w:w="1231" w:type="pct"/>
            <w:tcBorders>
              <w:top w:val="single" w:sz="12" w:space="0" w:color="auto"/>
              <w:bottom w:val="single" w:sz="6" w:space="0" w:color="auto"/>
            </w:tcBorders>
            <w:shd w:val="pct15" w:color="auto" w:fill="auto"/>
          </w:tcPr>
          <w:p w:rsidR="00D85496" w:rsidRPr="00CC7723" w:rsidRDefault="00D85496" w:rsidP="004B15D7">
            <w:pPr>
              <w:pStyle w:val="TableHeading"/>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D85496" w:rsidRPr="00CC7723" w:rsidRDefault="00D85496" w:rsidP="004B15D7">
            <w:pPr>
              <w:pStyle w:val="TableHeading"/>
              <w:keepLines/>
            </w:pPr>
            <w:r w:rsidRPr="00CC7723">
              <w:t>Design Element</w:t>
            </w:r>
          </w:p>
        </w:tc>
        <w:tc>
          <w:tcPr>
            <w:tcW w:w="2782" w:type="pct"/>
            <w:tcBorders>
              <w:top w:val="single" w:sz="12" w:space="0" w:color="auto"/>
              <w:bottom w:val="single" w:sz="6" w:space="0" w:color="auto"/>
            </w:tcBorders>
            <w:shd w:val="pct15" w:color="auto" w:fill="auto"/>
          </w:tcPr>
          <w:p w:rsidR="00D85496" w:rsidRPr="00CC7723" w:rsidRDefault="00D85496" w:rsidP="004B15D7">
            <w:pPr>
              <w:pStyle w:val="TableHeading"/>
              <w:keepLines/>
            </w:pPr>
            <w:r w:rsidRPr="00CC7723">
              <w:t>Description</w:t>
            </w:r>
          </w:p>
        </w:tc>
      </w:tr>
      <w:tr w:rsidR="00D85496" w:rsidTr="004D604B">
        <w:tc>
          <w:tcPr>
            <w:tcW w:w="1231" w:type="pct"/>
            <w:tcBorders>
              <w:top w:val="single" w:sz="6" w:space="0" w:color="auto"/>
              <w:bottom w:val="single" w:sz="6" w:space="0" w:color="auto"/>
            </w:tcBorders>
          </w:tcPr>
          <w:p w:rsidR="00D85496" w:rsidRPr="00A626E5" w:rsidRDefault="00D85496" w:rsidP="004B15D7">
            <w:pPr>
              <w:pStyle w:val="Tabletext0"/>
              <w:keepNext w:val="0"/>
              <w:keepLines/>
            </w:pPr>
            <w:r w:rsidRPr="00A626E5">
              <w:t>FS-EP010-00</w:t>
            </w:r>
            <w:r w:rsidR="00290B4E" w:rsidRPr="00A626E5">
              <w:t>1</w:t>
            </w:r>
          </w:p>
        </w:tc>
        <w:tc>
          <w:tcPr>
            <w:tcW w:w="987" w:type="pct"/>
            <w:tcBorders>
              <w:top w:val="single" w:sz="6" w:space="0" w:color="auto"/>
              <w:bottom w:val="single" w:sz="6" w:space="0" w:color="auto"/>
            </w:tcBorders>
          </w:tcPr>
          <w:p w:rsidR="00D85496" w:rsidRPr="00A626E5" w:rsidRDefault="00C235A6" w:rsidP="00A626E5">
            <w:pPr>
              <w:pStyle w:val="Tabletext0"/>
              <w:keepNext w:val="0"/>
              <w:keepLines/>
            </w:pPr>
            <w:r w:rsidRPr="00A626E5">
              <w:t>SD</w:t>
            </w:r>
            <w:r w:rsidR="00D85496" w:rsidRPr="00A626E5">
              <w:t>-EP010-00</w:t>
            </w:r>
            <w:r w:rsidR="00A626E5" w:rsidRPr="00A626E5">
              <w:t>1</w:t>
            </w:r>
          </w:p>
        </w:tc>
        <w:tc>
          <w:tcPr>
            <w:tcW w:w="2782" w:type="pct"/>
            <w:tcBorders>
              <w:top w:val="single" w:sz="6" w:space="0" w:color="auto"/>
              <w:bottom w:val="single" w:sz="6" w:space="0" w:color="auto"/>
            </w:tcBorders>
          </w:tcPr>
          <w:p w:rsidR="00D85496" w:rsidRPr="00A626E5" w:rsidRDefault="00D85496" w:rsidP="004B15D7">
            <w:pPr>
              <w:pStyle w:val="Tabletext0"/>
              <w:keepNext w:val="0"/>
              <w:keepLines/>
            </w:pPr>
            <w:r w:rsidRPr="00A626E5">
              <w:t>There shall be an “Incoming Request” queue.</w:t>
            </w:r>
          </w:p>
        </w:tc>
      </w:tr>
      <w:tr w:rsidR="00D85496" w:rsidTr="004D604B">
        <w:tc>
          <w:tcPr>
            <w:tcW w:w="1231" w:type="pct"/>
            <w:tcBorders>
              <w:top w:val="single" w:sz="6" w:space="0" w:color="auto"/>
              <w:bottom w:val="single" w:sz="6" w:space="0" w:color="auto"/>
            </w:tcBorders>
          </w:tcPr>
          <w:p w:rsidR="00D85496" w:rsidRPr="00A626E5" w:rsidRDefault="00D85496" w:rsidP="00A626E5">
            <w:pPr>
              <w:pStyle w:val="Tabletext0"/>
              <w:keepNext w:val="0"/>
            </w:pPr>
            <w:r w:rsidRPr="00A626E5">
              <w:t>FS-EP010-0</w:t>
            </w:r>
            <w:r w:rsidR="00A626E5" w:rsidRPr="00A626E5">
              <w:t>0</w:t>
            </w:r>
            <w:r w:rsidR="00290B4E" w:rsidRPr="00A626E5">
              <w:t>2</w:t>
            </w:r>
          </w:p>
        </w:tc>
        <w:tc>
          <w:tcPr>
            <w:tcW w:w="987" w:type="pct"/>
            <w:tcBorders>
              <w:top w:val="single" w:sz="6" w:space="0" w:color="auto"/>
              <w:bottom w:val="single" w:sz="6" w:space="0" w:color="auto"/>
            </w:tcBorders>
          </w:tcPr>
          <w:p w:rsidR="00D85496" w:rsidRPr="00A626E5" w:rsidRDefault="00A626E5" w:rsidP="004B15D7">
            <w:pPr>
              <w:pStyle w:val="Tabletext0"/>
              <w:keepNext w:val="0"/>
            </w:pPr>
            <w:r w:rsidRPr="00A626E5">
              <w:t>SD-EP010-002</w:t>
            </w:r>
          </w:p>
        </w:tc>
        <w:tc>
          <w:tcPr>
            <w:tcW w:w="2782" w:type="pct"/>
            <w:tcBorders>
              <w:top w:val="single" w:sz="6" w:space="0" w:color="auto"/>
              <w:bottom w:val="single" w:sz="6" w:space="0" w:color="auto"/>
            </w:tcBorders>
          </w:tcPr>
          <w:p w:rsidR="00D85496" w:rsidRPr="00A626E5" w:rsidRDefault="00D85496" w:rsidP="004B15D7">
            <w:pPr>
              <w:pStyle w:val="Tabletext0"/>
              <w:keepNext w:val="0"/>
            </w:pPr>
            <w:r w:rsidRPr="00A626E5">
              <w:t>There shall be a “Patient Problem” queue.</w:t>
            </w:r>
          </w:p>
        </w:tc>
      </w:tr>
      <w:tr w:rsidR="00D85496" w:rsidTr="004D604B">
        <w:tc>
          <w:tcPr>
            <w:tcW w:w="1231" w:type="pct"/>
            <w:tcBorders>
              <w:top w:val="single" w:sz="6" w:space="0" w:color="auto"/>
              <w:bottom w:val="single" w:sz="6" w:space="0" w:color="auto"/>
            </w:tcBorders>
          </w:tcPr>
          <w:p w:rsidR="00D85496" w:rsidRPr="00A626E5" w:rsidRDefault="00D85496" w:rsidP="004B15D7">
            <w:pPr>
              <w:pStyle w:val="Tabletext0"/>
              <w:keepNext w:val="0"/>
            </w:pPr>
            <w:r w:rsidRPr="00A626E5">
              <w:t>FS-EP010-0</w:t>
            </w:r>
            <w:r w:rsidR="00290B4E" w:rsidRPr="00A626E5">
              <w:t>03</w:t>
            </w:r>
          </w:p>
        </w:tc>
        <w:tc>
          <w:tcPr>
            <w:tcW w:w="987" w:type="pct"/>
            <w:tcBorders>
              <w:top w:val="single" w:sz="6" w:space="0" w:color="auto"/>
              <w:bottom w:val="single" w:sz="6" w:space="0" w:color="auto"/>
            </w:tcBorders>
          </w:tcPr>
          <w:p w:rsidR="00D85496" w:rsidRPr="00A626E5" w:rsidRDefault="00C235A6" w:rsidP="00A626E5">
            <w:pPr>
              <w:pStyle w:val="Tabletext0"/>
              <w:keepNext w:val="0"/>
            </w:pPr>
            <w:r w:rsidRPr="00A626E5">
              <w:t>SD</w:t>
            </w:r>
            <w:r w:rsidR="00D85496" w:rsidRPr="00A626E5">
              <w:t>-EP010-0</w:t>
            </w:r>
            <w:r w:rsidR="00A626E5" w:rsidRPr="00A626E5">
              <w:t>03</w:t>
            </w:r>
          </w:p>
        </w:tc>
        <w:tc>
          <w:tcPr>
            <w:tcW w:w="2782" w:type="pct"/>
            <w:tcBorders>
              <w:top w:val="single" w:sz="6" w:space="0" w:color="auto"/>
              <w:bottom w:val="single" w:sz="6" w:space="0" w:color="auto"/>
            </w:tcBorders>
          </w:tcPr>
          <w:p w:rsidR="00D85496" w:rsidRPr="00A626E5" w:rsidRDefault="00D85496" w:rsidP="004B15D7">
            <w:pPr>
              <w:pStyle w:val="Tabletext0"/>
              <w:keepNext w:val="0"/>
            </w:pPr>
            <w:r w:rsidRPr="00A626E5">
              <w:t>There shall be a “Provider Problem” queue.</w:t>
            </w:r>
          </w:p>
        </w:tc>
      </w:tr>
      <w:tr w:rsidR="00D85496" w:rsidTr="004D604B">
        <w:tc>
          <w:tcPr>
            <w:tcW w:w="1231" w:type="pct"/>
            <w:tcBorders>
              <w:top w:val="single" w:sz="6" w:space="0" w:color="auto"/>
              <w:bottom w:val="single" w:sz="6" w:space="0" w:color="auto"/>
            </w:tcBorders>
          </w:tcPr>
          <w:p w:rsidR="00D85496" w:rsidRPr="00A626E5" w:rsidRDefault="00D85496" w:rsidP="004B15D7">
            <w:pPr>
              <w:pStyle w:val="Tabletext0"/>
              <w:keepNext w:val="0"/>
            </w:pPr>
            <w:r w:rsidRPr="00A626E5">
              <w:t>FS-EP010-0</w:t>
            </w:r>
            <w:r w:rsidR="00290B4E" w:rsidRPr="00A626E5">
              <w:t>04</w:t>
            </w:r>
          </w:p>
        </w:tc>
        <w:tc>
          <w:tcPr>
            <w:tcW w:w="987" w:type="pct"/>
            <w:tcBorders>
              <w:top w:val="single" w:sz="6" w:space="0" w:color="auto"/>
              <w:bottom w:val="single" w:sz="6" w:space="0" w:color="auto"/>
            </w:tcBorders>
          </w:tcPr>
          <w:p w:rsidR="00D85496" w:rsidRPr="00A626E5" w:rsidRDefault="00C235A6" w:rsidP="00A626E5">
            <w:pPr>
              <w:pStyle w:val="Tabletext0"/>
              <w:keepNext w:val="0"/>
            </w:pPr>
            <w:r w:rsidRPr="00A626E5">
              <w:t>SD</w:t>
            </w:r>
            <w:r w:rsidR="00D85496" w:rsidRPr="00A626E5">
              <w:t>-EP010-0</w:t>
            </w:r>
            <w:r w:rsidR="00A626E5" w:rsidRPr="00A626E5">
              <w:t>04</w:t>
            </w:r>
          </w:p>
        </w:tc>
        <w:tc>
          <w:tcPr>
            <w:tcW w:w="2782" w:type="pct"/>
            <w:tcBorders>
              <w:top w:val="single" w:sz="6" w:space="0" w:color="auto"/>
              <w:bottom w:val="single" w:sz="6" w:space="0" w:color="auto"/>
            </w:tcBorders>
          </w:tcPr>
          <w:p w:rsidR="00D85496" w:rsidRPr="00A626E5" w:rsidRDefault="00D85496" w:rsidP="004B15D7">
            <w:pPr>
              <w:pStyle w:val="Tabletext0"/>
              <w:keepNext w:val="0"/>
            </w:pPr>
            <w:r w:rsidRPr="00A626E5">
              <w:t>There shall be an “Emergency Request” queue.</w:t>
            </w:r>
          </w:p>
        </w:tc>
      </w:tr>
      <w:tr w:rsidR="00D85496" w:rsidTr="004D604B">
        <w:tc>
          <w:tcPr>
            <w:tcW w:w="1231" w:type="pct"/>
            <w:tcBorders>
              <w:top w:val="single" w:sz="6" w:space="0" w:color="auto"/>
              <w:bottom w:val="single" w:sz="6" w:space="0" w:color="auto"/>
            </w:tcBorders>
            <w:shd w:val="clear" w:color="auto" w:fill="auto"/>
          </w:tcPr>
          <w:p w:rsidR="00D85496" w:rsidRDefault="00D85496" w:rsidP="004B15D7">
            <w:pPr>
              <w:pStyle w:val="Tabletext0"/>
              <w:keepNext w:val="0"/>
            </w:pPr>
            <w:r>
              <w:t>FS-EP010-0</w:t>
            </w:r>
            <w:r w:rsidR="00290B4E">
              <w:t>05</w:t>
            </w:r>
          </w:p>
        </w:tc>
        <w:tc>
          <w:tcPr>
            <w:tcW w:w="987" w:type="pct"/>
            <w:tcBorders>
              <w:top w:val="single" w:sz="6" w:space="0" w:color="auto"/>
              <w:bottom w:val="single" w:sz="6" w:space="0" w:color="auto"/>
            </w:tcBorders>
            <w:shd w:val="clear" w:color="auto" w:fill="auto"/>
          </w:tcPr>
          <w:p w:rsidR="00D85496" w:rsidRDefault="00C235A6" w:rsidP="00A626E5">
            <w:pPr>
              <w:pStyle w:val="Tabletext0"/>
              <w:keepNext w:val="0"/>
            </w:pPr>
            <w:r>
              <w:t>SD</w:t>
            </w:r>
            <w:r w:rsidR="00D85496">
              <w:t>-EP010-0</w:t>
            </w:r>
            <w:r w:rsidR="00A626E5">
              <w:t>05</w:t>
            </w:r>
          </w:p>
        </w:tc>
        <w:tc>
          <w:tcPr>
            <w:tcW w:w="2782" w:type="pct"/>
            <w:tcBorders>
              <w:top w:val="single" w:sz="6" w:space="0" w:color="auto"/>
              <w:bottom w:val="single" w:sz="6" w:space="0" w:color="auto"/>
            </w:tcBorders>
            <w:shd w:val="clear" w:color="auto" w:fill="auto"/>
          </w:tcPr>
          <w:p w:rsidR="00D85496" w:rsidRDefault="00D85496" w:rsidP="00290B4E">
            <w:pPr>
              <w:pStyle w:val="Tabletext0"/>
              <w:keepNext w:val="0"/>
            </w:pPr>
            <w:r>
              <w:t xml:space="preserve">There shall be </w:t>
            </w:r>
            <w:r w:rsidR="00A626E5">
              <w:t>a “</w:t>
            </w:r>
            <w:r w:rsidR="00290B4E">
              <w:t>Mental Health</w:t>
            </w:r>
            <w:r w:rsidR="00A626E5">
              <w:t>”</w:t>
            </w:r>
            <w:r>
              <w:t xml:space="preserve"> queue</w:t>
            </w:r>
            <w:r w:rsidR="00A626E5">
              <w:t>.</w:t>
            </w:r>
          </w:p>
        </w:tc>
      </w:tr>
      <w:tr w:rsidR="00D85496" w:rsidTr="004D604B">
        <w:tc>
          <w:tcPr>
            <w:tcW w:w="1231" w:type="pct"/>
            <w:tcBorders>
              <w:top w:val="single" w:sz="6" w:space="0" w:color="auto"/>
              <w:bottom w:val="single" w:sz="6" w:space="0" w:color="auto"/>
            </w:tcBorders>
          </w:tcPr>
          <w:p w:rsidR="00D85496" w:rsidRPr="00D3332C" w:rsidRDefault="00D85496" w:rsidP="004B15D7">
            <w:pPr>
              <w:pStyle w:val="Tabletext0"/>
              <w:keepNext w:val="0"/>
            </w:pPr>
            <w:r w:rsidRPr="00D3332C">
              <w:t>FS-EP010-0</w:t>
            </w:r>
            <w:r w:rsidR="00290B4E" w:rsidRPr="00D3332C">
              <w:t>06</w:t>
            </w:r>
          </w:p>
        </w:tc>
        <w:tc>
          <w:tcPr>
            <w:tcW w:w="987" w:type="pct"/>
            <w:tcBorders>
              <w:top w:val="single" w:sz="6" w:space="0" w:color="auto"/>
              <w:bottom w:val="single" w:sz="6" w:space="0" w:color="auto"/>
            </w:tcBorders>
          </w:tcPr>
          <w:p w:rsidR="00D85496" w:rsidRPr="00D3332C" w:rsidRDefault="00D3332C" w:rsidP="004B15D7">
            <w:pPr>
              <w:pStyle w:val="Tabletext0"/>
              <w:keepNext w:val="0"/>
            </w:pPr>
            <w:r w:rsidRPr="00D3332C">
              <w:t>SD-EP010-006</w:t>
            </w:r>
          </w:p>
        </w:tc>
        <w:tc>
          <w:tcPr>
            <w:tcW w:w="2782" w:type="pct"/>
            <w:tcBorders>
              <w:top w:val="single" w:sz="6" w:space="0" w:color="auto"/>
              <w:bottom w:val="single" w:sz="6" w:space="0" w:color="auto"/>
            </w:tcBorders>
          </w:tcPr>
          <w:p w:rsidR="00D85496" w:rsidRPr="00D3332C" w:rsidRDefault="00D85496" w:rsidP="004B15D7">
            <w:pPr>
              <w:pStyle w:val="Tabletext0"/>
              <w:keepNext w:val="0"/>
            </w:pPr>
            <w:r w:rsidRPr="00D3332C">
              <w:t>There shall be an “Inpatient Request” queue.</w:t>
            </w:r>
          </w:p>
        </w:tc>
      </w:tr>
      <w:tr w:rsidR="00D85496" w:rsidTr="004D604B">
        <w:tc>
          <w:tcPr>
            <w:tcW w:w="1231" w:type="pct"/>
            <w:tcBorders>
              <w:top w:val="single" w:sz="6" w:space="0" w:color="auto"/>
              <w:bottom w:val="single" w:sz="6" w:space="0" w:color="auto"/>
            </w:tcBorders>
          </w:tcPr>
          <w:p w:rsidR="00D85496" w:rsidRPr="00D3332C" w:rsidRDefault="00D85496" w:rsidP="004B15D7">
            <w:pPr>
              <w:pStyle w:val="Tabletext0"/>
              <w:keepNext w:val="0"/>
            </w:pPr>
            <w:r w:rsidRPr="00D3332C">
              <w:t>FS-EP010-0</w:t>
            </w:r>
            <w:r w:rsidR="00290B4E" w:rsidRPr="00D3332C">
              <w:t>07</w:t>
            </w:r>
          </w:p>
        </w:tc>
        <w:tc>
          <w:tcPr>
            <w:tcW w:w="987" w:type="pct"/>
            <w:tcBorders>
              <w:top w:val="single" w:sz="6" w:space="0" w:color="auto"/>
              <w:bottom w:val="single" w:sz="6" w:space="0" w:color="auto"/>
            </w:tcBorders>
          </w:tcPr>
          <w:p w:rsidR="00D85496" w:rsidRPr="00D3332C" w:rsidRDefault="00D3332C" w:rsidP="00D3332C">
            <w:pPr>
              <w:pStyle w:val="Tabletext0"/>
              <w:keepNext w:val="0"/>
            </w:pPr>
            <w:r w:rsidRPr="00D3332C">
              <w:t>SD-EP010-007</w:t>
            </w:r>
          </w:p>
        </w:tc>
        <w:tc>
          <w:tcPr>
            <w:tcW w:w="2782" w:type="pct"/>
            <w:tcBorders>
              <w:top w:val="single" w:sz="6" w:space="0" w:color="auto"/>
              <w:bottom w:val="single" w:sz="6" w:space="0" w:color="auto"/>
            </w:tcBorders>
          </w:tcPr>
          <w:p w:rsidR="00D85496" w:rsidRPr="00D3332C" w:rsidRDefault="00D85496" w:rsidP="004B15D7">
            <w:pPr>
              <w:pStyle w:val="Tabletext0"/>
              <w:keepNext w:val="0"/>
            </w:pPr>
            <w:r w:rsidRPr="00D3332C">
              <w:t>There shall be an “Outpatient Request</w:t>
            </w:r>
            <w:r w:rsidR="00E7021B" w:rsidRPr="00D3332C">
              <w:t>”</w:t>
            </w:r>
            <w:r w:rsidRPr="00D3332C">
              <w:t xml:space="preserve"> queue.</w:t>
            </w:r>
          </w:p>
        </w:tc>
      </w:tr>
      <w:tr w:rsidR="00D85496" w:rsidTr="004D604B">
        <w:tc>
          <w:tcPr>
            <w:tcW w:w="1231" w:type="pct"/>
            <w:tcBorders>
              <w:top w:val="single" w:sz="6" w:space="0" w:color="auto"/>
              <w:bottom w:val="single" w:sz="6" w:space="0" w:color="auto"/>
            </w:tcBorders>
          </w:tcPr>
          <w:p w:rsidR="00D85496" w:rsidRPr="00D3332C" w:rsidRDefault="00D85496" w:rsidP="004B15D7">
            <w:pPr>
              <w:pStyle w:val="Tabletext0"/>
              <w:keepNext w:val="0"/>
            </w:pPr>
            <w:r w:rsidRPr="00D3332C">
              <w:t>FS-EP010-0</w:t>
            </w:r>
            <w:r w:rsidR="00290B4E" w:rsidRPr="00D3332C">
              <w:t>08</w:t>
            </w:r>
          </w:p>
        </w:tc>
        <w:tc>
          <w:tcPr>
            <w:tcW w:w="987" w:type="pct"/>
            <w:tcBorders>
              <w:top w:val="single" w:sz="6" w:space="0" w:color="auto"/>
              <w:bottom w:val="single" w:sz="6" w:space="0" w:color="auto"/>
            </w:tcBorders>
          </w:tcPr>
          <w:p w:rsidR="00D85496" w:rsidRPr="00D3332C" w:rsidRDefault="00D3332C" w:rsidP="00D3332C">
            <w:pPr>
              <w:pStyle w:val="Tabletext0"/>
              <w:keepNext w:val="0"/>
            </w:pPr>
            <w:r w:rsidRPr="00D3332C">
              <w:t>SD-EP010-008</w:t>
            </w:r>
          </w:p>
        </w:tc>
        <w:tc>
          <w:tcPr>
            <w:tcW w:w="2782" w:type="pct"/>
            <w:tcBorders>
              <w:top w:val="single" w:sz="6" w:space="0" w:color="auto"/>
              <w:bottom w:val="single" w:sz="6" w:space="0" w:color="auto"/>
            </w:tcBorders>
          </w:tcPr>
          <w:p w:rsidR="00D85496" w:rsidRPr="00D3332C" w:rsidRDefault="00D85496" w:rsidP="004B15D7">
            <w:pPr>
              <w:pStyle w:val="Tabletext0"/>
              <w:keepNext w:val="0"/>
            </w:pPr>
            <w:r w:rsidRPr="00D3332C">
              <w:t>There shall be a “Dental Request</w:t>
            </w:r>
            <w:r w:rsidR="00E7021B" w:rsidRPr="00D3332C">
              <w:t>”</w:t>
            </w:r>
            <w:r w:rsidRPr="00D3332C">
              <w:t xml:space="preserve"> queue.</w:t>
            </w:r>
          </w:p>
        </w:tc>
      </w:tr>
      <w:tr w:rsidR="004D3A56" w:rsidTr="004D604B">
        <w:tc>
          <w:tcPr>
            <w:tcW w:w="1231" w:type="pct"/>
            <w:tcBorders>
              <w:top w:val="single" w:sz="6" w:space="0" w:color="auto"/>
              <w:bottom w:val="single" w:sz="6" w:space="0" w:color="auto"/>
            </w:tcBorders>
          </w:tcPr>
          <w:p w:rsidR="004D3A56" w:rsidRPr="00D3332C" w:rsidRDefault="004D3A56" w:rsidP="004B15D7">
            <w:pPr>
              <w:pStyle w:val="Tabletext0"/>
              <w:keepNext w:val="0"/>
            </w:pPr>
            <w:r w:rsidRPr="00D3332C">
              <w:t>FS-EP010-011</w:t>
            </w:r>
          </w:p>
        </w:tc>
        <w:tc>
          <w:tcPr>
            <w:tcW w:w="987" w:type="pct"/>
            <w:tcBorders>
              <w:top w:val="single" w:sz="6" w:space="0" w:color="auto"/>
              <w:bottom w:val="single" w:sz="6" w:space="0" w:color="auto"/>
            </w:tcBorders>
          </w:tcPr>
          <w:p w:rsidR="004D3A56" w:rsidRPr="00D3332C" w:rsidRDefault="00D3332C" w:rsidP="004B15D7">
            <w:pPr>
              <w:pStyle w:val="Tabletext0"/>
              <w:keepNext w:val="0"/>
            </w:pPr>
            <w:r w:rsidRPr="00D3332C">
              <w:t>S</w:t>
            </w:r>
            <w:r>
              <w:t>D</w:t>
            </w:r>
            <w:r w:rsidRPr="00D3332C">
              <w:t>-EP010-011</w:t>
            </w:r>
          </w:p>
        </w:tc>
        <w:tc>
          <w:tcPr>
            <w:tcW w:w="2782" w:type="pct"/>
            <w:tcBorders>
              <w:top w:val="single" w:sz="6" w:space="0" w:color="auto"/>
              <w:bottom w:val="single" w:sz="6" w:space="0" w:color="auto"/>
            </w:tcBorders>
          </w:tcPr>
          <w:p w:rsidR="004D3A56" w:rsidRPr="00D3332C" w:rsidRDefault="004D3A56" w:rsidP="004B15D7">
            <w:pPr>
              <w:pStyle w:val="Tabletext0"/>
              <w:keepNext w:val="0"/>
            </w:pPr>
            <w:r w:rsidRPr="00D3332C">
              <w:t xml:space="preserve">There shall be a </w:t>
            </w:r>
            <w:r w:rsidR="00D3332C" w:rsidRPr="00D3332C">
              <w:t>“</w:t>
            </w:r>
            <w:r w:rsidRPr="00D3332C">
              <w:t>Denied Request</w:t>
            </w:r>
            <w:r w:rsidR="00D3332C" w:rsidRPr="00D3332C">
              <w:t>”</w:t>
            </w:r>
            <w:r w:rsidRPr="00D3332C">
              <w:t xml:space="preserve"> queue</w:t>
            </w:r>
            <w:r w:rsidR="00D3332C" w:rsidRPr="00D3332C">
              <w:t>.</w:t>
            </w:r>
          </w:p>
        </w:tc>
      </w:tr>
      <w:tr w:rsidR="00D85496" w:rsidTr="004D604B">
        <w:tc>
          <w:tcPr>
            <w:tcW w:w="1231" w:type="pct"/>
            <w:tcBorders>
              <w:top w:val="single" w:sz="6" w:space="0" w:color="auto"/>
              <w:bottom w:val="single" w:sz="6" w:space="0" w:color="auto"/>
            </w:tcBorders>
          </w:tcPr>
          <w:p w:rsidR="00D85496" w:rsidRPr="00D3332C" w:rsidRDefault="00D85496" w:rsidP="004B15D7">
            <w:pPr>
              <w:pStyle w:val="Tabletext0"/>
              <w:keepNext w:val="0"/>
            </w:pPr>
            <w:r w:rsidRPr="00D3332C">
              <w:t>FS-EP010-01</w:t>
            </w:r>
            <w:r w:rsidR="004D3A56" w:rsidRPr="00D3332C">
              <w:t>2</w:t>
            </w:r>
          </w:p>
        </w:tc>
        <w:tc>
          <w:tcPr>
            <w:tcW w:w="987" w:type="pct"/>
            <w:tcBorders>
              <w:top w:val="single" w:sz="6" w:space="0" w:color="auto"/>
              <w:bottom w:val="single" w:sz="6" w:space="0" w:color="auto"/>
            </w:tcBorders>
          </w:tcPr>
          <w:p w:rsidR="00D85496" w:rsidRPr="00D3332C" w:rsidRDefault="00C235A6" w:rsidP="00D3332C">
            <w:pPr>
              <w:pStyle w:val="Tabletext0"/>
              <w:keepNext w:val="0"/>
            </w:pPr>
            <w:r w:rsidRPr="00D3332C">
              <w:t>SD</w:t>
            </w:r>
            <w:r w:rsidR="00D85496" w:rsidRPr="00D3332C">
              <w:t>-EP010-01</w:t>
            </w:r>
            <w:r w:rsidR="00D3332C" w:rsidRPr="00D3332C">
              <w:t>2</w:t>
            </w:r>
          </w:p>
        </w:tc>
        <w:tc>
          <w:tcPr>
            <w:tcW w:w="2782" w:type="pct"/>
            <w:tcBorders>
              <w:top w:val="single" w:sz="6" w:space="0" w:color="auto"/>
              <w:bottom w:val="single" w:sz="6" w:space="0" w:color="auto"/>
            </w:tcBorders>
          </w:tcPr>
          <w:p w:rsidR="00D85496" w:rsidRPr="00D3332C" w:rsidRDefault="00D85496" w:rsidP="004B15D7">
            <w:pPr>
              <w:pStyle w:val="Tabletext0"/>
              <w:keepNext w:val="0"/>
            </w:pPr>
            <w:r w:rsidRPr="00D3332C">
              <w:t>An authorization shall only be assigned to a single queue.</w:t>
            </w:r>
          </w:p>
        </w:tc>
      </w:tr>
      <w:tr w:rsidR="00D85496" w:rsidTr="004D604B">
        <w:tc>
          <w:tcPr>
            <w:tcW w:w="1231" w:type="pct"/>
            <w:tcBorders>
              <w:top w:val="single" w:sz="6" w:space="0" w:color="auto"/>
              <w:bottom w:val="single" w:sz="6" w:space="0" w:color="auto"/>
            </w:tcBorders>
          </w:tcPr>
          <w:p w:rsidR="00D85496" w:rsidRPr="00D3332C" w:rsidRDefault="00D85496" w:rsidP="004B15D7">
            <w:pPr>
              <w:pStyle w:val="Tabletext0"/>
              <w:keepNext w:val="0"/>
            </w:pPr>
            <w:r w:rsidRPr="00D3332C">
              <w:t>FS-EP010-01</w:t>
            </w:r>
            <w:r w:rsidR="004D3A56" w:rsidRPr="00D3332C">
              <w:t>3</w:t>
            </w:r>
          </w:p>
        </w:tc>
        <w:tc>
          <w:tcPr>
            <w:tcW w:w="987" w:type="pct"/>
            <w:tcBorders>
              <w:top w:val="single" w:sz="6" w:space="0" w:color="auto"/>
              <w:bottom w:val="single" w:sz="6" w:space="0" w:color="auto"/>
            </w:tcBorders>
          </w:tcPr>
          <w:p w:rsidR="00D85496" w:rsidRPr="00D3332C" w:rsidRDefault="00C235A6" w:rsidP="004B15D7">
            <w:pPr>
              <w:pStyle w:val="Tabletext0"/>
              <w:keepNext w:val="0"/>
            </w:pPr>
            <w:r w:rsidRPr="00D3332C">
              <w:t>SD</w:t>
            </w:r>
            <w:r w:rsidR="00D85496" w:rsidRPr="00D3332C">
              <w:t>-EP010-018</w:t>
            </w:r>
          </w:p>
        </w:tc>
        <w:tc>
          <w:tcPr>
            <w:tcW w:w="2782" w:type="pct"/>
            <w:tcBorders>
              <w:top w:val="single" w:sz="6" w:space="0" w:color="auto"/>
              <w:bottom w:val="single" w:sz="6" w:space="0" w:color="auto"/>
            </w:tcBorders>
          </w:tcPr>
          <w:p w:rsidR="00D85496" w:rsidRPr="00D3332C" w:rsidRDefault="00D85496" w:rsidP="004B15D7">
            <w:pPr>
              <w:pStyle w:val="Tabletext0"/>
              <w:keepNext w:val="0"/>
            </w:pPr>
            <w:r w:rsidRPr="00D3332C">
              <w:t>An authorized user shall be able to assign a 278 Request to a different queue.</w:t>
            </w:r>
          </w:p>
        </w:tc>
      </w:tr>
      <w:tr w:rsidR="00D85496" w:rsidTr="004D604B">
        <w:tc>
          <w:tcPr>
            <w:tcW w:w="1231" w:type="pct"/>
            <w:tcBorders>
              <w:top w:val="single" w:sz="6" w:space="0" w:color="auto"/>
              <w:bottom w:val="single" w:sz="6" w:space="0" w:color="auto"/>
            </w:tcBorders>
            <w:shd w:val="clear" w:color="auto" w:fill="auto"/>
          </w:tcPr>
          <w:p w:rsidR="00D85496" w:rsidRDefault="00D85496" w:rsidP="004B15D7">
            <w:pPr>
              <w:pStyle w:val="Tabletext0"/>
              <w:keepNext w:val="0"/>
            </w:pPr>
            <w:r>
              <w:t>FS-EP010-019</w:t>
            </w:r>
          </w:p>
        </w:tc>
        <w:tc>
          <w:tcPr>
            <w:tcW w:w="987" w:type="pct"/>
            <w:tcBorders>
              <w:top w:val="single" w:sz="6" w:space="0" w:color="auto"/>
              <w:bottom w:val="single" w:sz="6" w:space="0" w:color="auto"/>
            </w:tcBorders>
            <w:shd w:val="clear" w:color="auto" w:fill="auto"/>
          </w:tcPr>
          <w:p w:rsidR="00D85496" w:rsidRDefault="00C235A6" w:rsidP="004B15D7">
            <w:pPr>
              <w:pStyle w:val="Tabletext0"/>
              <w:keepNext w:val="0"/>
            </w:pPr>
            <w:r>
              <w:t>SD</w:t>
            </w:r>
            <w:r w:rsidR="00D85496">
              <w:t>-EP010-019</w:t>
            </w:r>
          </w:p>
        </w:tc>
        <w:tc>
          <w:tcPr>
            <w:tcW w:w="2782" w:type="pct"/>
            <w:tcBorders>
              <w:top w:val="single" w:sz="6" w:space="0" w:color="auto"/>
              <w:bottom w:val="single" w:sz="6" w:space="0" w:color="auto"/>
            </w:tcBorders>
            <w:shd w:val="clear" w:color="auto" w:fill="auto"/>
          </w:tcPr>
          <w:p w:rsidR="00D85496" w:rsidRDefault="00D85496" w:rsidP="004B15D7">
            <w:pPr>
              <w:pStyle w:val="Tabletext0"/>
              <w:keepNext w:val="0"/>
            </w:pPr>
            <w:r>
              <w:t>A user shall be able to see a summary of each queue and the total number of records in each queue.</w:t>
            </w:r>
          </w:p>
        </w:tc>
      </w:tr>
      <w:tr w:rsidR="00C235A6" w:rsidTr="004D604B">
        <w:tc>
          <w:tcPr>
            <w:tcW w:w="1231" w:type="pct"/>
            <w:tcBorders>
              <w:top w:val="single" w:sz="6" w:space="0" w:color="auto"/>
              <w:bottom w:val="single" w:sz="6" w:space="0" w:color="auto"/>
            </w:tcBorders>
          </w:tcPr>
          <w:p w:rsidR="00C235A6" w:rsidRPr="008278DD" w:rsidRDefault="004D3A56" w:rsidP="004B15D7">
            <w:pPr>
              <w:pStyle w:val="Tabletext0"/>
              <w:keepNext w:val="0"/>
            </w:pPr>
            <w:r w:rsidRPr="008278DD">
              <w:t>FS-</w:t>
            </w:r>
            <w:r w:rsidR="009C7022">
              <w:t>UN022A</w:t>
            </w:r>
            <w:r w:rsidRPr="008278DD">
              <w:t>-005</w:t>
            </w:r>
          </w:p>
        </w:tc>
        <w:tc>
          <w:tcPr>
            <w:tcW w:w="987" w:type="pct"/>
            <w:tcBorders>
              <w:top w:val="single" w:sz="6" w:space="0" w:color="auto"/>
              <w:bottom w:val="single" w:sz="6" w:space="0" w:color="auto"/>
            </w:tcBorders>
          </w:tcPr>
          <w:p w:rsidR="00C235A6" w:rsidRPr="008278DD" w:rsidRDefault="00D3332C" w:rsidP="004B15D7">
            <w:pPr>
              <w:pStyle w:val="Tabletext0"/>
              <w:keepNext w:val="0"/>
            </w:pPr>
            <w:r w:rsidRPr="008278DD">
              <w:t>SD-</w:t>
            </w:r>
            <w:r w:rsidR="009C7022">
              <w:t>UN022A</w:t>
            </w:r>
            <w:r w:rsidRPr="008278DD">
              <w:t>-005</w:t>
            </w:r>
          </w:p>
        </w:tc>
        <w:tc>
          <w:tcPr>
            <w:tcW w:w="2782" w:type="pct"/>
            <w:tcBorders>
              <w:top w:val="single" w:sz="6" w:space="0" w:color="auto"/>
              <w:bottom w:val="single" w:sz="6" w:space="0" w:color="auto"/>
            </w:tcBorders>
          </w:tcPr>
          <w:p w:rsidR="00C235A6" w:rsidRPr="008278DD" w:rsidRDefault="00C235A6" w:rsidP="004B15D7">
            <w:pPr>
              <w:pStyle w:val="Tabletext0"/>
              <w:keepNext w:val="0"/>
            </w:pPr>
            <w:r w:rsidRPr="008278DD">
              <w:t>A user shall be able to sort on any field in the detailed queued list.</w:t>
            </w:r>
          </w:p>
        </w:tc>
      </w:tr>
      <w:tr w:rsidR="00C235A6" w:rsidTr="004D604B">
        <w:tc>
          <w:tcPr>
            <w:tcW w:w="1231" w:type="pct"/>
            <w:tcBorders>
              <w:top w:val="single" w:sz="6" w:space="0" w:color="auto"/>
              <w:bottom w:val="single" w:sz="6" w:space="0" w:color="auto"/>
            </w:tcBorders>
          </w:tcPr>
          <w:p w:rsidR="00C235A6" w:rsidRPr="008278DD" w:rsidRDefault="004D3A56" w:rsidP="004D3A56">
            <w:pPr>
              <w:pStyle w:val="Tabletext0"/>
              <w:keepNext w:val="0"/>
            </w:pPr>
            <w:r w:rsidRPr="008278DD">
              <w:t>FS-</w:t>
            </w:r>
            <w:r w:rsidR="009C7022">
              <w:t>UN022A</w:t>
            </w:r>
            <w:r w:rsidRPr="008278DD">
              <w:t>-006</w:t>
            </w:r>
          </w:p>
        </w:tc>
        <w:tc>
          <w:tcPr>
            <w:tcW w:w="987" w:type="pct"/>
            <w:tcBorders>
              <w:top w:val="single" w:sz="6" w:space="0" w:color="auto"/>
              <w:bottom w:val="single" w:sz="6" w:space="0" w:color="auto"/>
            </w:tcBorders>
          </w:tcPr>
          <w:p w:rsidR="00C235A6" w:rsidRPr="008278DD" w:rsidRDefault="00D3332C" w:rsidP="004B15D7">
            <w:pPr>
              <w:pStyle w:val="Tabletext0"/>
              <w:keepNext w:val="0"/>
            </w:pPr>
            <w:r w:rsidRPr="008278DD">
              <w:t>SD-</w:t>
            </w:r>
            <w:r w:rsidR="009C7022">
              <w:t>UN022A</w:t>
            </w:r>
            <w:r w:rsidRPr="008278DD">
              <w:t>-006</w:t>
            </w:r>
          </w:p>
        </w:tc>
        <w:tc>
          <w:tcPr>
            <w:tcW w:w="2782" w:type="pct"/>
            <w:tcBorders>
              <w:top w:val="single" w:sz="6" w:space="0" w:color="auto"/>
              <w:bottom w:val="single" w:sz="6" w:space="0" w:color="auto"/>
            </w:tcBorders>
          </w:tcPr>
          <w:p w:rsidR="00C235A6" w:rsidRPr="008278DD" w:rsidRDefault="00C235A6" w:rsidP="004B15D7">
            <w:pPr>
              <w:pStyle w:val="Tabletext0"/>
              <w:keepNext w:val="0"/>
            </w:pPr>
            <w:r w:rsidRPr="008278DD">
              <w:t>A user shall be able to filter by any field in the lists.</w:t>
            </w:r>
          </w:p>
        </w:tc>
      </w:tr>
      <w:tr w:rsidR="00C235A6" w:rsidTr="006E58DA">
        <w:tc>
          <w:tcPr>
            <w:tcW w:w="1231" w:type="pct"/>
            <w:tcBorders>
              <w:top w:val="single" w:sz="6" w:space="0" w:color="auto"/>
              <w:bottom w:val="single" w:sz="12" w:space="0" w:color="auto"/>
            </w:tcBorders>
          </w:tcPr>
          <w:p w:rsidR="00C235A6" w:rsidRPr="008278DD" w:rsidRDefault="004D3A56" w:rsidP="004B15D7">
            <w:pPr>
              <w:pStyle w:val="Tabletext0"/>
              <w:keepNext w:val="0"/>
            </w:pPr>
            <w:r w:rsidRPr="008278DD">
              <w:t>FS-</w:t>
            </w:r>
            <w:r w:rsidR="009C7022">
              <w:t>UN022A</w:t>
            </w:r>
            <w:r w:rsidRPr="008278DD">
              <w:t>-007</w:t>
            </w:r>
          </w:p>
        </w:tc>
        <w:tc>
          <w:tcPr>
            <w:tcW w:w="987" w:type="pct"/>
            <w:tcBorders>
              <w:top w:val="single" w:sz="6" w:space="0" w:color="auto"/>
              <w:bottom w:val="single" w:sz="12" w:space="0" w:color="auto"/>
            </w:tcBorders>
          </w:tcPr>
          <w:p w:rsidR="00C235A6" w:rsidRPr="008278DD" w:rsidRDefault="008278DD" w:rsidP="004B15D7">
            <w:pPr>
              <w:pStyle w:val="Tabletext0"/>
              <w:keepNext w:val="0"/>
            </w:pPr>
            <w:r w:rsidRPr="008278DD">
              <w:t>SD-</w:t>
            </w:r>
            <w:r w:rsidR="009C7022">
              <w:t>UN022A</w:t>
            </w:r>
            <w:r w:rsidRPr="008278DD">
              <w:t>-007</w:t>
            </w:r>
          </w:p>
        </w:tc>
        <w:tc>
          <w:tcPr>
            <w:tcW w:w="2782" w:type="pct"/>
            <w:tcBorders>
              <w:top w:val="single" w:sz="6" w:space="0" w:color="auto"/>
              <w:bottom w:val="single" w:sz="12" w:space="0" w:color="auto"/>
            </w:tcBorders>
          </w:tcPr>
          <w:p w:rsidR="00C235A6" w:rsidRPr="008278DD" w:rsidRDefault="00C235A6" w:rsidP="004B15D7">
            <w:pPr>
              <w:pStyle w:val="Tabletext0"/>
              <w:keepNext w:val="0"/>
            </w:pPr>
            <w:r w:rsidRPr="008278DD">
              <w:t>A user shall be able to select any record in the queue to load into the 278 Navigation GUI.</w:t>
            </w:r>
          </w:p>
        </w:tc>
      </w:tr>
    </w:tbl>
    <w:p w:rsidR="00BD13C7" w:rsidRDefault="00BD13C7" w:rsidP="007C2631">
      <w:pPr>
        <w:pStyle w:val="Heading5"/>
      </w:pPr>
      <w:bookmarkStart w:id="254" w:name="_Toc424035573"/>
      <w:r>
        <w:t xml:space="preserve">Authorization </w:t>
      </w:r>
      <w:r w:rsidR="00B07D83">
        <w:t xml:space="preserve">Request </w:t>
      </w:r>
      <w:r w:rsidR="00AF26B4">
        <w:t>Queuing</w:t>
      </w:r>
      <w:r>
        <w:t xml:space="preserve"> Rules</w:t>
      </w:r>
      <w:bookmarkEnd w:id="254"/>
    </w:p>
    <w:p w:rsidR="00BD13C7" w:rsidRPr="00DE7E92" w:rsidRDefault="00BD13C7" w:rsidP="00112B38">
      <w:pPr>
        <w:pStyle w:val="Caption"/>
        <w:keepNext w:val="0"/>
        <w:keepLines w:val="0"/>
        <w:widowControl w:val="0"/>
      </w:pPr>
      <w:bookmarkStart w:id="255" w:name="_Toc437426604"/>
      <w:r w:rsidRPr="00DE7E92">
        <w:t xml:space="preserve">Table </w:t>
      </w:r>
      <w:r w:rsidR="002C05ED">
        <w:fldChar w:fldCharType="begin"/>
      </w:r>
      <w:r w:rsidR="00A055D6">
        <w:instrText xml:space="preserve"> SEQ Table \* ARABIC </w:instrText>
      </w:r>
      <w:r w:rsidR="002C05ED">
        <w:fldChar w:fldCharType="separate"/>
      </w:r>
      <w:r w:rsidR="0073428E">
        <w:rPr>
          <w:noProof/>
        </w:rPr>
        <w:t>29</w:t>
      </w:r>
      <w:r w:rsidR="002C05ED">
        <w:rPr>
          <w:noProof/>
        </w:rPr>
        <w:fldChar w:fldCharType="end"/>
      </w:r>
      <w:r>
        <w:t xml:space="preserve"> </w:t>
      </w:r>
      <w:r w:rsidRPr="00DE7E92">
        <w:t xml:space="preserve">– Design Elements for </w:t>
      </w:r>
      <w:r w:rsidR="00B07D83">
        <w:t>Authorization Request Queuing</w:t>
      </w:r>
      <w:bookmarkEnd w:id="25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BD13C7" w:rsidRPr="00CC7723" w:rsidTr="005D2C3E">
        <w:trPr>
          <w:tblHeader/>
        </w:trPr>
        <w:tc>
          <w:tcPr>
            <w:tcW w:w="1231" w:type="pct"/>
            <w:tcBorders>
              <w:top w:val="single" w:sz="12" w:space="0" w:color="auto"/>
              <w:bottom w:val="single" w:sz="6" w:space="0" w:color="auto"/>
            </w:tcBorders>
            <w:shd w:val="pct15" w:color="auto" w:fill="auto"/>
          </w:tcPr>
          <w:p w:rsidR="00BD13C7" w:rsidRPr="00CC7723" w:rsidRDefault="00BD13C7" w:rsidP="00112B38">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BD13C7" w:rsidRPr="00CC7723" w:rsidRDefault="00BD13C7" w:rsidP="00112B38">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BD13C7" w:rsidRPr="00CC7723" w:rsidRDefault="00BD13C7" w:rsidP="00112B38">
            <w:pPr>
              <w:pStyle w:val="TableHeading"/>
              <w:widowControl w:val="0"/>
            </w:pPr>
            <w:r w:rsidRPr="00CC7723">
              <w:t>Description</w:t>
            </w:r>
          </w:p>
        </w:tc>
      </w:tr>
      <w:tr w:rsidR="00B07D83" w:rsidTr="005D2C3E">
        <w:trPr>
          <w:trHeight w:val="723"/>
        </w:trPr>
        <w:tc>
          <w:tcPr>
            <w:tcW w:w="1231" w:type="pct"/>
            <w:tcBorders>
              <w:top w:val="single" w:sz="6" w:space="0" w:color="auto"/>
              <w:bottom w:val="single" w:sz="6" w:space="0" w:color="auto"/>
            </w:tcBorders>
            <w:shd w:val="clear" w:color="auto" w:fill="auto"/>
          </w:tcPr>
          <w:p w:rsidR="00B07D83" w:rsidRDefault="00B07D83" w:rsidP="00112B38">
            <w:pPr>
              <w:pStyle w:val="Tabletext0"/>
              <w:keepNext w:val="0"/>
              <w:widowControl w:val="0"/>
            </w:pPr>
            <w:r>
              <w:t>FS-UN021-001</w:t>
            </w:r>
          </w:p>
        </w:tc>
        <w:tc>
          <w:tcPr>
            <w:tcW w:w="987" w:type="pct"/>
            <w:tcBorders>
              <w:top w:val="single" w:sz="6" w:space="0" w:color="auto"/>
              <w:bottom w:val="single" w:sz="6" w:space="0" w:color="auto"/>
            </w:tcBorders>
            <w:shd w:val="clear" w:color="auto" w:fill="auto"/>
          </w:tcPr>
          <w:p w:rsidR="00B07D83" w:rsidRDefault="00B07D83" w:rsidP="00112B38">
            <w:pPr>
              <w:pStyle w:val="Tabletext0"/>
              <w:keepNext w:val="0"/>
              <w:widowControl w:val="0"/>
            </w:pPr>
            <w:r>
              <w:t>SD-UN021-001</w:t>
            </w:r>
          </w:p>
        </w:tc>
        <w:tc>
          <w:tcPr>
            <w:tcW w:w="2782" w:type="pct"/>
            <w:tcBorders>
              <w:top w:val="single" w:sz="6" w:space="0" w:color="auto"/>
              <w:bottom w:val="single" w:sz="6" w:space="0" w:color="auto"/>
            </w:tcBorders>
            <w:shd w:val="clear" w:color="auto" w:fill="auto"/>
          </w:tcPr>
          <w:p w:rsidR="00B07D83" w:rsidRDefault="000D504C" w:rsidP="00D64AA8">
            <w:pPr>
              <w:pStyle w:val="Tabletext0"/>
              <w:keepNext w:val="0"/>
              <w:widowControl w:val="0"/>
            </w:pPr>
            <w:r>
              <w:t>T</w:t>
            </w:r>
            <w:r w:rsidR="00676BDC" w:rsidRPr="00676BDC">
              <w:t xml:space="preserve">he </w:t>
            </w:r>
            <w:r w:rsidR="00D64AA8" w:rsidRPr="00676BDC">
              <w:t>A</w:t>
            </w:r>
            <w:r w:rsidR="00D64AA8">
              <w:t>E</w:t>
            </w:r>
            <w:r w:rsidR="00D64AA8" w:rsidRPr="00676BDC">
              <w:t xml:space="preserve">T </w:t>
            </w:r>
            <w:r w:rsidR="00676BDC" w:rsidRPr="00676BDC">
              <w:t xml:space="preserve">shall route 278 Request based on routing rules </w:t>
            </w:r>
            <w:r w:rsidR="002126DF">
              <w:t xml:space="preserve">to be </w:t>
            </w:r>
            <w:r w:rsidR="00676BDC" w:rsidRPr="00676BDC">
              <w:t xml:space="preserve">developed by the VA </w:t>
            </w:r>
            <w:r w:rsidR="002126DF">
              <w:t>Policy Management Department (</w:t>
            </w:r>
            <w:r w:rsidR="00676BDC" w:rsidRPr="00676BDC">
              <w:t>PMD</w:t>
            </w:r>
            <w:r w:rsidR="002126DF">
              <w:t>)</w:t>
            </w:r>
            <w:r w:rsidR="00676BDC" w:rsidRPr="00676BDC">
              <w:t>.</w:t>
            </w:r>
            <w:r w:rsidR="002126DF">
              <w:t xml:space="preserve"> Once the PMD has devised the rules, this document will be updated.</w:t>
            </w:r>
          </w:p>
        </w:tc>
      </w:tr>
      <w:tr w:rsidR="00B711E9" w:rsidTr="006E58DA">
        <w:trPr>
          <w:trHeight w:val="723"/>
        </w:trPr>
        <w:tc>
          <w:tcPr>
            <w:tcW w:w="1231" w:type="pct"/>
            <w:tcBorders>
              <w:top w:val="single" w:sz="6" w:space="0" w:color="auto"/>
              <w:bottom w:val="single" w:sz="12" w:space="0" w:color="auto"/>
            </w:tcBorders>
            <w:shd w:val="clear" w:color="auto" w:fill="auto"/>
          </w:tcPr>
          <w:p w:rsidR="00B711E9" w:rsidRPr="00171F4D" w:rsidRDefault="00B711E9" w:rsidP="00112B38">
            <w:pPr>
              <w:pStyle w:val="Tabletext0"/>
              <w:keepNext w:val="0"/>
              <w:widowControl w:val="0"/>
            </w:pPr>
            <w:r w:rsidRPr="00171F4D">
              <w:t>FS-EP009-009</w:t>
            </w:r>
          </w:p>
        </w:tc>
        <w:tc>
          <w:tcPr>
            <w:tcW w:w="987" w:type="pct"/>
            <w:tcBorders>
              <w:top w:val="single" w:sz="6" w:space="0" w:color="auto"/>
              <w:bottom w:val="single" w:sz="12" w:space="0" w:color="auto"/>
            </w:tcBorders>
            <w:shd w:val="clear" w:color="auto" w:fill="auto"/>
          </w:tcPr>
          <w:p w:rsidR="00B711E9" w:rsidRPr="00171F4D" w:rsidRDefault="008278DD" w:rsidP="00112B38">
            <w:pPr>
              <w:pStyle w:val="Tabletext0"/>
              <w:keepNext w:val="0"/>
              <w:widowControl w:val="0"/>
            </w:pPr>
            <w:r w:rsidRPr="00171F4D">
              <w:t>S</w:t>
            </w:r>
            <w:r>
              <w:t>D</w:t>
            </w:r>
            <w:r w:rsidRPr="00171F4D">
              <w:t>-EP009-009</w:t>
            </w:r>
          </w:p>
        </w:tc>
        <w:tc>
          <w:tcPr>
            <w:tcW w:w="2782" w:type="pct"/>
            <w:tcBorders>
              <w:top w:val="single" w:sz="6" w:space="0" w:color="auto"/>
              <w:bottom w:val="single" w:sz="12" w:space="0" w:color="auto"/>
            </w:tcBorders>
            <w:shd w:val="clear" w:color="auto" w:fill="auto"/>
          </w:tcPr>
          <w:p w:rsidR="00B711E9" w:rsidRPr="00171F4D" w:rsidRDefault="00B711E9" w:rsidP="00112B38">
            <w:pPr>
              <w:pStyle w:val="Tabletext0"/>
              <w:keepNext w:val="0"/>
              <w:widowControl w:val="0"/>
            </w:pPr>
            <w:r w:rsidRPr="00171F4D">
              <w:t>By default, all other 278 Request shall be routed to the “Outpatient Request” queue.</w:t>
            </w:r>
          </w:p>
        </w:tc>
      </w:tr>
    </w:tbl>
    <w:p w:rsidR="00CA6759" w:rsidRDefault="00CA6759" w:rsidP="007C2631">
      <w:pPr>
        <w:pStyle w:val="Heading5"/>
      </w:pPr>
      <w:bookmarkStart w:id="256" w:name="_Toc424035575"/>
      <w:r>
        <w:t xml:space="preserve">Authorization Request Reception and </w:t>
      </w:r>
      <w:r w:rsidR="00AF26B4">
        <w:t>Queuing</w:t>
      </w:r>
      <w:bookmarkEnd w:id="256"/>
    </w:p>
    <w:p w:rsidR="00CA6759" w:rsidRPr="00DE7E92" w:rsidRDefault="00CA6759" w:rsidP="00112B38">
      <w:pPr>
        <w:pStyle w:val="Caption"/>
      </w:pPr>
      <w:bookmarkStart w:id="257" w:name="_Toc437426605"/>
      <w:r w:rsidRPr="00DE7E92">
        <w:t xml:space="preserve">Table </w:t>
      </w:r>
      <w:r w:rsidR="002C05ED">
        <w:fldChar w:fldCharType="begin"/>
      </w:r>
      <w:r w:rsidR="00A055D6">
        <w:instrText xml:space="preserve"> SEQ Table \* ARABIC </w:instrText>
      </w:r>
      <w:r w:rsidR="002C05ED">
        <w:fldChar w:fldCharType="separate"/>
      </w:r>
      <w:r w:rsidR="0073428E">
        <w:rPr>
          <w:noProof/>
        </w:rPr>
        <w:t>30</w:t>
      </w:r>
      <w:r w:rsidR="002C05ED">
        <w:rPr>
          <w:noProof/>
        </w:rPr>
        <w:fldChar w:fldCharType="end"/>
      </w:r>
      <w:r>
        <w:t xml:space="preserve"> </w:t>
      </w:r>
      <w:r w:rsidRPr="00DE7E92">
        <w:t xml:space="preserve">– Design Elements for </w:t>
      </w:r>
      <w:r>
        <w:t>Request Reception</w:t>
      </w:r>
      <w:bookmarkEnd w:id="25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CA6759" w:rsidRPr="00CC7723" w:rsidTr="004D604B">
        <w:trPr>
          <w:tblHeader/>
        </w:trPr>
        <w:tc>
          <w:tcPr>
            <w:tcW w:w="1231" w:type="pct"/>
            <w:tcBorders>
              <w:top w:val="single" w:sz="12" w:space="0" w:color="auto"/>
              <w:bottom w:val="single" w:sz="6" w:space="0" w:color="auto"/>
            </w:tcBorders>
            <w:shd w:val="pct15" w:color="auto" w:fill="auto"/>
          </w:tcPr>
          <w:p w:rsidR="00CA6759" w:rsidRPr="00CC7723" w:rsidRDefault="00CA6759" w:rsidP="00714304">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CA6759" w:rsidRPr="00CC7723" w:rsidRDefault="00CA6759" w:rsidP="00714304">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CA6759" w:rsidRPr="00CC7723" w:rsidRDefault="00CA6759" w:rsidP="00714304">
            <w:pPr>
              <w:pStyle w:val="TableHeading"/>
              <w:widowControl w:val="0"/>
            </w:pPr>
            <w:r w:rsidRPr="00CC7723">
              <w:t>Description</w:t>
            </w:r>
          </w:p>
        </w:tc>
      </w:tr>
      <w:tr w:rsidR="00CA6759" w:rsidTr="004D604B">
        <w:trPr>
          <w:trHeight w:val="723"/>
        </w:trPr>
        <w:tc>
          <w:tcPr>
            <w:tcW w:w="1231" w:type="pct"/>
            <w:tcBorders>
              <w:top w:val="single" w:sz="6" w:space="0" w:color="auto"/>
              <w:bottom w:val="single" w:sz="6" w:space="0" w:color="auto"/>
            </w:tcBorders>
            <w:shd w:val="clear" w:color="auto" w:fill="auto"/>
          </w:tcPr>
          <w:p w:rsidR="00CA6759" w:rsidRPr="008278DD" w:rsidRDefault="00CA6759" w:rsidP="00714304">
            <w:pPr>
              <w:pStyle w:val="Tabletext0"/>
              <w:keepNext w:val="0"/>
              <w:widowControl w:val="0"/>
            </w:pPr>
            <w:r w:rsidRPr="008278DD">
              <w:lastRenderedPageBreak/>
              <w:t>FS-EP010-02</w:t>
            </w:r>
            <w:r w:rsidR="00B711E9" w:rsidRPr="008278DD">
              <w:t>9</w:t>
            </w:r>
          </w:p>
        </w:tc>
        <w:tc>
          <w:tcPr>
            <w:tcW w:w="987" w:type="pct"/>
            <w:tcBorders>
              <w:top w:val="single" w:sz="6" w:space="0" w:color="auto"/>
              <w:bottom w:val="single" w:sz="6" w:space="0" w:color="auto"/>
            </w:tcBorders>
            <w:shd w:val="clear" w:color="auto" w:fill="auto"/>
          </w:tcPr>
          <w:p w:rsidR="00CA6759" w:rsidRPr="008278DD" w:rsidRDefault="00CA6759" w:rsidP="00714304">
            <w:pPr>
              <w:pStyle w:val="Tabletext0"/>
              <w:keepNext w:val="0"/>
              <w:widowControl w:val="0"/>
            </w:pPr>
            <w:r w:rsidRPr="008278DD">
              <w:t>SD-EP010-02</w:t>
            </w:r>
            <w:r w:rsidR="008278DD" w:rsidRPr="008278DD">
              <w:t>9</w:t>
            </w:r>
          </w:p>
        </w:tc>
        <w:tc>
          <w:tcPr>
            <w:tcW w:w="2782" w:type="pct"/>
            <w:tcBorders>
              <w:top w:val="single" w:sz="6" w:space="0" w:color="auto"/>
              <w:bottom w:val="single" w:sz="6" w:space="0" w:color="auto"/>
            </w:tcBorders>
            <w:shd w:val="clear" w:color="auto" w:fill="auto"/>
          </w:tcPr>
          <w:p w:rsidR="00CA6759" w:rsidRPr="008278DD" w:rsidRDefault="00D64AA8" w:rsidP="00D64AA8">
            <w:pPr>
              <w:pStyle w:val="Tabletext0"/>
              <w:keepNext w:val="0"/>
              <w:widowControl w:val="0"/>
            </w:pPr>
            <w:r w:rsidRPr="008278DD">
              <w:t>A</w:t>
            </w:r>
            <w:r>
              <w:t>E</w:t>
            </w:r>
            <w:r w:rsidRPr="008278DD">
              <w:t xml:space="preserve">T </w:t>
            </w:r>
            <w:r w:rsidR="00CA6759" w:rsidRPr="008278DD">
              <w:t xml:space="preserve">shall route the 278 Request to the local </w:t>
            </w:r>
            <w:r w:rsidR="004F6BA6" w:rsidRPr="008278DD">
              <w:t>VAMC</w:t>
            </w:r>
            <w:r w:rsidR="00CA6759" w:rsidRPr="008278DD">
              <w:t xml:space="preserve"> “Incoming Request” queue for processing.</w:t>
            </w:r>
          </w:p>
        </w:tc>
      </w:tr>
      <w:tr w:rsidR="00CA6759" w:rsidTr="004D604B">
        <w:trPr>
          <w:trHeight w:val="723"/>
        </w:trPr>
        <w:tc>
          <w:tcPr>
            <w:tcW w:w="1231" w:type="pct"/>
            <w:tcBorders>
              <w:top w:val="single" w:sz="6" w:space="0" w:color="auto"/>
              <w:bottom w:val="single" w:sz="6" w:space="0" w:color="auto"/>
            </w:tcBorders>
            <w:shd w:val="clear" w:color="auto" w:fill="auto"/>
          </w:tcPr>
          <w:p w:rsidR="00CA6759" w:rsidRPr="008278DD" w:rsidRDefault="00CA6759" w:rsidP="00714304">
            <w:pPr>
              <w:pStyle w:val="Tabletext0"/>
              <w:keepNext w:val="0"/>
              <w:widowControl w:val="0"/>
            </w:pPr>
            <w:r w:rsidRPr="008278DD">
              <w:t>FS-EP010-025</w:t>
            </w:r>
          </w:p>
          <w:p w:rsidR="00CA6759" w:rsidRPr="008278DD" w:rsidRDefault="00CA6759" w:rsidP="00714304">
            <w:pPr>
              <w:pStyle w:val="Tabletext0"/>
              <w:keepNext w:val="0"/>
              <w:widowControl w:val="0"/>
            </w:pPr>
            <w:r w:rsidRPr="008278DD">
              <w:t>FS-EP010-025-001</w:t>
            </w:r>
          </w:p>
          <w:p w:rsidR="00CA6759" w:rsidRPr="008278DD" w:rsidRDefault="00CA6759" w:rsidP="00714304">
            <w:pPr>
              <w:pStyle w:val="Tabletext0"/>
              <w:keepNext w:val="0"/>
              <w:widowControl w:val="0"/>
            </w:pPr>
            <w:r w:rsidRPr="008278DD">
              <w:t>FS-EP010-025-002</w:t>
            </w:r>
          </w:p>
          <w:p w:rsidR="00CA6759" w:rsidRPr="008278DD" w:rsidRDefault="00CA6759" w:rsidP="00714304">
            <w:pPr>
              <w:pStyle w:val="Tabletext0"/>
              <w:keepNext w:val="0"/>
              <w:widowControl w:val="0"/>
            </w:pPr>
            <w:r w:rsidRPr="008278DD">
              <w:t>FS-EP010-025-003</w:t>
            </w:r>
          </w:p>
        </w:tc>
        <w:tc>
          <w:tcPr>
            <w:tcW w:w="987" w:type="pct"/>
            <w:tcBorders>
              <w:top w:val="single" w:sz="6" w:space="0" w:color="auto"/>
              <w:bottom w:val="single" w:sz="6" w:space="0" w:color="auto"/>
            </w:tcBorders>
            <w:shd w:val="clear" w:color="auto" w:fill="auto"/>
          </w:tcPr>
          <w:p w:rsidR="00CA6759" w:rsidRPr="008278DD" w:rsidRDefault="00CA6759" w:rsidP="00714304">
            <w:pPr>
              <w:pStyle w:val="Tabletext0"/>
              <w:keepNext w:val="0"/>
              <w:widowControl w:val="0"/>
            </w:pPr>
            <w:r w:rsidRPr="008278DD">
              <w:t>SD-EP010-025</w:t>
            </w:r>
          </w:p>
        </w:tc>
        <w:tc>
          <w:tcPr>
            <w:tcW w:w="2782" w:type="pct"/>
            <w:tcBorders>
              <w:top w:val="single" w:sz="6" w:space="0" w:color="auto"/>
              <w:bottom w:val="single" w:sz="6" w:space="0" w:color="auto"/>
            </w:tcBorders>
            <w:shd w:val="clear" w:color="auto" w:fill="auto"/>
          </w:tcPr>
          <w:p w:rsidR="00CA6759" w:rsidRPr="008278DD" w:rsidRDefault="006F1DD9" w:rsidP="00714304">
            <w:pPr>
              <w:pStyle w:val="Tabletext0"/>
              <w:keepNext w:val="0"/>
              <w:widowControl w:val="0"/>
            </w:pPr>
            <w:r>
              <w:t xml:space="preserve">After performing the provider validation explained in SD-EP010-026, </w:t>
            </w:r>
            <w:r w:rsidR="00D64AA8" w:rsidRPr="008278DD">
              <w:t>A</w:t>
            </w:r>
            <w:r w:rsidR="00D64AA8">
              <w:t>E</w:t>
            </w:r>
            <w:r w:rsidR="00D64AA8" w:rsidRPr="008278DD">
              <w:t xml:space="preserve">T </w:t>
            </w:r>
            <w:r w:rsidR="00CA6759" w:rsidRPr="008278DD">
              <w:t xml:space="preserve">shall </w:t>
            </w:r>
            <w:r>
              <w:t>perform the following checks on a</w:t>
            </w:r>
            <w:r w:rsidR="00CA6759" w:rsidRPr="008278DD">
              <w:t xml:space="preserve"> request from the “Incoming Request” queue:</w:t>
            </w:r>
          </w:p>
          <w:p w:rsidR="00CA6759" w:rsidRPr="008278DD" w:rsidRDefault="00CA6759" w:rsidP="00714304">
            <w:pPr>
              <w:pStyle w:val="TableTextBullet1"/>
              <w:widowControl w:val="0"/>
            </w:pPr>
            <w:r w:rsidRPr="008278DD">
              <w:t xml:space="preserve">Verify that the patient identified in the 278 is a patient on the </w:t>
            </w:r>
            <w:r w:rsidR="004F6BA6" w:rsidRPr="008278DD">
              <w:t>VAMC</w:t>
            </w:r>
            <w:r w:rsidRPr="008278DD">
              <w:t xml:space="preserve"> </w:t>
            </w:r>
            <w:proofErr w:type="spellStart"/>
            <w:r w:rsidRPr="008278DD">
              <w:t>VistA</w:t>
            </w:r>
            <w:proofErr w:type="spellEnd"/>
            <w:r w:rsidRPr="008278DD">
              <w:t xml:space="preserve"> Fee Patient file.</w:t>
            </w:r>
          </w:p>
          <w:p w:rsidR="00CA6759" w:rsidRPr="008278DD" w:rsidRDefault="00CA6759" w:rsidP="00714304">
            <w:pPr>
              <w:pStyle w:val="TableTextBullet1"/>
              <w:widowControl w:val="0"/>
            </w:pPr>
            <w:r w:rsidRPr="008278DD">
              <w:t xml:space="preserve">If the patient is not found </w:t>
            </w:r>
            <w:r w:rsidR="00D64AA8">
              <w:t>i</w:t>
            </w:r>
            <w:r w:rsidRPr="008278DD">
              <w:t xml:space="preserve">n the patient file, </w:t>
            </w:r>
            <w:r w:rsidR="00D64AA8" w:rsidRPr="008278DD">
              <w:t>A</w:t>
            </w:r>
            <w:r w:rsidR="00D64AA8">
              <w:t>E</w:t>
            </w:r>
            <w:r w:rsidR="00D64AA8" w:rsidRPr="008278DD">
              <w:t xml:space="preserve">T </w:t>
            </w:r>
            <w:r w:rsidRPr="008278DD">
              <w:t xml:space="preserve">shall write an event to the </w:t>
            </w:r>
            <w:r w:rsidR="00D64AA8" w:rsidRPr="008278DD">
              <w:t>A</w:t>
            </w:r>
            <w:r w:rsidR="00D64AA8">
              <w:t>E</w:t>
            </w:r>
            <w:r w:rsidR="00D64AA8" w:rsidRPr="008278DD">
              <w:t xml:space="preserve">T </w:t>
            </w:r>
            <w:r w:rsidRPr="008278DD">
              <w:t>event file.</w:t>
            </w:r>
          </w:p>
          <w:p w:rsidR="00CA6759" w:rsidRPr="008278DD" w:rsidRDefault="00CA6759" w:rsidP="00D64AA8">
            <w:pPr>
              <w:pStyle w:val="TableTextBullet1"/>
              <w:widowControl w:val="0"/>
            </w:pPr>
            <w:r w:rsidRPr="008278DD">
              <w:t xml:space="preserve">If the patient is not found </w:t>
            </w:r>
            <w:r w:rsidR="00D64AA8">
              <w:t>i</w:t>
            </w:r>
            <w:r w:rsidRPr="008278DD">
              <w:t xml:space="preserve">n the patient file, </w:t>
            </w:r>
            <w:r w:rsidR="00D64AA8" w:rsidRPr="008278DD">
              <w:t>A</w:t>
            </w:r>
            <w:r w:rsidR="00D64AA8">
              <w:t>E</w:t>
            </w:r>
            <w:r w:rsidR="00D64AA8" w:rsidRPr="008278DD">
              <w:t xml:space="preserve">T </w:t>
            </w:r>
            <w:r w:rsidRPr="008278DD">
              <w:t>shall route the 278 Request to the “Patient Not Found” queue after validating providers.</w:t>
            </w:r>
          </w:p>
        </w:tc>
      </w:tr>
      <w:tr w:rsidR="00CA6759" w:rsidTr="004D604B">
        <w:trPr>
          <w:trHeight w:val="723"/>
        </w:trPr>
        <w:tc>
          <w:tcPr>
            <w:tcW w:w="1231" w:type="pct"/>
            <w:tcBorders>
              <w:top w:val="single" w:sz="6" w:space="0" w:color="auto"/>
              <w:bottom w:val="single" w:sz="6" w:space="0" w:color="auto"/>
            </w:tcBorders>
            <w:shd w:val="clear" w:color="auto" w:fill="auto"/>
          </w:tcPr>
          <w:p w:rsidR="00CA6759" w:rsidRPr="008278DD" w:rsidRDefault="00CA6759" w:rsidP="00714304">
            <w:pPr>
              <w:pStyle w:val="Tabletext0"/>
              <w:keepNext w:val="0"/>
              <w:widowControl w:val="0"/>
            </w:pPr>
            <w:r w:rsidRPr="008278DD">
              <w:t>FS-EP010-026</w:t>
            </w:r>
          </w:p>
          <w:p w:rsidR="00CA6759" w:rsidRPr="008278DD" w:rsidRDefault="00CA6759" w:rsidP="00714304">
            <w:pPr>
              <w:pStyle w:val="Tabletext0"/>
              <w:keepNext w:val="0"/>
              <w:widowControl w:val="0"/>
            </w:pPr>
            <w:r w:rsidRPr="008278DD">
              <w:t>FS-EP010-026-001</w:t>
            </w:r>
          </w:p>
          <w:p w:rsidR="00CA6759" w:rsidRPr="008278DD" w:rsidRDefault="00CA6759" w:rsidP="00714304">
            <w:pPr>
              <w:pStyle w:val="Tabletext0"/>
              <w:keepNext w:val="0"/>
              <w:widowControl w:val="0"/>
            </w:pPr>
            <w:r w:rsidRPr="008278DD">
              <w:t>FS-EP010-026-002</w:t>
            </w:r>
          </w:p>
          <w:p w:rsidR="00F51837" w:rsidRPr="008278DD" w:rsidRDefault="00F51837" w:rsidP="00714304">
            <w:pPr>
              <w:pStyle w:val="Tabletext0"/>
              <w:keepNext w:val="0"/>
              <w:widowControl w:val="0"/>
            </w:pPr>
            <w:r w:rsidRPr="008278DD">
              <w:t>FS-EP010-026-003</w:t>
            </w:r>
          </w:p>
        </w:tc>
        <w:tc>
          <w:tcPr>
            <w:tcW w:w="987" w:type="pct"/>
            <w:tcBorders>
              <w:top w:val="single" w:sz="6" w:space="0" w:color="auto"/>
              <w:bottom w:val="single" w:sz="6" w:space="0" w:color="auto"/>
            </w:tcBorders>
            <w:shd w:val="clear" w:color="auto" w:fill="auto"/>
          </w:tcPr>
          <w:p w:rsidR="00CA6759" w:rsidRPr="008278DD" w:rsidRDefault="00CA6759" w:rsidP="00714304">
            <w:pPr>
              <w:pStyle w:val="Tabletext0"/>
              <w:keepNext w:val="0"/>
              <w:widowControl w:val="0"/>
            </w:pPr>
            <w:r w:rsidRPr="008278DD">
              <w:t>SD-EP010-026</w:t>
            </w:r>
          </w:p>
        </w:tc>
        <w:tc>
          <w:tcPr>
            <w:tcW w:w="2782" w:type="pct"/>
            <w:tcBorders>
              <w:top w:val="single" w:sz="6" w:space="0" w:color="auto"/>
              <w:bottom w:val="single" w:sz="6" w:space="0" w:color="auto"/>
            </w:tcBorders>
            <w:shd w:val="clear" w:color="auto" w:fill="auto"/>
          </w:tcPr>
          <w:p w:rsidR="00B711E9" w:rsidRPr="008278DD" w:rsidRDefault="00B711E9" w:rsidP="00714304">
            <w:pPr>
              <w:pStyle w:val="Tabletext0"/>
              <w:keepNext w:val="0"/>
              <w:widowControl w:val="0"/>
            </w:pPr>
            <w:r w:rsidRPr="008278DD">
              <w:t>A</w:t>
            </w:r>
            <w:r w:rsidR="00D64AA8">
              <w:t>E</w:t>
            </w:r>
            <w:r w:rsidRPr="008278DD">
              <w:t>T shall validate the providers:</w:t>
            </w:r>
          </w:p>
          <w:p w:rsidR="00B711E9" w:rsidRPr="008278DD" w:rsidRDefault="00B711E9" w:rsidP="00714304">
            <w:pPr>
              <w:pStyle w:val="TableTextBullet1"/>
              <w:widowControl w:val="0"/>
            </w:pPr>
            <w:r w:rsidRPr="008278DD">
              <w:t>Verify that the provider submitting the 278 Request is allowed to conduct business with the VA.</w:t>
            </w:r>
          </w:p>
          <w:p w:rsidR="00B711E9" w:rsidRPr="008278DD" w:rsidRDefault="00B711E9" w:rsidP="00714304">
            <w:pPr>
              <w:pStyle w:val="TableTextBullet1"/>
              <w:widowControl w:val="0"/>
            </w:pPr>
            <w:r w:rsidRPr="008278DD">
              <w:t xml:space="preserve">If the requestor is identified that is not allowed to conduct business with VA, </w:t>
            </w:r>
            <w:r w:rsidR="00D64AA8" w:rsidRPr="008278DD">
              <w:t>A</w:t>
            </w:r>
            <w:r w:rsidR="00D64AA8">
              <w:t>E</w:t>
            </w:r>
            <w:r w:rsidR="00D64AA8" w:rsidRPr="008278DD">
              <w:t>T</w:t>
            </w:r>
            <w:r w:rsidRPr="008278DD">
              <w:t xml:space="preserve"> shall write an entry to the </w:t>
            </w:r>
            <w:r w:rsidR="00D64AA8" w:rsidRPr="008278DD">
              <w:t>A</w:t>
            </w:r>
            <w:r w:rsidR="00D64AA8">
              <w:t>E</w:t>
            </w:r>
            <w:r w:rsidR="00D64AA8" w:rsidRPr="008278DD">
              <w:t xml:space="preserve">T </w:t>
            </w:r>
            <w:r w:rsidRPr="008278DD">
              <w:t>event log identifying the 278 Request, vendor and message indicating vendor is unauthorized.</w:t>
            </w:r>
          </w:p>
          <w:p w:rsidR="00F51837" w:rsidRPr="008278DD" w:rsidRDefault="00B711E9" w:rsidP="00714304">
            <w:pPr>
              <w:pStyle w:val="TableTextBullet1"/>
              <w:widowControl w:val="0"/>
            </w:pPr>
            <w:r w:rsidRPr="008278DD">
              <w:t>Send a 278 AAA Denied Error Response</w:t>
            </w:r>
          </w:p>
        </w:tc>
      </w:tr>
      <w:tr w:rsidR="00CA6759" w:rsidTr="004D604B">
        <w:trPr>
          <w:trHeight w:val="723"/>
        </w:trPr>
        <w:tc>
          <w:tcPr>
            <w:tcW w:w="1231" w:type="pct"/>
            <w:tcBorders>
              <w:top w:val="single" w:sz="6" w:space="0" w:color="auto"/>
              <w:bottom w:val="single" w:sz="6" w:space="0" w:color="auto"/>
            </w:tcBorders>
            <w:shd w:val="clear" w:color="auto" w:fill="auto"/>
          </w:tcPr>
          <w:p w:rsidR="00CA6759" w:rsidRDefault="00CA6759" w:rsidP="00714304">
            <w:pPr>
              <w:pStyle w:val="Tabletext0"/>
              <w:keepNext w:val="0"/>
              <w:widowControl w:val="0"/>
            </w:pPr>
            <w:r>
              <w:t>FS-EP010-027</w:t>
            </w:r>
          </w:p>
          <w:p w:rsidR="00CA6759" w:rsidRDefault="00CA6759" w:rsidP="00714304">
            <w:pPr>
              <w:pStyle w:val="Tabletext0"/>
              <w:keepNext w:val="0"/>
              <w:widowControl w:val="0"/>
            </w:pPr>
            <w:r>
              <w:t>FS-EP010-027-001</w:t>
            </w:r>
          </w:p>
          <w:p w:rsidR="00CA6759" w:rsidRDefault="00CA6759" w:rsidP="00714304">
            <w:pPr>
              <w:pStyle w:val="Tabletext0"/>
              <w:keepNext w:val="0"/>
              <w:widowControl w:val="0"/>
            </w:pPr>
            <w:r>
              <w:t>FS-EP010-027-002</w:t>
            </w:r>
          </w:p>
          <w:p w:rsidR="00F51837" w:rsidRDefault="00F51837" w:rsidP="00714304">
            <w:pPr>
              <w:pStyle w:val="Tabletext0"/>
              <w:keepNext w:val="0"/>
              <w:widowControl w:val="0"/>
            </w:pPr>
            <w:r>
              <w:t>FS-EP010-027-003</w:t>
            </w:r>
          </w:p>
        </w:tc>
        <w:tc>
          <w:tcPr>
            <w:tcW w:w="987" w:type="pct"/>
            <w:tcBorders>
              <w:top w:val="single" w:sz="6" w:space="0" w:color="auto"/>
              <w:bottom w:val="single" w:sz="6" w:space="0" w:color="auto"/>
            </w:tcBorders>
            <w:shd w:val="clear" w:color="auto" w:fill="auto"/>
          </w:tcPr>
          <w:p w:rsidR="00CA6759" w:rsidRDefault="00CA6759" w:rsidP="00714304">
            <w:pPr>
              <w:pStyle w:val="Tabletext0"/>
              <w:keepNext w:val="0"/>
              <w:widowControl w:val="0"/>
            </w:pPr>
            <w:r>
              <w:t>SD-EP010-027</w:t>
            </w:r>
          </w:p>
        </w:tc>
        <w:tc>
          <w:tcPr>
            <w:tcW w:w="2782" w:type="pct"/>
            <w:tcBorders>
              <w:top w:val="single" w:sz="6" w:space="0" w:color="auto"/>
              <w:bottom w:val="single" w:sz="6" w:space="0" w:color="auto"/>
            </w:tcBorders>
            <w:shd w:val="clear" w:color="auto" w:fill="auto"/>
          </w:tcPr>
          <w:p w:rsidR="00CA6759" w:rsidRDefault="00CA6759" w:rsidP="00714304">
            <w:pPr>
              <w:pStyle w:val="Tabletext0"/>
              <w:keepNext w:val="0"/>
              <w:widowControl w:val="0"/>
            </w:pPr>
            <w:r>
              <w:t xml:space="preserve">If loop 2010EA is present, </w:t>
            </w:r>
            <w:r w:rsidR="00D64AA8">
              <w:t xml:space="preserve">AET </w:t>
            </w:r>
            <w:r>
              <w:t xml:space="preserve">shall: </w:t>
            </w:r>
          </w:p>
          <w:p w:rsidR="00CA6759" w:rsidRDefault="00CA6759" w:rsidP="00714304">
            <w:pPr>
              <w:pStyle w:val="TableTextBullet1"/>
              <w:widowControl w:val="0"/>
            </w:pPr>
            <w:r>
              <w:t xml:space="preserve">Verify that each provider in the 2010EA loop is allowed to conduct business with VA. </w:t>
            </w:r>
          </w:p>
          <w:p w:rsidR="00CA6759" w:rsidRDefault="00CA6759" w:rsidP="00714304">
            <w:pPr>
              <w:pStyle w:val="TableTextBullet1"/>
              <w:widowControl w:val="0"/>
            </w:pPr>
            <w:r>
              <w:t xml:space="preserve">If a provider is identified that is not allowed to conduct business with VA, </w:t>
            </w:r>
            <w:r w:rsidR="00D64AA8">
              <w:t xml:space="preserve">AET </w:t>
            </w:r>
            <w:r>
              <w:t xml:space="preserve">shall write an entry to the </w:t>
            </w:r>
            <w:r w:rsidR="00D64AA8">
              <w:t xml:space="preserve">AET </w:t>
            </w:r>
            <w:r>
              <w:t>event log identifying the 278 Request, vendor and message indicating vendor is unauthorized.</w:t>
            </w:r>
          </w:p>
          <w:p w:rsidR="00F51837" w:rsidRDefault="008278DD" w:rsidP="00714304">
            <w:pPr>
              <w:pStyle w:val="TableTextBullet1"/>
              <w:widowControl w:val="0"/>
            </w:pPr>
            <w:r>
              <w:t>Send a 278 AAA Denied error response</w:t>
            </w:r>
          </w:p>
        </w:tc>
      </w:tr>
      <w:tr w:rsidR="00CA6759" w:rsidTr="006E58DA">
        <w:trPr>
          <w:trHeight w:val="723"/>
        </w:trPr>
        <w:tc>
          <w:tcPr>
            <w:tcW w:w="1231" w:type="pct"/>
            <w:tcBorders>
              <w:top w:val="single" w:sz="6" w:space="0" w:color="auto"/>
              <w:bottom w:val="single" w:sz="12" w:space="0" w:color="auto"/>
            </w:tcBorders>
            <w:shd w:val="clear" w:color="auto" w:fill="auto"/>
          </w:tcPr>
          <w:p w:rsidR="00CA6759" w:rsidRDefault="00CA6759" w:rsidP="00714304">
            <w:pPr>
              <w:pStyle w:val="Tabletext0"/>
              <w:keepNext w:val="0"/>
              <w:widowControl w:val="0"/>
            </w:pPr>
            <w:r>
              <w:t>FS-EP010-028</w:t>
            </w:r>
          </w:p>
          <w:p w:rsidR="00CA6759" w:rsidRDefault="00CA6759" w:rsidP="00714304">
            <w:pPr>
              <w:pStyle w:val="Tabletext0"/>
              <w:keepNext w:val="0"/>
              <w:widowControl w:val="0"/>
            </w:pPr>
            <w:r>
              <w:t>FS-EP010-028-001</w:t>
            </w:r>
          </w:p>
          <w:p w:rsidR="00CA6759" w:rsidRDefault="00CA6759" w:rsidP="00714304">
            <w:pPr>
              <w:pStyle w:val="Tabletext0"/>
              <w:keepNext w:val="0"/>
              <w:widowControl w:val="0"/>
            </w:pPr>
            <w:r>
              <w:t>FS-EP010-028-002</w:t>
            </w:r>
          </w:p>
          <w:p w:rsidR="00F51837" w:rsidRDefault="00F51837" w:rsidP="00714304">
            <w:pPr>
              <w:pStyle w:val="Tabletext0"/>
              <w:keepNext w:val="0"/>
              <w:widowControl w:val="0"/>
            </w:pPr>
            <w:r w:rsidRPr="00F51837">
              <w:t>FS-EP010-028-003</w:t>
            </w:r>
          </w:p>
        </w:tc>
        <w:tc>
          <w:tcPr>
            <w:tcW w:w="987" w:type="pct"/>
            <w:tcBorders>
              <w:top w:val="single" w:sz="6" w:space="0" w:color="auto"/>
              <w:bottom w:val="single" w:sz="12" w:space="0" w:color="auto"/>
            </w:tcBorders>
            <w:shd w:val="clear" w:color="auto" w:fill="auto"/>
          </w:tcPr>
          <w:p w:rsidR="00CA6759" w:rsidRDefault="00CA6759" w:rsidP="00714304">
            <w:pPr>
              <w:pStyle w:val="Tabletext0"/>
              <w:keepNext w:val="0"/>
              <w:widowControl w:val="0"/>
            </w:pPr>
            <w:r>
              <w:t>SD-EP010-028</w:t>
            </w:r>
          </w:p>
        </w:tc>
        <w:tc>
          <w:tcPr>
            <w:tcW w:w="2782" w:type="pct"/>
            <w:tcBorders>
              <w:top w:val="single" w:sz="6" w:space="0" w:color="auto"/>
              <w:bottom w:val="single" w:sz="12" w:space="0" w:color="auto"/>
            </w:tcBorders>
            <w:shd w:val="clear" w:color="auto" w:fill="auto"/>
          </w:tcPr>
          <w:p w:rsidR="00CA6759" w:rsidRDefault="00CA6759" w:rsidP="00714304">
            <w:pPr>
              <w:pStyle w:val="Tabletext0"/>
              <w:keepNext w:val="0"/>
              <w:widowControl w:val="0"/>
            </w:pPr>
            <w:r>
              <w:t xml:space="preserve">If loop 2010FA is present, </w:t>
            </w:r>
            <w:r w:rsidR="00D64AA8">
              <w:t xml:space="preserve">AET </w:t>
            </w:r>
            <w:r>
              <w:t xml:space="preserve">shall: </w:t>
            </w:r>
          </w:p>
          <w:p w:rsidR="00CA6759" w:rsidRDefault="00CA6759" w:rsidP="00714304">
            <w:pPr>
              <w:pStyle w:val="TableTextBullet1"/>
              <w:widowControl w:val="0"/>
            </w:pPr>
            <w:r>
              <w:t>Verify that each provider in the 2010FA loop is allowed to conduct business with VA.</w:t>
            </w:r>
          </w:p>
          <w:p w:rsidR="00CA6759" w:rsidRDefault="00CA6759" w:rsidP="00714304">
            <w:pPr>
              <w:pStyle w:val="TableTextBullet1"/>
              <w:widowControl w:val="0"/>
            </w:pPr>
            <w:r>
              <w:t xml:space="preserve">If a provider is identified that is not allowed to conduct business with VA, </w:t>
            </w:r>
            <w:r w:rsidR="00D64AA8">
              <w:t xml:space="preserve">AET </w:t>
            </w:r>
            <w:r>
              <w:t xml:space="preserve">shall write an entry to the </w:t>
            </w:r>
            <w:r w:rsidR="00D64AA8">
              <w:t xml:space="preserve">AET </w:t>
            </w:r>
            <w:r>
              <w:t>event log identifying the 278 Request, vendor and message indicating vendor is unauthorized.</w:t>
            </w:r>
          </w:p>
          <w:p w:rsidR="00F51837" w:rsidRDefault="008278DD" w:rsidP="00714304">
            <w:pPr>
              <w:pStyle w:val="TableTextBullet1"/>
              <w:widowControl w:val="0"/>
            </w:pPr>
            <w:r>
              <w:t>Send a 278 AAA Denied error response</w:t>
            </w:r>
          </w:p>
        </w:tc>
      </w:tr>
    </w:tbl>
    <w:p w:rsidR="007D4353" w:rsidRDefault="007D4353" w:rsidP="007C2631">
      <w:pPr>
        <w:pStyle w:val="Heading5"/>
      </w:pPr>
      <w:bookmarkStart w:id="258" w:name="_Toc424035576"/>
      <w:r>
        <w:lastRenderedPageBreak/>
        <w:t>Sensitive PHI Handling</w:t>
      </w:r>
      <w:bookmarkEnd w:id="258"/>
    </w:p>
    <w:p w:rsidR="007D4353" w:rsidRPr="00DE7E92" w:rsidRDefault="007D4353" w:rsidP="00E86EFB">
      <w:pPr>
        <w:pStyle w:val="Caption"/>
      </w:pPr>
      <w:bookmarkStart w:id="259" w:name="_Toc437426606"/>
      <w:r w:rsidRPr="00DE7E92">
        <w:t xml:space="preserve">Table </w:t>
      </w:r>
      <w:r w:rsidR="002C05ED">
        <w:fldChar w:fldCharType="begin"/>
      </w:r>
      <w:r w:rsidR="00A055D6">
        <w:instrText xml:space="preserve"> SEQ Table \* ARABIC </w:instrText>
      </w:r>
      <w:r w:rsidR="002C05ED">
        <w:fldChar w:fldCharType="separate"/>
      </w:r>
      <w:r w:rsidR="0073428E">
        <w:rPr>
          <w:noProof/>
        </w:rPr>
        <w:t>31</w:t>
      </w:r>
      <w:r w:rsidR="002C05ED">
        <w:rPr>
          <w:noProof/>
        </w:rPr>
        <w:fldChar w:fldCharType="end"/>
      </w:r>
      <w:r>
        <w:t xml:space="preserve"> </w:t>
      </w:r>
      <w:r w:rsidRPr="00DE7E92">
        <w:t xml:space="preserve">– Design Elements for </w:t>
      </w:r>
      <w:r>
        <w:t>Sensitive PHI Handling</w:t>
      </w:r>
      <w:bookmarkEnd w:id="25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7D4353" w:rsidRPr="00CC7723" w:rsidTr="005D2C3E">
        <w:trPr>
          <w:tblHeader/>
        </w:trPr>
        <w:tc>
          <w:tcPr>
            <w:tcW w:w="1231" w:type="pct"/>
            <w:tcBorders>
              <w:top w:val="single" w:sz="12" w:space="0" w:color="auto"/>
              <w:bottom w:val="single" w:sz="6" w:space="0" w:color="auto"/>
            </w:tcBorders>
            <w:shd w:val="pct15" w:color="auto" w:fill="auto"/>
          </w:tcPr>
          <w:p w:rsidR="007D4353" w:rsidRPr="00CC7723" w:rsidRDefault="007D4353" w:rsidP="005939DD">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7D4353" w:rsidRPr="00CC7723" w:rsidRDefault="007D4353" w:rsidP="005939DD">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7D4353" w:rsidRPr="00CC7723" w:rsidRDefault="007D4353" w:rsidP="005939DD">
            <w:pPr>
              <w:pStyle w:val="TableHeading"/>
              <w:keepNext/>
            </w:pPr>
            <w:r w:rsidRPr="00CC7723">
              <w:t>Description</w:t>
            </w:r>
          </w:p>
        </w:tc>
      </w:tr>
      <w:tr w:rsidR="007D4353" w:rsidTr="005D2C3E">
        <w:tc>
          <w:tcPr>
            <w:tcW w:w="1231" w:type="pct"/>
            <w:tcBorders>
              <w:top w:val="single" w:sz="6" w:space="0" w:color="auto"/>
              <w:bottom w:val="single" w:sz="6" w:space="0" w:color="auto"/>
            </w:tcBorders>
            <w:shd w:val="clear" w:color="auto" w:fill="auto"/>
          </w:tcPr>
          <w:p w:rsidR="007D4353" w:rsidRDefault="007D4353" w:rsidP="005939DD">
            <w:pPr>
              <w:pStyle w:val="Tabletext0"/>
            </w:pPr>
            <w:r>
              <w:t>FS-EP007-096</w:t>
            </w:r>
          </w:p>
        </w:tc>
        <w:tc>
          <w:tcPr>
            <w:tcW w:w="987" w:type="pct"/>
            <w:tcBorders>
              <w:top w:val="single" w:sz="6" w:space="0" w:color="auto"/>
              <w:bottom w:val="single" w:sz="6" w:space="0" w:color="auto"/>
            </w:tcBorders>
            <w:shd w:val="clear" w:color="auto" w:fill="auto"/>
          </w:tcPr>
          <w:p w:rsidR="007D4353" w:rsidRDefault="00FC55B1" w:rsidP="005939DD">
            <w:pPr>
              <w:pStyle w:val="Tabletext0"/>
            </w:pPr>
            <w:r>
              <w:t>SD</w:t>
            </w:r>
            <w:r w:rsidR="007D4353">
              <w:t>-EP007-096</w:t>
            </w:r>
          </w:p>
        </w:tc>
        <w:tc>
          <w:tcPr>
            <w:tcW w:w="2782" w:type="pct"/>
            <w:tcBorders>
              <w:top w:val="single" w:sz="6" w:space="0" w:color="auto"/>
              <w:bottom w:val="single" w:sz="6" w:space="0" w:color="auto"/>
            </w:tcBorders>
            <w:shd w:val="clear" w:color="auto" w:fill="auto"/>
          </w:tcPr>
          <w:p w:rsidR="00421477" w:rsidRDefault="00421477" w:rsidP="005939DD">
            <w:pPr>
              <w:pStyle w:val="Tabletext0"/>
            </w:pPr>
            <w:r w:rsidRPr="00421477">
              <w:t>The system shall be able to identify which 278 segments contain PHI based on table driven criteria developed by the VA PMD.</w:t>
            </w:r>
          </w:p>
          <w:p w:rsidR="007D4353" w:rsidRDefault="007D4353" w:rsidP="005939DD">
            <w:pPr>
              <w:pStyle w:val="Tabletext0"/>
            </w:pPr>
          </w:p>
        </w:tc>
      </w:tr>
      <w:tr w:rsidR="007D4353" w:rsidTr="005D2C3E">
        <w:tc>
          <w:tcPr>
            <w:tcW w:w="1231" w:type="pct"/>
            <w:tcBorders>
              <w:top w:val="single" w:sz="6" w:space="0" w:color="auto"/>
              <w:bottom w:val="single" w:sz="6" w:space="0" w:color="auto"/>
            </w:tcBorders>
          </w:tcPr>
          <w:p w:rsidR="007D4353" w:rsidRPr="00C2518D" w:rsidRDefault="007D4353" w:rsidP="005939DD">
            <w:pPr>
              <w:pStyle w:val="Tabletext0"/>
            </w:pPr>
            <w:r w:rsidRPr="00C2518D">
              <w:t>FS-EP007-097</w:t>
            </w:r>
          </w:p>
        </w:tc>
        <w:tc>
          <w:tcPr>
            <w:tcW w:w="987" w:type="pct"/>
            <w:tcBorders>
              <w:top w:val="single" w:sz="6" w:space="0" w:color="auto"/>
              <w:bottom w:val="single" w:sz="6" w:space="0" w:color="auto"/>
            </w:tcBorders>
          </w:tcPr>
          <w:p w:rsidR="007D4353" w:rsidRPr="00C2518D" w:rsidRDefault="00FC55B1" w:rsidP="005939DD">
            <w:pPr>
              <w:pStyle w:val="Tabletext0"/>
            </w:pPr>
            <w:r w:rsidRPr="00C2518D">
              <w:t>SD</w:t>
            </w:r>
            <w:r w:rsidR="007D4353" w:rsidRPr="00C2518D">
              <w:t>-EP007-097</w:t>
            </w:r>
          </w:p>
        </w:tc>
        <w:tc>
          <w:tcPr>
            <w:tcW w:w="2782" w:type="pct"/>
            <w:tcBorders>
              <w:top w:val="single" w:sz="6" w:space="0" w:color="auto"/>
              <w:bottom w:val="single" w:sz="6" w:space="0" w:color="auto"/>
            </w:tcBorders>
          </w:tcPr>
          <w:p w:rsidR="007D4353" w:rsidRPr="00C2518D" w:rsidRDefault="007D4353" w:rsidP="00D64AA8">
            <w:pPr>
              <w:pStyle w:val="Tabletext0"/>
            </w:pPr>
            <w:r w:rsidRPr="00C2518D">
              <w:t xml:space="preserve">The </w:t>
            </w:r>
            <w:r w:rsidR="00D64AA8" w:rsidRPr="00C2518D">
              <w:t>A</w:t>
            </w:r>
            <w:r w:rsidR="00D64AA8">
              <w:t>E</w:t>
            </w:r>
            <w:r w:rsidR="00D64AA8" w:rsidRPr="00C2518D">
              <w:t xml:space="preserve">T </w:t>
            </w:r>
            <w:r w:rsidRPr="00C2518D">
              <w:t>shall be able to identify a provider who has restricted access to PHI information.</w:t>
            </w:r>
          </w:p>
        </w:tc>
      </w:tr>
      <w:tr w:rsidR="007D4353" w:rsidRPr="00421477" w:rsidTr="005D2C3E">
        <w:tc>
          <w:tcPr>
            <w:tcW w:w="1231" w:type="pct"/>
            <w:tcBorders>
              <w:top w:val="single" w:sz="6" w:space="0" w:color="auto"/>
              <w:bottom w:val="single" w:sz="6" w:space="0" w:color="auto"/>
            </w:tcBorders>
          </w:tcPr>
          <w:p w:rsidR="007D4353" w:rsidRPr="00C2518D" w:rsidRDefault="007D4353" w:rsidP="005939DD">
            <w:pPr>
              <w:pStyle w:val="Tabletext0"/>
            </w:pPr>
            <w:r w:rsidRPr="00C2518D">
              <w:t>FS-EP007-098</w:t>
            </w:r>
          </w:p>
        </w:tc>
        <w:tc>
          <w:tcPr>
            <w:tcW w:w="987" w:type="pct"/>
            <w:tcBorders>
              <w:top w:val="single" w:sz="6" w:space="0" w:color="auto"/>
              <w:bottom w:val="single" w:sz="6" w:space="0" w:color="auto"/>
            </w:tcBorders>
          </w:tcPr>
          <w:p w:rsidR="007D4353" w:rsidRPr="00C2518D" w:rsidRDefault="00FC55B1" w:rsidP="005939DD">
            <w:pPr>
              <w:pStyle w:val="Tabletext0"/>
            </w:pPr>
            <w:r w:rsidRPr="00C2518D">
              <w:t>SD</w:t>
            </w:r>
            <w:r w:rsidR="007D4353" w:rsidRPr="00C2518D">
              <w:t>-EP007-098</w:t>
            </w:r>
          </w:p>
        </w:tc>
        <w:tc>
          <w:tcPr>
            <w:tcW w:w="2782" w:type="pct"/>
            <w:tcBorders>
              <w:top w:val="single" w:sz="6" w:space="0" w:color="auto"/>
              <w:bottom w:val="single" w:sz="6" w:space="0" w:color="auto"/>
            </w:tcBorders>
          </w:tcPr>
          <w:p w:rsidR="007D4353" w:rsidRPr="00C2518D" w:rsidRDefault="007D4353" w:rsidP="00D64AA8">
            <w:pPr>
              <w:pStyle w:val="Tabletext0"/>
            </w:pPr>
            <w:r w:rsidRPr="00C2518D">
              <w:t xml:space="preserve">The </w:t>
            </w:r>
            <w:r w:rsidR="00D64AA8" w:rsidRPr="00C2518D">
              <w:t>A</w:t>
            </w:r>
            <w:r w:rsidR="00D64AA8">
              <w:t>E</w:t>
            </w:r>
            <w:r w:rsidR="00D64AA8" w:rsidRPr="00C2518D">
              <w:t xml:space="preserve">T </w:t>
            </w:r>
            <w:r w:rsidRPr="00C2518D">
              <w:t>shall be able to identify a 278 Request as PHI-sensitive.</w:t>
            </w:r>
          </w:p>
        </w:tc>
      </w:tr>
      <w:tr w:rsidR="007D4353" w:rsidTr="006E58DA">
        <w:tc>
          <w:tcPr>
            <w:tcW w:w="1231" w:type="pct"/>
            <w:tcBorders>
              <w:top w:val="single" w:sz="6" w:space="0" w:color="auto"/>
              <w:bottom w:val="single" w:sz="12" w:space="0" w:color="auto"/>
            </w:tcBorders>
          </w:tcPr>
          <w:p w:rsidR="007D4353" w:rsidRPr="00C2518D" w:rsidRDefault="007D4353" w:rsidP="005939DD">
            <w:pPr>
              <w:pStyle w:val="Tabletext0"/>
            </w:pPr>
            <w:r w:rsidRPr="00C2518D">
              <w:t>FS-EP007-099</w:t>
            </w:r>
          </w:p>
        </w:tc>
        <w:tc>
          <w:tcPr>
            <w:tcW w:w="987" w:type="pct"/>
            <w:tcBorders>
              <w:top w:val="single" w:sz="6" w:space="0" w:color="auto"/>
              <w:bottom w:val="single" w:sz="12" w:space="0" w:color="auto"/>
            </w:tcBorders>
          </w:tcPr>
          <w:p w:rsidR="007D4353" w:rsidRPr="00C2518D" w:rsidRDefault="00FC55B1" w:rsidP="005939DD">
            <w:pPr>
              <w:pStyle w:val="Tabletext0"/>
            </w:pPr>
            <w:r w:rsidRPr="00C2518D">
              <w:t>SD</w:t>
            </w:r>
            <w:r w:rsidR="007D4353" w:rsidRPr="00C2518D">
              <w:t>-EP007-099</w:t>
            </w:r>
          </w:p>
        </w:tc>
        <w:tc>
          <w:tcPr>
            <w:tcW w:w="2782" w:type="pct"/>
            <w:tcBorders>
              <w:top w:val="single" w:sz="6" w:space="0" w:color="auto"/>
              <w:bottom w:val="single" w:sz="12" w:space="0" w:color="auto"/>
            </w:tcBorders>
          </w:tcPr>
          <w:p w:rsidR="007D4353" w:rsidRPr="00C2518D" w:rsidRDefault="007D4353" w:rsidP="005939DD">
            <w:pPr>
              <w:pStyle w:val="Tabletext0"/>
            </w:pPr>
            <w:r w:rsidRPr="00C2518D">
              <w:t>The default setting for PHI-Sensitive shall be “NO” for the 278 Request.</w:t>
            </w:r>
          </w:p>
        </w:tc>
      </w:tr>
    </w:tbl>
    <w:p w:rsidR="00FC55B1" w:rsidRDefault="00FC55B1" w:rsidP="007C2631">
      <w:pPr>
        <w:pStyle w:val="Heading5"/>
      </w:pPr>
      <w:bookmarkStart w:id="260" w:name="_Toc424035577"/>
      <w:r>
        <w:t>Request and Response Tracking</w:t>
      </w:r>
      <w:bookmarkEnd w:id="260"/>
    </w:p>
    <w:p w:rsidR="00FC55B1" w:rsidRPr="00DE7E92" w:rsidRDefault="00FC55B1" w:rsidP="00C76D88">
      <w:pPr>
        <w:pStyle w:val="Caption"/>
        <w:keepNext w:val="0"/>
      </w:pPr>
      <w:bookmarkStart w:id="261" w:name="_Toc437426607"/>
      <w:r w:rsidRPr="00DE7E92">
        <w:t xml:space="preserve">Table </w:t>
      </w:r>
      <w:r w:rsidR="002C05ED">
        <w:fldChar w:fldCharType="begin"/>
      </w:r>
      <w:r w:rsidR="00A055D6">
        <w:instrText xml:space="preserve"> SEQ Table \* ARABIC </w:instrText>
      </w:r>
      <w:r w:rsidR="002C05ED">
        <w:fldChar w:fldCharType="separate"/>
      </w:r>
      <w:r w:rsidR="0073428E">
        <w:rPr>
          <w:noProof/>
        </w:rPr>
        <w:t>32</w:t>
      </w:r>
      <w:r w:rsidR="002C05ED">
        <w:rPr>
          <w:noProof/>
        </w:rPr>
        <w:fldChar w:fldCharType="end"/>
      </w:r>
      <w:r>
        <w:t xml:space="preserve"> </w:t>
      </w:r>
      <w:r w:rsidRPr="00DE7E92">
        <w:t xml:space="preserve">– Design Elements for </w:t>
      </w:r>
      <w:r>
        <w:t>Request and Response Tracking</w:t>
      </w:r>
      <w:bookmarkEnd w:id="26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FC55B1" w:rsidRPr="00CC7723" w:rsidTr="005D2C3E">
        <w:trPr>
          <w:tblHeader/>
        </w:trPr>
        <w:tc>
          <w:tcPr>
            <w:tcW w:w="1231" w:type="pct"/>
            <w:tcBorders>
              <w:top w:val="single" w:sz="12" w:space="0" w:color="auto"/>
              <w:bottom w:val="single" w:sz="6" w:space="0" w:color="auto"/>
            </w:tcBorders>
            <w:shd w:val="pct15" w:color="auto" w:fill="auto"/>
          </w:tcPr>
          <w:p w:rsidR="00FC55B1" w:rsidRPr="00CC7723" w:rsidRDefault="00FC55B1" w:rsidP="00C76D88">
            <w:pPr>
              <w:pStyle w:val="TableHeading"/>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FC55B1" w:rsidRPr="00CC7723" w:rsidRDefault="00FC55B1" w:rsidP="00C76D88">
            <w:pPr>
              <w:pStyle w:val="TableHeading"/>
              <w:keepLines/>
            </w:pPr>
            <w:r w:rsidRPr="00CC7723">
              <w:t>Design Element</w:t>
            </w:r>
          </w:p>
        </w:tc>
        <w:tc>
          <w:tcPr>
            <w:tcW w:w="2782" w:type="pct"/>
            <w:tcBorders>
              <w:top w:val="single" w:sz="12" w:space="0" w:color="auto"/>
              <w:bottom w:val="single" w:sz="6" w:space="0" w:color="auto"/>
            </w:tcBorders>
            <w:shd w:val="pct15" w:color="auto" w:fill="auto"/>
          </w:tcPr>
          <w:p w:rsidR="00FC55B1" w:rsidRPr="00CC7723" w:rsidRDefault="00FC55B1" w:rsidP="00C76D88">
            <w:pPr>
              <w:pStyle w:val="TableHeading"/>
              <w:keepLines/>
            </w:pPr>
            <w:r w:rsidRPr="00CC7723">
              <w:t>Description</w:t>
            </w:r>
          </w:p>
        </w:tc>
      </w:tr>
      <w:tr w:rsidR="00FC55B1" w:rsidTr="005D2C3E">
        <w:tc>
          <w:tcPr>
            <w:tcW w:w="1231" w:type="pct"/>
            <w:tcBorders>
              <w:top w:val="single" w:sz="6" w:space="0" w:color="auto"/>
              <w:bottom w:val="single" w:sz="6" w:space="0" w:color="auto"/>
            </w:tcBorders>
          </w:tcPr>
          <w:p w:rsidR="00FC55B1" w:rsidRPr="00C2518D" w:rsidRDefault="00FC55B1" w:rsidP="00C76D88">
            <w:pPr>
              <w:pStyle w:val="Tabletext0"/>
              <w:keepNext w:val="0"/>
              <w:keepLines/>
            </w:pPr>
            <w:r w:rsidRPr="00C2518D">
              <w:t>FS-EP007-109</w:t>
            </w:r>
          </w:p>
        </w:tc>
        <w:tc>
          <w:tcPr>
            <w:tcW w:w="987" w:type="pct"/>
            <w:tcBorders>
              <w:top w:val="single" w:sz="6" w:space="0" w:color="auto"/>
              <w:bottom w:val="single" w:sz="6" w:space="0" w:color="auto"/>
            </w:tcBorders>
          </w:tcPr>
          <w:p w:rsidR="00FC55B1" w:rsidRPr="00C2518D" w:rsidRDefault="00FC55B1" w:rsidP="00C76D88">
            <w:pPr>
              <w:pStyle w:val="Tabletext0"/>
              <w:keepNext w:val="0"/>
              <w:keepLines/>
            </w:pPr>
            <w:r w:rsidRPr="00C2518D">
              <w:t>SD-EP007-109</w:t>
            </w:r>
          </w:p>
        </w:tc>
        <w:tc>
          <w:tcPr>
            <w:tcW w:w="2782" w:type="pct"/>
            <w:tcBorders>
              <w:top w:val="single" w:sz="6" w:space="0" w:color="auto"/>
              <w:bottom w:val="single" w:sz="6" w:space="0" w:color="auto"/>
            </w:tcBorders>
          </w:tcPr>
          <w:p w:rsidR="00FC55B1" w:rsidRPr="00C2518D" w:rsidRDefault="00FC55B1" w:rsidP="00C76D88">
            <w:pPr>
              <w:pStyle w:val="Tabletext0"/>
              <w:keepNext w:val="0"/>
              <w:keepLines/>
            </w:pPr>
            <w:r w:rsidRPr="00C2518D">
              <w:t>A provider may submit or resubmit a 278 Request for a single authorization.</w:t>
            </w:r>
          </w:p>
        </w:tc>
      </w:tr>
      <w:tr w:rsidR="00FC55B1" w:rsidRPr="00421477" w:rsidTr="005D2C3E">
        <w:tc>
          <w:tcPr>
            <w:tcW w:w="1231" w:type="pct"/>
            <w:tcBorders>
              <w:top w:val="single" w:sz="6" w:space="0" w:color="auto"/>
              <w:bottom w:val="single" w:sz="6" w:space="0" w:color="auto"/>
            </w:tcBorders>
          </w:tcPr>
          <w:p w:rsidR="00FC55B1" w:rsidRPr="00C2518D" w:rsidRDefault="00FC55B1" w:rsidP="00C76D88">
            <w:pPr>
              <w:pStyle w:val="Tabletext0"/>
              <w:keepNext w:val="0"/>
              <w:keepLines/>
            </w:pPr>
            <w:r w:rsidRPr="00C2518D">
              <w:t>FS-EP007-110</w:t>
            </w:r>
          </w:p>
        </w:tc>
        <w:tc>
          <w:tcPr>
            <w:tcW w:w="987" w:type="pct"/>
            <w:tcBorders>
              <w:top w:val="single" w:sz="6" w:space="0" w:color="auto"/>
              <w:bottom w:val="single" w:sz="6" w:space="0" w:color="auto"/>
            </w:tcBorders>
          </w:tcPr>
          <w:p w:rsidR="00FC55B1" w:rsidRPr="00C2518D" w:rsidRDefault="00FC55B1" w:rsidP="00C76D88">
            <w:pPr>
              <w:pStyle w:val="Tabletext0"/>
              <w:keepNext w:val="0"/>
              <w:keepLines/>
            </w:pPr>
            <w:r w:rsidRPr="00C2518D">
              <w:t>SD-EP007-110</w:t>
            </w:r>
          </w:p>
        </w:tc>
        <w:tc>
          <w:tcPr>
            <w:tcW w:w="2782" w:type="pct"/>
            <w:tcBorders>
              <w:top w:val="single" w:sz="6" w:space="0" w:color="auto"/>
              <w:bottom w:val="single" w:sz="6" w:space="0" w:color="auto"/>
            </w:tcBorders>
          </w:tcPr>
          <w:p w:rsidR="00FC55B1" w:rsidRPr="00C2518D" w:rsidRDefault="00FC55B1" w:rsidP="00C76D88">
            <w:pPr>
              <w:pStyle w:val="Tabletext0"/>
              <w:keepNext w:val="0"/>
              <w:keepLines/>
            </w:pPr>
            <w:r w:rsidRPr="00C2518D">
              <w:t>Each request and corresponding response shall be uniquely identified by a single identifier.</w:t>
            </w:r>
          </w:p>
        </w:tc>
      </w:tr>
      <w:tr w:rsidR="00FC55B1" w:rsidRPr="00421477" w:rsidTr="005D2C3E">
        <w:tc>
          <w:tcPr>
            <w:tcW w:w="1231" w:type="pct"/>
            <w:tcBorders>
              <w:top w:val="single" w:sz="6" w:space="0" w:color="auto"/>
              <w:bottom w:val="single" w:sz="6" w:space="0" w:color="auto"/>
            </w:tcBorders>
          </w:tcPr>
          <w:p w:rsidR="00FC55B1" w:rsidRPr="00C2518D" w:rsidRDefault="00FC55B1" w:rsidP="00C76D88">
            <w:pPr>
              <w:pStyle w:val="Tabletext0"/>
              <w:keepNext w:val="0"/>
              <w:keepLines/>
            </w:pPr>
            <w:r w:rsidRPr="00C2518D">
              <w:t>FS-EP007-111</w:t>
            </w:r>
          </w:p>
        </w:tc>
        <w:tc>
          <w:tcPr>
            <w:tcW w:w="987" w:type="pct"/>
            <w:tcBorders>
              <w:top w:val="single" w:sz="6" w:space="0" w:color="auto"/>
              <w:bottom w:val="single" w:sz="6" w:space="0" w:color="auto"/>
            </w:tcBorders>
          </w:tcPr>
          <w:p w:rsidR="00FC55B1" w:rsidRPr="00C2518D" w:rsidRDefault="00FC55B1" w:rsidP="00C76D88">
            <w:pPr>
              <w:pStyle w:val="Tabletext0"/>
              <w:keepNext w:val="0"/>
              <w:keepLines/>
            </w:pPr>
            <w:r w:rsidRPr="00C2518D">
              <w:t>SD-EP007-111</w:t>
            </w:r>
          </w:p>
        </w:tc>
        <w:tc>
          <w:tcPr>
            <w:tcW w:w="2782" w:type="pct"/>
            <w:tcBorders>
              <w:top w:val="single" w:sz="6" w:space="0" w:color="auto"/>
              <w:bottom w:val="single" w:sz="6" w:space="0" w:color="auto"/>
            </w:tcBorders>
          </w:tcPr>
          <w:p w:rsidR="00FC55B1" w:rsidRPr="00C2518D" w:rsidRDefault="00FC55B1" w:rsidP="00D64AA8">
            <w:pPr>
              <w:pStyle w:val="Tabletext0"/>
              <w:keepNext w:val="0"/>
              <w:keepLines/>
            </w:pPr>
            <w:r w:rsidRPr="00C2518D">
              <w:t>Each request and corresponding response shall be stored in persistent storage</w:t>
            </w:r>
            <w:r w:rsidR="00532256" w:rsidRPr="00C2518D">
              <w:t xml:space="preserve"> in </w:t>
            </w:r>
            <w:r w:rsidR="00D64AA8" w:rsidRPr="00C2518D">
              <w:t>A</w:t>
            </w:r>
            <w:r w:rsidR="00D64AA8">
              <w:t>E</w:t>
            </w:r>
            <w:r w:rsidR="00D64AA8" w:rsidRPr="00C2518D">
              <w:t>T</w:t>
            </w:r>
            <w:r w:rsidRPr="00C2518D">
              <w:t>.</w:t>
            </w:r>
          </w:p>
        </w:tc>
      </w:tr>
      <w:tr w:rsidR="00FC55B1" w:rsidRPr="00421477" w:rsidTr="005D2C3E">
        <w:tc>
          <w:tcPr>
            <w:tcW w:w="1231" w:type="pct"/>
            <w:tcBorders>
              <w:top w:val="single" w:sz="6" w:space="0" w:color="auto"/>
              <w:bottom w:val="single" w:sz="6" w:space="0" w:color="auto"/>
            </w:tcBorders>
          </w:tcPr>
          <w:p w:rsidR="00FC55B1" w:rsidRPr="00C2518D" w:rsidRDefault="00FC55B1" w:rsidP="00C76D88">
            <w:pPr>
              <w:pStyle w:val="Tabletext0"/>
              <w:keepNext w:val="0"/>
              <w:keepLines/>
            </w:pPr>
            <w:r w:rsidRPr="00C2518D">
              <w:t>FS-EP007-112</w:t>
            </w:r>
          </w:p>
        </w:tc>
        <w:tc>
          <w:tcPr>
            <w:tcW w:w="987" w:type="pct"/>
            <w:tcBorders>
              <w:top w:val="single" w:sz="6" w:space="0" w:color="auto"/>
              <w:bottom w:val="single" w:sz="6" w:space="0" w:color="auto"/>
            </w:tcBorders>
          </w:tcPr>
          <w:p w:rsidR="00FC55B1" w:rsidRPr="00C2518D" w:rsidRDefault="00FC55B1" w:rsidP="00C76D88">
            <w:pPr>
              <w:pStyle w:val="Tabletext0"/>
              <w:keepNext w:val="0"/>
              <w:keepLines/>
            </w:pPr>
            <w:r w:rsidRPr="00C2518D">
              <w:t>SD-EP007-112</w:t>
            </w:r>
          </w:p>
        </w:tc>
        <w:tc>
          <w:tcPr>
            <w:tcW w:w="2782" w:type="pct"/>
            <w:tcBorders>
              <w:top w:val="single" w:sz="6" w:space="0" w:color="auto"/>
              <w:bottom w:val="single" w:sz="6" w:space="0" w:color="auto"/>
            </w:tcBorders>
          </w:tcPr>
          <w:p w:rsidR="00FC55B1" w:rsidRPr="00C2518D" w:rsidRDefault="00FC55B1" w:rsidP="00C76D88">
            <w:pPr>
              <w:pStyle w:val="Tabletext0"/>
              <w:keepNext w:val="0"/>
              <w:keepLines/>
            </w:pPr>
            <w:r w:rsidRPr="00C2518D">
              <w:t>Date/time of each request shall be stored.</w:t>
            </w:r>
          </w:p>
        </w:tc>
      </w:tr>
      <w:tr w:rsidR="00FC55B1" w:rsidTr="006E58DA">
        <w:tc>
          <w:tcPr>
            <w:tcW w:w="1231" w:type="pct"/>
            <w:tcBorders>
              <w:top w:val="single" w:sz="6" w:space="0" w:color="auto"/>
              <w:bottom w:val="single" w:sz="12" w:space="0" w:color="auto"/>
            </w:tcBorders>
          </w:tcPr>
          <w:p w:rsidR="00FC55B1" w:rsidRPr="00C2518D" w:rsidRDefault="00FC55B1" w:rsidP="00C76D88">
            <w:pPr>
              <w:pStyle w:val="Tabletext0"/>
              <w:keepNext w:val="0"/>
              <w:keepLines/>
            </w:pPr>
            <w:r w:rsidRPr="00C2518D">
              <w:t>FS-EP007-113</w:t>
            </w:r>
          </w:p>
        </w:tc>
        <w:tc>
          <w:tcPr>
            <w:tcW w:w="987" w:type="pct"/>
            <w:tcBorders>
              <w:top w:val="single" w:sz="6" w:space="0" w:color="auto"/>
              <w:bottom w:val="single" w:sz="12" w:space="0" w:color="auto"/>
            </w:tcBorders>
          </w:tcPr>
          <w:p w:rsidR="00FC55B1" w:rsidRPr="00C2518D" w:rsidRDefault="00FC55B1" w:rsidP="00C76D88">
            <w:pPr>
              <w:pStyle w:val="Tabletext0"/>
              <w:keepNext w:val="0"/>
              <w:keepLines/>
            </w:pPr>
            <w:r w:rsidRPr="00C2518D">
              <w:t>SD-EP007-113</w:t>
            </w:r>
          </w:p>
        </w:tc>
        <w:tc>
          <w:tcPr>
            <w:tcW w:w="2782" w:type="pct"/>
            <w:tcBorders>
              <w:top w:val="single" w:sz="6" w:space="0" w:color="auto"/>
              <w:bottom w:val="single" w:sz="12" w:space="0" w:color="auto"/>
            </w:tcBorders>
          </w:tcPr>
          <w:p w:rsidR="00FC55B1" w:rsidRPr="00C2518D" w:rsidRDefault="00FC55B1" w:rsidP="00C76D88">
            <w:pPr>
              <w:pStyle w:val="Tabletext0"/>
              <w:keepNext w:val="0"/>
              <w:keepLines/>
            </w:pPr>
            <w:r w:rsidRPr="00C2518D">
              <w:t>A user shall be able to view authorization request/response history</w:t>
            </w:r>
            <w:r w:rsidR="00532256" w:rsidRPr="00C2518D">
              <w:t xml:space="preserve"> in AAT GUI</w:t>
            </w:r>
          </w:p>
        </w:tc>
      </w:tr>
    </w:tbl>
    <w:p w:rsidR="00E715A3" w:rsidRDefault="00E715A3" w:rsidP="007C2631">
      <w:pPr>
        <w:pStyle w:val="Heading5"/>
      </w:pPr>
      <w:bookmarkStart w:id="262" w:name="_Toc424035578"/>
      <w:r>
        <w:t>Request Validation – 2000E Patient Event Level Loop</w:t>
      </w:r>
      <w:bookmarkEnd w:id="262"/>
    </w:p>
    <w:p w:rsidR="00E715A3" w:rsidRPr="00DE7E92" w:rsidRDefault="00E715A3" w:rsidP="00C76D88">
      <w:pPr>
        <w:pStyle w:val="Caption"/>
        <w:keepNext w:val="0"/>
      </w:pPr>
      <w:bookmarkStart w:id="263" w:name="_Toc437426608"/>
      <w:r w:rsidRPr="00DE7E92">
        <w:t xml:space="preserve">Table </w:t>
      </w:r>
      <w:r w:rsidR="002C05ED">
        <w:fldChar w:fldCharType="begin"/>
      </w:r>
      <w:r w:rsidR="00A055D6">
        <w:instrText xml:space="preserve"> SEQ Table \* ARABIC </w:instrText>
      </w:r>
      <w:r w:rsidR="002C05ED">
        <w:fldChar w:fldCharType="separate"/>
      </w:r>
      <w:r w:rsidR="0073428E">
        <w:rPr>
          <w:noProof/>
        </w:rPr>
        <w:t>33</w:t>
      </w:r>
      <w:r w:rsidR="002C05ED">
        <w:rPr>
          <w:noProof/>
        </w:rPr>
        <w:fldChar w:fldCharType="end"/>
      </w:r>
      <w:r>
        <w:t xml:space="preserve"> </w:t>
      </w:r>
      <w:r w:rsidRPr="00DE7E92">
        <w:t xml:space="preserve">– Design Elements for </w:t>
      </w:r>
      <w:r>
        <w:t>Request Validation</w:t>
      </w:r>
      <w:bookmarkEnd w:id="26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E715A3" w:rsidRPr="00CC7723" w:rsidTr="005D2C3E">
        <w:trPr>
          <w:tblHeader/>
        </w:trPr>
        <w:tc>
          <w:tcPr>
            <w:tcW w:w="1231" w:type="pct"/>
            <w:tcBorders>
              <w:top w:val="single" w:sz="12" w:space="0" w:color="auto"/>
              <w:bottom w:val="single" w:sz="6" w:space="0" w:color="auto"/>
            </w:tcBorders>
            <w:shd w:val="pct15" w:color="auto" w:fill="auto"/>
          </w:tcPr>
          <w:p w:rsidR="00E715A3" w:rsidRPr="00CC7723" w:rsidRDefault="00E715A3" w:rsidP="00C76D88">
            <w:pPr>
              <w:pStyle w:val="TableHeading"/>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E715A3" w:rsidRPr="00CC7723" w:rsidRDefault="00E715A3" w:rsidP="00C76D88">
            <w:pPr>
              <w:pStyle w:val="TableHeading"/>
              <w:keepLines/>
            </w:pPr>
            <w:r w:rsidRPr="00CC7723">
              <w:t>Design Element</w:t>
            </w:r>
          </w:p>
        </w:tc>
        <w:tc>
          <w:tcPr>
            <w:tcW w:w="2782" w:type="pct"/>
            <w:tcBorders>
              <w:top w:val="single" w:sz="12" w:space="0" w:color="auto"/>
              <w:bottom w:val="single" w:sz="6" w:space="0" w:color="auto"/>
            </w:tcBorders>
            <w:shd w:val="pct15" w:color="auto" w:fill="auto"/>
          </w:tcPr>
          <w:p w:rsidR="00E715A3" w:rsidRPr="00CC7723" w:rsidRDefault="00E715A3" w:rsidP="00C76D88">
            <w:pPr>
              <w:pStyle w:val="TableHeading"/>
              <w:keepLines/>
            </w:pPr>
            <w:r w:rsidRPr="00CC7723">
              <w:t>Description</w:t>
            </w:r>
          </w:p>
        </w:tc>
      </w:tr>
      <w:tr w:rsidR="00E715A3" w:rsidTr="005D2C3E">
        <w:trPr>
          <w:trHeight w:val="723"/>
        </w:trPr>
        <w:tc>
          <w:tcPr>
            <w:tcW w:w="1231" w:type="pct"/>
            <w:tcBorders>
              <w:top w:val="single" w:sz="6" w:space="0" w:color="auto"/>
              <w:bottom w:val="single" w:sz="6" w:space="0" w:color="auto"/>
            </w:tcBorders>
          </w:tcPr>
          <w:p w:rsidR="00E715A3" w:rsidRPr="00C2518D" w:rsidRDefault="00E715A3" w:rsidP="00C76D88">
            <w:pPr>
              <w:pStyle w:val="Tabletext0"/>
              <w:keepNext w:val="0"/>
              <w:keepLines/>
            </w:pPr>
            <w:r w:rsidRPr="00C2518D">
              <w:t>FS-EP007-114</w:t>
            </w:r>
          </w:p>
          <w:p w:rsidR="00E715A3" w:rsidRPr="00C2518D" w:rsidRDefault="00E715A3" w:rsidP="00C76D88">
            <w:pPr>
              <w:pStyle w:val="Tabletext0"/>
              <w:keepNext w:val="0"/>
              <w:keepLines/>
            </w:pPr>
            <w:r w:rsidRPr="00C2518D">
              <w:t>FS-EP007-114-001</w:t>
            </w:r>
          </w:p>
          <w:p w:rsidR="00E715A3" w:rsidRPr="00C2518D" w:rsidRDefault="00E715A3" w:rsidP="00C76D88">
            <w:pPr>
              <w:pStyle w:val="Tabletext0"/>
              <w:keepNext w:val="0"/>
              <w:keepLines/>
            </w:pPr>
            <w:r w:rsidRPr="00C2518D">
              <w:t>FS-EP007-114-002</w:t>
            </w:r>
          </w:p>
          <w:p w:rsidR="00E715A3" w:rsidRPr="00C2518D" w:rsidRDefault="00E715A3" w:rsidP="00C76D88">
            <w:pPr>
              <w:pStyle w:val="Tabletext0"/>
              <w:keepNext w:val="0"/>
              <w:keepLines/>
            </w:pPr>
            <w:r w:rsidRPr="00C2518D">
              <w:t>FS-EP007-114-003</w:t>
            </w:r>
          </w:p>
          <w:p w:rsidR="00E715A3" w:rsidRPr="00C2518D" w:rsidRDefault="00E715A3" w:rsidP="00C76D88">
            <w:pPr>
              <w:pStyle w:val="Tabletext0"/>
              <w:keepNext w:val="0"/>
              <w:keepLines/>
            </w:pPr>
            <w:r w:rsidRPr="00C2518D">
              <w:t>FS-EP007-114-004</w:t>
            </w:r>
          </w:p>
          <w:p w:rsidR="00E715A3" w:rsidRPr="00C2518D" w:rsidRDefault="00E715A3" w:rsidP="00C76D88">
            <w:pPr>
              <w:pStyle w:val="Tabletext0"/>
              <w:keepNext w:val="0"/>
              <w:keepLines/>
            </w:pPr>
            <w:r w:rsidRPr="00C2518D">
              <w:t>FS-EP007-114-005</w:t>
            </w:r>
          </w:p>
          <w:p w:rsidR="00E715A3" w:rsidRPr="00C2518D" w:rsidRDefault="00E715A3" w:rsidP="00C76D88">
            <w:pPr>
              <w:pStyle w:val="Tabletext0"/>
              <w:keepNext w:val="0"/>
              <w:keepLines/>
            </w:pPr>
            <w:r w:rsidRPr="00C2518D">
              <w:t>FS-EP007-114-006</w:t>
            </w:r>
          </w:p>
          <w:p w:rsidR="00E715A3" w:rsidRPr="00C2518D" w:rsidRDefault="00E715A3" w:rsidP="00C76D88">
            <w:pPr>
              <w:pStyle w:val="Tabletext0"/>
              <w:keepNext w:val="0"/>
              <w:keepLines/>
            </w:pPr>
            <w:r w:rsidRPr="00C2518D">
              <w:t>FS-EP007-114-007</w:t>
            </w:r>
          </w:p>
          <w:p w:rsidR="00E715A3" w:rsidRPr="00C2518D" w:rsidRDefault="00E715A3" w:rsidP="00C76D88">
            <w:pPr>
              <w:pStyle w:val="Tabletext0"/>
              <w:keepNext w:val="0"/>
              <w:keepLines/>
            </w:pPr>
            <w:r w:rsidRPr="00C2518D">
              <w:t>FS-EP007-114-008</w:t>
            </w:r>
          </w:p>
          <w:p w:rsidR="00E715A3" w:rsidRPr="00C2518D" w:rsidRDefault="00E715A3" w:rsidP="00C76D88">
            <w:pPr>
              <w:pStyle w:val="Tabletext0"/>
              <w:keepNext w:val="0"/>
              <w:keepLines/>
            </w:pPr>
            <w:r w:rsidRPr="00C2518D">
              <w:t>FS-EP007-114-009</w:t>
            </w:r>
          </w:p>
          <w:p w:rsidR="00E715A3" w:rsidRPr="00C2518D" w:rsidRDefault="00E715A3" w:rsidP="00C76D88">
            <w:pPr>
              <w:pStyle w:val="Tabletext0"/>
              <w:keepNext w:val="0"/>
              <w:keepLines/>
            </w:pPr>
            <w:r w:rsidRPr="00C2518D">
              <w:t>FS-EP007-114-010</w:t>
            </w:r>
          </w:p>
          <w:p w:rsidR="00E715A3" w:rsidRPr="00C2518D" w:rsidRDefault="00E715A3" w:rsidP="00C76D88">
            <w:pPr>
              <w:pStyle w:val="Tabletext0"/>
              <w:keepNext w:val="0"/>
              <w:keepLines/>
            </w:pPr>
            <w:r w:rsidRPr="00C2518D">
              <w:t>FS-EP007-114-011</w:t>
            </w:r>
          </w:p>
          <w:p w:rsidR="00E715A3" w:rsidRPr="00C2518D" w:rsidRDefault="00E715A3" w:rsidP="00C76D88">
            <w:pPr>
              <w:pStyle w:val="Tabletext0"/>
              <w:keepNext w:val="0"/>
              <w:keepLines/>
            </w:pPr>
            <w:r w:rsidRPr="00C2518D">
              <w:t>FS-EP007-114-012</w:t>
            </w:r>
          </w:p>
          <w:p w:rsidR="00E715A3" w:rsidRPr="00C2518D" w:rsidRDefault="00E715A3" w:rsidP="00C76D88">
            <w:pPr>
              <w:pStyle w:val="Tabletext0"/>
              <w:keepNext w:val="0"/>
              <w:keepLines/>
            </w:pPr>
            <w:r w:rsidRPr="00C2518D">
              <w:lastRenderedPageBreak/>
              <w:t>FS-EP007-114-013</w:t>
            </w:r>
          </w:p>
          <w:p w:rsidR="00E715A3" w:rsidRPr="00C2518D" w:rsidRDefault="00E715A3" w:rsidP="00C76D88">
            <w:pPr>
              <w:pStyle w:val="Tabletext0"/>
              <w:keepNext w:val="0"/>
              <w:keepLines/>
            </w:pPr>
            <w:r w:rsidRPr="00C2518D">
              <w:t>FS-EP007-114-014</w:t>
            </w:r>
          </w:p>
          <w:p w:rsidR="00E715A3" w:rsidRPr="00C2518D" w:rsidRDefault="00E715A3" w:rsidP="00C76D88">
            <w:pPr>
              <w:pStyle w:val="Tabletext0"/>
              <w:keepNext w:val="0"/>
              <w:keepLines/>
            </w:pPr>
            <w:r w:rsidRPr="00C2518D">
              <w:t>FS-EP007-114-015</w:t>
            </w:r>
          </w:p>
          <w:p w:rsidR="00E715A3" w:rsidRPr="00C2518D" w:rsidRDefault="00E715A3" w:rsidP="00C76D88">
            <w:pPr>
              <w:pStyle w:val="Tabletext0"/>
              <w:keepNext w:val="0"/>
              <w:keepLines/>
            </w:pPr>
            <w:r w:rsidRPr="00C2518D">
              <w:t>FS-EP007-114-016</w:t>
            </w:r>
          </w:p>
        </w:tc>
        <w:tc>
          <w:tcPr>
            <w:tcW w:w="987" w:type="pct"/>
            <w:tcBorders>
              <w:top w:val="single" w:sz="6" w:space="0" w:color="auto"/>
              <w:bottom w:val="single" w:sz="6" w:space="0" w:color="auto"/>
            </w:tcBorders>
          </w:tcPr>
          <w:p w:rsidR="00E715A3" w:rsidRPr="00C2518D" w:rsidRDefault="007B0E47" w:rsidP="00C76D88">
            <w:pPr>
              <w:pStyle w:val="Tabletext0"/>
              <w:keepNext w:val="0"/>
              <w:keepLines/>
            </w:pPr>
            <w:r w:rsidRPr="00C2518D">
              <w:lastRenderedPageBreak/>
              <w:t>SD</w:t>
            </w:r>
            <w:r w:rsidR="00E715A3" w:rsidRPr="00C2518D">
              <w:t>-EP007-114</w:t>
            </w:r>
          </w:p>
        </w:tc>
        <w:tc>
          <w:tcPr>
            <w:tcW w:w="2782" w:type="pct"/>
            <w:tcBorders>
              <w:top w:val="single" w:sz="6" w:space="0" w:color="auto"/>
              <w:bottom w:val="single" w:sz="6" w:space="0" w:color="auto"/>
            </w:tcBorders>
          </w:tcPr>
          <w:p w:rsidR="00E715A3" w:rsidRPr="00C2518D" w:rsidRDefault="00E715A3" w:rsidP="00C76D88">
            <w:pPr>
              <w:pStyle w:val="Tabletext0"/>
              <w:keepNext w:val="0"/>
              <w:keepLines/>
            </w:pPr>
            <w:r w:rsidRPr="00C2518D">
              <w:t>A UM segment shall be required in a 278 Patient Event Loop Request.</w:t>
            </w:r>
          </w:p>
          <w:p w:rsidR="00E715A3" w:rsidRPr="00C2518D" w:rsidRDefault="00E715A3" w:rsidP="007F1DE7">
            <w:pPr>
              <w:pStyle w:val="TableTextBullet1"/>
            </w:pPr>
            <w:r w:rsidRPr="00C2518D">
              <w:t>UM01 = AR shall be supported</w:t>
            </w:r>
          </w:p>
          <w:p w:rsidR="00E715A3" w:rsidRPr="00C2518D" w:rsidRDefault="00E715A3" w:rsidP="007F1DE7">
            <w:pPr>
              <w:pStyle w:val="TableTextBullet1"/>
            </w:pPr>
            <w:r w:rsidRPr="00C2518D">
              <w:t xml:space="preserve">UM01 = HS shall be supported </w:t>
            </w:r>
          </w:p>
          <w:p w:rsidR="00E715A3" w:rsidRPr="00C2518D" w:rsidRDefault="00E715A3" w:rsidP="007F1DE7">
            <w:pPr>
              <w:pStyle w:val="TableTextBullet1"/>
            </w:pPr>
            <w:r w:rsidRPr="00C2518D">
              <w:t>UM01 = IN shall not be supported</w:t>
            </w:r>
          </w:p>
          <w:p w:rsidR="00E715A3" w:rsidRPr="00C2518D" w:rsidRDefault="00E715A3" w:rsidP="007F1DE7">
            <w:pPr>
              <w:pStyle w:val="TableTextBullet1"/>
            </w:pPr>
            <w:r w:rsidRPr="00C2518D">
              <w:t>UM01 = SC shall not be supported</w:t>
            </w:r>
          </w:p>
          <w:p w:rsidR="00E715A3" w:rsidRPr="00C2518D" w:rsidRDefault="00E715A3" w:rsidP="007F1DE7">
            <w:pPr>
              <w:pStyle w:val="TableTextBullet1"/>
            </w:pPr>
            <w:r w:rsidRPr="00C2518D">
              <w:t>UM02 = 1 shall be supported</w:t>
            </w:r>
          </w:p>
          <w:p w:rsidR="00E715A3" w:rsidRPr="00C2518D" w:rsidRDefault="00E715A3" w:rsidP="007F1DE7">
            <w:pPr>
              <w:pStyle w:val="TableTextBullet1"/>
            </w:pPr>
            <w:r w:rsidRPr="00C2518D">
              <w:t>UM02 = 2 shall be supported</w:t>
            </w:r>
          </w:p>
          <w:p w:rsidR="00E715A3" w:rsidRPr="00C2518D" w:rsidRDefault="00E715A3" w:rsidP="007F1DE7">
            <w:pPr>
              <w:pStyle w:val="TableTextBullet1"/>
            </w:pPr>
            <w:r w:rsidRPr="00C2518D">
              <w:t>UM02 = 3 shall be supported</w:t>
            </w:r>
          </w:p>
          <w:p w:rsidR="00E715A3" w:rsidRPr="00C2518D" w:rsidRDefault="00E715A3" w:rsidP="007F1DE7">
            <w:pPr>
              <w:pStyle w:val="TableTextBullet1"/>
            </w:pPr>
            <w:r w:rsidRPr="00C2518D">
              <w:t>UM02 = 4 shall be supported</w:t>
            </w:r>
          </w:p>
          <w:p w:rsidR="00E715A3" w:rsidRPr="00C2518D" w:rsidRDefault="00E715A3" w:rsidP="007F1DE7">
            <w:pPr>
              <w:pStyle w:val="TableTextBullet1"/>
            </w:pPr>
            <w:r w:rsidRPr="00C2518D">
              <w:t>UM02 = I shall be supported</w:t>
            </w:r>
          </w:p>
          <w:p w:rsidR="00E715A3" w:rsidRPr="00C2518D" w:rsidRDefault="00E715A3" w:rsidP="007F1DE7">
            <w:pPr>
              <w:pStyle w:val="TableTextBullet1"/>
            </w:pPr>
            <w:r w:rsidRPr="00C2518D">
              <w:t>UM02 = N shall be supported</w:t>
            </w:r>
          </w:p>
          <w:p w:rsidR="00E715A3" w:rsidRPr="00C2518D" w:rsidRDefault="00E715A3" w:rsidP="007F1DE7">
            <w:pPr>
              <w:pStyle w:val="TableTextBullet1"/>
            </w:pPr>
            <w:r w:rsidRPr="00C2518D">
              <w:t>UM02 = R shall be supported</w:t>
            </w:r>
          </w:p>
          <w:p w:rsidR="00E715A3" w:rsidRPr="00C2518D" w:rsidRDefault="00E715A3" w:rsidP="007F1DE7">
            <w:pPr>
              <w:pStyle w:val="TableTextBullet1"/>
            </w:pPr>
            <w:r w:rsidRPr="00C2518D">
              <w:lastRenderedPageBreak/>
              <w:t>UM02 = S shall be supported</w:t>
            </w:r>
          </w:p>
          <w:p w:rsidR="00E715A3" w:rsidRPr="00C2518D" w:rsidRDefault="00E715A3" w:rsidP="007F1DE7">
            <w:pPr>
              <w:pStyle w:val="TableTextBullet1"/>
            </w:pPr>
            <w:r w:rsidRPr="00C2518D">
              <w:t>UM03 shall be validated against the UM03 lookup table</w:t>
            </w:r>
          </w:p>
          <w:p w:rsidR="00E715A3" w:rsidRPr="00C2518D" w:rsidRDefault="00E715A3" w:rsidP="007F1DE7">
            <w:pPr>
              <w:pStyle w:val="TableTextBullet1"/>
            </w:pPr>
            <w:r w:rsidRPr="00C2518D">
              <w:t>If Present, UM04 shall be supported</w:t>
            </w:r>
          </w:p>
          <w:p w:rsidR="00E715A3" w:rsidRPr="00C2518D" w:rsidRDefault="00E715A3" w:rsidP="007F1DE7">
            <w:pPr>
              <w:pStyle w:val="TableTextBullet1"/>
            </w:pPr>
            <w:r w:rsidRPr="00C2518D">
              <w:t>If present, UM06 shall be supported</w:t>
            </w:r>
          </w:p>
          <w:p w:rsidR="00E715A3" w:rsidRPr="00C2518D" w:rsidRDefault="00E715A3" w:rsidP="007F1DE7">
            <w:pPr>
              <w:pStyle w:val="TableTextBullet1"/>
            </w:pPr>
            <w:r w:rsidRPr="00C2518D">
              <w:t>REF segments, if present, shall be supported</w:t>
            </w:r>
          </w:p>
        </w:tc>
      </w:tr>
      <w:tr w:rsidR="00E715A3"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lastRenderedPageBreak/>
              <w:t>FS-EP007-115</w:t>
            </w:r>
          </w:p>
          <w:p w:rsidR="007B0E47" w:rsidRPr="00C2518D" w:rsidRDefault="007B0E47" w:rsidP="00C76D88">
            <w:pPr>
              <w:pStyle w:val="Tabletext0"/>
              <w:keepNext w:val="0"/>
            </w:pPr>
            <w:r w:rsidRPr="00C2518D">
              <w:t>FS-EP007-115-001</w:t>
            </w:r>
          </w:p>
          <w:p w:rsidR="007B0E47" w:rsidRPr="00C2518D" w:rsidRDefault="007B0E47" w:rsidP="00C76D88">
            <w:pPr>
              <w:pStyle w:val="Tabletext0"/>
              <w:keepNext w:val="0"/>
            </w:pPr>
            <w:r w:rsidRPr="00C2518D">
              <w:t>FS-EP007-115-002</w:t>
            </w:r>
          </w:p>
          <w:p w:rsidR="007B0E47" w:rsidRPr="00C2518D" w:rsidRDefault="007B0E47" w:rsidP="00C76D88">
            <w:pPr>
              <w:pStyle w:val="Tabletext0"/>
              <w:keepNext w:val="0"/>
            </w:pPr>
            <w:r w:rsidRPr="00C2518D">
              <w:t>FS-EP007-115-003</w:t>
            </w:r>
          </w:p>
          <w:p w:rsidR="007B0E47" w:rsidRPr="00C2518D" w:rsidRDefault="007B0E47" w:rsidP="00C76D88">
            <w:pPr>
              <w:pStyle w:val="Tabletext0"/>
              <w:keepNext w:val="0"/>
            </w:pPr>
            <w:r w:rsidRPr="00C2518D">
              <w:t>FS-EP007-115-004</w:t>
            </w:r>
          </w:p>
          <w:p w:rsidR="007B0E47" w:rsidRPr="00C2518D" w:rsidRDefault="007B0E47" w:rsidP="00C76D88">
            <w:pPr>
              <w:pStyle w:val="Tabletext0"/>
              <w:keepNext w:val="0"/>
            </w:pPr>
            <w:r w:rsidRPr="00C2518D">
              <w:t>FS-EP007-115-005</w:t>
            </w:r>
          </w:p>
          <w:p w:rsidR="007B0E47" w:rsidRPr="00C2518D" w:rsidRDefault="007B0E47" w:rsidP="00C76D88">
            <w:pPr>
              <w:pStyle w:val="Tabletext0"/>
              <w:keepNext w:val="0"/>
            </w:pPr>
            <w:r w:rsidRPr="00C2518D">
              <w:t>FS-EP007-115-006</w:t>
            </w:r>
          </w:p>
          <w:p w:rsidR="007B0E47" w:rsidRPr="00C2518D" w:rsidRDefault="007B0E47" w:rsidP="00C76D88">
            <w:pPr>
              <w:pStyle w:val="Tabletext0"/>
              <w:keepNext w:val="0"/>
            </w:pPr>
            <w:r w:rsidRPr="00C2518D">
              <w:t>FS-EP007-115-007</w:t>
            </w:r>
          </w:p>
          <w:p w:rsidR="007B0E47" w:rsidRPr="00C2518D" w:rsidRDefault="007B0E47" w:rsidP="00C76D88">
            <w:pPr>
              <w:pStyle w:val="Tabletext0"/>
              <w:keepNext w:val="0"/>
            </w:pPr>
            <w:r w:rsidRPr="00C2518D">
              <w:t>FS-EP007-115-008</w:t>
            </w:r>
          </w:p>
          <w:p w:rsidR="007B0E47" w:rsidRPr="00C2518D" w:rsidRDefault="007B0E47" w:rsidP="00C76D88">
            <w:pPr>
              <w:pStyle w:val="Tabletext0"/>
              <w:keepNext w:val="0"/>
            </w:pPr>
            <w:r w:rsidRPr="00C2518D">
              <w:t>FS-EP007-115-009</w:t>
            </w:r>
          </w:p>
          <w:p w:rsidR="00E715A3" w:rsidRPr="00C2518D" w:rsidRDefault="007B0E47" w:rsidP="00C76D88">
            <w:pPr>
              <w:pStyle w:val="Tabletext0"/>
              <w:keepNext w:val="0"/>
            </w:pPr>
            <w:r w:rsidRPr="00C2518D">
              <w:t>FS-EP007-115-010</w:t>
            </w:r>
          </w:p>
        </w:tc>
        <w:tc>
          <w:tcPr>
            <w:tcW w:w="987" w:type="pct"/>
            <w:tcBorders>
              <w:top w:val="single" w:sz="6" w:space="0" w:color="auto"/>
              <w:bottom w:val="single" w:sz="6" w:space="0" w:color="auto"/>
            </w:tcBorders>
          </w:tcPr>
          <w:p w:rsidR="00E715A3" w:rsidRPr="00C2518D" w:rsidRDefault="007B0E47" w:rsidP="00C76D88">
            <w:pPr>
              <w:pStyle w:val="Tabletext0"/>
              <w:keepNext w:val="0"/>
            </w:pPr>
            <w:r w:rsidRPr="00C2518D">
              <w:t>SD-EP007-115</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278 Request Date segments, if Present shall be stored as part of the master authorization record. This includes date type and date.</w:t>
            </w:r>
          </w:p>
          <w:p w:rsidR="007B0E47" w:rsidRPr="00C2518D" w:rsidRDefault="007B0E47" w:rsidP="007F1DE7">
            <w:pPr>
              <w:pStyle w:val="TableTextBullet1"/>
            </w:pPr>
            <w:r w:rsidRPr="00C2518D">
              <w:t>DTP01 = 439, Accident date</w:t>
            </w:r>
          </w:p>
          <w:p w:rsidR="007B0E47" w:rsidRPr="00C2518D" w:rsidRDefault="007B0E47" w:rsidP="007F1DE7">
            <w:pPr>
              <w:pStyle w:val="TableTextBullet1"/>
            </w:pPr>
            <w:r w:rsidRPr="00C2518D">
              <w:t>DTP01 = 484, Last Menstrual Period</w:t>
            </w:r>
          </w:p>
          <w:p w:rsidR="007B0E47" w:rsidRPr="00C2518D" w:rsidRDefault="007B0E47" w:rsidP="007F1DE7">
            <w:pPr>
              <w:pStyle w:val="TableTextBullet1"/>
            </w:pPr>
            <w:r w:rsidRPr="00C2518D">
              <w:t>DTP01 = ABC, Estimated Date of Birth</w:t>
            </w:r>
          </w:p>
          <w:p w:rsidR="007B0E47" w:rsidRPr="00C2518D" w:rsidRDefault="007B0E47" w:rsidP="007F1DE7">
            <w:pPr>
              <w:pStyle w:val="TableTextBullet1"/>
            </w:pPr>
            <w:r w:rsidRPr="00C2518D">
              <w:t>DTP01 = 431, Onset of Current Symptoms or Illness</w:t>
            </w:r>
          </w:p>
          <w:p w:rsidR="007B0E47" w:rsidRPr="00C2518D" w:rsidRDefault="007B0E47" w:rsidP="007F1DE7">
            <w:pPr>
              <w:pStyle w:val="TableTextBullet1"/>
            </w:pPr>
            <w:r w:rsidRPr="00C2518D">
              <w:t>DTP01 = AAH, Event Date</w:t>
            </w:r>
          </w:p>
          <w:p w:rsidR="007B0E47" w:rsidRPr="00C2518D" w:rsidRDefault="007B0E47" w:rsidP="007F1DE7">
            <w:pPr>
              <w:pStyle w:val="TableTextBullet1"/>
            </w:pPr>
            <w:r w:rsidRPr="00C2518D">
              <w:t>DTP01 = 435, Admission Date</w:t>
            </w:r>
          </w:p>
          <w:p w:rsidR="007B0E47" w:rsidRPr="00C2518D" w:rsidRDefault="007B0E47" w:rsidP="007F1DE7">
            <w:pPr>
              <w:pStyle w:val="TableTextBullet1"/>
            </w:pPr>
            <w:r w:rsidRPr="00C2518D">
              <w:t>Admission date shall be required if UM01 = AR</w:t>
            </w:r>
          </w:p>
          <w:p w:rsidR="007B0E47" w:rsidRPr="00C2518D" w:rsidRDefault="007B0E47" w:rsidP="007F1DE7">
            <w:pPr>
              <w:pStyle w:val="TableTextBullet1"/>
            </w:pPr>
            <w:r w:rsidRPr="00C2518D">
              <w:t>DTP01 = 096, Discharge date</w:t>
            </w:r>
          </w:p>
          <w:p w:rsidR="00E715A3" w:rsidRPr="00C2518D" w:rsidRDefault="007B0E47" w:rsidP="007F1DE7">
            <w:pPr>
              <w:pStyle w:val="TableTextBullet1"/>
            </w:pPr>
            <w:r w:rsidRPr="00C2518D">
              <w:t>Any DTP elements submitted as part of the 278 Request shall be returned in the 278 Response</w:t>
            </w:r>
            <w:r w:rsidR="00746258">
              <w:t xml:space="preserve"> unless the response is an authorization</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FS-EP007-116</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SD-EP007-116</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Patient Diagnosis (HI) if submitted as part of the 278 Request shall be stored in the master authorization record.</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FS-EP007-117</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SD-EP007-117</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The system shall be able to store up 12 occurrences of the HI composite data.</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FS-EP007-118</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SD-EP007-118</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present, Health Services Delivery (HSD) shall be stored in the master authorization record.</w:t>
            </w:r>
          </w:p>
        </w:tc>
      </w:tr>
      <w:tr w:rsidR="00E715A3"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FS-EP007-119</w:t>
            </w:r>
          </w:p>
          <w:p w:rsidR="007B0E47" w:rsidRPr="00C2518D" w:rsidRDefault="007B0E47" w:rsidP="00C76D88">
            <w:pPr>
              <w:pStyle w:val="Tabletext0"/>
              <w:keepNext w:val="0"/>
            </w:pPr>
            <w:r w:rsidRPr="00C2518D">
              <w:t>FS-EP007-119-001</w:t>
            </w:r>
          </w:p>
          <w:p w:rsidR="007B0E47" w:rsidRPr="00C2518D" w:rsidRDefault="007B0E47" w:rsidP="00C76D88">
            <w:pPr>
              <w:pStyle w:val="Tabletext0"/>
              <w:keepNext w:val="0"/>
            </w:pPr>
            <w:r w:rsidRPr="00C2518D">
              <w:t>FS-EP007-119-002</w:t>
            </w:r>
          </w:p>
          <w:p w:rsidR="007B0E47" w:rsidRPr="00C2518D" w:rsidRDefault="007B0E47" w:rsidP="00C76D88">
            <w:pPr>
              <w:pStyle w:val="Tabletext0"/>
              <w:keepNext w:val="0"/>
            </w:pPr>
            <w:r w:rsidRPr="00C2518D">
              <w:t>FS-EP007-119-003</w:t>
            </w:r>
          </w:p>
          <w:p w:rsidR="00E715A3" w:rsidRPr="00C2518D" w:rsidRDefault="007B0E47" w:rsidP="00C76D88">
            <w:pPr>
              <w:pStyle w:val="Tabletext0"/>
              <w:keepNext w:val="0"/>
            </w:pPr>
            <w:r w:rsidRPr="00C2518D">
              <w:t>FS-EP007-119-004</w:t>
            </w:r>
          </w:p>
        </w:tc>
        <w:tc>
          <w:tcPr>
            <w:tcW w:w="987" w:type="pct"/>
            <w:tcBorders>
              <w:top w:val="single" w:sz="6" w:space="0" w:color="auto"/>
              <w:bottom w:val="single" w:sz="6" w:space="0" w:color="auto"/>
            </w:tcBorders>
          </w:tcPr>
          <w:p w:rsidR="00E715A3" w:rsidRPr="00C2518D" w:rsidRDefault="007B0E47" w:rsidP="00C76D88">
            <w:pPr>
              <w:pStyle w:val="Tabletext0"/>
              <w:keepNext w:val="0"/>
            </w:pPr>
            <w:r w:rsidRPr="00C2518D">
              <w:t>SD-EP007-119</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present, CRC segment(s) shall be supported:</w:t>
            </w:r>
          </w:p>
          <w:p w:rsidR="007B0E47" w:rsidRPr="00C2518D" w:rsidRDefault="007B0E47" w:rsidP="007F1DE7">
            <w:pPr>
              <w:pStyle w:val="TableTextBullet1"/>
            </w:pPr>
            <w:r w:rsidRPr="00C2518D">
              <w:t>CR03 elements shall be validated based on the value in CR01</w:t>
            </w:r>
          </w:p>
          <w:p w:rsidR="007B0E47" w:rsidRPr="00C2518D" w:rsidRDefault="007B0E47" w:rsidP="007F1DE7">
            <w:pPr>
              <w:pStyle w:val="TableTextBullet1"/>
            </w:pPr>
            <w:r w:rsidRPr="00C2518D">
              <w:t>CR04 elements shall be validated against CR03 lookup table values based on the value in CR01</w:t>
            </w:r>
          </w:p>
          <w:p w:rsidR="007B0E47" w:rsidRPr="00C2518D" w:rsidRDefault="007B0E47" w:rsidP="007F1DE7">
            <w:pPr>
              <w:pStyle w:val="TableTextBullet1"/>
            </w:pPr>
            <w:r w:rsidRPr="00C2518D">
              <w:t>CR05 elements shall be validated against CR03 lookup table values based on the value in CR01</w:t>
            </w:r>
          </w:p>
          <w:p w:rsidR="00E715A3" w:rsidRPr="00C2518D" w:rsidRDefault="007B0E47" w:rsidP="007F1DE7">
            <w:pPr>
              <w:pStyle w:val="TableTextBullet1"/>
            </w:pPr>
            <w:r w:rsidRPr="00C2518D">
              <w:t>CR06 elements shall be validated against CR03 lookup table values based on the value in CR01</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FS-EP007-120</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SD-EP007-120</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CL1 present, CL1 shall be validated against CL1 lookup tables.</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FS-EP007-121</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SD-EP007-121</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CR1 present, CR1 shall be validated against CR1 lookup tables.</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FS-EP007-122</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SD-EP007-122</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CR2 present, CR2 shall be validated against CR2 lookup tables.</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FS-EP007-123</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SD-EP007-123</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CR5 present, CR5 shall be validated against CR5 lookup tables.</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lastRenderedPageBreak/>
              <w:t>FS-EP007-124</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SD-EP007-124</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The system shall support up to 10 occurrences of the PWK segment.</w:t>
            </w:r>
          </w:p>
        </w:tc>
      </w:tr>
      <w:tr w:rsidR="007B0E47" w:rsidRPr="00FF26EC"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FS-EP007-125</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SD-EP007-125</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If PWK segment is present and PWK02 = “EL”, the 275 attachment repository shall be checked for receipt of attachment based on the value in PWK06,</w:t>
            </w:r>
          </w:p>
        </w:tc>
      </w:tr>
      <w:tr w:rsidR="007B0E47" w:rsidTr="005D2C3E">
        <w:trPr>
          <w:trHeight w:val="723"/>
        </w:trPr>
        <w:tc>
          <w:tcPr>
            <w:tcW w:w="1231" w:type="pct"/>
            <w:tcBorders>
              <w:top w:val="single" w:sz="6" w:space="0" w:color="auto"/>
              <w:bottom w:val="single" w:sz="6" w:space="0" w:color="auto"/>
            </w:tcBorders>
          </w:tcPr>
          <w:p w:rsidR="007B0E47" w:rsidRPr="00C2518D" w:rsidRDefault="007B0E47" w:rsidP="00C76D88">
            <w:pPr>
              <w:pStyle w:val="Tabletext0"/>
              <w:keepNext w:val="0"/>
            </w:pPr>
            <w:r w:rsidRPr="00C2518D">
              <w:t>FS-EP007-126</w:t>
            </w:r>
          </w:p>
        </w:tc>
        <w:tc>
          <w:tcPr>
            <w:tcW w:w="987" w:type="pct"/>
            <w:tcBorders>
              <w:top w:val="single" w:sz="6" w:space="0" w:color="auto"/>
              <w:bottom w:val="single" w:sz="6" w:space="0" w:color="auto"/>
            </w:tcBorders>
          </w:tcPr>
          <w:p w:rsidR="007B0E47" w:rsidRPr="00C2518D" w:rsidRDefault="007B0E47" w:rsidP="00C76D88">
            <w:pPr>
              <w:pStyle w:val="Tabletext0"/>
              <w:keepNext w:val="0"/>
            </w:pPr>
            <w:r w:rsidRPr="00C2518D">
              <w:t>SD-EP007-126</w:t>
            </w:r>
          </w:p>
        </w:tc>
        <w:tc>
          <w:tcPr>
            <w:tcW w:w="2782" w:type="pct"/>
            <w:tcBorders>
              <w:top w:val="single" w:sz="6" w:space="0" w:color="auto"/>
              <w:bottom w:val="single" w:sz="6" w:space="0" w:color="auto"/>
            </w:tcBorders>
          </w:tcPr>
          <w:p w:rsidR="007B0E47" w:rsidRPr="00C2518D" w:rsidRDefault="007B0E47" w:rsidP="00C76D88">
            <w:pPr>
              <w:pStyle w:val="Tabletext0"/>
              <w:keepNext w:val="0"/>
            </w:pPr>
            <w:r w:rsidRPr="00C2518D">
              <w:t xml:space="preserve">If the attachment is not available, </w:t>
            </w:r>
            <w:r w:rsidR="009866EF" w:rsidRPr="00C2518D">
              <w:t>AAT GUI</w:t>
            </w:r>
            <w:r w:rsidRPr="00C2518D">
              <w:t xml:space="preserve"> shall report a 278 Response error.</w:t>
            </w:r>
          </w:p>
        </w:tc>
      </w:tr>
      <w:tr w:rsidR="007B0E47" w:rsidTr="005D2C3E">
        <w:trPr>
          <w:trHeight w:val="723"/>
        </w:trPr>
        <w:tc>
          <w:tcPr>
            <w:tcW w:w="1231" w:type="pct"/>
            <w:tcBorders>
              <w:top w:val="single" w:sz="6" w:space="0" w:color="auto"/>
              <w:bottom w:val="single" w:sz="6" w:space="0" w:color="auto"/>
            </w:tcBorders>
          </w:tcPr>
          <w:p w:rsidR="007B0E47" w:rsidRPr="00C2518D" w:rsidRDefault="007B0E47" w:rsidP="005939DD">
            <w:pPr>
              <w:pStyle w:val="Tabletext0"/>
            </w:pPr>
            <w:r w:rsidRPr="00C2518D">
              <w:t>FS-EP007-127</w:t>
            </w:r>
          </w:p>
        </w:tc>
        <w:tc>
          <w:tcPr>
            <w:tcW w:w="987" w:type="pct"/>
            <w:tcBorders>
              <w:top w:val="single" w:sz="6" w:space="0" w:color="auto"/>
              <w:bottom w:val="single" w:sz="6" w:space="0" w:color="auto"/>
            </w:tcBorders>
          </w:tcPr>
          <w:p w:rsidR="007B0E47" w:rsidRPr="00C2518D" w:rsidRDefault="007B0E47" w:rsidP="005939DD">
            <w:pPr>
              <w:pStyle w:val="Tabletext0"/>
            </w:pPr>
            <w:r w:rsidRPr="00C2518D">
              <w:t>SD-EP007-127</w:t>
            </w:r>
          </w:p>
        </w:tc>
        <w:tc>
          <w:tcPr>
            <w:tcW w:w="2782" w:type="pct"/>
            <w:tcBorders>
              <w:top w:val="single" w:sz="6" w:space="0" w:color="auto"/>
              <w:bottom w:val="single" w:sz="6" w:space="0" w:color="auto"/>
            </w:tcBorders>
          </w:tcPr>
          <w:p w:rsidR="007B0E47" w:rsidRPr="00C2518D" w:rsidRDefault="007B0E47" w:rsidP="005939DD">
            <w:pPr>
              <w:pStyle w:val="Tabletext0"/>
            </w:pPr>
            <w:r w:rsidRPr="00C2518D">
              <w:t>If MSG text segment is present, the message text shall be stored in the master authorization record.</w:t>
            </w:r>
          </w:p>
        </w:tc>
      </w:tr>
      <w:tr w:rsidR="006F5CBF" w:rsidTr="005D2C3E">
        <w:trPr>
          <w:trHeight w:val="723"/>
        </w:trPr>
        <w:tc>
          <w:tcPr>
            <w:tcW w:w="1231" w:type="pct"/>
            <w:tcBorders>
              <w:top w:val="single" w:sz="6" w:space="0" w:color="auto"/>
              <w:bottom w:val="single" w:sz="6" w:space="0" w:color="auto"/>
            </w:tcBorders>
          </w:tcPr>
          <w:p w:rsidR="006F5CBF" w:rsidRDefault="006F5CBF" w:rsidP="008278DD">
            <w:pPr>
              <w:pStyle w:val="Tabletext0"/>
            </w:pPr>
            <w:r>
              <w:t>FS-EP007-140</w:t>
            </w:r>
          </w:p>
        </w:tc>
        <w:tc>
          <w:tcPr>
            <w:tcW w:w="987" w:type="pct"/>
            <w:tcBorders>
              <w:top w:val="single" w:sz="6" w:space="0" w:color="auto"/>
              <w:bottom w:val="single" w:sz="6" w:space="0" w:color="auto"/>
            </w:tcBorders>
          </w:tcPr>
          <w:p w:rsidR="006F5CBF" w:rsidRDefault="006F5CBF" w:rsidP="008278DD">
            <w:pPr>
              <w:pStyle w:val="Tabletext0"/>
            </w:pPr>
            <w:r>
              <w:t>SD-EP007-140</w:t>
            </w:r>
          </w:p>
        </w:tc>
        <w:tc>
          <w:tcPr>
            <w:tcW w:w="2782" w:type="pct"/>
            <w:tcBorders>
              <w:top w:val="single" w:sz="6" w:space="0" w:color="auto"/>
              <w:bottom w:val="single" w:sz="6" w:space="0" w:color="auto"/>
            </w:tcBorders>
          </w:tcPr>
          <w:p w:rsidR="006F5CBF" w:rsidRDefault="006F5CBF" w:rsidP="008278DD">
            <w:pPr>
              <w:pStyle w:val="Tabletext0"/>
            </w:pPr>
            <w:r>
              <w:t>The system shall support up to two occurrences of the TRN segment, if present in the 2000E Request loop.</w:t>
            </w:r>
          </w:p>
        </w:tc>
      </w:tr>
      <w:tr w:rsidR="006F5CBF" w:rsidTr="005D2C3E">
        <w:trPr>
          <w:trHeight w:val="723"/>
        </w:trPr>
        <w:tc>
          <w:tcPr>
            <w:tcW w:w="1231" w:type="pct"/>
            <w:tcBorders>
              <w:top w:val="single" w:sz="6" w:space="0" w:color="auto"/>
              <w:bottom w:val="single" w:sz="6" w:space="0" w:color="auto"/>
            </w:tcBorders>
          </w:tcPr>
          <w:p w:rsidR="006F5CBF" w:rsidRDefault="006F5CBF" w:rsidP="008278DD">
            <w:pPr>
              <w:pStyle w:val="Tabletext0"/>
            </w:pPr>
            <w:r>
              <w:t>FS-EP007-141</w:t>
            </w:r>
          </w:p>
        </w:tc>
        <w:tc>
          <w:tcPr>
            <w:tcW w:w="987" w:type="pct"/>
            <w:tcBorders>
              <w:top w:val="single" w:sz="6" w:space="0" w:color="auto"/>
              <w:bottom w:val="single" w:sz="6" w:space="0" w:color="auto"/>
            </w:tcBorders>
          </w:tcPr>
          <w:p w:rsidR="006F5CBF" w:rsidRDefault="006F5CBF" w:rsidP="008278DD">
            <w:pPr>
              <w:pStyle w:val="Tabletext0"/>
            </w:pPr>
            <w:r>
              <w:t>SD-EP007-141</w:t>
            </w:r>
          </w:p>
        </w:tc>
        <w:tc>
          <w:tcPr>
            <w:tcW w:w="2782" w:type="pct"/>
            <w:tcBorders>
              <w:top w:val="single" w:sz="6" w:space="0" w:color="auto"/>
              <w:bottom w:val="single" w:sz="6" w:space="0" w:color="auto"/>
            </w:tcBorders>
          </w:tcPr>
          <w:p w:rsidR="006F5CBF" w:rsidRDefault="006F5CBF" w:rsidP="008278DD">
            <w:pPr>
              <w:pStyle w:val="Tabletext0"/>
            </w:pPr>
            <w:r>
              <w:t>If present, the REF segment shall be supported in the 2000E Request loop.</w:t>
            </w:r>
          </w:p>
        </w:tc>
      </w:tr>
      <w:tr w:rsidR="006F5CBF" w:rsidTr="006E58DA">
        <w:trPr>
          <w:trHeight w:val="723"/>
        </w:trPr>
        <w:tc>
          <w:tcPr>
            <w:tcW w:w="1231" w:type="pct"/>
            <w:tcBorders>
              <w:top w:val="single" w:sz="6" w:space="0" w:color="auto"/>
              <w:bottom w:val="single" w:sz="12" w:space="0" w:color="auto"/>
            </w:tcBorders>
          </w:tcPr>
          <w:p w:rsidR="006F5CBF" w:rsidRDefault="006F5CBF" w:rsidP="008278DD">
            <w:pPr>
              <w:pStyle w:val="Tabletext0"/>
            </w:pPr>
            <w:r>
              <w:t>FS-EP007-142</w:t>
            </w:r>
          </w:p>
        </w:tc>
        <w:tc>
          <w:tcPr>
            <w:tcW w:w="987" w:type="pct"/>
            <w:tcBorders>
              <w:top w:val="single" w:sz="6" w:space="0" w:color="auto"/>
              <w:bottom w:val="single" w:sz="12" w:space="0" w:color="auto"/>
            </w:tcBorders>
          </w:tcPr>
          <w:p w:rsidR="006F5CBF" w:rsidRDefault="006F5CBF" w:rsidP="008278DD">
            <w:pPr>
              <w:pStyle w:val="Tabletext0"/>
            </w:pPr>
            <w:r>
              <w:t>SD-EP007-142</w:t>
            </w:r>
          </w:p>
        </w:tc>
        <w:tc>
          <w:tcPr>
            <w:tcW w:w="2782" w:type="pct"/>
            <w:tcBorders>
              <w:top w:val="single" w:sz="6" w:space="0" w:color="auto"/>
              <w:bottom w:val="single" w:sz="12" w:space="0" w:color="auto"/>
            </w:tcBorders>
          </w:tcPr>
          <w:p w:rsidR="006F5CBF" w:rsidRDefault="006F5CBF" w:rsidP="008278DD">
            <w:pPr>
              <w:pStyle w:val="Tabletext0"/>
            </w:pPr>
            <w:r>
              <w:t>If present, DTP segments shall be supported in the 2000E Request loop.</w:t>
            </w:r>
          </w:p>
        </w:tc>
      </w:tr>
    </w:tbl>
    <w:p w:rsidR="007B0E47" w:rsidRDefault="007B0E47" w:rsidP="007C2631">
      <w:pPr>
        <w:pStyle w:val="Heading5"/>
      </w:pPr>
      <w:bookmarkStart w:id="264" w:name="_Toc424035579"/>
      <w:r>
        <w:t>Request Validation – 2010EA Patient Event Provider Name Loop</w:t>
      </w:r>
      <w:bookmarkEnd w:id="264"/>
    </w:p>
    <w:p w:rsidR="007B0E47" w:rsidRPr="00DE7E92" w:rsidRDefault="007B0E47" w:rsidP="00E86EFB">
      <w:pPr>
        <w:pStyle w:val="Caption"/>
      </w:pPr>
      <w:bookmarkStart w:id="265" w:name="_Toc437426609"/>
      <w:r w:rsidRPr="00DE7E92">
        <w:t xml:space="preserve">Table </w:t>
      </w:r>
      <w:r w:rsidR="002C05ED">
        <w:fldChar w:fldCharType="begin"/>
      </w:r>
      <w:r w:rsidR="00A055D6">
        <w:instrText xml:space="preserve"> SEQ Table \* ARABIC </w:instrText>
      </w:r>
      <w:r w:rsidR="002C05ED">
        <w:fldChar w:fldCharType="separate"/>
      </w:r>
      <w:r w:rsidR="0073428E">
        <w:rPr>
          <w:noProof/>
        </w:rPr>
        <w:t>34</w:t>
      </w:r>
      <w:r w:rsidR="002C05ED">
        <w:rPr>
          <w:noProof/>
        </w:rPr>
        <w:fldChar w:fldCharType="end"/>
      </w:r>
      <w:r>
        <w:t xml:space="preserve"> </w:t>
      </w:r>
      <w:r w:rsidRPr="00DE7E92">
        <w:t xml:space="preserve">– Design Elements for </w:t>
      </w:r>
      <w:r>
        <w:t>Request Validation</w:t>
      </w:r>
      <w:bookmarkEnd w:id="26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7B0E47" w:rsidRPr="00CC7723" w:rsidTr="005D2C3E">
        <w:trPr>
          <w:tblHeader/>
        </w:trPr>
        <w:tc>
          <w:tcPr>
            <w:tcW w:w="1231" w:type="pct"/>
            <w:tcBorders>
              <w:top w:val="single" w:sz="12" w:space="0" w:color="auto"/>
              <w:bottom w:val="single" w:sz="6" w:space="0" w:color="auto"/>
            </w:tcBorders>
            <w:shd w:val="pct15" w:color="auto" w:fill="auto"/>
          </w:tcPr>
          <w:p w:rsidR="007B0E47" w:rsidRPr="00CC7723" w:rsidRDefault="007B0E47" w:rsidP="005939DD">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7B0E47" w:rsidRPr="00CC7723" w:rsidRDefault="007B0E47" w:rsidP="005939DD">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7B0E47" w:rsidRPr="00CC7723" w:rsidRDefault="007B0E47" w:rsidP="005939DD">
            <w:pPr>
              <w:pStyle w:val="TableHeading"/>
              <w:keepNext/>
            </w:pPr>
            <w:r w:rsidRPr="00CC7723">
              <w:t>Description</w:t>
            </w:r>
          </w:p>
        </w:tc>
      </w:tr>
      <w:tr w:rsidR="007B0E47" w:rsidRPr="00FF26EC" w:rsidTr="005D2C3E">
        <w:trPr>
          <w:trHeight w:val="723"/>
        </w:trPr>
        <w:tc>
          <w:tcPr>
            <w:tcW w:w="1231"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FS-EP007-128</w:t>
            </w:r>
          </w:p>
        </w:tc>
        <w:tc>
          <w:tcPr>
            <w:tcW w:w="987"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SD-EP007-128</w:t>
            </w:r>
          </w:p>
        </w:tc>
        <w:tc>
          <w:tcPr>
            <w:tcW w:w="2782"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The system shall support up to 14 occurrences of the 2010EA loop.</w:t>
            </w:r>
          </w:p>
        </w:tc>
      </w:tr>
      <w:tr w:rsidR="007B0E47" w:rsidRPr="00FF26EC" w:rsidTr="005D2C3E">
        <w:trPr>
          <w:trHeight w:val="723"/>
        </w:trPr>
        <w:tc>
          <w:tcPr>
            <w:tcW w:w="1231"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FS-EP007-129</w:t>
            </w:r>
          </w:p>
        </w:tc>
        <w:tc>
          <w:tcPr>
            <w:tcW w:w="987"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SD-EP007-129</w:t>
            </w:r>
          </w:p>
        </w:tc>
        <w:tc>
          <w:tcPr>
            <w:tcW w:w="2782"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Each provider shall be validated against the VistA Fee Provider file.</w:t>
            </w:r>
          </w:p>
        </w:tc>
      </w:tr>
      <w:tr w:rsidR="007B0E47" w:rsidRPr="00FF26EC" w:rsidTr="005D2C3E">
        <w:trPr>
          <w:trHeight w:val="723"/>
        </w:trPr>
        <w:tc>
          <w:tcPr>
            <w:tcW w:w="1231"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FS-EP007-130</w:t>
            </w:r>
          </w:p>
        </w:tc>
        <w:tc>
          <w:tcPr>
            <w:tcW w:w="987"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SD-EP007-130</w:t>
            </w:r>
          </w:p>
        </w:tc>
        <w:tc>
          <w:tcPr>
            <w:tcW w:w="2782"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Each provider record shall be stored as part of the master authorization record.</w:t>
            </w:r>
          </w:p>
        </w:tc>
      </w:tr>
      <w:tr w:rsidR="007B0E47" w:rsidRPr="00FF26EC" w:rsidTr="005D2C3E">
        <w:trPr>
          <w:trHeight w:val="723"/>
        </w:trPr>
        <w:tc>
          <w:tcPr>
            <w:tcW w:w="1231"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FS-EP007-131</w:t>
            </w:r>
          </w:p>
        </w:tc>
        <w:tc>
          <w:tcPr>
            <w:tcW w:w="987"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SD-EP007-131</w:t>
            </w:r>
          </w:p>
        </w:tc>
        <w:tc>
          <w:tcPr>
            <w:tcW w:w="2782"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If REF segment is present, system shall try to verify the provided identification information.</w:t>
            </w:r>
          </w:p>
        </w:tc>
      </w:tr>
      <w:tr w:rsidR="007B0E47" w:rsidRPr="00FF26EC" w:rsidTr="005D2C3E">
        <w:trPr>
          <w:trHeight w:val="723"/>
        </w:trPr>
        <w:tc>
          <w:tcPr>
            <w:tcW w:w="1231"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FS-EP007-132</w:t>
            </w:r>
          </w:p>
        </w:tc>
        <w:tc>
          <w:tcPr>
            <w:tcW w:w="987"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SD-EP007-132</w:t>
            </w:r>
          </w:p>
        </w:tc>
        <w:tc>
          <w:tcPr>
            <w:tcW w:w="2782"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If PER segment present, PER information shall be stored as part of the master authorization record.</w:t>
            </w:r>
          </w:p>
        </w:tc>
      </w:tr>
      <w:tr w:rsidR="007B0E47" w:rsidRPr="00FF26EC" w:rsidTr="005D2C3E">
        <w:trPr>
          <w:trHeight w:val="723"/>
        </w:trPr>
        <w:tc>
          <w:tcPr>
            <w:tcW w:w="1231"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FS-EP007-133</w:t>
            </w:r>
          </w:p>
        </w:tc>
        <w:tc>
          <w:tcPr>
            <w:tcW w:w="987"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SD-EP007-133</w:t>
            </w:r>
          </w:p>
        </w:tc>
        <w:tc>
          <w:tcPr>
            <w:tcW w:w="2782" w:type="pct"/>
            <w:tcBorders>
              <w:top w:val="single" w:sz="6" w:space="0" w:color="auto"/>
              <w:bottom w:val="single" w:sz="6" w:space="0" w:color="auto"/>
            </w:tcBorders>
            <w:shd w:val="clear" w:color="auto" w:fill="auto"/>
          </w:tcPr>
          <w:p w:rsidR="007B0E47" w:rsidRPr="006F5CBF" w:rsidRDefault="007B0E47" w:rsidP="005939DD">
            <w:pPr>
              <w:pStyle w:val="Tabletext0"/>
            </w:pPr>
            <w:r w:rsidRPr="006F5CBF">
              <w:t>If PRV segment present, PRV information shall be stored as part of the master authorization record.</w:t>
            </w:r>
          </w:p>
        </w:tc>
      </w:tr>
      <w:tr w:rsidR="007B0E47" w:rsidTr="006E58DA">
        <w:trPr>
          <w:trHeight w:val="723"/>
        </w:trPr>
        <w:tc>
          <w:tcPr>
            <w:tcW w:w="1231" w:type="pct"/>
            <w:tcBorders>
              <w:top w:val="single" w:sz="6" w:space="0" w:color="auto"/>
              <w:bottom w:val="single" w:sz="12" w:space="0" w:color="auto"/>
            </w:tcBorders>
            <w:shd w:val="clear" w:color="auto" w:fill="auto"/>
          </w:tcPr>
          <w:p w:rsidR="007B0E47" w:rsidRPr="006F5CBF" w:rsidRDefault="007B0E47" w:rsidP="005939DD">
            <w:pPr>
              <w:pStyle w:val="Tabletext0"/>
            </w:pPr>
            <w:r w:rsidRPr="006F5CBF">
              <w:t>FS-EP007-134</w:t>
            </w:r>
          </w:p>
        </w:tc>
        <w:tc>
          <w:tcPr>
            <w:tcW w:w="987" w:type="pct"/>
            <w:tcBorders>
              <w:top w:val="single" w:sz="6" w:space="0" w:color="auto"/>
              <w:bottom w:val="single" w:sz="12" w:space="0" w:color="auto"/>
            </w:tcBorders>
            <w:shd w:val="clear" w:color="auto" w:fill="auto"/>
          </w:tcPr>
          <w:p w:rsidR="007B0E47" w:rsidRPr="006F5CBF" w:rsidRDefault="007B0E47" w:rsidP="005939DD">
            <w:pPr>
              <w:pStyle w:val="Tabletext0"/>
            </w:pPr>
            <w:r w:rsidRPr="006F5CBF">
              <w:t>SD-EP007-134</w:t>
            </w:r>
          </w:p>
        </w:tc>
        <w:tc>
          <w:tcPr>
            <w:tcW w:w="2782" w:type="pct"/>
            <w:tcBorders>
              <w:top w:val="single" w:sz="6" w:space="0" w:color="auto"/>
              <w:bottom w:val="single" w:sz="12" w:space="0" w:color="auto"/>
            </w:tcBorders>
            <w:shd w:val="clear" w:color="auto" w:fill="auto"/>
          </w:tcPr>
          <w:p w:rsidR="007B0E47" w:rsidRPr="006F5CBF" w:rsidRDefault="007B0E47" w:rsidP="005939DD">
            <w:pPr>
              <w:pStyle w:val="Tabletext0"/>
            </w:pPr>
            <w:r w:rsidRPr="006F5CBF">
              <w:t>If present, PRV data shall be validated against code lookup tables.</w:t>
            </w:r>
          </w:p>
        </w:tc>
      </w:tr>
    </w:tbl>
    <w:p w:rsidR="00E53091" w:rsidRDefault="00E53091" w:rsidP="002D5ACA">
      <w:pPr>
        <w:pStyle w:val="BodyText"/>
      </w:pPr>
    </w:p>
    <w:p w:rsidR="00436EF8" w:rsidRDefault="00436EF8" w:rsidP="007C2631">
      <w:pPr>
        <w:pStyle w:val="Heading5"/>
      </w:pPr>
      <w:bookmarkStart w:id="266" w:name="_Toc424035580"/>
      <w:r>
        <w:t>Request Validation – 2010EB Patient Event Transport Information Loop</w:t>
      </w:r>
      <w:bookmarkEnd w:id="266"/>
    </w:p>
    <w:p w:rsidR="00436EF8" w:rsidRPr="00DE7E92" w:rsidRDefault="00436EF8" w:rsidP="00112B38">
      <w:pPr>
        <w:pStyle w:val="Caption"/>
        <w:widowControl w:val="0"/>
      </w:pPr>
      <w:bookmarkStart w:id="267" w:name="_Toc437426610"/>
      <w:r w:rsidRPr="00DE7E92">
        <w:t xml:space="preserve">Table </w:t>
      </w:r>
      <w:r w:rsidR="002C05ED">
        <w:fldChar w:fldCharType="begin"/>
      </w:r>
      <w:r w:rsidR="00A055D6">
        <w:instrText xml:space="preserve"> SEQ Table \* ARABIC </w:instrText>
      </w:r>
      <w:r w:rsidR="002C05ED">
        <w:fldChar w:fldCharType="separate"/>
      </w:r>
      <w:r w:rsidR="0073428E">
        <w:rPr>
          <w:noProof/>
        </w:rPr>
        <w:t>35</w:t>
      </w:r>
      <w:r w:rsidR="002C05ED">
        <w:rPr>
          <w:noProof/>
        </w:rPr>
        <w:fldChar w:fldCharType="end"/>
      </w:r>
      <w:r>
        <w:t xml:space="preserve"> </w:t>
      </w:r>
      <w:r w:rsidRPr="00DE7E92">
        <w:t xml:space="preserve">– Design Elements for </w:t>
      </w:r>
      <w:r>
        <w:t>Request Validation</w:t>
      </w:r>
      <w:bookmarkEnd w:id="26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436EF8" w:rsidRPr="00CC7723" w:rsidTr="005D2C3E">
        <w:trPr>
          <w:tblHeader/>
        </w:trPr>
        <w:tc>
          <w:tcPr>
            <w:tcW w:w="1231" w:type="pct"/>
            <w:tcBorders>
              <w:top w:val="single" w:sz="12" w:space="0" w:color="auto"/>
              <w:bottom w:val="single" w:sz="6" w:space="0" w:color="auto"/>
            </w:tcBorders>
            <w:shd w:val="pct15" w:color="auto" w:fill="auto"/>
          </w:tcPr>
          <w:p w:rsidR="00436EF8" w:rsidRPr="00CC7723" w:rsidRDefault="00436EF8" w:rsidP="00112B38">
            <w:pPr>
              <w:pStyle w:val="TableHeading"/>
              <w:keepNext/>
              <w:keepLines/>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436EF8" w:rsidRPr="00CC7723" w:rsidRDefault="00436EF8" w:rsidP="00112B38">
            <w:pPr>
              <w:pStyle w:val="TableHeading"/>
              <w:keepNext/>
              <w:keepLines/>
              <w:widowControl w:val="0"/>
            </w:pPr>
            <w:r w:rsidRPr="00CC7723">
              <w:t>Design Element</w:t>
            </w:r>
          </w:p>
        </w:tc>
        <w:tc>
          <w:tcPr>
            <w:tcW w:w="2782" w:type="pct"/>
            <w:tcBorders>
              <w:top w:val="single" w:sz="12" w:space="0" w:color="auto"/>
              <w:bottom w:val="single" w:sz="6" w:space="0" w:color="auto"/>
            </w:tcBorders>
            <w:shd w:val="pct15" w:color="auto" w:fill="auto"/>
          </w:tcPr>
          <w:p w:rsidR="00436EF8" w:rsidRPr="00CC7723" w:rsidRDefault="00436EF8" w:rsidP="00112B38">
            <w:pPr>
              <w:pStyle w:val="TableHeading"/>
              <w:keepNext/>
              <w:keepLines/>
              <w:widowControl w:val="0"/>
            </w:pPr>
            <w:r w:rsidRPr="00CC7723">
              <w:t>Description</w:t>
            </w:r>
          </w:p>
        </w:tc>
      </w:tr>
      <w:tr w:rsidR="00436EF8" w:rsidRPr="006F5CBF" w:rsidTr="005D2C3E">
        <w:trPr>
          <w:trHeight w:val="723"/>
        </w:trPr>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FS-EP007-135</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SD-EP007-135</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present, the system shall support up to 5 occurrences of the 2010EB loop.</w:t>
            </w:r>
          </w:p>
        </w:tc>
      </w:tr>
      <w:tr w:rsidR="00436EF8" w:rsidRPr="006F5CBF" w:rsidTr="006E58DA">
        <w:trPr>
          <w:trHeight w:val="723"/>
        </w:trPr>
        <w:tc>
          <w:tcPr>
            <w:tcW w:w="1231"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FS-EP007-136</w:t>
            </w:r>
          </w:p>
          <w:p w:rsidR="00436EF8" w:rsidRPr="006F5CBF" w:rsidRDefault="00436EF8" w:rsidP="00112B38">
            <w:pPr>
              <w:pStyle w:val="Tabletext0"/>
              <w:keepNext w:val="0"/>
              <w:widowControl w:val="0"/>
            </w:pPr>
            <w:r w:rsidRPr="006F5CBF">
              <w:t>FS-EP007-137</w:t>
            </w:r>
          </w:p>
          <w:p w:rsidR="00436EF8" w:rsidRPr="006F5CBF" w:rsidRDefault="00436EF8" w:rsidP="00112B38">
            <w:pPr>
              <w:pStyle w:val="Tabletext0"/>
              <w:keepNext w:val="0"/>
              <w:widowControl w:val="0"/>
            </w:pPr>
            <w:r w:rsidRPr="006F5CBF">
              <w:t>FS-EP007-138</w:t>
            </w:r>
          </w:p>
        </w:tc>
        <w:tc>
          <w:tcPr>
            <w:tcW w:w="987"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SD-EP007-136</w:t>
            </w:r>
          </w:p>
        </w:tc>
        <w:tc>
          <w:tcPr>
            <w:tcW w:w="2782"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If present, there shall be at least two occurrences of the loop.</w:t>
            </w:r>
          </w:p>
          <w:p w:rsidR="00436EF8" w:rsidRPr="006F5CBF" w:rsidRDefault="00436EF8" w:rsidP="00112B38">
            <w:pPr>
              <w:pStyle w:val="TableTextBullet1"/>
              <w:widowControl w:val="0"/>
            </w:pPr>
            <w:r w:rsidRPr="006F5CBF">
              <w:t>1st occurrence shall represent the pick-up location</w:t>
            </w:r>
          </w:p>
          <w:p w:rsidR="00436EF8" w:rsidRPr="006F5CBF" w:rsidRDefault="00436EF8" w:rsidP="00112B38">
            <w:pPr>
              <w:pStyle w:val="TableTextBullet1"/>
              <w:widowControl w:val="0"/>
            </w:pPr>
            <w:r w:rsidRPr="006F5CBF">
              <w:t>2nd occurrence shall represent the drop-off location</w:t>
            </w:r>
          </w:p>
        </w:tc>
      </w:tr>
    </w:tbl>
    <w:p w:rsidR="00436EF8" w:rsidRPr="006F5CBF" w:rsidRDefault="00436EF8" w:rsidP="007C2631">
      <w:pPr>
        <w:pStyle w:val="Heading5"/>
      </w:pPr>
      <w:bookmarkStart w:id="268" w:name="_Toc424035581"/>
      <w:r w:rsidRPr="006F5CBF">
        <w:t>Request Validation – 2010EC Patient Event Other UMO Name Loop</w:t>
      </w:r>
      <w:bookmarkEnd w:id="268"/>
    </w:p>
    <w:p w:rsidR="00436EF8" w:rsidRPr="006F5CBF" w:rsidRDefault="00436EF8" w:rsidP="00112B38">
      <w:pPr>
        <w:pStyle w:val="Caption"/>
        <w:keepNext w:val="0"/>
        <w:keepLines w:val="0"/>
        <w:widowControl w:val="0"/>
      </w:pPr>
      <w:bookmarkStart w:id="269" w:name="_Toc437426611"/>
      <w:r w:rsidRPr="006F5CBF">
        <w:t xml:space="preserve">Table </w:t>
      </w:r>
      <w:r w:rsidR="002C05ED" w:rsidRPr="006F5CBF">
        <w:fldChar w:fldCharType="begin"/>
      </w:r>
      <w:r w:rsidR="00A055D6" w:rsidRPr="006F5CBF">
        <w:instrText xml:space="preserve"> SEQ Table \* ARABIC </w:instrText>
      </w:r>
      <w:r w:rsidR="002C05ED" w:rsidRPr="006F5CBF">
        <w:fldChar w:fldCharType="separate"/>
      </w:r>
      <w:r w:rsidR="0073428E">
        <w:rPr>
          <w:noProof/>
        </w:rPr>
        <w:t>36</w:t>
      </w:r>
      <w:r w:rsidR="002C05ED" w:rsidRPr="006F5CBF">
        <w:rPr>
          <w:noProof/>
        </w:rPr>
        <w:fldChar w:fldCharType="end"/>
      </w:r>
      <w:r w:rsidRPr="006F5CBF">
        <w:t xml:space="preserve"> </w:t>
      </w:r>
      <w:r w:rsidR="00FC4358" w:rsidRPr="006F5CBF">
        <w:t>–</w:t>
      </w:r>
      <w:r w:rsidRPr="006F5CBF">
        <w:t xml:space="preserve"> Design Elements for Request Validation</w:t>
      </w:r>
      <w:bookmarkEnd w:id="26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436EF8" w:rsidRPr="006F5CBF" w:rsidTr="005D2C3E">
        <w:trPr>
          <w:tblHeader/>
        </w:trPr>
        <w:tc>
          <w:tcPr>
            <w:tcW w:w="1231" w:type="pct"/>
            <w:tcBorders>
              <w:top w:val="single" w:sz="12" w:space="0" w:color="auto"/>
              <w:bottom w:val="single" w:sz="6" w:space="0" w:color="auto"/>
            </w:tcBorders>
            <w:shd w:val="pct15" w:color="auto" w:fill="auto"/>
          </w:tcPr>
          <w:p w:rsidR="00436EF8" w:rsidRPr="006F5CBF" w:rsidRDefault="00436EF8" w:rsidP="00112B38">
            <w:pPr>
              <w:pStyle w:val="TableHeading"/>
              <w:widowControl w:val="0"/>
            </w:pPr>
            <w:r w:rsidRPr="006F5CBF">
              <w:t xml:space="preserve">Requirement </w:t>
            </w:r>
            <w:r w:rsidRPr="006F5CBF">
              <w:br/>
              <w:t>Number</w:t>
            </w:r>
          </w:p>
        </w:tc>
        <w:tc>
          <w:tcPr>
            <w:tcW w:w="987" w:type="pct"/>
            <w:tcBorders>
              <w:top w:val="single" w:sz="12" w:space="0" w:color="auto"/>
              <w:bottom w:val="single" w:sz="6" w:space="0" w:color="auto"/>
            </w:tcBorders>
            <w:shd w:val="pct15" w:color="auto" w:fill="auto"/>
          </w:tcPr>
          <w:p w:rsidR="00436EF8" w:rsidRPr="006F5CBF" w:rsidRDefault="00436EF8" w:rsidP="00112B38">
            <w:pPr>
              <w:pStyle w:val="TableHeading"/>
              <w:widowControl w:val="0"/>
            </w:pPr>
            <w:r w:rsidRPr="006F5CBF">
              <w:t>Design Element</w:t>
            </w:r>
          </w:p>
        </w:tc>
        <w:tc>
          <w:tcPr>
            <w:tcW w:w="2782" w:type="pct"/>
            <w:tcBorders>
              <w:top w:val="single" w:sz="12" w:space="0" w:color="auto"/>
              <w:bottom w:val="single" w:sz="6" w:space="0" w:color="auto"/>
            </w:tcBorders>
            <w:shd w:val="pct15" w:color="auto" w:fill="auto"/>
          </w:tcPr>
          <w:p w:rsidR="00436EF8" w:rsidRPr="006F5CBF" w:rsidRDefault="00436EF8" w:rsidP="00112B38">
            <w:pPr>
              <w:pStyle w:val="TableHeading"/>
              <w:widowControl w:val="0"/>
            </w:pPr>
            <w:r w:rsidRPr="006F5CBF">
              <w:t>Description</w:t>
            </w:r>
          </w:p>
        </w:tc>
      </w:tr>
      <w:tr w:rsidR="00436EF8" w:rsidTr="006E58DA">
        <w:tc>
          <w:tcPr>
            <w:tcW w:w="1231"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FS-EP007-139</w:t>
            </w:r>
          </w:p>
        </w:tc>
        <w:tc>
          <w:tcPr>
            <w:tcW w:w="987"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SD-EP007-139</w:t>
            </w:r>
          </w:p>
        </w:tc>
        <w:tc>
          <w:tcPr>
            <w:tcW w:w="2782" w:type="pct"/>
            <w:tcBorders>
              <w:top w:val="single" w:sz="6" w:space="0" w:color="auto"/>
              <w:bottom w:val="single" w:sz="12" w:space="0" w:color="auto"/>
            </w:tcBorders>
          </w:tcPr>
          <w:p w:rsidR="00436EF8" w:rsidRDefault="00436EF8" w:rsidP="00112B38">
            <w:pPr>
              <w:pStyle w:val="Tabletext0"/>
              <w:keepNext w:val="0"/>
              <w:widowControl w:val="0"/>
            </w:pPr>
            <w:r w:rsidRPr="006F5CBF">
              <w:t>If present, the system shall support up to three occurrences of the 2010EC loop.</w:t>
            </w:r>
          </w:p>
        </w:tc>
      </w:tr>
    </w:tbl>
    <w:p w:rsidR="00436EF8" w:rsidRDefault="00436EF8" w:rsidP="007C2631">
      <w:pPr>
        <w:pStyle w:val="Heading5"/>
      </w:pPr>
      <w:bookmarkStart w:id="270" w:name="_Toc424035582"/>
      <w:r>
        <w:t>Request Validation – 2000F Service Level Loop</w:t>
      </w:r>
      <w:bookmarkEnd w:id="270"/>
    </w:p>
    <w:p w:rsidR="00436EF8" w:rsidRPr="00DE7E92" w:rsidRDefault="00436EF8" w:rsidP="00112B38">
      <w:pPr>
        <w:pStyle w:val="Caption"/>
        <w:keepNext w:val="0"/>
        <w:keepLines w:val="0"/>
        <w:widowControl w:val="0"/>
      </w:pPr>
      <w:bookmarkStart w:id="271" w:name="_Toc437426612"/>
      <w:r w:rsidRPr="00DE7E92">
        <w:t xml:space="preserve">Table </w:t>
      </w:r>
      <w:r w:rsidR="002C05ED">
        <w:fldChar w:fldCharType="begin"/>
      </w:r>
      <w:r w:rsidR="00A055D6">
        <w:instrText xml:space="preserve"> SEQ Table \* ARABIC </w:instrText>
      </w:r>
      <w:r w:rsidR="002C05ED">
        <w:fldChar w:fldCharType="separate"/>
      </w:r>
      <w:r w:rsidR="0073428E">
        <w:rPr>
          <w:noProof/>
        </w:rPr>
        <w:t>37</w:t>
      </w:r>
      <w:r w:rsidR="002C05ED">
        <w:rPr>
          <w:noProof/>
        </w:rPr>
        <w:fldChar w:fldCharType="end"/>
      </w:r>
      <w:r>
        <w:t xml:space="preserve"> </w:t>
      </w:r>
      <w:r w:rsidRPr="00DE7E92">
        <w:t xml:space="preserve">– Design Elements for </w:t>
      </w:r>
      <w:r>
        <w:t>Request Validation</w:t>
      </w:r>
      <w:bookmarkEnd w:id="27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436EF8" w:rsidRPr="00CC7723" w:rsidTr="00112B38">
        <w:trPr>
          <w:tblHeader/>
        </w:trPr>
        <w:tc>
          <w:tcPr>
            <w:tcW w:w="1231" w:type="pct"/>
            <w:tcBorders>
              <w:top w:val="single" w:sz="12" w:space="0" w:color="auto"/>
              <w:bottom w:val="single" w:sz="6" w:space="0" w:color="auto"/>
            </w:tcBorders>
            <w:shd w:val="pct15" w:color="auto" w:fill="auto"/>
          </w:tcPr>
          <w:p w:rsidR="00436EF8" w:rsidRPr="00CC7723" w:rsidRDefault="00436EF8" w:rsidP="00112B38">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436EF8" w:rsidRPr="00CC7723" w:rsidRDefault="00436EF8" w:rsidP="00112B38">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436EF8" w:rsidRPr="00CC7723" w:rsidRDefault="00436EF8" w:rsidP="00112B38">
            <w:pPr>
              <w:pStyle w:val="TableHeading"/>
              <w:widowControl w:val="0"/>
            </w:pPr>
            <w:r w:rsidRPr="00CC7723">
              <w:t>Description</w:t>
            </w:r>
          </w:p>
        </w:tc>
      </w:tr>
      <w:tr w:rsidR="00436EF8"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FS-EP007-143</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SD-EP007-143</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present, SV1 segment shall be supported in the 2000F Request loop.</w:t>
            </w:r>
          </w:p>
        </w:tc>
      </w:tr>
      <w:tr w:rsidR="00436EF8" w:rsidRPr="00FF26EC"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FS-EP007-144</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SD-EP007-144</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present, SV2 segment shall be supported in the 2000F Request loop.</w:t>
            </w:r>
          </w:p>
        </w:tc>
      </w:tr>
      <w:tr w:rsidR="00436EF8"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FS-EP007-145</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SD-EP007-145</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present, SV3 segment shall be supported in the 2000F Request loop.</w:t>
            </w:r>
          </w:p>
        </w:tc>
      </w:tr>
      <w:tr w:rsidR="00436EF8" w:rsidRPr="00FF26EC"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FS-EP007-146</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SD-EP007-146</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present, TOO segment shall be supported in the 2000F Request loop.</w:t>
            </w:r>
          </w:p>
        </w:tc>
      </w:tr>
      <w:tr w:rsidR="00436EF8" w:rsidRPr="00FF26EC"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FS-EP007-147</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SD-EP007-147</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present, HSD segment shall be supported in the 2000F Request loop.</w:t>
            </w:r>
          </w:p>
        </w:tc>
      </w:tr>
      <w:tr w:rsidR="00436EF8" w:rsidRPr="00FF26EC"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FS-EP007-148</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SD-EP007-148</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The system shall support up to 10 occurrences of the PWK segment.</w:t>
            </w:r>
          </w:p>
        </w:tc>
      </w:tr>
      <w:tr w:rsidR="00436EF8"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FS-EP007-149</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SD-EP007-149</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If PWK segment is present and PWK02 = “EL”, the 275 attachment repository shall be checked for receipt of attachment based on the value in PWK06,</w:t>
            </w:r>
          </w:p>
        </w:tc>
      </w:tr>
      <w:tr w:rsidR="00436EF8" w:rsidRPr="00FF26EC" w:rsidTr="00112B38">
        <w:tc>
          <w:tcPr>
            <w:tcW w:w="1231"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FS-EP007-150</w:t>
            </w:r>
          </w:p>
        </w:tc>
        <w:tc>
          <w:tcPr>
            <w:tcW w:w="987"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SD-EP007-150</w:t>
            </w:r>
          </w:p>
        </w:tc>
        <w:tc>
          <w:tcPr>
            <w:tcW w:w="2782" w:type="pct"/>
            <w:tcBorders>
              <w:top w:val="single" w:sz="6" w:space="0" w:color="auto"/>
              <w:bottom w:val="single" w:sz="6" w:space="0" w:color="auto"/>
            </w:tcBorders>
          </w:tcPr>
          <w:p w:rsidR="00436EF8" w:rsidRPr="006F5CBF" w:rsidRDefault="00436EF8" w:rsidP="00112B38">
            <w:pPr>
              <w:pStyle w:val="Tabletext0"/>
              <w:keepNext w:val="0"/>
              <w:widowControl w:val="0"/>
            </w:pPr>
            <w:r w:rsidRPr="006F5CBF">
              <w:t xml:space="preserve">If the attachment is not available, </w:t>
            </w:r>
            <w:r w:rsidR="009866EF" w:rsidRPr="006F5CBF">
              <w:t xml:space="preserve">AAT </w:t>
            </w:r>
            <w:r w:rsidRPr="006F5CBF">
              <w:t>shall report a 278 Response error.</w:t>
            </w:r>
          </w:p>
        </w:tc>
      </w:tr>
      <w:tr w:rsidR="00436EF8" w:rsidTr="006E58DA">
        <w:tc>
          <w:tcPr>
            <w:tcW w:w="1231"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FS-EP007-151</w:t>
            </w:r>
          </w:p>
        </w:tc>
        <w:tc>
          <w:tcPr>
            <w:tcW w:w="987"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SD-EP007-151</w:t>
            </w:r>
          </w:p>
        </w:tc>
        <w:tc>
          <w:tcPr>
            <w:tcW w:w="2782" w:type="pct"/>
            <w:tcBorders>
              <w:top w:val="single" w:sz="6" w:space="0" w:color="auto"/>
              <w:bottom w:val="single" w:sz="12" w:space="0" w:color="auto"/>
            </w:tcBorders>
          </w:tcPr>
          <w:p w:rsidR="00436EF8" w:rsidRPr="006F5CBF" w:rsidRDefault="00436EF8" w:rsidP="00112B38">
            <w:pPr>
              <w:pStyle w:val="Tabletext0"/>
              <w:keepNext w:val="0"/>
              <w:widowControl w:val="0"/>
            </w:pPr>
            <w:r w:rsidRPr="006F5CBF">
              <w:t>If MSG text segment is present, the message text shall be stored in the master authorization record.</w:t>
            </w:r>
          </w:p>
        </w:tc>
      </w:tr>
    </w:tbl>
    <w:p w:rsidR="00645F10" w:rsidRDefault="00645F10" w:rsidP="007C2631">
      <w:pPr>
        <w:pStyle w:val="Heading5"/>
      </w:pPr>
      <w:bookmarkStart w:id="272" w:name="_Toc424035583"/>
      <w:r>
        <w:lastRenderedPageBreak/>
        <w:t>Response Generation</w:t>
      </w:r>
      <w:bookmarkEnd w:id="272"/>
    </w:p>
    <w:p w:rsidR="00645F10" w:rsidRPr="00DE7E92" w:rsidRDefault="00645F10" w:rsidP="00E86EFB">
      <w:pPr>
        <w:pStyle w:val="Caption"/>
      </w:pPr>
      <w:bookmarkStart w:id="273" w:name="_Toc437426613"/>
      <w:r w:rsidRPr="00DE7E92">
        <w:t xml:space="preserve">Table </w:t>
      </w:r>
      <w:r w:rsidR="002C05ED">
        <w:fldChar w:fldCharType="begin"/>
      </w:r>
      <w:r w:rsidR="00A055D6">
        <w:instrText xml:space="preserve"> SEQ Table \* ARABIC </w:instrText>
      </w:r>
      <w:r w:rsidR="002C05ED">
        <w:fldChar w:fldCharType="separate"/>
      </w:r>
      <w:r w:rsidR="0073428E">
        <w:rPr>
          <w:noProof/>
        </w:rPr>
        <w:t>38</w:t>
      </w:r>
      <w:r w:rsidR="002C05ED">
        <w:rPr>
          <w:noProof/>
        </w:rPr>
        <w:fldChar w:fldCharType="end"/>
      </w:r>
      <w:r>
        <w:t xml:space="preserve"> </w:t>
      </w:r>
      <w:r w:rsidRPr="00DE7E92">
        <w:t xml:space="preserve">– Design Elements for </w:t>
      </w:r>
      <w:r>
        <w:t>Re</w:t>
      </w:r>
      <w:r w:rsidR="00201406">
        <w:t>sponse</w:t>
      </w:r>
      <w:r>
        <w:t xml:space="preserve"> Generation</w:t>
      </w:r>
      <w:bookmarkEnd w:id="27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645F10" w:rsidRPr="00CC7723" w:rsidTr="005D2C3E">
        <w:trPr>
          <w:tblHeader/>
        </w:trPr>
        <w:tc>
          <w:tcPr>
            <w:tcW w:w="1231" w:type="pct"/>
            <w:tcBorders>
              <w:top w:val="single" w:sz="12" w:space="0" w:color="auto"/>
              <w:bottom w:val="single" w:sz="6" w:space="0" w:color="auto"/>
            </w:tcBorders>
            <w:shd w:val="pct15" w:color="auto" w:fill="auto"/>
          </w:tcPr>
          <w:p w:rsidR="00645F10" w:rsidRPr="00CC7723" w:rsidRDefault="00645F10" w:rsidP="005939DD">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645F10" w:rsidRPr="00CC7723" w:rsidRDefault="00645F10" w:rsidP="005939DD">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645F10" w:rsidRPr="00CC7723" w:rsidRDefault="00645F10" w:rsidP="005939DD">
            <w:pPr>
              <w:pStyle w:val="TableHeading"/>
              <w:keepNext/>
            </w:pPr>
            <w:r w:rsidRPr="00CC7723">
              <w:t>Description</w:t>
            </w:r>
          </w:p>
        </w:tc>
      </w:tr>
      <w:tr w:rsidR="00645F10" w:rsidTr="005D2C3E">
        <w:trPr>
          <w:trHeight w:val="723"/>
        </w:trPr>
        <w:tc>
          <w:tcPr>
            <w:tcW w:w="1231" w:type="pct"/>
            <w:tcBorders>
              <w:top w:val="single" w:sz="6" w:space="0" w:color="auto"/>
              <w:bottom w:val="single" w:sz="6" w:space="0" w:color="auto"/>
            </w:tcBorders>
            <w:shd w:val="clear" w:color="auto" w:fill="auto"/>
          </w:tcPr>
          <w:p w:rsidR="00645F10" w:rsidRDefault="00645F10" w:rsidP="005939DD">
            <w:pPr>
              <w:pStyle w:val="Tabletext0"/>
            </w:pPr>
            <w:r>
              <w:t>FS-UN017-001</w:t>
            </w:r>
          </w:p>
        </w:tc>
        <w:tc>
          <w:tcPr>
            <w:tcW w:w="987" w:type="pct"/>
            <w:tcBorders>
              <w:top w:val="single" w:sz="6" w:space="0" w:color="auto"/>
              <w:bottom w:val="single" w:sz="6" w:space="0" w:color="auto"/>
            </w:tcBorders>
            <w:shd w:val="clear" w:color="auto" w:fill="auto"/>
          </w:tcPr>
          <w:p w:rsidR="00645F10" w:rsidRDefault="00645F10" w:rsidP="005939DD">
            <w:pPr>
              <w:pStyle w:val="Tabletext0"/>
            </w:pPr>
            <w:r>
              <w:t>S</w:t>
            </w:r>
            <w:r w:rsidR="00560EE3">
              <w:t>D</w:t>
            </w:r>
            <w:r>
              <w:t>-UN017-001</w:t>
            </w:r>
          </w:p>
        </w:tc>
        <w:tc>
          <w:tcPr>
            <w:tcW w:w="2782" w:type="pct"/>
            <w:tcBorders>
              <w:top w:val="single" w:sz="6" w:space="0" w:color="auto"/>
              <w:bottom w:val="single" w:sz="6" w:space="0" w:color="auto"/>
            </w:tcBorders>
            <w:shd w:val="clear" w:color="auto" w:fill="auto"/>
          </w:tcPr>
          <w:p w:rsidR="00645F10" w:rsidRDefault="00645F10" w:rsidP="00FF26EC">
            <w:pPr>
              <w:pStyle w:val="Tabletext0"/>
            </w:pPr>
            <w:r>
              <w:t xml:space="preserve">All 278 Response shall be delivered in a </w:t>
            </w:r>
            <w:r w:rsidR="00FF26EC">
              <w:t xml:space="preserve">Patient </w:t>
            </w:r>
            <w:r>
              <w:t>Event Loop.</w:t>
            </w:r>
          </w:p>
        </w:tc>
      </w:tr>
      <w:tr w:rsidR="00645F10" w:rsidTr="005D2C3E">
        <w:trPr>
          <w:trHeight w:val="723"/>
        </w:trPr>
        <w:tc>
          <w:tcPr>
            <w:tcW w:w="1231" w:type="pct"/>
            <w:tcBorders>
              <w:top w:val="single" w:sz="6" w:space="0" w:color="auto"/>
              <w:bottom w:val="single" w:sz="6" w:space="0" w:color="auto"/>
            </w:tcBorders>
            <w:shd w:val="clear" w:color="auto" w:fill="auto"/>
          </w:tcPr>
          <w:p w:rsidR="00645F10" w:rsidRDefault="00645F10" w:rsidP="005939DD">
            <w:pPr>
              <w:pStyle w:val="Tabletext0"/>
            </w:pPr>
            <w:r>
              <w:t>FS-UN017-002</w:t>
            </w:r>
          </w:p>
        </w:tc>
        <w:tc>
          <w:tcPr>
            <w:tcW w:w="987" w:type="pct"/>
            <w:tcBorders>
              <w:top w:val="single" w:sz="6" w:space="0" w:color="auto"/>
              <w:bottom w:val="single" w:sz="6" w:space="0" w:color="auto"/>
            </w:tcBorders>
            <w:shd w:val="clear" w:color="auto" w:fill="auto"/>
          </w:tcPr>
          <w:p w:rsidR="00645F10" w:rsidRDefault="00645F10" w:rsidP="005939DD">
            <w:pPr>
              <w:pStyle w:val="Tabletext0"/>
            </w:pPr>
            <w:r>
              <w:t>S</w:t>
            </w:r>
            <w:r w:rsidR="00560EE3">
              <w:t>D</w:t>
            </w:r>
            <w:r>
              <w:t>-UN017-002</w:t>
            </w:r>
          </w:p>
        </w:tc>
        <w:tc>
          <w:tcPr>
            <w:tcW w:w="2782" w:type="pct"/>
            <w:tcBorders>
              <w:top w:val="single" w:sz="6" w:space="0" w:color="auto"/>
              <w:bottom w:val="single" w:sz="6" w:space="0" w:color="auto"/>
            </w:tcBorders>
            <w:shd w:val="clear" w:color="auto" w:fill="auto"/>
          </w:tcPr>
          <w:p w:rsidR="00645F10" w:rsidRDefault="00FF26EC" w:rsidP="005939DD">
            <w:pPr>
              <w:pStyle w:val="Tabletext0"/>
            </w:pPr>
            <w:r>
              <w:t xml:space="preserve">Service </w:t>
            </w:r>
            <w:r w:rsidR="00645F10">
              <w:t>Level 278 Response shall not be supported.</w:t>
            </w:r>
          </w:p>
        </w:tc>
      </w:tr>
      <w:tr w:rsidR="00560EE3" w:rsidTr="005D2C3E">
        <w:trPr>
          <w:trHeight w:val="723"/>
        </w:trPr>
        <w:tc>
          <w:tcPr>
            <w:tcW w:w="1231" w:type="pct"/>
            <w:tcBorders>
              <w:top w:val="single" w:sz="6" w:space="0" w:color="auto"/>
              <w:bottom w:val="single" w:sz="6" w:space="0" w:color="auto"/>
            </w:tcBorders>
            <w:shd w:val="clear" w:color="auto" w:fill="auto"/>
          </w:tcPr>
          <w:p w:rsidR="00560EE3" w:rsidRDefault="00560EE3" w:rsidP="00560EE3">
            <w:pPr>
              <w:pStyle w:val="Tabletext0"/>
            </w:pPr>
            <w:r>
              <w:t>FS-UN017-008</w:t>
            </w:r>
          </w:p>
          <w:p w:rsidR="00560EE3" w:rsidRDefault="00560EE3" w:rsidP="00560EE3">
            <w:pPr>
              <w:pStyle w:val="Tabletext0"/>
            </w:pPr>
            <w:r>
              <w:t>FS-UN017-008-001</w:t>
            </w:r>
          </w:p>
          <w:p w:rsidR="00560EE3" w:rsidRDefault="00560EE3" w:rsidP="00560EE3">
            <w:pPr>
              <w:pStyle w:val="Tabletext0"/>
            </w:pPr>
            <w:r>
              <w:t>FS-UN017-008-002</w:t>
            </w:r>
          </w:p>
          <w:p w:rsidR="00560EE3" w:rsidRDefault="00560EE3" w:rsidP="00560EE3">
            <w:pPr>
              <w:pStyle w:val="Tabletext0"/>
            </w:pPr>
            <w:r>
              <w:t>FS-UN017-008-003</w:t>
            </w:r>
          </w:p>
          <w:p w:rsidR="00560EE3" w:rsidRDefault="00560EE3" w:rsidP="00560EE3">
            <w:pPr>
              <w:pStyle w:val="Tabletext0"/>
            </w:pPr>
            <w:r>
              <w:t>FS-UN017-008-004</w:t>
            </w:r>
          </w:p>
        </w:tc>
        <w:tc>
          <w:tcPr>
            <w:tcW w:w="987" w:type="pct"/>
            <w:tcBorders>
              <w:top w:val="single" w:sz="6" w:space="0" w:color="auto"/>
              <w:bottom w:val="single" w:sz="6" w:space="0" w:color="auto"/>
            </w:tcBorders>
            <w:shd w:val="clear" w:color="auto" w:fill="auto"/>
          </w:tcPr>
          <w:p w:rsidR="00560EE3" w:rsidRDefault="00560EE3" w:rsidP="00560EE3">
            <w:pPr>
              <w:pStyle w:val="Tabletext0"/>
            </w:pPr>
            <w:r>
              <w:t>SD-UN017-008</w:t>
            </w:r>
          </w:p>
          <w:p w:rsidR="00560EE3" w:rsidRDefault="00560EE3" w:rsidP="005939DD">
            <w:pPr>
              <w:pStyle w:val="Tabletext0"/>
            </w:pPr>
          </w:p>
        </w:tc>
        <w:tc>
          <w:tcPr>
            <w:tcW w:w="2782" w:type="pct"/>
            <w:tcBorders>
              <w:top w:val="single" w:sz="6" w:space="0" w:color="auto"/>
              <w:bottom w:val="single" w:sz="6" w:space="0" w:color="auto"/>
            </w:tcBorders>
            <w:shd w:val="clear" w:color="auto" w:fill="auto"/>
          </w:tcPr>
          <w:p w:rsidR="00560EE3" w:rsidRDefault="00560EE3" w:rsidP="00560EE3">
            <w:pPr>
              <w:pStyle w:val="Tabletext0"/>
            </w:pPr>
            <w:r>
              <w:t xml:space="preserve">The </w:t>
            </w:r>
            <w:r w:rsidR="00D64AA8">
              <w:t xml:space="preserve">AET </w:t>
            </w:r>
            <w:r>
              <w:t>shall write a 278 response record to the 278 Repository:</w:t>
            </w:r>
          </w:p>
          <w:p w:rsidR="00560EE3" w:rsidRDefault="00560EE3" w:rsidP="007F1DE7">
            <w:pPr>
              <w:pStyle w:val="TableTextBullet1"/>
            </w:pPr>
            <w:r>
              <w:t>Existing 278 Patient episode request segment data shall be used to populate corresponding 278 response segments in the master authorization.</w:t>
            </w:r>
          </w:p>
          <w:p w:rsidR="00560EE3" w:rsidRDefault="00560EE3" w:rsidP="007F1DE7">
            <w:pPr>
              <w:pStyle w:val="TableTextBullet1"/>
            </w:pPr>
            <w:r>
              <w:t xml:space="preserve">HCR01 shall be set </w:t>
            </w:r>
            <w:r w:rsidR="00746258">
              <w:t>based on the action code entered via the AAT GUI</w:t>
            </w:r>
            <w:r>
              <w:t>.</w:t>
            </w:r>
          </w:p>
          <w:p w:rsidR="00560EE3" w:rsidRDefault="00560EE3" w:rsidP="007F1DE7">
            <w:pPr>
              <w:pStyle w:val="TableTextBullet1"/>
            </w:pPr>
            <w:r>
              <w:t>HCR02 shall not be set.</w:t>
            </w:r>
          </w:p>
          <w:p w:rsidR="00560EE3" w:rsidRDefault="00560EE3" w:rsidP="00746258">
            <w:pPr>
              <w:pStyle w:val="TableTextBullet1"/>
            </w:pPr>
            <w:r>
              <w:t xml:space="preserve">HCR03 shall be set based on the reason code entered via the </w:t>
            </w:r>
            <w:r w:rsidR="00746258">
              <w:t xml:space="preserve">AAT </w:t>
            </w:r>
            <w:r>
              <w:t>GUI.</w:t>
            </w:r>
          </w:p>
        </w:tc>
      </w:tr>
      <w:tr w:rsidR="00560EE3" w:rsidTr="006E58DA">
        <w:trPr>
          <w:trHeight w:val="723"/>
        </w:trPr>
        <w:tc>
          <w:tcPr>
            <w:tcW w:w="1231" w:type="pct"/>
            <w:tcBorders>
              <w:top w:val="single" w:sz="6" w:space="0" w:color="auto"/>
              <w:bottom w:val="single" w:sz="12" w:space="0" w:color="auto"/>
            </w:tcBorders>
            <w:shd w:val="clear" w:color="auto" w:fill="auto"/>
          </w:tcPr>
          <w:p w:rsidR="00560EE3" w:rsidRDefault="00560EE3" w:rsidP="00560EE3">
            <w:pPr>
              <w:pStyle w:val="Tabletext0"/>
            </w:pPr>
            <w:r w:rsidRPr="00560EE3">
              <w:t>FS-UN017-009</w:t>
            </w:r>
          </w:p>
        </w:tc>
        <w:tc>
          <w:tcPr>
            <w:tcW w:w="987" w:type="pct"/>
            <w:tcBorders>
              <w:top w:val="single" w:sz="6" w:space="0" w:color="auto"/>
              <w:bottom w:val="single" w:sz="12" w:space="0" w:color="auto"/>
            </w:tcBorders>
            <w:shd w:val="clear" w:color="auto" w:fill="auto"/>
          </w:tcPr>
          <w:p w:rsidR="00560EE3" w:rsidRDefault="00560EE3" w:rsidP="00560EE3">
            <w:pPr>
              <w:pStyle w:val="Tabletext0"/>
            </w:pPr>
            <w:r w:rsidRPr="00560EE3">
              <w:t>S</w:t>
            </w:r>
            <w:r>
              <w:t>D</w:t>
            </w:r>
            <w:r w:rsidRPr="00560EE3">
              <w:t>-UN017-009</w:t>
            </w:r>
          </w:p>
        </w:tc>
        <w:tc>
          <w:tcPr>
            <w:tcW w:w="2782" w:type="pct"/>
            <w:tcBorders>
              <w:top w:val="single" w:sz="6" w:space="0" w:color="auto"/>
              <w:bottom w:val="single" w:sz="12" w:space="0" w:color="auto"/>
            </w:tcBorders>
            <w:shd w:val="clear" w:color="auto" w:fill="auto"/>
          </w:tcPr>
          <w:p w:rsidR="00560EE3" w:rsidRDefault="00560EE3" w:rsidP="00D64AA8">
            <w:pPr>
              <w:pStyle w:val="Tabletext0"/>
            </w:pPr>
            <w:r>
              <w:t>If a 278 r</w:t>
            </w:r>
            <w:r w:rsidRPr="00560EE3">
              <w:t>eques</w:t>
            </w:r>
            <w:r>
              <w:t>t is received and a DENIED 278 r</w:t>
            </w:r>
            <w:r w:rsidRPr="00560EE3">
              <w:t>esponse record exist</w:t>
            </w:r>
            <w:r>
              <w:t>s</w:t>
            </w:r>
            <w:r w:rsidRPr="00560EE3">
              <w:t xml:space="preserve"> in the 278 Repository, </w:t>
            </w:r>
            <w:r w:rsidR="00D64AA8" w:rsidRPr="00560EE3">
              <w:t>A</w:t>
            </w:r>
            <w:r w:rsidR="00D64AA8">
              <w:t>E</w:t>
            </w:r>
            <w:r w:rsidR="00D64AA8" w:rsidRPr="00560EE3">
              <w:t xml:space="preserve">T </w:t>
            </w:r>
            <w:r w:rsidRPr="00560EE3">
              <w:t>shall return a DENIED 278 response based on the data in the 278 Response record</w:t>
            </w:r>
            <w:r>
              <w:t>.</w:t>
            </w:r>
          </w:p>
        </w:tc>
      </w:tr>
    </w:tbl>
    <w:p w:rsidR="00645F10" w:rsidRDefault="00645F10" w:rsidP="007C2631">
      <w:pPr>
        <w:pStyle w:val="Heading5"/>
      </w:pPr>
      <w:bookmarkStart w:id="274" w:name="_Toc424035584"/>
      <w:r>
        <w:t>Response Generation – 2010A UMO Organization Name Loop</w:t>
      </w:r>
      <w:bookmarkEnd w:id="274"/>
    </w:p>
    <w:p w:rsidR="00645F10" w:rsidRPr="00DE7E92" w:rsidRDefault="00645F10" w:rsidP="00405705">
      <w:pPr>
        <w:pStyle w:val="Caption"/>
        <w:widowControl w:val="0"/>
      </w:pPr>
      <w:bookmarkStart w:id="275" w:name="_Toc437426614"/>
      <w:r w:rsidRPr="00DE7E92">
        <w:t xml:space="preserve">Table </w:t>
      </w:r>
      <w:r w:rsidR="002C05ED">
        <w:fldChar w:fldCharType="begin"/>
      </w:r>
      <w:r w:rsidR="00A055D6">
        <w:instrText xml:space="preserve"> SEQ Table \* ARABIC </w:instrText>
      </w:r>
      <w:r w:rsidR="002C05ED">
        <w:fldChar w:fldCharType="separate"/>
      </w:r>
      <w:r w:rsidR="0073428E">
        <w:rPr>
          <w:noProof/>
        </w:rPr>
        <w:t>39</w:t>
      </w:r>
      <w:r w:rsidR="002C05ED">
        <w:rPr>
          <w:noProof/>
        </w:rPr>
        <w:fldChar w:fldCharType="end"/>
      </w:r>
      <w:r>
        <w:t xml:space="preserve"> </w:t>
      </w:r>
      <w:r w:rsidRPr="00DE7E92">
        <w:t xml:space="preserve">– Design Elements for </w:t>
      </w:r>
      <w:r>
        <w:t>Re</w:t>
      </w:r>
      <w:r w:rsidR="00201406">
        <w:t>sponse</w:t>
      </w:r>
      <w:r>
        <w:t xml:space="preserve"> Generation</w:t>
      </w:r>
      <w:bookmarkEnd w:id="27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645F10" w:rsidRPr="00CC7723" w:rsidTr="005D2C3E">
        <w:trPr>
          <w:tblHeader/>
        </w:trPr>
        <w:tc>
          <w:tcPr>
            <w:tcW w:w="1231" w:type="pct"/>
            <w:tcBorders>
              <w:top w:val="single" w:sz="12" w:space="0" w:color="auto"/>
              <w:bottom w:val="single" w:sz="6" w:space="0" w:color="auto"/>
            </w:tcBorders>
            <w:shd w:val="pct15" w:color="auto" w:fill="auto"/>
          </w:tcPr>
          <w:p w:rsidR="00645F10" w:rsidRPr="00CC7723" w:rsidRDefault="00645F10" w:rsidP="00405705">
            <w:pPr>
              <w:pStyle w:val="TableHeading"/>
              <w:keepNext/>
              <w:keepLines/>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645F10" w:rsidRPr="00CC7723" w:rsidRDefault="00645F10" w:rsidP="00405705">
            <w:pPr>
              <w:pStyle w:val="TableHeading"/>
              <w:keepNext/>
              <w:keepLines/>
              <w:widowControl w:val="0"/>
            </w:pPr>
            <w:r w:rsidRPr="00CC7723">
              <w:t>Design Element</w:t>
            </w:r>
          </w:p>
        </w:tc>
        <w:tc>
          <w:tcPr>
            <w:tcW w:w="2782" w:type="pct"/>
            <w:tcBorders>
              <w:top w:val="single" w:sz="12" w:space="0" w:color="auto"/>
              <w:bottom w:val="single" w:sz="6" w:space="0" w:color="auto"/>
            </w:tcBorders>
            <w:shd w:val="pct15" w:color="auto" w:fill="auto"/>
          </w:tcPr>
          <w:p w:rsidR="00645F10" w:rsidRPr="00CC7723" w:rsidRDefault="00645F10" w:rsidP="00405705">
            <w:pPr>
              <w:pStyle w:val="TableHeading"/>
              <w:keepNext/>
              <w:keepLines/>
              <w:widowControl w:val="0"/>
            </w:pPr>
            <w:r w:rsidRPr="00CC7723">
              <w:t>Description</w:t>
            </w:r>
          </w:p>
        </w:tc>
      </w:tr>
      <w:tr w:rsidR="00645F10" w:rsidTr="005D2C3E">
        <w:tc>
          <w:tcPr>
            <w:tcW w:w="1231" w:type="pct"/>
            <w:tcBorders>
              <w:top w:val="single" w:sz="6" w:space="0" w:color="auto"/>
              <w:bottom w:val="single" w:sz="6" w:space="0" w:color="auto"/>
            </w:tcBorders>
          </w:tcPr>
          <w:p w:rsidR="00645F10" w:rsidRPr="009A535E" w:rsidRDefault="00645F10" w:rsidP="00405705">
            <w:pPr>
              <w:pStyle w:val="Tabletext0"/>
              <w:keepNext w:val="0"/>
              <w:widowControl w:val="0"/>
            </w:pPr>
            <w:r w:rsidRPr="009A535E">
              <w:t>FS-UN017-003</w:t>
            </w:r>
          </w:p>
        </w:tc>
        <w:tc>
          <w:tcPr>
            <w:tcW w:w="987" w:type="pct"/>
            <w:tcBorders>
              <w:top w:val="single" w:sz="6" w:space="0" w:color="auto"/>
              <w:bottom w:val="single" w:sz="6" w:space="0" w:color="auto"/>
            </w:tcBorders>
          </w:tcPr>
          <w:p w:rsidR="00645F10" w:rsidRPr="009A535E" w:rsidRDefault="00645F10" w:rsidP="00405705">
            <w:pPr>
              <w:pStyle w:val="Tabletext0"/>
              <w:keepNext w:val="0"/>
              <w:widowControl w:val="0"/>
            </w:pPr>
            <w:r w:rsidRPr="009A535E">
              <w:t>SD-UN017-003</w:t>
            </w:r>
          </w:p>
        </w:tc>
        <w:tc>
          <w:tcPr>
            <w:tcW w:w="2782" w:type="pct"/>
            <w:tcBorders>
              <w:top w:val="single" w:sz="6" w:space="0" w:color="auto"/>
              <w:bottom w:val="single" w:sz="6" w:space="0" w:color="auto"/>
            </w:tcBorders>
          </w:tcPr>
          <w:p w:rsidR="00645F10" w:rsidRPr="009A535E" w:rsidRDefault="00645F10" w:rsidP="00405705">
            <w:pPr>
              <w:pStyle w:val="Tabletext0"/>
              <w:keepNext w:val="0"/>
              <w:widowControl w:val="0"/>
            </w:pPr>
            <w:r w:rsidRPr="009A535E">
              <w:t>Loop 2010A shall be required in a 278 Response.</w:t>
            </w:r>
          </w:p>
        </w:tc>
      </w:tr>
      <w:tr w:rsidR="00645F10" w:rsidTr="005D2C3E">
        <w:tc>
          <w:tcPr>
            <w:tcW w:w="1231" w:type="pct"/>
            <w:tcBorders>
              <w:top w:val="single" w:sz="6" w:space="0" w:color="auto"/>
              <w:bottom w:val="single" w:sz="6" w:space="0" w:color="auto"/>
            </w:tcBorders>
            <w:shd w:val="clear" w:color="auto" w:fill="auto"/>
          </w:tcPr>
          <w:p w:rsidR="00645F10" w:rsidRPr="009A535E" w:rsidRDefault="00645F10" w:rsidP="00405705">
            <w:pPr>
              <w:pStyle w:val="Tabletext0"/>
              <w:keepNext w:val="0"/>
              <w:widowControl w:val="0"/>
            </w:pPr>
            <w:r w:rsidRPr="009A535E">
              <w:t>FS-UN017-004</w:t>
            </w:r>
          </w:p>
          <w:p w:rsidR="00645F10" w:rsidRPr="009A535E" w:rsidRDefault="00645F10" w:rsidP="00405705">
            <w:pPr>
              <w:pStyle w:val="Tabletext0"/>
              <w:keepNext w:val="0"/>
              <w:widowControl w:val="0"/>
            </w:pPr>
            <w:r w:rsidRPr="009A535E">
              <w:t>FS-UN017-004-001</w:t>
            </w:r>
          </w:p>
          <w:p w:rsidR="00645F10" w:rsidRPr="009A535E" w:rsidRDefault="00645F10" w:rsidP="00405705">
            <w:pPr>
              <w:pStyle w:val="Tabletext0"/>
              <w:keepNext w:val="0"/>
              <w:widowControl w:val="0"/>
            </w:pPr>
            <w:r w:rsidRPr="009A535E">
              <w:t>FS-UN017-004-002</w:t>
            </w:r>
          </w:p>
          <w:p w:rsidR="00645F10" w:rsidRPr="009A535E" w:rsidRDefault="00645F10" w:rsidP="00405705">
            <w:pPr>
              <w:pStyle w:val="Tabletext0"/>
              <w:keepNext w:val="0"/>
              <w:widowControl w:val="0"/>
            </w:pPr>
            <w:r w:rsidRPr="009A535E">
              <w:t>FS-UN017-004-003</w:t>
            </w:r>
          </w:p>
          <w:p w:rsidR="00645F10" w:rsidRPr="009A535E" w:rsidRDefault="00645F10" w:rsidP="00405705">
            <w:pPr>
              <w:pStyle w:val="Tabletext0"/>
              <w:keepNext w:val="0"/>
              <w:widowControl w:val="0"/>
            </w:pPr>
            <w:r w:rsidRPr="009A535E">
              <w:t>FS-UN017-004-004</w:t>
            </w:r>
          </w:p>
          <w:p w:rsidR="00645F10" w:rsidRPr="009A535E" w:rsidRDefault="00645F10" w:rsidP="00405705">
            <w:pPr>
              <w:pStyle w:val="Tabletext0"/>
              <w:keepNext w:val="0"/>
              <w:widowControl w:val="0"/>
            </w:pPr>
            <w:r w:rsidRPr="009A535E">
              <w:t>FS-UN017-004-005</w:t>
            </w:r>
          </w:p>
        </w:tc>
        <w:tc>
          <w:tcPr>
            <w:tcW w:w="987" w:type="pct"/>
            <w:tcBorders>
              <w:top w:val="single" w:sz="6" w:space="0" w:color="auto"/>
              <w:bottom w:val="single" w:sz="6" w:space="0" w:color="auto"/>
            </w:tcBorders>
            <w:shd w:val="clear" w:color="auto" w:fill="auto"/>
          </w:tcPr>
          <w:p w:rsidR="00645F10" w:rsidRPr="009A535E" w:rsidRDefault="00645F10" w:rsidP="00405705">
            <w:pPr>
              <w:pStyle w:val="Tabletext0"/>
              <w:keepNext w:val="0"/>
              <w:widowControl w:val="0"/>
            </w:pPr>
            <w:r w:rsidRPr="009A535E">
              <w:t>SD-UN017-004</w:t>
            </w:r>
          </w:p>
        </w:tc>
        <w:tc>
          <w:tcPr>
            <w:tcW w:w="2782" w:type="pct"/>
            <w:tcBorders>
              <w:top w:val="single" w:sz="6" w:space="0" w:color="auto"/>
              <w:bottom w:val="single" w:sz="6" w:space="0" w:color="auto"/>
            </w:tcBorders>
            <w:shd w:val="clear" w:color="auto" w:fill="auto"/>
          </w:tcPr>
          <w:p w:rsidR="00645F10" w:rsidRPr="009A535E" w:rsidRDefault="00645F10" w:rsidP="00405705">
            <w:pPr>
              <w:pStyle w:val="Tabletext0"/>
              <w:keepNext w:val="0"/>
              <w:widowControl w:val="0"/>
            </w:pPr>
            <w:r w:rsidRPr="009A535E">
              <w:t>Loop 2010A segment NM1 shall be populated as follows:</w:t>
            </w:r>
          </w:p>
          <w:p w:rsidR="00645F10" w:rsidRPr="009A535E" w:rsidRDefault="00645F10" w:rsidP="00405705">
            <w:pPr>
              <w:pStyle w:val="TableTextBullet1"/>
              <w:widowControl w:val="0"/>
            </w:pPr>
            <w:r w:rsidRPr="009A535E">
              <w:t>Loop 2010A NM101 shall be populated with “PR”.</w:t>
            </w:r>
          </w:p>
          <w:p w:rsidR="00645F10" w:rsidRPr="009A535E" w:rsidRDefault="00645F10" w:rsidP="00405705">
            <w:pPr>
              <w:pStyle w:val="TableTextBullet1"/>
              <w:widowControl w:val="0"/>
            </w:pPr>
            <w:r w:rsidRPr="009A535E">
              <w:t>Loop 2010A NM102 shall be populated with “2”.</w:t>
            </w:r>
          </w:p>
          <w:p w:rsidR="00645F10" w:rsidRPr="009A535E" w:rsidRDefault="00645F10" w:rsidP="00405705">
            <w:pPr>
              <w:pStyle w:val="TableTextBullet1"/>
              <w:widowControl w:val="0"/>
            </w:pPr>
            <w:r w:rsidRPr="009A535E">
              <w:t>Loop 2010A NM103 shall be populated with the Station of Jurisdiction VAMC Name</w:t>
            </w:r>
          </w:p>
          <w:p w:rsidR="00645F10" w:rsidRPr="009A535E" w:rsidRDefault="00645F10" w:rsidP="00405705">
            <w:pPr>
              <w:pStyle w:val="TableTextBullet1"/>
              <w:widowControl w:val="0"/>
            </w:pPr>
            <w:r w:rsidRPr="009A535E">
              <w:t>Loop 2010A NM108 shall be populated with the “</w:t>
            </w:r>
            <w:r w:rsidR="00FF26EC" w:rsidRPr="009A535E">
              <w:t>PI</w:t>
            </w:r>
            <w:r w:rsidRPr="009A535E">
              <w:t>”.</w:t>
            </w:r>
          </w:p>
          <w:p w:rsidR="00645F10" w:rsidRPr="009A535E" w:rsidRDefault="00645F10" w:rsidP="00405705">
            <w:pPr>
              <w:pStyle w:val="TableTextBullet1"/>
              <w:widowControl w:val="0"/>
            </w:pPr>
            <w:r w:rsidRPr="009A535E">
              <w:t>Loop 2010A NM109 shall be populated with “12115”.</w:t>
            </w:r>
          </w:p>
        </w:tc>
      </w:tr>
      <w:tr w:rsidR="00645F10" w:rsidTr="006E58DA">
        <w:tc>
          <w:tcPr>
            <w:tcW w:w="1231" w:type="pct"/>
            <w:tcBorders>
              <w:top w:val="single" w:sz="6" w:space="0" w:color="auto"/>
              <w:bottom w:val="single" w:sz="12" w:space="0" w:color="auto"/>
            </w:tcBorders>
            <w:shd w:val="clear" w:color="auto" w:fill="auto"/>
          </w:tcPr>
          <w:p w:rsidR="00645F10" w:rsidRPr="009A535E" w:rsidRDefault="00645F10" w:rsidP="00405705">
            <w:pPr>
              <w:pStyle w:val="Tabletext0"/>
              <w:keepNext w:val="0"/>
              <w:widowControl w:val="0"/>
            </w:pPr>
            <w:r w:rsidRPr="009A535E">
              <w:t>FS-UN017-005</w:t>
            </w:r>
          </w:p>
          <w:p w:rsidR="00645F10" w:rsidRPr="009A535E" w:rsidRDefault="00645F10" w:rsidP="00405705">
            <w:pPr>
              <w:pStyle w:val="Tabletext0"/>
              <w:keepNext w:val="0"/>
              <w:widowControl w:val="0"/>
            </w:pPr>
            <w:r w:rsidRPr="009A535E">
              <w:t>FS-UN017-005-001</w:t>
            </w:r>
          </w:p>
          <w:p w:rsidR="00645F10" w:rsidRPr="009A535E" w:rsidRDefault="00645F10" w:rsidP="00405705">
            <w:pPr>
              <w:pStyle w:val="Tabletext0"/>
              <w:keepNext w:val="0"/>
              <w:widowControl w:val="0"/>
            </w:pPr>
            <w:r w:rsidRPr="009A535E">
              <w:t>FS-UN017-005-002</w:t>
            </w:r>
          </w:p>
          <w:p w:rsidR="00645F10" w:rsidRPr="009A535E" w:rsidRDefault="00645F10" w:rsidP="00405705">
            <w:pPr>
              <w:pStyle w:val="Tabletext0"/>
              <w:keepNext w:val="0"/>
              <w:widowControl w:val="0"/>
            </w:pPr>
            <w:r w:rsidRPr="009A535E">
              <w:t>FS-UN017-005-003</w:t>
            </w:r>
          </w:p>
          <w:p w:rsidR="00645F10" w:rsidRPr="009A535E" w:rsidRDefault="00645F10" w:rsidP="00405705">
            <w:pPr>
              <w:pStyle w:val="Tabletext0"/>
              <w:keepNext w:val="0"/>
              <w:widowControl w:val="0"/>
            </w:pPr>
            <w:r w:rsidRPr="009A535E">
              <w:t>FS-UN017-005-004</w:t>
            </w:r>
          </w:p>
          <w:p w:rsidR="00645F10" w:rsidRPr="009A535E" w:rsidRDefault="00645F10" w:rsidP="00405705">
            <w:pPr>
              <w:pStyle w:val="Tabletext0"/>
              <w:keepNext w:val="0"/>
              <w:widowControl w:val="0"/>
            </w:pPr>
            <w:r w:rsidRPr="009A535E">
              <w:t>FS-UN017-005-005</w:t>
            </w:r>
          </w:p>
          <w:p w:rsidR="00645F10" w:rsidRDefault="00645F10" w:rsidP="00405705">
            <w:pPr>
              <w:pStyle w:val="Tabletext0"/>
              <w:keepNext w:val="0"/>
              <w:widowControl w:val="0"/>
            </w:pPr>
            <w:r w:rsidRPr="009A535E">
              <w:t>FS-UN017-005-006</w:t>
            </w:r>
          </w:p>
          <w:p w:rsidR="00902326" w:rsidRPr="009A535E" w:rsidRDefault="00902326" w:rsidP="00902326">
            <w:pPr>
              <w:pStyle w:val="Tabletext0"/>
              <w:keepNext w:val="0"/>
              <w:widowControl w:val="0"/>
            </w:pPr>
            <w:r>
              <w:t>FS-UN017-005-007</w:t>
            </w:r>
          </w:p>
          <w:p w:rsidR="00902326" w:rsidRPr="009A535E" w:rsidRDefault="00902326" w:rsidP="00902326">
            <w:pPr>
              <w:pStyle w:val="Tabletext0"/>
              <w:keepNext w:val="0"/>
              <w:widowControl w:val="0"/>
            </w:pPr>
            <w:r w:rsidRPr="009A535E">
              <w:t>FS-UN017-005-00</w:t>
            </w:r>
            <w:r>
              <w:t>8</w:t>
            </w:r>
          </w:p>
        </w:tc>
        <w:tc>
          <w:tcPr>
            <w:tcW w:w="987" w:type="pct"/>
            <w:tcBorders>
              <w:top w:val="single" w:sz="6" w:space="0" w:color="auto"/>
              <w:bottom w:val="single" w:sz="12" w:space="0" w:color="auto"/>
            </w:tcBorders>
            <w:shd w:val="clear" w:color="auto" w:fill="auto"/>
          </w:tcPr>
          <w:p w:rsidR="00645F10" w:rsidRPr="009A535E" w:rsidRDefault="00645F10" w:rsidP="00405705">
            <w:pPr>
              <w:pStyle w:val="Tabletext0"/>
              <w:keepNext w:val="0"/>
              <w:widowControl w:val="0"/>
            </w:pPr>
            <w:r w:rsidRPr="009A535E">
              <w:t>SD-UN017-005</w:t>
            </w:r>
          </w:p>
        </w:tc>
        <w:tc>
          <w:tcPr>
            <w:tcW w:w="2782" w:type="pct"/>
            <w:tcBorders>
              <w:top w:val="single" w:sz="6" w:space="0" w:color="auto"/>
              <w:bottom w:val="single" w:sz="12" w:space="0" w:color="auto"/>
            </w:tcBorders>
            <w:shd w:val="clear" w:color="auto" w:fill="auto"/>
          </w:tcPr>
          <w:p w:rsidR="009A535E" w:rsidRPr="009A535E" w:rsidRDefault="009A535E" w:rsidP="00405705">
            <w:pPr>
              <w:pStyle w:val="Tabletext0"/>
              <w:keepNext w:val="0"/>
              <w:widowControl w:val="0"/>
            </w:pPr>
            <w:r w:rsidRPr="009A535E">
              <w:t>Loop 2010A PER segment shall be populated as follows:</w:t>
            </w:r>
          </w:p>
          <w:p w:rsidR="009A535E" w:rsidRPr="009A535E" w:rsidRDefault="009A535E" w:rsidP="00405705">
            <w:pPr>
              <w:pStyle w:val="TableTextBullet1"/>
              <w:widowControl w:val="0"/>
            </w:pPr>
            <w:r w:rsidRPr="009A535E">
              <w:t>Loop 2010A element PER01 “IC”</w:t>
            </w:r>
          </w:p>
          <w:p w:rsidR="009A535E" w:rsidRPr="009A535E" w:rsidRDefault="009A535E" w:rsidP="00405705">
            <w:pPr>
              <w:pStyle w:val="TableTextBullet1"/>
              <w:widowControl w:val="0"/>
            </w:pPr>
            <w:r w:rsidRPr="009A535E">
              <w:t>Loop 2010A element PER02, Name of VAMC contact will be populated with a generic VAMC provided staff name as defined by the local VAMC.</w:t>
            </w:r>
          </w:p>
          <w:p w:rsidR="009A535E" w:rsidRPr="009A535E" w:rsidRDefault="009A535E" w:rsidP="00405705">
            <w:pPr>
              <w:pStyle w:val="TableTextBullet1"/>
              <w:widowControl w:val="0"/>
            </w:pPr>
            <w:r w:rsidRPr="009A535E">
              <w:t>Loop 2010A element PER03, “EM”</w:t>
            </w:r>
          </w:p>
          <w:p w:rsidR="009A535E" w:rsidRPr="009A535E" w:rsidRDefault="009A535E" w:rsidP="00405705">
            <w:pPr>
              <w:pStyle w:val="TableTextBullet1"/>
              <w:widowControl w:val="0"/>
            </w:pPr>
            <w:r w:rsidRPr="009A535E">
              <w:t>Loop 2010A element PER04, Email address of VAMC staff approving the authorization will be populated with the local VAMC defined general email address.</w:t>
            </w:r>
          </w:p>
          <w:p w:rsidR="009A535E" w:rsidRPr="009A535E" w:rsidRDefault="009A535E" w:rsidP="00405705">
            <w:pPr>
              <w:pStyle w:val="TableTextBullet1"/>
              <w:widowControl w:val="0"/>
            </w:pPr>
            <w:r w:rsidRPr="009A535E">
              <w:t>Loop 2010A element PER03, “TE”</w:t>
            </w:r>
          </w:p>
          <w:p w:rsidR="009A535E" w:rsidRPr="009A535E" w:rsidRDefault="009A535E" w:rsidP="00405705">
            <w:pPr>
              <w:pStyle w:val="TableTextBullet1"/>
              <w:widowControl w:val="0"/>
            </w:pPr>
            <w:r w:rsidRPr="009A535E">
              <w:t>Loop 2010A element PER06, Phone Number of VAMC staff will be populated with the local VAMC defined general phone number of the VAMC approving the authorization</w:t>
            </w:r>
          </w:p>
          <w:p w:rsidR="009A535E" w:rsidRPr="009A535E" w:rsidRDefault="009A535E" w:rsidP="00405705">
            <w:pPr>
              <w:pStyle w:val="TableTextBullet1"/>
              <w:widowControl w:val="0"/>
            </w:pPr>
            <w:r w:rsidRPr="009A535E">
              <w:lastRenderedPageBreak/>
              <w:t>Loop 2010A element PER05, “FX”</w:t>
            </w:r>
          </w:p>
          <w:p w:rsidR="00645F10" w:rsidRPr="009A535E" w:rsidRDefault="009A535E" w:rsidP="00405705">
            <w:pPr>
              <w:pStyle w:val="TableTextBullet1"/>
              <w:widowControl w:val="0"/>
            </w:pPr>
            <w:r w:rsidRPr="009A535E">
              <w:t>Loop 2010A element PER08 will be populated with the local VAMC defined general, Fax Number of VAMC approving the authorization</w:t>
            </w:r>
          </w:p>
        </w:tc>
      </w:tr>
    </w:tbl>
    <w:p w:rsidR="00201406" w:rsidRDefault="00201406" w:rsidP="007C2631">
      <w:pPr>
        <w:pStyle w:val="Heading5"/>
      </w:pPr>
      <w:bookmarkStart w:id="276" w:name="_Toc424035585"/>
      <w:r>
        <w:lastRenderedPageBreak/>
        <w:t>Response Generation – 2010B Requester Name Loop</w:t>
      </w:r>
      <w:bookmarkEnd w:id="276"/>
    </w:p>
    <w:p w:rsidR="00201406" w:rsidRPr="00DE7E92" w:rsidRDefault="00201406" w:rsidP="00405705">
      <w:pPr>
        <w:pStyle w:val="Caption"/>
        <w:widowControl w:val="0"/>
      </w:pPr>
      <w:bookmarkStart w:id="277" w:name="_Toc437426615"/>
      <w:r w:rsidRPr="00DE7E92">
        <w:t xml:space="preserve">Table </w:t>
      </w:r>
      <w:r w:rsidR="002C05ED">
        <w:fldChar w:fldCharType="begin"/>
      </w:r>
      <w:r w:rsidR="00A055D6">
        <w:instrText xml:space="preserve"> SEQ Table \* ARABIC </w:instrText>
      </w:r>
      <w:r w:rsidR="002C05ED">
        <w:fldChar w:fldCharType="separate"/>
      </w:r>
      <w:r w:rsidR="0073428E">
        <w:rPr>
          <w:noProof/>
        </w:rPr>
        <w:t>40</w:t>
      </w:r>
      <w:r w:rsidR="002C05ED">
        <w:rPr>
          <w:noProof/>
        </w:rPr>
        <w:fldChar w:fldCharType="end"/>
      </w:r>
      <w:r>
        <w:t xml:space="preserve"> </w:t>
      </w:r>
      <w:r w:rsidRPr="00DE7E92">
        <w:t xml:space="preserve">– Design Elements for </w:t>
      </w:r>
      <w:r>
        <w:t>Response Generation</w:t>
      </w:r>
      <w:bookmarkEnd w:id="27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201406" w:rsidRPr="00CC7723" w:rsidTr="005D2C3E">
        <w:trPr>
          <w:tblHeader/>
        </w:trPr>
        <w:tc>
          <w:tcPr>
            <w:tcW w:w="1231" w:type="pct"/>
            <w:tcBorders>
              <w:top w:val="single" w:sz="12" w:space="0" w:color="auto"/>
              <w:bottom w:val="single" w:sz="6" w:space="0" w:color="auto"/>
            </w:tcBorders>
            <w:shd w:val="pct15" w:color="auto" w:fill="auto"/>
          </w:tcPr>
          <w:p w:rsidR="00201406" w:rsidRPr="00CC7723" w:rsidRDefault="00201406" w:rsidP="00405705">
            <w:pPr>
              <w:pStyle w:val="TableHeading"/>
              <w:keepNext/>
              <w:keepLines/>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201406" w:rsidRPr="00CC7723" w:rsidRDefault="00201406" w:rsidP="00405705">
            <w:pPr>
              <w:pStyle w:val="TableHeading"/>
              <w:keepNext/>
              <w:keepLines/>
              <w:widowControl w:val="0"/>
            </w:pPr>
            <w:r w:rsidRPr="00CC7723">
              <w:t>Design Element</w:t>
            </w:r>
          </w:p>
        </w:tc>
        <w:tc>
          <w:tcPr>
            <w:tcW w:w="2782" w:type="pct"/>
            <w:tcBorders>
              <w:top w:val="single" w:sz="12" w:space="0" w:color="auto"/>
              <w:bottom w:val="single" w:sz="6" w:space="0" w:color="auto"/>
            </w:tcBorders>
            <w:shd w:val="pct15" w:color="auto" w:fill="auto"/>
          </w:tcPr>
          <w:p w:rsidR="00201406" w:rsidRPr="00CC7723" w:rsidRDefault="00201406" w:rsidP="00405705">
            <w:pPr>
              <w:pStyle w:val="TableHeading"/>
              <w:keepNext/>
              <w:keepLines/>
              <w:widowControl w:val="0"/>
            </w:pPr>
            <w:r w:rsidRPr="00CC7723">
              <w:t>Description</w:t>
            </w:r>
          </w:p>
        </w:tc>
      </w:tr>
      <w:tr w:rsidR="00201406" w:rsidTr="005D2C3E">
        <w:trPr>
          <w:trHeight w:val="723"/>
        </w:trPr>
        <w:tc>
          <w:tcPr>
            <w:tcW w:w="1231" w:type="pct"/>
            <w:tcBorders>
              <w:top w:val="single" w:sz="6" w:space="0" w:color="auto"/>
              <w:bottom w:val="single" w:sz="6" w:space="0" w:color="auto"/>
            </w:tcBorders>
          </w:tcPr>
          <w:p w:rsidR="00201406" w:rsidRPr="009A535E" w:rsidRDefault="00201406" w:rsidP="00405705">
            <w:pPr>
              <w:pStyle w:val="Tabletext0"/>
              <w:keepNext w:val="0"/>
              <w:widowControl w:val="0"/>
            </w:pPr>
            <w:r w:rsidRPr="009A535E">
              <w:t>FS-UN017-006</w:t>
            </w:r>
          </w:p>
        </w:tc>
        <w:tc>
          <w:tcPr>
            <w:tcW w:w="987" w:type="pct"/>
            <w:tcBorders>
              <w:top w:val="single" w:sz="6" w:space="0" w:color="auto"/>
              <w:bottom w:val="single" w:sz="6" w:space="0" w:color="auto"/>
            </w:tcBorders>
          </w:tcPr>
          <w:p w:rsidR="00201406" w:rsidRPr="009A535E" w:rsidRDefault="00201406" w:rsidP="00405705">
            <w:pPr>
              <w:pStyle w:val="Tabletext0"/>
              <w:keepNext w:val="0"/>
              <w:widowControl w:val="0"/>
            </w:pPr>
            <w:r w:rsidRPr="009A535E">
              <w:t>SD-UN017-006</w:t>
            </w:r>
          </w:p>
        </w:tc>
        <w:tc>
          <w:tcPr>
            <w:tcW w:w="2782" w:type="pct"/>
            <w:tcBorders>
              <w:top w:val="single" w:sz="6" w:space="0" w:color="auto"/>
              <w:bottom w:val="single" w:sz="6" w:space="0" w:color="auto"/>
            </w:tcBorders>
          </w:tcPr>
          <w:p w:rsidR="00201406" w:rsidRPr="009A535E" w:rsidRDefault="00201406" w:rsidP="00746258">
            <w:pPr>
              <w:pStyle w:val="Tabletext0"/>
              <w:keepNext w:val="0"/>
              <w:widowControl w:val="0"/>
            </w:pPr>
            <w:r w:rsidRPr="009A535E">
              <w:t xml:space="preserve">Loop </w:t>
            </w:r>
            <w:r w:rsidR="00746258" w:rsidRPr="009A535E">
              <w:t>2010</w:t>
            </w:r>
            <w:r w:rsidR="00746258">
              <w:t>B</w:t>
            </w:r>
            <w:r w:rsidR="00746258" w:rsidRPr="009A535E">
              <w:t xml:space="preserve"> </w:t>
            </w:r>
            <w:r w:rsidRPr="009A535E">
              <w:t>shall be required in a 278 Response.</w:t>
            </w:r>
          </w:p>
        </w:tc>
      </w:tr>
      <w:tr w:rsidR="00201406" w:rsidTr="006E58DA">
        <w:trPr>
          <w:trHeight w:val="723"/>
        </w:trPr>
        <w:tc>
          <w:tcPr>
            <w:tcW w:w="1231" w:type="pct"/>
            <w:tcBorders>
              <w:top w:val="single" w:sz="6" w:space="0" w:color="auto"/>
              <w:bottom w:val="single" w:sz="12" w:space="0" w:color="auto"/>
            </w:tcBorders>
            <w:shd w:val="clear" w:color="auto" w:fill="auto"/>
          </w:tcPr>
          <w:p w:rsidR="00201406" w:rsidRPr="00560EE3" w:rsidRDefault="00560EE3" w:rsidP="00405705">
            <w:pPr>
              <w:pStyle w:val="Tabletext0"/>
              <w:keepNext w:val="0"/>
              <w:widowControl w:val="0"/>
            </w:pPr>
            <w:r>
              <w:t>FS-UN017-007</w:t>
            </w:r>
          </w:p>
        </w:tc>
        <w:tc>
          <w:tcPr>
            <w:tcW w:w="987" w:type="pct"/>
            <w:tcBorders>
              <w:top w:val="single" w:sz="6" w:space="0" w:color="auto"/>
              <w:bottom w:val="single" w:sz="12" w:space="0" w:color="auto"/>
            </w:tcBorders>
            <w:shd w:val="clear" w:color="auto" w:fill="auto"/>
          </w:tcPr>
          <w:p w:rsidR="00201406" w:rsidRPr="00560EE3" w:rsidRDefault="00201406" w:rsidP="00405705">
            <w:pPr>
              <w:pStyle w:val="Tabletext0"/>
              <w:keepNext w:val="0"/>
              <w:widowControl w:val="0"/>
            </w:pPr>
            <w:r w:rsidRPr="00560EE3">
              <w:t>SD-UN017-007</w:t>
            </w:r>
          </w:p>
        </w:tc>
        <w:tc>
          <w:tcPr>
            <w:tcW w:w="2782" w:type="pct"/>
            <w:tcBorders>
              <w:top w:val="single" w:sz="6" w:space="0" w:color="auto"/>
              <w:bottom w:val="single" w:sz="12" w:space="0" w:color="auto"/>
            </w:tcBorders>
            <w:shd w:val="clear" w:color="auto" w:fill="auto"/>
          </w:tcPr>
          <w:p w:rsidR="00201406" w:rsidRPr="00560EE3" w:rsidRDefault="00A8023C" w:rsidP="00405705">
            <w:pPr>
              <w:pStyle w:val="Tabletext0"/>
              <w:keepNext w:val="0"/>
              <w:widowControl w:val="0"/>
            </w:pPr>
            <w:r w:rsidRPr="00560EE3">
              <w:t>Loop 2010B segment shall be populated as with the information from the 2010B Request loop.</w:t>
            </w:r>
          </w:p>
        </w:tc>
      </w:tr>
    </w:tbl>
    <w:p w:rsidR="00201406" w:rsidRDefault="00201406" w:rsidP="007C2631">
      <w:pPr>
        <w:pStyle w:val="Heading5"/>
      </w:pPr>
      <w:bookmarkStart w:id="278" w:name="_Toc424035586"/>
      <w:r>
        <w:t xml:space="preserve">Response Generation – 2010C </w:t>
      </w:r>
      <w:r w:rsidR="00182CBE">
        <w:t>Subscriber</w:t>
      </w:r>
      <w:r>
        <w:t xml:space="preserve"> Name </w:t>
      </w:r>
      <w:r w:rsidR="00182CBE">
        <w:t xml:space="preserve">and 2010D Dependent Name </w:t>
      </w:r>
      <w:r>
        <w:t>Loops</w:t>
      </w:r>
      <w:bookmarkEnd w:id="278"/>
    </w:p>
    <w:p w:rsidR="00201406" w:rsidRPr="00DE7E92" w:rsidRDefault="00201406" w:rsidP="00405705">
      <w:pPr>
        <w:pStyle w:val="Caption"/>
        <w:keepNext w:val="0"/>
        <w:keepLines w:val="0"/>
        <w:widowControl w:val="0"/>
      </w:pPr>
      <w:bookmarkStart w:id="279" w:name="_Toc437426616"/>
      <w:r w:rsidRPr="00DE7E92">
        <w:t xml:space="preserve">Table </w:t>
      </w:r>
      <w:r w:rsidR="002C05ED">
        <w:fldChar w:fldCharType="begin"/>
      </w:r>
      <w:r w:rsidR="00A055D6">
        <w:instrText xml:space="preserve"> SEQ Table \* ARABIC </w:instrText>
      </w:r>
      <w:r w:rsidR="002C05ED">
        <w:fldChar w:fldCharType="separate"/>
      </w:r>
      <w:r w:rsidR="0073428E">
        <w:rPr>
          <w:noProof/>
        </w:rPr>
        <w:t>41</w:t>
      </w:r>
      <w:r w:rsidR="002C05ED">
        <w:rPr>
          <w:noProof/>
        </w:rPr>
        <w:fldChar w:fldCharType="end"/>
      </w:r>
      <w:r>
        <w:t xml:space="preserve"> </w:t>
      </w:r>
      <w:r w:rsidRPr="00DE7E92">
        <w:t xml:space="preserve">– Design Elements for </w:t>
      </w:r>
      <w:r>
        <w:t>Response Generation</w:t>
      </w:r>
      <w:bookmarkEnd w:id="27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201406" w:rsidRPr="00CC7723" w:rsidTr="005D2C3E">
        <w:trPr>
          <w:tblHeader/>
        </w:trPr>
        <w:tc>
          <w:tcPr>
            <w:tcW w:w="1231" w:type="pct"/>
            <w:tcBorders>
              <w:top w:val="single" w:sz="12" w:space="0" w:color="auto"/>
              <w:bottom w:val="single" w:sz="6" w:space="0" w:color="auto"/>
            </w:tcBorders>
            <w:shd w:val="pct15" w:color="auto" w:fill="auto"/>
          </w:tcPr>
          <w:p w:rsidR="00201406" w:rsidRPr="00CC7723" w:rsidRDefault="00201406" w:rsidP="00405705">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201406" w:rsidRPr="00CC7723" w:rsidRDefault="00201406" w:rsidP="00405705">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201406" w:rsidRPr="00CC7723" w:rsidRDefault="00201406" w:rsidP="00405705">
            <w:pPr>
              <w:pStyle w:val="TableHeading"/>
              <w:widowControl w:val="0"/>
            </w:pPr>
            <w:r w:rsidRPr="00CC7723">
              <w:t>Description</w:t>
            </w:r>
          </w:p>
        </w:tc>
      </w:tr>
      <w:tr w:rsidR="00182CBE" w:rsidTr="005D2C3E">
        <w:trPr>
          <w:trHeight w:val="723"/>
        </w:trPr>
        <w:tc>
          <w:tcPr>
            <w:tcW w:w="1231" w:type="pct"/>
            <w:tcBorders>
              <w:top w:val="single" w:sz="6" w:space="0" w:color="auto"/>
              <w:bottom w:val="single" w:sz="6" w:space="0" w:color="auto"/>
            </w:tcBorders>
          </w:tcPr>
          <w:p w:rsidR="00182CBE" w:rsidRPr="00DF304A" w:rsidRDefault="00182CBE" w:rsidP="00405705">
            <w:pPr>
              <w:pStyle w:val="Tabletext0"/>
              <w:keepNext w:val="0"/>
              <w:widowControl w:val="0"/>
            </w:pPr>
            <w:r w:rsidRPr="00DF304A">
              <w:t>FS-UN017-011</w:t>
            </w:r>
          </w:p>
        </w:tc>
        <w:tc>
          <w:tcPr>
            <w:tcW w:w="987" w:type="pct"/>
            <w:tcBorders>
              <w:top w:val="single" w:sz="6" w:space="0" w:color="auto"/>
              <w:bottom w:val="single" w:sz="6" w:space="0" w:color="auto"/>
            </w:tcBorders>
          </w:tcPr>
          <w:p w:rsidR="00182CBE" w:rsidRPr="00DF304A" w:rsidRDefault="00732208" w:rsidP="00405705">
            <w:pPr>
              <w:pStyle w:val="Tabletext0"/>
              <w:keepNext w:val="0"/>
              <w:widowControl w:val="0"/>
            </w:pPr>
            <w:r w:rsidRPr="00DF304A">
              <w:t>SD</w:t>
            </w:r>
            <w:r w:rsidR="00182CBE" w:rsidRPr="00DF304A">
              <w:t>-UN017-011</w:t>
            </w:r>
          </w:p>
        </w:tc>
        <w:tc>
          <w:tcPr>
            <w:tcW w:w="2782" w:type="pct"/>
            <w:tcBorders>
              <w:top w:val="single" w:sz="6" w:space="0" w:color="auto"/>
              <w:bottom w:val="single" w:sz="6" w:space="0" w:color="auto"/>
            </w:tcBorders>
          </w:tcPr>
          <w:p w:rsidR="00182CBE" w:rsidRPr="00DF304A" w:rsidRDefault="00182CBE" w:rsidP="00405705">
            <w:pPr>
              <w:pStyle w:val="Tabletext0"/>
              <w:keepNext w:val="0"/>
              <w:widowControl w:val="0"/>
              <w:rPr>
                <w:b/>
              </w:rPr>
            </w:pPr>
            <w:r w:rsidRPr="00DF304A">
              <w:t>Loop 2010C shall be required in a 278 Response.</w:t>
            </w:r>
          </w:p>
        </w:tc>
      </w:tr>
      <w:tr w:rsidR="00182CBE" w:rsidTr="005D2C3E">
        <w:trPr>
          <w:trHeight w:val="723"/>
        </w:trPr>
        <w:tc>
          <w:tcPr>
            <w:tcW w:w="1231" w:type="pct"/>
            <w:tcBorders>
              <w:top w:val="single" w:sz="6" w:space="0" w:color="auto"/>
              <w:bottom w:val="single" w:sz="6" w:space="0" w:color="auto"/>
            </w:tcBorders>
            <w:shd w:val="clear" w:color="auto" w:fill="auto"/>
          </w:tcPr>
          <w:p w:rsidR="00182CBE" w:rsidRDefault="00182CBE" w:rsidP="00405705">
            <w:pPr>
              <w:pStyle w:val="Tabletext0"/>
              <w:keepNext w:val="0"/>
              <w:widowControl w:val="0"/>
            </w:pPr>
            <w:r>
              <w:t>FS-UN017-012</w:t>
            </w:r>
          </w:p>
        </w:tc>
        <w:tc>
          <w:tcPr>
            <w:tcW w:w="987" w:type="pct"/>
            <w:tcBorders>
              <w:top w:val="single" w:sz="6" w:space="0" w:color="auto"/>
              <w:bottom w:val="single" w:sz="6" w:space="0" w:color="auto"/>
            </w:tcBorders>
            <w:shd w:val="clear" w:color="auto" w:fill="auto"/>
          </w:tcPr>
          <w:p w:rsidR="00182CBE" w:rsidRDefault="00732208" w:rsidP="00405705">
            <w:pPr>
              <w:pStyle w:val="Tabletext0"/>
              <w:keepNext w:val="0"/>
              <w:widowControl w:val="0"/>
            </w:pPr>
            <w:r>
              <w:t>SD</w:t>
            </w:r>
            <w:r w:rsidR="00182CBE">
              <w:t>-UN017-012</w:t>
            </w:r>
          </w:p>
        </w:tc>
        <w:tc>
          <w:tcPr>
            <w:tcW w:w="2782" w:type="pct"/>
            <w:tcBorders>
              <w:top w:val="single" w:sz="6" w:space="0" w:color="auto"/>
              <w:bottom w:val="single" w:sz="6" w:space="0" w:color="auto"/>
            </w:tcBorders>
            <w:shd w:val="clear" w:color="auto" w:fill="auto"/>
          </w:tcPr>
          <w:p w:rsidR="00182CBE" w:rsidRDefault="00DF304A" w:rsidP="00405705">
            <w:pPr>
              <w:pStyle w:val="Tabletext0"/>
              <w:keepNext w:val="0"/>
              <w:widowControl w:val="0"/>
            </w:pPr>
            <w:r w:rsidRPr="00DF304A">
              <w:t>If the 2010D loop exists in the 278 Request, the 2010C Response loop shall be populated with the values from the 278 2010D Request loop and information from the veteran patient record.</w:t>
            </w:r>
          </w:p>
        </w:tc>
      </w:tr>
      <w:tr w:rsidR="00182CBE" w:rsidTr="005D2C3E">
        <w:trPr>
          <w:trHeight w:val="723"/>
        </w:trPr>
        <w:tc>
          <w:tcPr>
            <w:tcW w:w="1231" w:type="pct"/>
            <w:tcBorders>
              <w:top w:val="single" w:sz="6" w:space="0" w:color="auto"/>
              <w:bottom w:val="single" w:sz="6" w:space="0" w:color="auto"/>
            </w:tcBorders>
          </w:tcPr>
          <w:p w:rsidR="00182CBE" w:rsidRPr="00DF304A" w:rsidRDefault="00182CBE" w:rsidP="00405705">
            <w:pPr>
              <w:pStyle w:val="Tabletext0"/>
              <w:keepNext w:val="0"/>
              <w:widowControl w:val="0"/>
            </w:pPr>
            <w:r w:rsidRPr="00DF304A">
              <w:t>FS-UN017-013</w:t>
            </w:r>
          </w:p>
        </w:tc>
        <w:tc>
          <w:tcPr>
            <w:tcW w:w="987" w:type="pct"/>
            <w:tcBorders>
              <w:top w:val="single" w:sz="6" w:space="0" w:color="auto"/>
              <w:bottom w:val="single" w:sz="6" w:space="0" w:color="auto"/>
            </w:tcBorders>
          </w:tcPr>
          <w:p w:rsidR="00182CBE" w:rsidRPr="00DF304A" w:rsidRDefault="00732208" w:rsidP="00405705">
            <w:pPr>
              <w:pStyle w:val="Tabletext0"/>
              <w:keepNext w:val="0"/>
              <w:widowControl w:val="0"/>
            </w:pPr>
            <w:r w:rsidRPr="00DF304A">
              <w:t>SD</w:t>
            </w:r>
            <w:r w:rsidR="00182CBE" w:rsidRPr="00DF304A">
              <w:t>-UN017-013</w:t>
            </w:r>
          </w:p>
        </w:tc>
        <w:tc>
          <w:tcPr>
            <w:tcW w:w="2782" w:type="pct"/>
            <w:tcBorders>
              <w:top w:val="single" w:sz="6" w:space="0" w:color="auto"/>
              <w:bottom w:val="single" w:sz="6" w:space="0" w:color="auto"/>
            </w:tcBorders>
          </w:tcPr>
          <w:p w:rsidR="00182CBE" w:rsidRDefault="00DF304A" w:rsidP="00405705">
            <w:pPr>
              <w:pStyle w:val="Tabletext0"/>
              <w:keepNext w:val="0"/>
              <w:widowControl w:val="0"/>
            </w:pPr>
            <w:r w:rsidRPr="00DF304A">
              <w:t>Every master authorization shall have one Service (UM03) record in the response.</w:t>
            </w:r>
          </w:p>
        </w:tc>
      </w:tr>
      <w:tr w:rsidR="00182CBE" w:rsidTr="005D2C3E">
        <w:trPr>
          <w:trHeight w:val="723"/>
        </w:trPr>
        <w:tc>
          <w:tcPr>
            <w:tcW w:w="1231" w:type="pct"/>
            <w:tcBorders>
              <w:top w:val="single" w:sz="6" w:space="0" w:color="auto"/>
              <w:bottom w:val="single" w:sz="6" w:space="0" w:color="auto"/>
            </w:tcBorders>
          </w:tcPr>
          <w:p w:rsidR="00182CBE" w:rsidRPr="009D6159" w:rsidRDefault="009D6159" w:rsidP="00405705">
            <w:pPr>
              <w:pStyle w:val="Tabletext0"/>
              <w:keepNext w:val="0"/>
              <w:widowControl w:val="0"/>
            </w:pPr>
            <w:r w:rsidRPr="009D6159">
              <w:t>FS-UN017-014</w:t>
            </w:r>
          </w:p>
        </w:tc>
        <w:tc>
          <w:tcPr>
            <w:tcW w:w="987" w:type="pct"/>
            <w:tcBorders>
              <w:top w:val="single" w:sz="6" w:space="0" w:color="auto"/>
              <w:bottom w:val="single" w:sz="6" w:space="0" w:color="auto"/>
            </w:tcBorders>
          </w:tcPr>
          <w:p w:rsidR="00182CBE" w:rsidRPr="009D6159" w:rsidRDefault="00732208" w:rsidP="00405705">
            <w:pPr>
              <w:pStyle w:val="Tabletext0"/>
              <w:keepNext w:val="0"/>
              <w:widowControl w:val="0"/>
            </w:pPr>
            <w:r w:rsidRPr="009D6159">
              <w:t>SD</w:t>
            </w:r>
            <w:r w:rsidR="00182CBE" w:rsidRPr="009D6159">
              <w:t>-UN017-014</w:t>
            </w:r>
          </w:p>
        </w:tc>
        <w:tc>
          <w:tcPr>
            <w:tcW w:w="2782" w:type="pct"/>
            <w:tcBorders>
              <w:top w:val="single" w:sz="6" w:space="0" w:color="auto"/>
              <w:bottom w:val="single" w:sz="6" w:space="0" w:color="auto"/>
            </w:tcBorders>
          </w:tcPr>
          <w:p w:rsidR="00182CBE" w:rsidRPr="009D6159" w:rsidRDefault="00182CBE" w:rsidP="00405705">
            <w:pPr>
              <w:pStyle w:val="Tabletext0"/>
              <w:keepNext w:val="0"/>
              <w:widowControl w:val="0"/>
            </w:pPr>
            <w:r w:rsidRPr="009D6159">
              <w:t>If the 2010D loop does NOT exist in the 278 Request, the 2010C Response loop shall be populated according to the requirements in the PATIENT RESPONSE INFORMATION.</w:t>
            </w:r>
          </w:p>
        </w:tc>
      </w:tr>
      <w:tr w:rsidR="00182CBE" w:rsidTr="005D2C3E">
        <w:trPr>
          <w:trHeight w:val="723"/>
        </w:trPr>
        <w:tc>
          <w:tcPr>
            <w:tcW w:w="1231" w:type="pct"/>
            <w:tcBorders>
              <w:top w:val="single" w:sz="6" w:space="0" w:color="auto"/>
              <w:bottom w:val="single" w:sz="6" w:space="0" w:color="auto"/>
            </w:tcBorders>
          </w:tcPr>
          <w:p w:rsidR="00182CBE" w:rsidRPr="009D6159" w:rsidRDefault="00182CBE" w:rsidP="00405705">
            <w:pPr>
              <w:pStyle w:val="Tabletext0"/>
              <w:keepNext w:val="0"/>
              <w:widowControl w:val="0"/>
            </w:pPr>
            <w:r w:rsidRPr="009D6159">
              <w:t>FS-UN017-016</w:t>
            </w:r>
          </w:p>
          <w:p w:rsidR="00182CBE" w:rsidRPr="009D6159" w:rsidRDefault="00182CBE" w:rsidP="00405705">
            <w:pPr>
              <w:pStyle w:val="Tabletext0"/>
              <w:keepNext w:val="0"/>
              <w:widowControl w:val="0"/>
            </w:pPr>
            <w:r w:rsidRPr="009D6159">
              <w:t>FS-UN017-016-001</w:t>
            </w:r>
          </w:p>
          <w:p w:rsidR="00182CBE" w:rsidRPr="009D6159" w:rsidRDefault="00182CBE" w:rsidP="00405705">
            <w:pPr>
              <w:pStyle w:val="Tabletext0"/>
              <w:keepNext w:val="0"/>
              <w:widowControl w:val="0"/>
            </w:pPr>
            <w:r w:rsidRPr="009D6159">
              <w:t>FS-UN017-016-002</w:t>
            </w:r>
          </w:p>
          <w:p w:rsidR="00182CBE" w:rsidRPr="009D6159" w:rsidRDefault="00182CBE" w:rsidP="00405705">
            <w:pPr>
              <w:pStyle w:val="Tabletext0"/>
              <w:keepNext w:val="0"/>
              <w:widowControl w:val="0"/>
            </w:pPr>
            <w:r w:rsidRPr="009D6159">
              <w:t>FS-UN017-016-003</w:t>
            </w:r>
          </w:p>
          <w:p w:rsidR="00182CBE" w:rsidRPr="009D6159" w:rsidRDefault="00182CBE" w:rsidP="00405705">
            <w:pPr>
              <w:pStyle w:val="Tabletext0"/>
              <w:keepNext w:val="0"/>
              <w:widowControl w:val="0"/>
            </w:pPr>
            <w:r w:rsidRPr="009D6159">
              <w:t>FS-UN017-016-004</w:t>
            </w:r>
          </w:p>
          <w:p w:rsidR="00182CBE" w:rsidRPr="009D6159" w:rsidRDefault="00182CBE" w:rsidP="00405705">
            <w:pPr>
              <w:pStyle w:val="Tabletext0"/>
              <w:keepNext w:val="0"/>
              <w:widowControl w:val="0"/>
            </w:pPr>
            <w:r w:rsidRPr="009D6159">
              <w:t>FS-UN017-016-005</w:t>
            </w:r>
          </w:p>
          <w:p w:rsidR="00182CBE" w:rsidRPr="009D6159" w:rsidRDefault="00182CBE" w:rsidP="00405705">
            <w:pPr>
              <w:pStyle w:val="Tabletext0"/>
              <w:keepNext w:val="0"/>
              <w:widowControl w:val="0"/>
            </w:pPr>
            <w:r w:rsidRPr="009D6159">
              <w:t>FS-UN017-016-006</w:t>
            </w:r>
          </w:p>
          <w:p w:rsidR="00182CBE" w:rsidRPr="009D6159" w:rsidRDefault="00182CBE" w:rsidP="00405705">
            <w:pPr>
              <w:pStyle w:val="Tabletext0"/>
              <w:keepNext w:val="0"/>
              <w:widowControl w:val="0"/>
            </w:pPr>
            <w:r w:rsidRPr="009D6159">
              <w:t>FS-UN017-016-007</w:t>
            </w:r>
          </w:p>
          <w:p w:rsidR="00182CBE" w:rsidRPr="009D6159" w:rsidRDefault="00182CBE" w:rsidP="00405705">
            <w:pPr>
              <w:pStyle w:val="Tabletext0"/>
              <w:keepNext w:val="0"/>
              <w:widowControl w:val="0"/>
            </w:pPr>
            <w:r w:rsidRPr="009D6159">
              <w:t>FS-UN017-016-008</w:t>
            </w:r>
          </w:p>
          <w:p w:rsidR="00182CBE" w:rsidRPr="009D6159" w:rsidRDefault="00182CBE" w:rsidP="00405705">
            <w:pPr>
              <w:pStyle w:val="Tabletext0"/>
              <w:keepNext w:val="0"/>
              <w:widowControl w:val="0"/>
            </w:pPr>
            <w:r w:rsidRPr="009D6159">
              <w:t>FS-UN017-016-009</w:t>
            </w:r>
          </w:p>
        </w:tc>
        <w:tc>
          <w:tcPr>
            <w:tcW w:w="987" w:type="pct"/>
            <w:tcBorders>
              <w:top w:val="single" w:sz="6" w:space="0" w:color="auto"/>
              <w:bottom w:val="single" w:sz="6" w:space="0" w:color="auto"/>
            </w:tcBorders>
          </w:tcPr>
          <w:p w:rsidR="00182CBE" w:rsidRPr="009D6159" w:rsidRDefault="00732208" w:rsidP="00405705">
            <w:pPr>
              <w:pStyle w:val="Tabletext0"/>
              <w:keepNext w:val="0"/>
              <w:widowControl w:val="0"/>
            </w:pPr>
            <w:r w:rsidRPr="009D6159">
              <w:t>SD</w:t>
            </w:r>
            <w:r w:rsidR="00182CBE" w:rsidRPr="009D6159">
              <w:t>-UN017-016</w:t>
            </w:r>
          </w:p>
        </w:tc>
        <w:tc>
          <w:tcPr>
            <w:tcW w:w="2782" w:type="pct"/>
            <w:tcBorders>
              <w:top w:val="single" w:sz="6" w:space="0" w:color="auto"/>
              <w:bottom w:val="single" w:sz="6" w:space="0" w:color="auto"/>
            </w:tcBorders>
          </w:tcPr>
          <w:p w:rsidR="00182CBE" w:rsidRPr="009D6159" w:rsidRDefault="00182CBE" w:rsidP="00405705">
            <w:pPr>
              <w:pStyle w:val="Tabletext0"/>
              <w:keepNext w:val="0"/>
              <w:widowControl w:val="0"/>
            </w:pPr>
            <w:r w:rsidRPr="009D6159">
              <w:t>NM1 shall be required:</w:t>
            </w:r>
          </w:p>
          <w:p w:rsidR="00182CBE" w:rsidRPr="009D6159" w:rsidRDefault="00182CBE" w:rsidP="00405705">
            <w:pPr>
              <w:pStyle w:val="TableTextBullet1"/>
              <w:widowControl w:val="0"/>
            </w:pPr>
            <w:r w:rsidRPr="009D6159">
              <w:t>NM101 = “IL”</w:t>
            </w:r>
          </w:p>
          <w:p w:rsidR="00182CBE" w:rsidRPr="009D6159" w:rsidRDefault="00182CBE" w:rsidP="00405705">
            <w:pPr>
              <w:pStyle w:val="TableTextBullet1"/>
              <w:widowControl w:val="0"/>
            </w:pPr>
            <w:r w:rsidRPr="009D6159">
              <w:t>NM102 = “1”</w:t>
            </w:r>
          </w:p>
          <w:p w:rsidR="00182CBE" w:rsidRPr="009D6159" w:rsidRDefault="00182CBE" w:rsidP="00405705">
            <w:pPr>
              <w:pStyle w:val="TableTextBullet1"/>
              <w:widowControl w:val="0"/>
            </w:pPr>
            <w:r w:rsidRPr="009D6159">
              <w:t>NM103 = Last Name of the Patient from the Patient file</w:t>
            </w:r>
          </w:p>
          <w:p w:rsidR="00182CBE" w:rsidRPr="009D6159" w:rsidRDefault="00182CBE" w:rsidP="00405705">
            <w:pPr>
              <w:pStyle w:val="TableTextBullet1"/>
              <w:widowControl w:val="0"/>
            </w:pPr>
            <w:r w:rsidRPr="009D6159">
              <w:t>NM104 = First Name of the Patient from the Patient file</w:t>
            </w:r>
          </w:p>
          <w:p w:rsidR="00182CBE" w:rsidRPr="009D6159" w:rsidRDefault="00182CBE" w:rsidP="00405705">
            <w:pPr>
              <w:pStyle w:val="TableTextBullet1"/>
              <w:widowControl w:val="0"/>
            </w:pPr>
            <w:r w:rsidRPr="009D6159">
              <w:t>NM105 = Middle Name of the Patient from the Patient file</w:t>
            </w:r>
          </w:p>
          <w:p w:rsidR="00182CBE" w:rsidRPr="009D6159" w:rsidRDefault="00182CBE" w:rsidP="00405705">
            <w:pPr>
              <w:pStyle w:val="TableTextBullet1"/>
              <w:widowControl w:val="0"/>
            </w:pPr>
            <w:r w:rsidRPr="009D6159">
              <w:t>If exist, NM106 shall be populated with the value from the 278 2010B Request loop, element NM106</w:t>
            </w:r>
          </w:p>
          <w:p w:rsidR="00182CBE" w:rsidRPr="009D6159" w:rsidRDefault="00182CBE" w:rsidP="00405705">
            <w:pPr>
              <w:pStyle w:val="TableTextBullet1"/>
              <w:widowControl w:val="0"/>
            </w:pPr>
            <w:r w:rsidRPr="009D6159">
              <w:t>If exist, NM107 shall be populated with the value from the 278 2010B Request loop, element NM107</w:t>
            </w:r>
          </w:p>
          <w:p w:rsidR="00182CBE" w:rsidRPr="009D6159" w:rsidRDefault="00182CBE" w:rsidP="00405705">
            <w:pPr>
              <w:pStyle w:val="TableTextBullet1"/>
              <w:widowControl w:val="0"/>
            </w:pPr>
            <w:r w:rsidRPr="009D6159">
              <w:t>NM108 = “MI”</w:t>
            </w:r>
          </w:p>
          <w:p w:rsidR="00182CBE" w:rsidRPr="009D6159" w:rsidRDefault="00182CBE" w:rsidP="00405705">
            <w:pPr>
              <w:pStyle w:val="TableTextBullet1"/>
              <w:widowControl w:val="0"/>
            </w:pPr>
            <w:r w:rsidRPr="009D6159">
              <w:t>NM109 = VA assigned Patient</w:t>
            </w:r>
          </w:p>
        </w:tc>
      </w:tr>
      <w:tr w:rsidR="00182CBE" w:rsidRPr="009A1EDC" w:rsidTr="005D2C3E">
        <w:trPr>
          <w:trHeight w:val="723"/>
        </w:trPr>
        <w:tc>
          <w:tcPr>
            <w:tcW w:w="1231" w:type="pct"/>
            <w:tcBorders>
              <w:top w:val="single" w:sz="6" w:space="0" w:color="auto"/>
              <w:bottom w:val="single" w:sz="6" w:space="0" w:color="auto"/>
            </w:tcBorders>
          </w:tcPr>
          <w:p w:rsidR="00732208" w:rsidRPr="009D6159" w:rsidRDefault="00732208" w:rsidP="00405705">
            <w:pPr>
              <w:pStyle w:val="Tabletext0"/>
              <w:keepNext w:val="0"/>
              <w:widowControl w:val="0"/>
            </w:pPr>
            <w:r w:rsidRPr="009D6159">
              <w:lastRenderedPageBreak/>
              <w:t>FS-UN017-017</w:t>
            </w:r>
          </w:p>
          <w:p w:rsidR="00732208" w:rsidRPr="009D6159" w:rsidRDefault="00732208" w:rsidP="00405705">
            <w:pPr>
              <w:pStyle w:val="Tabletext0"/>
              <w:keepNext w:val="0"/>
              <w:widowControl w:val="0"/>
            </w:pPr>
            <w:r w:rsidRPr="009D6159">
              <w:t>FS-UN017-017-001</w:t>
            </w:r>
          </w:p>
          <w:p w:rsidR="00732208" w:rsidRPr="009D6159" w:rsidRDefault="00732208" w:rsidP="00405705">
            <w:pPr>
              <w:pStyle w:val="Tabletext0"/>
              <w:keepNext w:val="0"/>
              <w:widowControl w:val="0"/>
            </w:pPr>
            <w:r w:rsidRPr="009D6159">
              <w:t>FS-UN017-017-002</w:t>
            </w:r>
          </w:p>
          <w:p w:rsidR="00182CBE" w:rsidRPr="009D6159" w:rsidRDefault="00732208" w:rsidP="00405705">
            <w:pPr>
              <w:pStyle w:val="Tabletext0"/>
              <w:keepNext w:val="0"/>
              <w:widowControl w:val="0"/>
            </w:pPr>
            <w:r w:rsidRPr="009D6159">
              <w:t>FS-UN017-017-003</w:t>
            </w:r>
          </w:p>
        </w:tc>
        <w:tc>
          <w:tcPr>
            <w:tcW w:w="987" w:type="pct"/>
            <w:tcBorders>
              <w:top w:val="single" w:sz="6" w:space="0" w:color="auto"/>
              <w:bottom w:val="single" w:sz="6" w:space="0" w:color="auto"/>
            </w:tcBorders>
          </w:tcPr>
          <w:p w:rsidR="00182CBE" w:rsidRPr="009D6159" w:rsidRDefault="00732208" w:rsidP="00405705">
            <w:pPr>
              <w:pStyle w:val="Tabletext0"/>
              <w:keepNext w:val="0"/>
              <w:widowControl w:val="0"/>
            </w:pPr>
            <w:r w:rsidRPr="009D6159">
              <w:t>SD-UN017-017</w:t>
            </w:r>
          </w:p>
        </w:tc>
        <w:tc>
          <w:tcPr>
            <w:tcW w:w="2782" w:type="pct"/>
            <w:tcBorders>
              <w:top w:val="single" w:sz="6" w:space="0" w:color="auto"/>
              <w:bottom w:val="single" w:sz="6" w:space="0" w:color="auto"/>
            </w:tcBorders>
          </w:tcPr>
          <w:p w:rsidR="00732208" w:rsidRPr="009D6159" w:rsidRDefault="00732208" w:rsidP="00405705">
            <w:pPr>
              <w:pStyle w:val="Tabletext0"/>
              <w:keepNext w:val="0"/>
              <w:widowControl w:val="0"/>
            </w:pPr>
            <w:r w:rsidRPr="009D6159">
              <w:t>The REF element shall be returned in the Patient Loop Response:</w:t>
            </w:r>
          </w:p>
          <w:p w:rsidR="00732208" w:rsidRPr="009D6159" w:rsidRDefault="00732208" w:rsidP="00405705">
            <w:pPr>
              <w:pStyle w:val="TableTextBullet1"/>
              <w:widowControl w:val="0"/>
            </w:pPr>
            <w:r w:rsidRPr="009D6159">
              <w:t>The REF element shall not exceed 9 occurrences</w:t>
            </w:r>
          </w:p>
          <w:p w:rsidR="00732208" w:rsidRPr="009D6159" w:rsidRDefault="00732208" w:rsidP="00405705">
            <w:pPr>
              <w:pStyle w:val="TableTextBullet1"/>
              <w:widowControl w:val="0"/>
            </w:pPr>
            <w:r w:rsidRPr="009D6159">
              <w:t>If REF elements are present in the 278 Request, they shall be returned in the 2010B Response.</w:t>
            </w:r>
          </w:p>
          <w:p w:rsidR="00182CBE" w:rsidRPr="009D6159" w:rsidRDefault="00732208" w:rsidP="00405705">
            <w:pPr>
              <w:pStyle w:val="TableTextBullet1"/>
              <w:widowControl w:val="0"/>
            </w:pPr>
            <w:r w:rsidRPr="009D6159">
              <w:t>The authorization clerk shall not be allowed to change existing REF elements</w:t>
            </w:r>
          </w:p>
        </w:tc>
      </w:tr>
      <w:tr w:rsidR="00182CBE" w:rsidTr="005D2C3E">
        <w:trPr>
          <w:trHeight w:val="723"/>
        </w:trPr>
        <w:tc>
          <w:tcPr>
            <w:tcW w:w="1231" w:type="pct"/>
            <w:tcBorders>
              <w:top w:val="single" w:sz="6" w:space="0" w:color="auto"/>
              <w:bottom w:val="single" w:sz="6" w:space="0" w:color="auto"/>
            </w:tcBorders>
          </w:tcPr>
          <w:p w:rsidR="00732208" w:rsidRPr="009D6159" w:rsidRDefault="00732208" w:rsidP="005939DD">
            <w:pPr>
              <w:pStyle w:val="Tabletext0"/>
            </w:pPr>
            <w:r w:rsidRPr="009D6159">
              <w:t>FS-UN017-018</w:t>
            </w:r>
          </w:p>
          <w:p w:rsidR="00732208" w:rsidRPr="009D6159" w:rsidRDefault="00732208" w:rsidP="005939DD">
            <w:pPr>
              <w:pStyle w:val="Tabletext0"/>
            </w:pPr>
            <w:r w:rsidRPr="009D6159">
              <w:t>FS-UN017-018-001</w:t>
            </w:r>
          </w:p>
          <w:p w:rsidR="00182CBE" w:rsidRPr="009D6159" w:rsidRDefault="00732208" w:rsidP="005939DD">
            <w:pPr>
              <w:pStyle w:val="Tabletext0"/>
            </w:pPr>
            <w:r w:rsidRPr="009D6159">
              <w:t>FS-UN017-018-002</w:t>
            </w:r>
          </w:p>
        </w:tc>
        <w:tc>
          <w:tcPr>
            <w:tcW w:w="987" w:type="pct"/>
            <w:tcBorders>
              <w:top w:val="single" w:sz="6" w:space="0" w:color="auto"/>
              <w:bottom w:val="single" w:sz="6" w:space="0" w:color="auto"/>
            </w:tcBorders>
          </w:tcPr>
          <w:p w:rsidR="00182CBE" w:rsidRPr="009D6159" w:rsidRDefault="00732208" w:rsidP="005939DD">
            <w:pPr>
              <w:pStyle w:val="Tabletext0"/>
            </w:pPr>
            <w:r w:rsidRPr="009D6159">
              <w:t>SD-UN017-018</w:t>
            </w:r>
          </w:p>
        </w:tc>
        <w:tc>
          <w:tcPr>
            <w:tcW w:w="2782" w:type="pct"/>
            <w:tcBorders>
              <w:top w:val="single" w:sz="6" w:space="0" w:color="auto"/>
              <w:bottom w:val="single" w:sz="6" w:space="0" w:color="auto"/>
            </w:tcBorders>
          </w:tcPr>
          <w:p w:rsidR="00732208" w:rsidRPr="009D6159" w:rsidRDefault="00732208" w:rsidP="005939DD">
            <w:pPr>
              <w:pStyle w:val="Tabletext0"/>
            </w:pPr>
            <w:r w:rsidRPr="009D6159">
              <w:t>NM3 shall be required:</w:t>
            </w:r>
          </w:p>
          <w:p w:rsidR="00732208" w:rsidRPr="009D6159" w:rsidRDefault="00732208" w:rsidP="007F1DE7">
            <w:pPr>
              <w:pStyle w:val="TableTextBullet1"/>
            </w:pPr>
            <w:r w:rsidRPr="009D6159">
              <w:t>N301 shall be populated with the patient street address</w:t>
            </w:r>
          </w:p>
          <w:p w:rsidR="00182CBE" w:rsidRPr="009D6159" w:rsidRDefault="00732208" w:rsidP="007F1DE7">
            <w:pPr>
              <w:pStyle w:val="TableTextBullet1"/>
            </w:pPr>
            <w:r w:rsidRPr="009D6159">
              <w:t>If patient has an additional address line, N302 shall be populated.</w:t>
            </w:r>
          </w:p>
        </w:tc>
      </w:tr>
      <w:tr w:rsidR="00182CBE" w:rsidRPr="009A1EDC" w:rsidTr="005D2C3E">
        <w:trPr>
          <w:trHeight w:val="723"/>
        </w:trPr>
        <w:tc>
          <w:tcPr>
            <w:tcW w:w="1231" w:type="pct"/>
            <w:tcBorders>
              <w:top w:val="single" w:sz="6" w:space="0" w:color="auto"/>
              <w:bottom w:val="single" w:sz="6" w:space="0" w:color="auto"/>
            </w:tcBorders>
          </w:tcPr>
          <w:p w:rsidR="00732208" w:rsidRPr="009D6159" w:rsidRDefault="00732208" w:rsidP="005939DD">
            <w:pPr>
              <w:pStyle w:val="Tabletext0"/>
            </w:pPr>
            <w:r w:rsidRPr="009D6159">
              <w:t>FS-UN017-019</w:t>
            </w:r>
          </w:p>
          <w:p w:rsidR="00732208" w:rsidRPr="009D6159" w:rsidRDefault="00732208" w:rsidP="005939DD">
            <w:pPr>
              <w:pStyle w:val="Tabletext0"/>
            </w:pPr>
            <w:r w:rsidRPr="009D6159">
              <w:t>FS-UN017-019-001</w:t>
            </w:r>
          </w:p>
          <w:p w:rsidR="00732208" w:rsidRPr="009D6159" w:rsidRDefault="00732208" w:rsidP="005939DD">
            <w:pPr>
              <w:pStyle w:val="Tabletext0"/>
            </w:pPr>
            <w:r w:rsidRPr="009D6159">
              <w:t>FS-UN017-019-002</w:t>
            </w:r>
          </w:p>
          <w:p w:rsidR="00732208" w:rsidRPr="009D6159" w:rsidRDefault="00732208" w:rsidP="005939DD">
            <w:pPr>
              <w:pStyle w:val="Tabletext0"/>
            </w:pPr>
            <w:r w:rsidRPr="009D6159">
              <w:t>FS-UN017-019-003</w:t>
            </w:r>
          </w:p>
          <w:p w:rsidR="00182CBE" w:rsidRPr="009D6159" w:rsidRDefault="00732208" w:rsidP="005939DD">
            <w:pPr>
              <w:pStyle w:val="Tabletext0"/>
            </w:pPr>
            <w:r w:rsidRPr="009D6159">
              <w:t>FS-UN017-019-004</w:t>
            </w:r>
          </w:p>
        </w:tc>
        <w:tc>
          <w:tcPr>
            <w:tcW w:w="987" w:type="pct"/>
            <w:tcBorders>
              <w:top w:val="single" w:sz="6" w:space="0" w:color="auto"/>
              <w:bottom w:val="single" w:sz="6" w:space="0" w:color="auto"/>
            </w:tcBorders>
          </w:tcPr>
          <w:p w:rsidR="00182CBE" w:rsidRPr="009D6159" w:rsidRDefault="00732208" w:rsidP="005939DD">
            <w:pPr>
              <w:pStyle w:val="Tabletext0"/>
            </w:pPr>
            <w:r w:rsidRPr="009D6159">
              <w:t>SD-UN017-019</w:t>
            </w:r>
          </w:p>
        </w:tc>
        <w:tc>
          <w:tcPr>
            <w:tcW w:w="2782" w:type="pct"/>
            <w:tcBorders>
              <w:top w:val="single" w:sz="6" w:space="0" w:color="auto"/>
              <w:bottom w:val="single" w:sz="6" w:space="0" w:color="auto"/>
            </w:tcBorders>
          </w:tcPr>
          <w:p w:rsidR="00732208" w:rsidRPr="009D6159" w:rsidRDefault="00732208" w:rsidP="005939DD">
            <w:pPr>
              <w:pStyle w:val="Tabletext0"/>
            </w:pPr>
            <w:r w:rsidRPr="009D6159">
              <w:t>NM4 shall be required:</w:t>
            </w:r>
          </w:p>
          <w:p w:rsidR="00732208" w:rsidRPr="009D6159" w:rsidRDefault="00732208" w:rsidP="007F1DE7">
            <w:pPr>
              <w:pStyle w:val="TableTextBullet1"/>
            </w:pPr>
            <w:r w:rsidRPr="009D6159">
              <w:t>N401 shall be populated with City from patient file</w:t>
            </w:r>
          </w:p>
          <w:p w:rsidR="00732208" w:rsidRPr="009D6159" w:rsidRDefault="00732208" w:rsidP="007F1DE7">
            <w:pPr>
              <w:pStyle w:val="TableTextBullet1"/>
            </w:pPr>
            <w:r w:rsidRPr="009D6159">
              <w:t>N402 shall be populated with State patient file</w:t>
            </w:r>
          </w:p>
          <w:p w:rsidR="00732208" w:rsidRPr="009D6159" w:rsidRDefault="00732208" w:rsidP="007F1DE7">
            <w:pPr>
              <w:pStyle w:val="TableTextBullet1"/>
            </w:pPr>
            <w:r w:rsidRPr="009D6159">
              <w:t>N403 shall be populated with Zip from the patient file</w:t>
            </w:r>
          </w:p>
          <w:p w:rsidR="00182CBE" w:rsidRPr="009D6159" w:rsidRDefault="00732208" w:rsidP="007F1DE7">
            <w:pPr>
              <w:pStyle w:val="TableTextBullet1"/>
            </w:pPr>
            <w:r w:rsidRPr="009D6159">
              <w:t>N404 shall be populated with Country code</w:t>
            </w:r>
          </w:p>
        </w:tc>
      </w:tr>
      <w:tr w:rsidR="00182CBE" w:rsidRPr="009A1EDC" w:rsidTr="005D2C3E">
        <w:trPr>
          <w:trHeight w:val="723"/>
        </w:trPr>
        <w:tc>
          <w:tcPr>
            <w:tcW w:w="1231" w:type="pct"/>
            <w:tcBorders>
              <w:top w:val="single" w:sz="6" w:space="0" w:color="auto"/>
              <w:bottom w:val="single" w:sz="6" w:space="0" w:color="auto"/>
            </w:tcBorders>
          </w:tcPr>
          <w:p w:rsidR="00732208" w:rsidRPr="009D6159" w:rsidRDefault="00732208" w:rsidP="005939DD">
            <w:pPr>
              <w:pStyle w:val="Tabletext0"/>
            </w:pPr>
            <w:r w:rsidRPr="009D6159">
              <w:t>FS-UN017-020</w:t>
            </w:r>
          </w:p>
          <w:p w:rsidR="00732208" w:rsidRPr="009D6159" w:rsidRDefault="00732208" w:rsidP="005939DD">
            <w:pPr>
              <w:pStyle w:val="Tabletext0"/>
            </w:pPr>
            <w:r w:rsidRPr="009D6159">
              <w:t>FS-UN017-020-001</w:t>
            </w:r>
          </w:p>
          <w:p w:rsidR="00732208" w:rsidRPr="009D6159" w:rsidRDefault="00732208" w:rsidP="005939DD">
            <w:pPr>
              <w:pStyle w:val="Tabletext0"/>
            </w:pPr>
            <w:r w:rsidRPr="009D6159">
              <w:t>FS-UN017-020-002</w:t>
            </w:r>
          </w:p>
          <w:p w:rsidR="00182CBE" w:rsidRPr="009D6159" w:rsidRDefault="00732208" w:rsidP="005939DD">
            <w:pPr>
              <w:pStyle w:val="Tabletext0"/>
            </w:pPr>
            <w:r w:rsidRPr="009D6159">
              <w:t>FS-UN017-020-003</w:t>
            </w:r>
          </w:p>
        </w:tc>
        <w:tc>
          <w:tcPr>
            <w:tcW w:w="987" w:type="pct"/>
            <w:tcBorders>
              <w:top w:val="single" w:sz="6" w:space="0" w:color="auto"/>
              <w:bottom w:val="single" w:sz="6" w:space="0" w:color="auto"/>
            </w:tcBorders>
          </w:tcPr>
          <w:p w:rsidR="00182CBE" w:rsidRPr="009D6159" w:rsidRDefault="00732208" w:rsidP="005939DD">
            <w:pPr>
              <w:pStyle w:val="Tabletext0"/>
            </w:pPr>
            <w:r w:rsidRPr="009D6159">
              <w:t>SD-UN017-020</w:t>
            </w:r>
          </w:p>
        </w:tc>
        <w:tc>
          <w:tcPr>
            <w:tcW w:w="2782" w:type="pct"/>
            <w:tcBorders>
              <w:top w:val="single" w:sz="6" w:space="0" w:color="auto"/>
              <w:bottom w:val="single" w:sz="6" w:space="0" w:color="auto"/>
            </w:tcBorders>
          </w:tcPr>
          <w:p w:rsidR="009D6159" w:rsidRPr="009D6159" w:rsidRDefault="009D6159" w:rsidP="005939DD">
            <w:pPr>
              <w:pStyle w:val="Tabletext0"/>
            </w:pPr>
            <w:r w:rsidRPr="009D6159">
              <w:t>DMG shall be populated as follows:</w:t>
            </w:r>
          </w:p>
          <w:p w:rsidR="00732208" w:rsidRPr="009D6159" w:rsidRDefault="00732208" w:rsidP="007F1DE7">
            <w:pPr>
              <w:pStyle w:val="TableTextBullet1"/>
            </w:pPr>
            <w:r w:rsidRPr="009D6159">
              <w:t>DMG01 = “D8”</w:t>
            </w:r>
          </w:p>
          <w:p w:rsidR="00732208" w:rsidRPr="009D6159" w:rsidRDefault="00732208" w:rsidP="007F1DE7">
            <w:pPr>
              <w:pStyle w:val="TableTextBullet1"/>
            </w:pPr>
            <w:r w:rsidRPr="009D6159">
              <w:t>DMG02 = Patients Date of Birth</w:t>
            </w:r>
          </w:p>
          <w:p w:rsidR="00182CBE" w:rsidRPr="009D6159" w:rsidRDefault="00732208" w:rsidP="007F1DE7">
            <w:pPr>
              <w:pStyle w:val="TableTextBullet1"/>
            </w:pPr>
            <w:r w:rsidRPr="009D6159">
              <w:t>DMG03 = Patient gender (F, U, M)</w:t>
            </w:r>
          </w:p>
        </w:tc>
      </w:tr>
      <w:tr w:rsidR="00182CBE" w:rsidTr="006E58DA">
        <w:trPr>
          <w:trHeight w:val="525"/>
        </w:trPr>
        <w:tc>
          <w:tcPr>
            <w:tcW w:w="1231" w:type="pct"/>
            <w:tcBorders>
              <w:top w:val="single" w:sz="6" w:space="0" w:color="auto"/>
              <w:bottom w:val="single" w:sz="12" w:space="0" w:color="auto"/>
            </w:tcBorders>
          </w:tcPr>
          <w:p w:rsidR="00182CBE" w:rsidRPr="009D6159" w:rsidRDefault="00732208" w:rsidP="005939DD">
            <w:pPr>
              <w:pStyle w:val="Tabletext0"/>
            </w:pPr>
            <w:r w:rsidRPr="009D6159">
              <w:t>FS-UN017-021</w:t>
            </w:r>
          </w:p>
        </w:tc>
        <w:tc>
          <w:tcPr>
            <w:tcW w:w="987" w:type="pct"/>
            <w:tcBorders>
              <w:top w:val="single" w:sz="6" w:space="0" w:color="auto"/>
              <w:bottom w:val="single" w:sz="12" w:space="0" w:color="auto"/>
            </w:tcBorders>
          </w:tcPr>
          <w:p w:rsidR="00182CBE" w:rsidRPr="009D6159" w:rsidRDefault="00732208" w:rsidP="005939DD">
            <w:pPr>
              <w:pStyle w:val="Tabletext0"/>
            </w:pPr>
            <w:r w:rsidRPr="009D6159">
              <w:t>SD-UN017-021</w:t>
            </w:r>
          </w:p>
        </w:tc>
        <w:tc>
          <w:tcPr>
            <w:tcW w:w="2782" w:type="pct"/>
            <w:tcBorders>
              <w:top w:val="single" w:sz="6" w:space="0" w:color="auto"/>
              <w:bottom w:val="single" w:sz="12" w:space="0" w:color="auto"/>
            </w:tcBorders>
          </w:tcPr>
          <w:p w:rsidR="00182CBE" w:rsidRPr="009D6159" w:rsidRDefault="00732208" w:rsidP="005939DD">
            <w:pPr>
              <w:pStyle w:val="Tabletext0"/>
            </w:pPr>
            <w:r w:rsidRPr="009D6159">
              <w:t>The INS segment shall not be required in the response.</w:t>
            </w:r>
          </w:p>
        </w:tc>
      </w:tr>
    </w:tbl>
    <w:p w:rsidR="00D84D2D" w:rsidRDefault="00D84D2D" w:rsidP="007C2631">
      <w:pPr>
        <w:pStyle w:val="Heading5"/>
      </w:pPr>
      <w:bookmarkStart w:id="280" w:name="_Toc424035587"/>
      <w:r>
        <w:t>Response Generation – 20</w:t>
      </w:r>
      <w:r w:rsidR="00ED4033">
        <w:t>0</w:t>
      </w:r>
      <w:r>
        <w:t>0E Patient Event Level Loop</w:t>
      </w:r>
      <w:bookmarkEnd w:id="280"/>
    </w:p>
    <w:p w:rsidR="00D84D2D" w:rsidRPr="00DE7E92" w:rsidRDefault="00D84D2D" w:rsidP="005D2C3E">
      <w:pPr>
        <w:pStyle w:val="Caption"/>
        <w:keepNext w:val="0"/>
        <w:keepLines w:val="0"/>
      </w:pPr>
      <w:bookmarkStart w:id="281" w:name="_Toc437426617"/>
      <w:r w:rsidRPr="00DE7E92">
        <w:t xml:space="preserve">Table </w:t>
      </w:r>
      <w:r w:rsidR="002C05ED">
        <w:fldChar w:fldCharType="begin"/>
      </w:r>
      <w:r w:rsidR="00A055D6">
        <w:instrText xml:space="preserve"> SEQ Table \* ARABIC </w:instrText>
      </w:r>
      <w:r w:rsidR="002C05ED">
        <w:fldChar w:fldCharType="separate"/>
      </w:r>
      <w:r w:rsidR="0073428E">
        <w:rPr>
          <w:noProof/>
        </w:rPr>
        <w:t>42</w:t>
      </w:r>
      <w:r w:rsidR="002C05ED">
        <w:rPr>
          <w:noProof/>
        </w:rPr>
        <w:fldChar w:fldCharType="end"/>
      </w:r>
      <w:r>
        <w:t xml:space="preserve"> </w:t>
      </w:r>
      <w:r w:rsidRPr="00DE7E92">
        <w:t xml:space="preserve">– Design Elements for </w:t>
      </w:r>
      <w:r>
        <w:t>Response Generation</w:t>
      </w:r>
      <w:bookmarkEnd w:id="28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D84D2D" w:rsidRPr="00CC7723" w:rsidTr="005D2C3E">
        <w:trPr>
          <w:tblHeader/>
        </w:trPr>
        <w:tc>
          <w:tcPr>
            <w:tcW w:w="1231" w:type="pct"/>
            <w:tcBorders>
              <w:top w:val="single" w:sz="12" w:space="0" w:color="auto"/>
              <w:bottom w:val="single" w:sz="6" w:space="0" w:color="auto"/>
            </w:tcBorders>
            <w:shd w:val="pct15" w:color="auto" w:fill="auto"/>
          </w:tcPr>
          <w:p w:rsidR="00D84D2D" w:rsidRPr="00CC7723" w:rsidRDefault="00D84D2D" w:rsidP="005D2C3E">
            <w:pPr>
              <w:pStyle w:val="TableHeading"/>
              <w:keepNext/>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D84D2D" w:rsidRPr="00CC7723" w:rsidRDefault="00D84D2D" w:rsidP="005D2C3E">
            <w:pPr>
              <w:pStyle w:val="TableHeading"/>
            </w:pPr>
            <w:r w:rsidRPr="00CC7723">
              <w:t>Design Element</w:t>
            </w:r>
          </w:p>
        </w:tc>
        <w:tc>
          <w:tcPr>
            <w:tcW w:w="2782" w:type="pct"/>
            <w:tcBorders>
              <w:top w:val="single" w:sz="12" w:space="0" w:color="auto"/>
              <w:bottom w:val="single" w:sz="6" w:space="0" w:color="auto"/>
            </w:tcBorders>
            <w:shd w:val="pct15" w:color="auto" w:fill="auto"/>
          </w:tcPr>
          <w:p w:rsidR="00D84D2D" w:rsidRPr="00CC7723" w:rsidRDefault="00D84D2D" w:rsidP="005D2C3E">
            <w:pPr>
              <w:pStyle w:val="TableHeading"/>
            </w:pPr>
            <w:r w:rsidRPr="00CC7723">
              <w:t>Description</w:t>
            </w:r>
          </w:p>
        </w:tc>
      </w:tr>
      <w:tr w:rsidR="00D84D2D" w:rsidRPr="009A1EDC" w:rsidTr="005D2C3E">
        <w:trPr>
          <w:trHeight w:val="723"/>
        </w:trPr>
        <w:tc>
          <w:tcPr>
            <w:tcW w:w="1231" w:type="pct"/>
            <w:tcBorders>
              <w:top w:val="single" w:sz="6" w:space="0" w:color="auto"/>
              <w:bottom w:val="single" w:sz="6" w:space="0" w:color="auto"/>
            </w:tcBorders>
          </w:tcPr>
          <w:p w:rsidR="00D84D2D" w:rsidRPr="009D6159" w:rsidRDefault="00D84D2D" w:rsidP="005D2C3E">
            <w:pPr>
              <w:pStyle w:val="Tabletext0"/>
              <w:keepNext w:val="0"/>
            </w:pPr>
            <w:r w:rsidRPr="009D6159">
              <w:t>FS-UN017-022</w:t>
            </w:r>
          </w:p>
        </w:tc>
        <w:tc>
          <w:tcPr>
            <w:tcW w:w="987" w:type="pct"/>
            <w:tcBorders>
              <w:top w:val="single" w:sz="6" w:space="0" w:color="auto"/>
              <w:bottom w:val="single" w:sz="6" w:space="0" w:color="auto"/>
            </w:tcBorders>
          </w:tcPr>
          <w:p w:rsidR="00D84D2D" w:rsidRPr="009D6159" w:rsidRDefault="00ED4033" w:rsidP="005D2C3E">
            <w:pPr>
              <w:pStyle w:val="Tabletext0"/>
              <w:keepNext w:val="0"/>
            </w:pPr>
            <w:r w:rsidRPr="009D6159">
              <w:t>SD</w:t>
            </w:r>
            <w:r w:rsidR="00D84D2D" w:rsidRPr="009D6159">
              <w:t>-UN017-022</w:t>
            </w:r>
          </w:p>
        </w:tc>
        <w:tc>
          <w:tcPr>
            <w:tcW w:w="2782" w:type="pct"/>
            <w:tcBorders>
              <w:top w:val="single" w:sz="6" w:space="0" w:color="auto"/>
              <w:bottom w:val="single" w:sz="6" w:space="0" w:color="auto"/>
            </w:tcBorders>
          </w:tcPr>
          <w:p w:rsidR="00D84D2D" w:rsidRPr="009D6159" w:rsidRDefault="00D84D2D" w:rsidP="005D2C3E">
            <w:pPr>
              <w:pStyle w:val="Tabletext0"/>
              <w:keepNext w:val="0"/>
              <w:rPr>
                <w:b/>
              </w:rPr>
            </w:pPr>
            <w:r w:rsidRPr="009D6159">
              <w:t>Loop 2000E, element TRN shall be populated with the value from the 278 2010B Request loop, if present in the 278 2000E Request loop.</w:t>
            </w:r>
          </w:p>
        </w:tc>
      </w:tr>
      <w:tr w:rsidR="00D84D2D" w:rsidTr="005D2C3E">
        <w:trPr>
          <w:trHeight w:val="732"/>
        </w:trPr>
        <w:tc>
          <w:tcPr>
            <w:tcW w:w="1231" w:type="pct"/>
            <w:tcBorders>
              <w:top w:val="single" w:sz="6" w:space="0" w:color="auto"/>
              <w:bottom w:val="single" w:sz="6" w:space="0" w:color="auto"/>
            </w:tcBorders>
            <w:shd w:val="clear" w:color="auto" w:fill="auto"/>
          </w:tcPr>
          <w:p w:rsidR="00D84D2D" w:rsidRDefault="00D84D2D" w:rsidP="005D2C3E">
            <w:pPr>
              <w:pStyle w:val="Tabletext0"/>
              <w:keepNext w:val="0"/>
            </w:pPr>
            <w:r>
              <w:t>FS-UN017-025</w:t>
            </w:r>
          </w:p>
        </w:tc>
        <w:tc>
          <w:tcPr>
            <w:tcW w:w="987" w:type="pct"/>
            <w:tcBorders>
              <w:top w:val="single" w:sz="6" w:space="0" w:color="auto"/>
              <w:bottom w:val="single" w:sz="6" w:space="0" w:color="auto"/>
            </w:tcBorders>
            <w:shd w:val="clear" w:color="auto" w:fill="auto"/>
          </w:tcPr>
          <w:p w:rsidR="00D84D2D" w:rsidRDefault="00ED4033" w:rsidP="005D2C3E">
            <w:pPr>
              <w:pStyle w:val="Tabletext0"/>
              <w:keepNext w:val="0"/>
            </w:pPr>
            <w:r>
              <w:t>SD</w:t>
            </w:r>
            <w:r w:rsidR="00D84D2D">
              <w:t>-UN017-025</w:t>
            </w:r>
          </w:p>
        </w:tc>
        <w:tc>
          <w:tcPr>
            <w:tcW w:w="2782" w:type="pct"/>
            <w:tcBorders>
              <w:top w:val="single" w:sz="6" w:space="0" w:color="auto"/>
              <w:bottom w:val="single" w:sz="6" w:space="0" w:color="auto"/>
            </w:tcBorders>
            <w:shd w:val="clear" w:color="auto" w:fill="auto"/>
          </w:tcPr>
          <w:p w:rsidR="00D84D2D" w:rsidRDefault="00D84D2D" w:rsidP="005D2C3E">
            <w:pPr>
              <w:pStyle w:val="Tabletext0"/>
              <w:keepNext w:val="0"/>
            </w:pPr>
            <w:r>
              <w:t>REF shall be populated in the 278 2000E Response.</w:t>
            </w:r>
          </w:p>
        </w:tc>
      </w:tr>
      <w:tr w:rsidR="00D84D2D" w:rsidTr="005D2C3E">
        <w:trPr>
          <w:trHeight w:val="723"/>
        </w:trPr>
        <w:tc>
          <w:tcPr>
            <w:tcW w:w="1231" w:type="pct"/>
            <w:tcBorders>
              <w:top w:val="single" w:sz="6" w:space="0" w:color="auto"/>
              <w:bottom w:val="single" w:sz="6" w:space="0" w:color="auto"/>
            </w:tcBorders>
          </w:tcPr>
          <w:p w:rsidR="00D84D2D" w:rsidRPr="009D6159" w:rsidRDefault="00D84D2D" w:rsidP="005D2C3E">
            <w:pPr>
              <w:pStyle w:val="Tabletext0"/>
              <w:keepNext w:val="0"/>
            </w:pPr>
            <w:r w:rsidRPr="009D6159">
              <w:t>FS-UN017-026</w:t>
            </w:r>
          </w:p>
          <w:p w:rsidR="00D84D2D" w:rsidRPr="009D6159" w:rsidRDefault="00D84D2D" w:rsidP="005D2C3E">
            <w:pPr>
              <w:pStyle w:val="Tabletext0"/>
              <w:keepNext w:val="0"/>
            </w:pPr>
            <w:r w:rsidRPr="009D6159">
              <w:t>FS-UN017-026-001</w:t>
            </w:r>
          </w:p>
          <w:p w:rsidR="00D84D2D" w:rsidRPr="009D6159" w:rsidRDefault="00D84D2D" w:rsidP="005D2C3E">
            <w:pPr>
              <w:pStyle w:val="Tabletext0"/>
              <w:keepNext w:val="0"/>
            </w:pPr>
            <w:r w:rsidRPr="009D6159">
              <w:t>FS-UN017-026-002</w:t>
            </w:r>
          </w:p>
        </w:tc>
        <w:tc>
          <w:tcPr>
            <w:tcW w:w="987" w:type="pct"/>
            <w:tcBorders>
              <w:top w:val="single" w:sz="6" w:space="0" w:color="auto"/>
              <w:bottom w:val="single" w:sz="6" w:space="0" w:color="auto"/>
            </w:tcBorders>
          </w:tcPr>
          <w:p w:rsidR="00D84D2D" w:rsidRPr="009D6159" w:rsidRDefault="00ED4033" w:rsidP="005D2C3E">
            <w:pPr>
              <w:pStyle w:val="Tabletext0"/>
              <w:keepNext w:val="0"/>
            </w:pPr>
            <w:r w:rsidRPr="009D6159">
              <w:t>SD</w:t>
            </w:r>
            <w:r w:rsidR="00D84D2D" w:rsidRPr="009D6159">
              <w:t>-UN017-026</w:t>
            </w:r>
          </w:p>
        </w:tc>
        <w:tc>
          <w:tcPr>
            <w:tcW w:w="2782" w:type="pct"/>
            <w:tcBorders>
              <w:top w:val="single" w:sz="6" w:space="0" w:color="auto"/>
              <w:bottom w:val="single" w:sz="6" w:space="0" w:color="auto"/>
            </w:tcBorders>
          </w:tcPr>
          <w:p w:rsidR="00D84D2D" w:rsidRPr="009D6159" w:rsidRDefault="00D84D2D" w:rsidP="005D2C3E">
            <w:pPr>
              <w:pStyle w:val="Tabletext0"/>
              <w:keepNext w:val="0"/>
            </w:pPr>
            <w:r w:rsidRPr="009D6159">
              <w:t>2000E – DTP segments shall be optional.</w:t>
            </w:r>
          </w:p>
          <w:p w:rsidR="00D84D2D" w:rsidRPr="009D6159" w:rsidRDefault="00D84D2D" w:rsidP="005D2C3E">
            <w:pPr>
              <w:pStyle w:val="TableTextBullet1"/>
            </w:pPr>
            <w:r w:rsidRPr="009D6159">
              <w:t>2000E – DTP segments if present, shall not exceed 9 occurrences.</w:t>
            </w:r>
          </w:p>
          <w:p w:rsidR="00D84D2D" w:rsidRPr="009D6159" w:rsidRDefault="00D84D2D" w:rsidP="005D2C3E">
            <w:pPr>
              <w:pStyle w:val="TableTextBullet1"/>
            </w:pPr>
            <w:r w:rsidRPr="009D6159">
              <w:t>2000E – DTP segments if present in the 278 2000E Request loop shall have the same values populated in the 278 Response loop.</w:t>
            </w:r>
          </w:p>
        </w:tc>
      </w:tr>
      <w:tr w:rsidR="00ED4033" w:rsidTr="005D2C3E">
        <w:trPr>
          <w:trHeight w:val="723"/>
        </w:trPr>
        <w:tc>
          <w:tcPr>
            <w:tcW w:w="1231" w:type="pct"/>
            <w:tcBorders>
              <w:top w:val="single" w:sz="6" w:space="0" w:color="auto"/>
              <w:bottom w:val="single" w:sz="6" w:space="0" w:color="auto"/>
            </w:tcBorders>
            <w:shd w:val="clear" w:color="auto" w:fill="auto"/>
          </w:tcPr>
          <w:p w:rsidR="00ED4033" w:rsidRDefault="00ED4033" w:rsidP="005D2C3E">
            <w:pPr>
              <w:pStyle w:val="Tabletext0"/>
              <w:keepNext w:val="0"/>
            </w:pPr>
            <w:r>
              <w:t>FS-UN017-027</w:t>
            </w:r>
          </w:p>
        </w:tc>
        <w:tc>
          <w:tcPr>
            <w:tcW w:w="987" w:type="pct"/>
            <w:tcBorders>
              <w:top w:val="single" w:sz="6" w:space="0" w:color="auto"/>
              <w:bottom w:val="single" w:sz="6" w:space="0" w:color="auto"/>
            </w:tcBorders>
            <w:shd w:val="clear" w:color="auto" w:fill="auto"/>
          </w:tcPr>
          <w:p w:rsidR="00ED4033" w:rsidRDefault="00ED4033" w:rsidP="005D2C3E">
            <w:pPr>
              <w:pStyle w:val="Tabletext0"/>
              <w:keepNext w:val="0"/>
            </w:pPr>
            <w:r>
              <w:t>SD-UN017-027</w:t>
            </w:r>
          </w:p>
        </w:tc>
        <w:tc>
          <w:tcPr>
            <w:tcW w:w="2782" w:type="pct"/>
            <w:tcBorders>
              <w:top w:val="single" w:sz="6" w:space="0" w:color="auto"/>
              <w:bottom w:val="single" w:sz="6" w:space="0" w:color="auto"/>
            </w:tcBorders>
            <w:shd w:val="clear" w:color="auto" w:fill="auto"/>
          </w:tcPr>
          <w:p w:rsidR="00ED4033" w:rsidRDefault="009D6159" w:rsidP="005D2C3E">
            <w:pPr>
              <w:pStyle w:val="Tabletext0"/>
              <w:keepNext w:val="0"/>
            </w:pPr>
            <w:r w:rsidRPr="009D6159">
              <w:t>HI shall be populated in the 278 2000E Response based on the values in the master authorization record.</w:t>
            </w:r>
          </w:p>
        </w:tc>
      </w:tr>
      <w:tr w:rsidR="00ED4033" w:rsidTr="005D2C3E">
        <w:trPr>
          <w:trHeight w:val="723"/>
        </w:trPr>
        <w:tc>
          <w:tcPr>
            <w:tcW w:w="1231" w:type="pct"/>
            <w:tcBorders>
              <w:top w:val="single" w:sz="6" w:space="0" w:color="auto"/>
              <w:bottom w:val="single" w:sz="6" w:space="0" w:color="auto"/>
            </w:tcBorders>
            <w:shd w:val="clear" w:color="auto" w:fill="auto"/>
          </w:tcPr>
          <w:p w:rsidR="00ED4033" w:rsidRDefault="00ED4033" w:rsidP="005D2C3E">
            <w:pPr>
              <w:pStyle w:val="Tabletext0"/>
              <w:keepNext w:val="0"/>
            </w:pPr>
            <w:r>
              <w:t>FS-UN017-036</w:t>
            </w:r>
          </w:p>
        </w:tc>
        <w:tc>
          <w:tcPr>
            <w:tcW w:w="987" w:type="pct"/>
            <w:tcBorders>
              <w:top w:val="single" w:sz="6" w:space="0" w:color="auto"/>
              <w:bottom w:val="single" w:sz="6" w:space="0" w:color="auto"/>
            </w:tcBorders>
            <w:shd w:val="clear" w:color="auto" w:fill="auto"/>
          </w:tcPr>
          <w:p w:rsidR="00ED4033" w:rsidRDefault="00ED4033" w:rsidP="005D2C3E">
            <w:pPr>
              <w:pStyle w:val="Tabletext0"/>
              <w:keepNext w:val="0"/>
            </w:pPr>
            <w:r>
              <w:t>SD-UN017-036</w:t>
            </w:r>
          </w:p>
        </w:tc>
        <w:tc>
          <w:tcPr>
            <w:tcW w:w="2782" w:type="pct"/>
            <w:tcBorders>
              <w:top w:val="single" w:sz="6" w:space="0" w:color="auto"/>
              <w:bottom w:val="single" w:sz="6" w:space="0" w:color="auto"/>
            </w:tcBorders>
            <w:shd w:val="clear" w:color="auto" w:fill="auto"/>
          </w:tcPr>
          <w:p w:rsidR="00ED4033" w:rsidRDefault="009D6159" w:rsidP="005D2C3E">
            <w:pPr>
              <w:pStyle w:val="Tabletext0"/>
              <w:keepNext w:val="0"/>
            </w:pPr>
            <w:r w:rsidRPr="009D6159">
              <w:t>If present in the 278 request, the Loop 2010EA shall not be populated in the 278 2000E Response.</w:t>
            </w:r>
          </w:p>
        </w:tc>
      </w:tr>
      <w:tr w:rsidR="00ED4033" w:rsidTr="005D2C3E">
        <w:trPr>
          <w:trHeight w:val="723"/>
        </w:trPr>
        <w:tc>
          <w:tcPr>
            <w:tcW w:w="1231" w:type="pct"/>
            <w:tcBorders>
              <w:top w:val="single" w:sz="6" w:space="0" w:color="auto"/>
              <w:bottom w:val="single" w:sz="6" w:space="0" w:color="auto"/>
            </w:tcBorders>
            <w:shd w:val="clear" w:color="auto" w:fill="auto"/>
          </w:tcPr>
          <w:p w:rsidR="00ED4033" w:rsidRDefault="00ED4033" w:rsidP="005D2C3E">
            <w:pPr>
              <w:pStyle w:val="Tabletext0"/>
              <w:keepNext w:val="0"/>
            </w:pPr>
            <w:r>
              <w:lastRenderedPageBreak/>
              <w:t>FS-UN017-037</w:t>
            </w:r>
          </w:p>
        </w:tc>
        <w:tc>
          <w:tcPr>
            <w:tcW w:w="987" w:type="pct"/>
            <w:tcBorders>
              <w:top w:val="single" w:sz="6" w:space="0" w:color="auto"/>
              <w:bottom w:val="single" w:sz="6" w:space="0" w:color="auto"/>
            </w:tcBorders>
            <w:shd w:val="clear" w:color="auto" w:fill="auto"/>
          </w:tcPr>
          <w:p w:rsidR="00ED4033" w:rsidRDefault="00ED4033" w:rsidP="005D2C3E">
            <w:pPr>
              <w:pStyle w:val="Tabletext0"/>
              <w:keepNext w:val="0"/>
            </w:pPr>
            <w:r>
              <w:t>SD-UN017-037</w:t>
            </w:r>
          </w:p>
        </w:tc>
        <w:tc>
          <w:tcPr>
            <w:tcW w:w="2782" w:type="pct"/>
            <w:tcBorders>
              <w:top w:val="single" w:sz="6" w:space="0" w:color="auto"/>
              <w:bottom w:val="single" w:sz="6" w:space="0" w:color="auto"/>
            </w:tcBorders>
            <w:shd w:val="clear" w:color="auto" w:fill="auto"/>
          </w:tcPr>
          <w:p w:rsidR="00ED4033" w:rsidRDefault="009D6159" w:rsidP="005D2C3E">
            <w:pPr>
              <w:pStyle w:val="Tabletext0"/>
              <w:keepNext w:val="0"/>
            </w:pPr>
            <w:r w:rsidRPr="009D6159">
              <w:t>If present in the 278 request, the Loop 2010EB shall not be populated in the 278 2000E Response.</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Default="00705CF0" w:rsidP="005D2C3E">
            <w:pPr>
              <w:pStyle w:val="Tabletext0"/>
              <w:keepNext w:val="0"/>
              <w:widowControl w:val="0"/>
            </w:pPr>
            <w:r>
              <w:t>FS-UN017-048</w:t>
            </w:r>
          </w:p>
          <w:p w:rsidR="00705CF0" w:rsidRPr="000D504C" w:rsidRDefault="00705CF0" w:rsidP="005D2C3E">
            <w:pPr>
              <w:pStyle w:val="Tabletext0"/>
              <w:keepNext w:val="0"/>
              <w:widowControl w:val="0"/>
            </w:pPr>
            <w:r>
              <w:t>FS-UN017-048-001</w:t>
            </w:r>
          </w:p>
        </w:tc>
        <w:tc>
          <w:tcPr>
            <w:tcW w:w="987" w:type="pct"/>
            <w:tcBorders>
              <w:top w:val="single" w:sz="6" w:space="0" w:color="auto"/>
              <w:bottom w:val="single" w:sz="6" w:space="0" w:color="auto"/>
            </w:tcBorders>
            <w:shd w:val="clear" w:color="auto" w:fill="auto"/>
          </w:tcPr>
          <w:p w:rsidR="00705CF0" w:rsidRDefault="00705CF0" w:rsidP="005D2C3E">
            <w:pPr>
              <w:pStyle w:val="Tabletext0"/>
              <w:keepNext w:val="0"/>
            </w:pPr>
            <w:r>
              <w:t>SD-UN017-048</w:t>
            </w:r>
          </w:p>
        </w:tc>
        <w:tc>
          <w:tcPr>
            <w:tcW w:w="2782" w:type="pct"/>
            <w:tcBorders>
              <w:top w:val="single" w:sz="6" w:space="0" w:color="auto"/>
              <w:bottom w:val="single" w:sz="6" w:space="0" w:color="auto"/>
            </w:tcBorders>
            <w:shd w:val="clear" w:color="auto" w:fill="auto"/>
          </w:tcPr>
          <w:p w:rsidR="00705CF0" w:rsidRDefault="00705CF0" w:rsidP="005D2C3E">
            <w:pPr>
              <w:pStyle w:val="Tabletext0"/>
              <w:keepNext w:val="0"/>
              <w:widowControl w:val="0"/>
            </w:pPr>
            <w:r>
              <w:t>The PWK segment shall be supported in 2000E loop with 1 exception:</w:t>
            </w:r>
          </w:p>
          <w:p w:rsidR="00705CF0" w:rsidRDefault="00705CF0" w:rsidP="005D2C3E">
            <w:pPr>
              <w:pStyle w:val="Tabletext0"/>
              <w:keepNext w:val="0"/>
              <w:widowControl w:val="0"/>
            </w:pPr>
            <w:r>
              <w:t>PWK02 “EL” shall not be supported in FY15.</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Default="00705CF0" w:rsidP="005D2C3E">
            <w:pPr>
              <w:pStyle w:val="Tabletext0"/>
              <w:keepNext w:val="0"/>
              <w:widowControl w:val="0"/>
            </w:pPr>
            <w:r>
              <w:t>FS-UN017-049</w:t>
            </w:r>
          </w:p>
        </w:tc>
        <w:tc>
          <w:tcPr>
            <w:tcW w:w="987" w:type="pct"/>
            <w:tcBorders>
              <w:top w:val="single" w:sz="6" w:space="0" w:color="auto"/>
              <w:bottom w:val="single" w:sz="6" w:space="0" w:color="auto"/>
            </w:tcBorders>
            <w:shd w:val="clear" w:color="auto" w:fill="auto"/>
          </w:tcPr>
          <w:p w:rsidR="00705CF0" w:rsidRDefault="00705CF0" w:rsidP="005D2C3E">
            <w:pPr>
              <w:pStyle w:val="Tabletext0"/>
              <w:keepNext w:val="0"/>
            </w:pPr>
            <w:r>
              <w:t>SD-UN017-049</w:t>
            </w:r>
          </w:p>
        </w:tc>
        <w:tc>
          <w:tcPr>
            <w:tcW w:w="2782" w:type="pct"/>
            <w:tcBorders>
              <w:top w:val="single" w:sz="6" w:space="0" w:color="auto"/>
              <w:bottom w:val="single" w:sz="6" w:space="0" w:color="auto"/>
            </w:tcBorders>
            <w:shd w:val="clear" w:color="auto" w:fill="auto"/>
          </w:tcPr>
          <w:p w:rsidR="00705CF0" w:rsidRDefault="00705CF0" w:rsidP="005D2C3E">
            <w:pPr>
              <w:pStyle w:val="Tabletext0"/>
              <w:keepNext w:val="0"/>
              <w:widowControl w:val="0"/>
            </w:pPr>
            <w:r w:rsidRPr="00333923">
              <w:t>A user shall be allowed to enter up to 264 characters of free text per 2000E MSG segment.</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Default="00705CF0" w:rsidP="005D2C3E">
            <w:pPr>
              <w:pStyle w:val="Tabletext0"/>
              <w:keepNext w:val="0"/>
              <w:widowControl w:val="0"/>
            </w:pPr>
            <w:r w:rsidRPr="00BA17CD">
              <w:t>FS-UN022B-001</w:t>
            </w:r>
          </w:p>
        </w:tc>
        <w:tc>
          <w:tcPr>
            <w:tcW w:w="987" w:type="pct"/>
            <w:tcBorders>
              <w:top w:val="single" w:sz="6" w:space="0" w:color="auto"/>
              <w:bottom w:val="single" w:sz="6" w:space="0" w:color="auto"/>
            </w:tcBorders>
            <w:shd w:val="clear" w:color="auto" w:fill="auto"/>
          </w:tcPr>
          <w:p w:rsidR="00705CF0" w:rsidRDefault="00705CF0" w:rsidP="005D2C3E">
            <w:pPr>
              <w:pStyle w:val="Tabletext0"/>
              <w:keepNext w:val="0"/>
            </w:pPr>
            <w:r w:rsidRPr="00BA17CD">
              <w:t>SD-UN022B-001</w:t>
            </w:r>
          </w:p>
        </w:tc>
        <w:tc>
          <w:tcPr>
            <w:tcW w:w="2782" w:type="pct"/>
            <w:tcBorders>
              <w:top w:val="single" w:sz="6" w:space="0" w:color="auto"/>
              <w:bottom w:val="single" w:sz="6" w:space="0" w:color="auto"/>
            </w:tcBorders>
            <w:shd w:val="clear" w:color="auto" w:fill="auto"/>
          </w:tcPr>
          <w:p w:rsidR="00705CF0" w:rsidRPr="00333923" w:rsidRDefault="00705CF0" w:rsidP="005D2C3E">
            <w:pPr>
              <w:pStyle w:val="Tabletext0"/>
              <w:keepNext w:val="0"/>
              <w:widowControl w:val="0"/>
            </w:pPr>
            <w:r w:rsidRPr="00BA17CD">
              <w:t>The HCR segment shall be required in the 2000E Response loop.</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FS-UN022B-002</w:t>
            </w:r>
          </w:p>
        </w:tc>
        <w:tc>
          <w:tcPr>
            <w:tcW w:w="987"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SD-UN022B-002</w:t>
            </w:r>
          </w:p>
          <w:p w:rsidR="00705CF0" w:rsidRPr="00BA17CD" w:rsidRDefault="00705CF0" w:rsidP="005D2C3E">
            <w:pPr>
              <w:pStyle w:val="Tabletext0"/>
              <w:keepNext w:val="0"/>
            </w:pPr>
          </w:p>
        </w:tc>
        <w:tc>
          <w:tcPr>
            <w:tcW w:w="2782"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HCR01 shall be populated with the value from the master authorization record.</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FS-UN022B-003</w:t>
            </w:r>
          </w:p>
          <w:p w:rsidR="00705CF0" w:rsidRPr="00BA17CD" w:rsidRDefault="00705CF0" w:rsidP="005D2C3E">
            <w:pPr>
              <w:pStyle w:val="Tabletext0"/>
              <w:keepNext w:val="0"/>
              <w:widowControl w:val="0"/>
            </w:pPr>
          </w:p>
        </w:tc>
        <w:tc>
          <w:tcPr>
            <w:tcW w:w="987"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SD-UN022B-003</w:t>
            </w:r>
          </w:p>
        </w:tc>
        <w:tc>
          <w:tcPr>
            <w:tcW w:w="2782" w:type="pct"/>
            <w:tcBorders>
              <w:top w:val="single" w:sz="6" w:space="0" w:color="auto"/>
              <w:bottom w:val="single" w:sz="6" w:space="0" w:color="auto"/>
            </w:tcBorders>
            <w:shd w:val="clear" w:color="auto" w:fill="auto"/>
          </w:tcPr>
          <w:p w:rsidR="00705CF0" w:rsidRPr="00BA17CD" w:rsidRDefault="00705CF0" w:rsidP="00B4284E">
            <w:pPr>
              <w:pStyle w:val="Tabletext0"/>
              <w:keepNext w:val="0"/>
              <w:widowControl w:val="0"/>
            </w:pPr>
            <w:r w:rsidRPr="00BA17CD">
              <w:t xml:space="preserve">HCR02 shall be populated with the master authorization </w:t>
            </w:r>
            <w:r w:rsidR="00B4284E">
              <w:t>UAK</w:t>
            </w:r>
            <w:r>
              <w:t>, unless the request has been denied.</w:t>
            </w:r>
            <w:r w:rsidRPr="00BA17CD">
              <w:t>.</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FS-UN022B-004</w:t>
            </w:r>
          </w:p>
          <w:p w:rsidR="00705CF0" w:rsidRPr="00BA17CD" w:rsidRDefault="00705CF0" w:rsidP="005D2C3E">
            <w:pPr>
              <w:pStyle w:val="Tabletext0"/>
              <w:keepNext w:val="0"/>
              <w:widowControl w:val="0"/>
            </w:pPr>
          </w:p>
        </w:tc>
        <w:tc>
          <w:tcPr>
            <w:tcW w:w="987"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SD-UN022B-004</w:t>
            </w:r>
          </w:p>
        </w:tc>
        <w:tc>
          <w:tcPr>
            <w:tcW w:w="2782"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MSG response segment if populated as part of the master authorization, shall be populated in the 278  response.</w:t>
            </w:r>
          </w:p>
        </w:tc>
      </w:tr>
      <w:tr w:rsidR="00705CF0" w:rsidTr="005D2C3E">
        <w:trPr>
          <w:trHeight w:val="723"/>
        </w:trPr>
        <w:tc>
          <w:tcPr>
            <w:tcW w:w="1231"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FS-UN022B-005</w:t>
            </w:r>
          </w:p>
          <w:p w:rsidR="00705CF0" w:rsidRPr="00BA17CD" w:rsidRDefault="00705CF0" w:rsidP="005D2C3E">
            <w:pPr>
              <w:pStyle w:val="Tabletext0"/>
              <w:keepNext w:val="0"/>
              <w:widowControl w:val="0"/>
            </w:pPr>
          </w:p>
        </w:tc>
        <w:tc>
          <w:tcPr>
            <w:tcW w:w="987"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SD-UN022B-005</w:t>
            </w:r>
          </w:p>
        </w:tc>
        <w:tc>
          <w:tcPr>
            <w:tcW w:w="2782" w:type="pct"/>
            <w:tcBorders>
              <w:top w:val="single" w:sz="6" w:space="0" w:color="auto"/>
              <w:bottom w:val="single" w:sz="6" w:space="0" w:color="auto"/>
            </w:tcBorders>
            <w:shd w:val="clear" w:color="auto" w:fill="auto"/>
          </w:tcPr>
          <w:p w:rsidR="00705CF0" w:rsidRPr="00BA17CD" w:rsidRDefault="00705CF0" w:rsidP="005D2C3E">
            <w:pPr>
              <w:pStyle w:val="Tabletext0"/>
              <w:keepNext w:val="0"/>
              <w:widowControl w:val="0"/>
            </w:pPr>
            <w:r w:rsidRPr="00BA17CD">
              <w:t>UM03 278 response shall be populated with the UM03 response value from the master authorization record.</w:t>
            </w:r>
          </w:p>
        </w:tc>
      </w:tr>
      <w:tr w:rsidR="00705CF0" w:rsidTr="006E58DA">
        <w:trPr>
          <w:trHeight w:val="723"/>
        </w:trPr>
        <w:tc>
          <w:tcPr>
            <w:tcW w:w="1231" w:type="pct"/>
            <w:tcBorders>
              <w:top w:val="single" w:sz="6" w:space="0" w:color="auto"/>
              <w:bottom w:val="single" w:sz="12" w:space="0" w:color="auto"/>
            </w:tcBorders>
            <w:shd w:val="clear" w:color="auto" w:fill="auto"/>
          </w:tcPr>
          <w:p w:rsidR="00705CF0" w:rsidRPr="00BA17CD" w:rsidRDefault="00705CF0" w:rsidP="005D2C3E">
            <w:pPr>
              <w:pStyle w:val="Tabletext0"/>
              <w:keepNext w:val="0"/>
              <w:widowControl w:val="0"/>
            </w:pPr>
            <w:r w:rsidRPr="00BA17CD">
              <w:t>FS-UN022B-006</w:t>
            </w:r>
          </w:p>
          <w:p w:rsidR="00705CF0" w:rsidRPr="00BA17CD" w:rsidRDefault="00705CF0" w:rsidP="005D2C3E">
            <w:pPr>
              <w:pStyle w:val="Tabletext0"/>
              <w:keepNext w:val="0"/>
              <w:widowControl w:val="0"/>
            </w:pPr>
          </w:p>
        </w:tc>
        <w:tc>
          <w:tcPr>
            <w:tcW w:w="987" w:type="pct"/>
            <w:tcBorders>
              <w:top w:val="single" w:sz="6" w:space="0" w:color="auto"/>
              <w:bottom w:val="single" w:sz="12" w:space="0" w:color="auto"/>
            </w:tcBorders>
            <w:shd w:val="clear" w:color="auto" w:fill="auto"/>
          </w:tcPr>
          <w:p w:rsidR="00705CF0" w:rsidRPr="00BA17CD" w:rsidRDefault="00705CF0" w:rsidP="005D2C3E">
            <w:pPr>
              <w:pStyle w:val="Tabletext0"/>
              <w:keepNext w:val="0"/>
              <w:widowControl w:val="0"/>
            </w:pPr>
            <w:r w:rsidRPr="00BA17CD">
              <w:t>SD-UN022B-006</w:t>
            </w:r>
          </w:p>
        </w:tc>
        <w:tc>
          <w:tcPr>
            <w:tcW w:w="2782" w:type="pct"/>
            <w:tcBorders>
              <w:top w:val="single" w:sz="6" w:space="0" w:color="auto"/>
              <w:bottom w:val="single" w:sz="12" w:space="0" w:color="auto"/>
            </w:tcBorders>
            <w:shd w:val="clear" w:color="auto" w:fill="auto"/>
          </w:tcPr>
          <w:p w:rsidR="00705CF0" w:rsidRPr="00BA17CD" w:rsidRDefault="00705CF0" w:rsidP="005D2C3E">
            <w:pPr>
              <w:pStyle w:val="Tabletext0"/>
              <w:keepNext w:val="0"/>
              <w:widowControl w:val="0"/>
            </w:pPr>
            <w:r w:rsidRPr="00BA17CD">
              <w:t>The HSD segment shall be populated from the data in the master authorization HSD response data elements.</w:t>
            </w:r>
          </w:p>
        </w:tc>
      </w:tr>
    </w:tbl>
    <w:p w:rsidR="00ED4033" w:rsidRDefault="00ED4033" w:rsidP="007C2631">
      <w:pPr>
        <w:pStyle w:val="Heading5"/>
      </w:pPr>
      <w:bookmarkStart w:id="282" w:name="_Toc424035588"/>
      <w:r>
        <w:t>Response Generation – 2000F Service Level Loop</w:t>
      </w:r>
      <w:bookmarkEnd w:id="282"/>
    </w:p>
    <w:p w:rsidR="00ED4033" w:rsidRPr="00DE7E92" w:rsidRDefault="00ED4033" w:rsidP="00E86EFB">
      <w:pPr>
        <w:pStyle w:val="Caption"/>
      </w:pPr>
      <w:bookmarkStart w:id="283" w:name="_Toc437426618"/>
      <w:r w:rsidRPr="00DE7E92">
        <w:t xml:space="preserve">Table </w:t>
      </w:r>
      <w:r w:rsidR="002C05ED">
        <w:fldChar w:fldCharType="begin"/>
      </w:r>
      <w:r w:rsidR="00A055D6">
        <w:instrText xml:space="preserve"> SEQ Table \* ARABIC </w:instrText>
      </w:r>
      <w:r w:rsidR="002C05ED">
        <w:fldChar w:fldCharType="separate"/>
      </w:r>
      <w:r w:rsidR="0073428E">
        <w:rPr>
          <w:noProof/>
        </w:rPr>
        <w:t>43</w:t>
      </w:r>
      <w:r w:rsidR="002C05ED">
        <w:rPr>
          <w:noProof/>
        </w:rPr>
        <w:fldChar w:fldCharType="end"/>
      </w:r>
      <w:r>
        <w:t xml:space="preserve"> </w:t>
      </w:r>
      <w:r w:rsidRPr="00DE7E92">
        <w:t xml:space="preserve">– Design Elements for </w:t>
      </w:r>
      <w:r>
        <w:t>Response Generation</w:t>
      </w:r>
      <w:bookmarkEnd w:id="28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ED4033" w:rsidRPr="00CC7723" w:rsidTr="00941E37">
        <w:trPr>
          <w:tblHeader/>
        </w:trPr>
        <w:tc>
          <w:tcPr>
            <w:tcW w:w="1231" w:type="pct"/>
            <w:tcBorders>
              <w:top w:val="single" w:sz="12" w:space="0" w:color="auto"/>
              <w:bottom w:val="single" w:sz="6" w:space="0" w:color="auto"/>
            </w:tcBorders>
            <w:shd w:val="pct15" w:color="auto" w:fill="auto"/>
          </w:tcPr>
          <w:p w:rsidR="00ED4033" w:rsidRPr="00CC7723" w:rsidRDefault="00ED4033" w:rsidP="00B66989">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ED4033" w:rsidRPr="00CC7723" w:rsidRDefault="00ED4033" w:rsidP="00B66989">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ED4033" w:rsidRPr="00CC7723" w:rsidRDefault="00ED4033" w:rsidP="00B66989">
            <w:pPr>
              <w:pStyle w:val="TableHeading"/>
              <w:widowControl w:val="0"/>
            </w:pPr>
            <w:r w:rsidRPr="00CC7723">
              <w:t>Description</w:t>
            </w:r>
          </w:p>
        </w:tc>
      </w:tr>
      <w:tr w:rsidR="009D6159" w:rsidTr="00941E37">
        <w:trPr>
          <w:trHeight w:val="723"/>
        </w:trPr>
        <w:tc>
          <w:tcPr>
            <w:tcW w:w="1231" w:type="pct"/>
            <w:tcBorders>
              <w:top w:val="single" w:sz="6" w:space="0" w:color="auto"/>
              <w:bottom w:val="single" w:sz="6" w:space="0" w:color="auto"/>
            </w:tcBorders>
          </w:tcPr>
          <w:p w:rsidR="009D6159" w:rsidRPr="009D6159" w:rsidRDefault="009D6159" w:rsidP="00B66989">
            <w:pPr>
              <w:pStyle w:val="Tabletext0"/>
              <w:keepNext w:val="0"/>
            </w:pPr>
            <w:r w:rsidRPr="009D6159">
              <w:t>FS-UN017-038</w:t>
            </w:r>
          </w:p>
        </w:tc>
        <w:tc>
          <w:tcPr>
            <w:tcW w:w="987" w:type="pct"/>
            <w:tcBorders>
              <w:top w:val="single" w:sz="6" w:space="0" w:color="auto"/>
              <w:bottom w:val="single" w:sz="6" w:space="0" w:color="auto"/>
            </w:tcBorders>
          </w:tcPr>
          <w:p w:rsidR="009D6159" w:rsidRPr="009D6159" w:rsidRDefault="009D6159" w:rsidP="00B66989">
            <w:pPr>
              <w:pStyle w:val="Tabletext0"/>
              <w:keepNext w:val="0"/>
            </w:pPr>
            <w:r w:rsidRPr="009D6159">
              <w:t>SD-UN017-038</w:t>
            </w:r>
          </w:p>
        </w:tc>
        <w:tc>
          <w:tcPr>
            <w:tcW w:w="2782" w:type="pct"/>
            <w:tcBorders>
              <w:top w:val="single" w:sz="6" w:space="0" w:color="auto"/>
              <w:bottom w:val="single" w:sz="6" w:space="0" w:color="auto"/>
            </w:tcBorders>
          </w:tcPr>
          <w:p w:rsidR="009D6159" w:rsidRDefault="009D6159" w:rsidP="00B66989">
            <w:pPr>
              <w:pStyle w:val="Tabletext0"/>
              <w:keepNext w:val="0"/>
            </w:pPr>
            <w:r w:rsidRPr="009D6159">
              <w:t xml:space="preserve">If </w:t>
            </w:r>
            <w:r>
              <w:t>2000</w:t>
            </w:r>
            <w:r w:rsidRPr="009D6159">
              <w:t>F loop data is present as part of the 278 Request, it shall not be returned as part of the 278 Response.</w:t>
            </w:r>
          </w:p>
        </w:tc>
      </w:tr>
      <w:tr w:rsidR="009D6159" w:rsidTr="006E58DA">
        <w:trPr>
          <w:trHeight w:val="723"/>
        </w:trPr>
        <w:tc>
          <w:tcPr>
            <w:tcW w:w="1231" w:type="pct"/>
            <w:tcBorders>
              <w:top w:val="single" w:sz="6" w:space="0" w:color="auto"/>
              <w:bottom w:val="single" w:sz="12" w:space="0" w:color="auto"/>
            </w:tcBorders>
          </w:tcPr>
          <w:p w:rsidR="00BA17CD" w:rsidRPr="00BA17CD" w:rsidRDefault="009D6159" w:rsidP="00B66989">
            <w:pPr>
              <w:pStyle w:val="Tabletext0"/>
              <w:keepNext w:val="0"/>
              <w:widowControl w:val="0"/>
            </w:pPr>
            <w:r w:rsidRPr="00BA17CD">
              <w:t>FS-UN022B-007</w:t>
            </w:r>
          </w:p>
          <w:p w:rsidR="009D6159" w:rsidRPr="00BA17CD" w:rsidRDefault="009D6159" w:rsidP="00B66989">
            <w:pPr>
              <w:pStyle w:val="Tabletext0"/>
              <w:keepNext w:val="0"/>
              <w:widowControl w:val="0"/>
            </w:pPr>
          </w:p>
        </w:tc>
        <w:tc>
          <w:tcPr>
            <w:tcW w:w="987" w:type="pct"/>
            <w:tcBorders>
              <w:top w:val="single" w:sz="6" w:space="0" w:color="auto"/>
              <w:bottom w:val="single" w:sz="12" w:space="0" w:color="auto"/>
            </w:tcBorders>
          </w:tcPr>
          <w:p w:rsidR="009D6159" w:rsidRPr="00BA17CD" w:rsidRDefault="00BA17CD" w:rsidP="00B66989">
            <w:pPr>
              <w:pStyle w:val="Tabletext0"/>
              <w:keepNext w:val="0"/>
              <w:widowControl w:val="0"/>
            </w:pPr>
            <w:r w:rsidRPr="00BA17CD">
              <w:t>SD-UN022B-007</w:t>
            </w:r>
          </w:p>
        </w:tc>
        <w:tc>
          <w:tcPr>
            <w:tcW w:w="2782" w:type="pct"/>
            <w:tcBorders>
              <w:top w:val="single" w:sz="6" w:space="0" w:color="auto"/>
              <w:bottom w:val="single" w:sz="12" w:space="0" w:color="auto"/>
            </w:tcBorders>
          </w:tcPr>
          <w:p w:rsidR="009D6159" w:rsidRPr="00BA17CD" w:rsidRDefault="00BA17CD" w:rsidP="00B66989">
            <w:pPr>
              <w:pStyle w:val="Tabletext0"/>
              <w:keepNext w:val="0"/>
              <w:widowControl w:val="0"/>
            </w:pPr>
            <w:r w:rsidRPr="00BA17CD">
              <w:t>The 278 Request record shall be moved to the 278 ACCEPTED reference queue.</w:t>
            </w:r>
          </w:p>
        </w:tc>
      </w:tr>
    </w:tbl>
    <w:p w:rsidR="00ED4033" w:rsidRDefault="00ED4033" w:rsidP="007C2631">
      <w:pPr>
        <w:pStyle w:val="Heading5"/>
      </w:pPr>
      <w:bookmarkStart w:id="284" w:name="_Toc424035589"/>
      <w:r>
        <w:t>Response Generation – 2010FA Service Provider Name Loop</w:t>
      </w:r>
      <w:bookmarkEnd w:id="284"/>
    </w:p>
    <w:p w:rsidR="00ED4033" w:rsidRPr="00DE7E92" w:rsidRDefault="00ED4033" w:rsidP="00B66989">
      <w:pPr>
        <w:pStyle w:val="Caption"/>
        <w:keepLines w:val="0"/>
      </w:pPr>
      <w:bookmarkStart w:id="285" w:name="_Toc437426619"/>
      <w:r w:rsidRPr="00DE7E92">
        <w:t xml:space="preserve">Table </w:t>
      </w:r>
      <w:r w:rsidR="002C05ED">
        <w:fldChar w:fldCharType="begin"/>
      </w:r>
      <w:r w:rsidR="00A055D6">
        <w:instrText xml:space="preserve"> SEQ Table \* ARABIC </w:instrText>
      </w:r>
      <w:r w:rsidR="002C05ED">
        <w:fldChar w:fldCharType="separate"/>
      </w:r>
      <w:r w:rsidR="0073428E">
        <w:rPr>
          <w:noProof/>
        </w:rPr>
        <w:t>44</w:t>
      </w:r>
      <w:r w:rsidR="002C05ED">
        <w:rPr>
          <w:noProof/>
        </w:rPr>
        <w:fldChar w:fldCharType="end"/>
      </w:r>
      <w:r>
        <w:t xml:space="preserve"> </w:t>
      </w:r>
      <w:r w:rsidR="008B46B4">
        <w:t xml:space="preserve">– </w:t>
      </w:r>
      <w:r w:rsidRPr="00DE7E92">
        <w:t xml:space="preserve">Design Elements for </w:t>
      </w:r>
      <w:r>
        <w:t>Response Generation</w:t>
      </w:r>
      <w:bookmarkEnd w:id="28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ED4033" w:rsidRPr="00CC7723" w:rsidTr="00405705">
        <w:trPr>
          <w:tblHeader/>
        </w:trPr>
        <w:tc>
          <w:tcPr>
            <w:tcW w:w="1231" w:type="pct"/>
            <w:tcBorders>
              <w:top w:val="single" w:sz="12" w:space="0" w:color="auto"/>
              <w:bottom w:val="single" w:sz="6" w:space="0" w:color="auto"/>
            </w:tcBorders>
            <w:shd w:val="pct15" w:color="auto" w:fill="auto"/>
          </w:tcPr>
          <w:p w:rsidR="00ED4033" w:rsidRPr="00CC7723" w:rsidRDefault="00ED4033" w:rsidP="006F4347">
            <w:pPr>
              <w:pStyle w:val="TableHeading"/>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ED4033" w:rsidRPr="00CC7723" w:rsidRDefault="00ED4033" w:rsidP="00B66989">
            <w:pPr>
              <w:pStyle w:val="TableHeading"/>
              <w:keepNext/>
            </w:pPr>
            <w:r w:rsidRPr="00CC7723">
              <w:t>Design Element</w:t>
            </w:r>
          </w:p>
        </w:tc>
        <w:tc>
          <w:tcPr>
            <w:tcW w:w="2782" w:type="pct"/>
            <w:tcBorders>
              <w:top w:val="single" w:sz="12" w:space="0" w:color="auto"/>
              <w:bottom w:val="single" w:sz="6" w:space="0" w:color="auto"/>
            </w:tcBorders>
            <w:shd w:val="pct15" w:color="auto" w:fill="auto"/>
          </w:tcPr>
          <w:p w:rsidR="00ED4033" w:rsidRPr="00CC7723" w:rsidRDefault="00ED4033" w:rsidP="006F4347">
            <w:pPr>
              <w:pStyle w:val="TableHeading"/>
            </w:pPr>
            <w:r w:rsidRPr="00CC7723">
              <w:t>Description</w:t>
            </w:r>
          </w:p>
        </w:tc>
      </w:tr>
      <w:tr w:rsidR="00ED4033" w:rsidTr="006E58DA">
        <w:tc>
          <w:tcPr>
            <w:tcW w:w="1231" w:type="pct"/>
            <w:tcBorders>
              <w:top w:val="single" w:sz="6" w:space="0" w:color="auto"/>
              <w:bottom w:val="single" w:sz="12" w:space="0" w:color="auto"/>
            </w:tcBorders>
          </w:tcPr>
          <w:p w:rsidR="00ED4033" w:rsidRPr="00333923" w:rsidRDefault="00710222" w:rsidP="006F4347">
            <w:pPr>
              <w:pStyle w:val="Tabletext0"/>
              <w:keepNext w:val="0"/>
            </w:pPr>
            <w:r w:rsidRPr="00333923">
              <w:t>FS-UN017-050</w:t>
            </w:r>
          </w:p>
        </w:tc>
        <w:tc>
          <w:tcPr>
            <w:tcW w:w="987" w:type="pct"/>
            <w:tcBorders>
              <w:top w:val="single" w:sz="6" w:space="0" w:color="auto"/>
              <w:bottom w:val="single" w:sz="12" w:space="0" w:color="auto"/>
            </w:tcBorders>
          </w:tcPr>
          <w:p w:rsidR="00ED4033" w:rsidRPr="00333923" w:rsidRDefault="00710222" w:rsidP="006F4347">
            <w:pPr>
              <w:pStyle w:val="Tabletext0"/>
              <w:keepNext w:val="0"/>
            </w:pPr>
            <w:r w:rsidRPr="00333923">
              <w:t>SD-UN017-050</w:t>
            </w:r>
          </w:p>
        </w:tc>
        <w:tc>
          <w:tcPr>
            <w:tcW w:w="2782" w:type="pct"/>
            <w:tcBorders>
              <w:top w:val="single" w:sz="6" w:space="0" w:color="auto"/>
              <w:bottom w:val="single" w:sz="12" w:space="0" w:color="auto"/>
            </w:tcBorders>
          </w:tcPr>
          <w:p w:rsidR="00ED4033" w:rsidRPr="00333923" w:rsidRDefault="00333923" w:rsidP="006F4347">
            <w:pPr>
              <w:pStyle w:val="Tabletext0"/>
              <w:keepNext w:val="0"/>
            </w:pPr>
            <w:r w:rsidRPr="00333923">
              <w:t>The 2010EA response loop shall not be supported in FY15.</w:t>
            </w:r>
          </w:p>
        </w:tc>
      </w:tr>
    </w:tbl>
    <w:p w:rsidR="00DE5A37" w:rsidRDefault="00DE5A37" w:rsidP="007C2631">
      <w:pPr>
        <w:pStyle w:val="Heading5"/>
      </w:pPr>
      <w:bookmarkStart w:id="286" w:name="_Toc424035590"/>
      <w:r>
        <w:lastRenderedPageBreak/>
        <w:t>Vendor Information</w:t>
      </w:r>
      <w:bookmarkEnd w:id="286"/>
    </w:p>
    <w:p w:rsidR="00DE5A37" w:rsidRPr="00DE7E92" w:rsidRDefault="00DE5A37" w:rsidP="00E86EFB">
      <w:pPr>
        <w:pStyle w:val="Caption"/>
      </w:pPr>
      <w:bookmarkStart w:id="287" w:name="_Toc437426620"/>
      <w:r w:rsidRPr="00DE7E92">
        <w:t xml:space="preserve">Table </w:t>
      </w:r>
      <w:r w:rsidR="002C05ED">
        <w:fldChar w:fldCharType="begin"/>
      </w:r>
      <w:r w:rsidR="00A055D6">
        <w:instrText xml:space="preserve"> SEQ Table \* ARABIC </w:instrText>
      </w:r>
      <w:r w:rsidR="002C05ED">
        <w:fldChar w:fldCharType="separate"/>
      </w:r>
      <w:r w:rsidR="0073428E">
        <w:rPr>
          <w:noProof/>
        </w:rPr>
        <w:t>45</w:t>
      </w:r>
      <w:r w:rsidR="002C05ED">
        <w:rPr>
          <w:noProof/>
        </w:rPr>
        <w:fldChar w:fldCharType="end"/>
      </w:r>
      <w:r>
        <w:t xml:space="preserve"> </w:t>
      </w:r>
      <w:r w:rsidR="008B46B4">
        <w:t xml:space="preserve">– </w:t>
      </w:r>
      <w:r w:rsidRPr="00DE7E92">
        <w:t xml:space="preserve">Design Elements for </w:t>
      </w:r>
      <w:r>
        <w:t>Vendor Information</w:t>
      </w:r>
      <w:bookmarkEnd w:id="28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DE5A37" w:rsidRPr="00CC7723" w:rsidTr="00941E37">
        <w:trPr>
          <w:tblHeader/>
        </w:trPr>
        <w:tc>
          <w:tcPr>
            <w:tcW w:w="1231" w:type="pct"/>
            <w:tcBorders>
              <w:top w:val="single" w:sz="12" w:space="0" w:color="auto"/>
              <w:bottom w:val="single" w:sz="6" w:space="0" w:color="auto"/>
            </w:tcBorders>
            <w:shd w:val="pct15" w:color="auto" w:fill="auto"/>
          </w:tcPr>
          <w:p w:rsidR="00DE5A37" w:rsidRPr="00CC7723" w:rsidRDefault="00DE5A37" w:rsidP="00405705">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DE5A37" w:rsidRPr="00CC7723" w:rsidRDefault="00DE5A37" w:rsidP="00405705">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DE5A37" w:rsidRPr="00CC7723" w:rsidRDefault="00DE5A37" w:rsidP="00405705">
            <w:pPr>
              <w:pStyle w:val="TableHeading"/>
              <w:widowControl w:val="0"/>
            </w:pPr>
            <w:r w:rsidRPr="00CC7723">
              <w:t>Description</w:t>
            </w:r>
          </w:p>
        </w:tc>
      </w:tr>
      <w:tr w:rsidR="00DE5A37" w:rsidRPr="00F0551C" w:rsidTr="00941E37">
        <w:trPr>
          <w:trHeight w:val="723"/>
        </w:trPr>
        <w:tc>
          <w:tcPr>
            <w:tcW w:w="1231" w:type="pct"/>
            <w:tcBorders>
              <w:top w:val="single" w:sz="6" w:space="0" w:color="auto"/>
              <w:bottom w:val="single" w:sz="6" w:space="0" w:color="auto"/>
            </w:tcBorders>
          </w:tcPr>
          <w:p w:rsidR="00DE5A37" w:rsidRPr="001D4BE9" w:rsidRDefault="00DE5A37" w:rsidP="00405705">
            <w:pPr>
              <w:pStyle w:val="Tabletext0"/>
              <w:keepNext w:val="0"/>
              <w:widowControl w:val="0"/>
            </w:pPr>
            <w:r w:rsidRPr="001D4BE9">
              <w:t>FS-EP007-152</w:t>
            </w:r>
          </w:p>
        </w:tc>
        <w:tc>
          <w:tcPr>
            <w:tcW w:w="987" w:type="pct"/>
            <w:tcBorders>
              <w:top w:val="single" w:sz="6" w:space="0" w:color="auto"/>
              <w:bottom w:val="single" w:sz="6" w:space="0" w:color="auto"/>
            </w:tcBorders>
          </w:tcPr>
          <w:p w:rsidR="00DE5A37" w:rsidRPr="001D4BE9" w:rsidRDefault="00DE5A37" w:rsidP="00405705">
            <w:pPr>
              <w:pStyle w:val="Tabletext0"/>
              <w:keepNext w:val="0"/>
              <w:widowControl w:val="0"/>
            </w:pPr>
            <w:r w:rsidRPr="001D4BE9">
              <w:t>SD-EP007-152</w:t>
            </w:r>
          </w:p>
        </w:tc>
        <w:tc>
          <w:tcPr>
            <w:tcW w:w="2782" w:type="pct"/>
            <w:tcBorders>
              <w:top w:val="single" w:sz="6" w:space="0" w:color="auto"/>
              <w:bottom w:val="single" w:sz="6" w:space="0" w:color="auto"/>
            </w:tcBorders>
          </w:tcPr>
          <w:p w:rsidR="00DE5A37" w:rsidRPr="001D4BE9" w:rsidRDefault="00DE5A37" w:rsidP="00405705">
            <w:pPr>
              <w:pStyle w:val="Tabletext0"/>
              <w:keepNext w:val="0"/>
              <w:widowControl w:val="0"/>
            </w:pPr>
            <w:r w:rsidRPr="001D4BE9">
              <w:t>The local VAMC provider (vendor) file shall be able to identify a record as an organization or an individual.</w:t>
            </w:r>
          </w:p>
        </w:tc>
      </w:tr>
      <w:tr w:rsidR="00DE5A37" w:rsidRPr="00F0551C" w:rsidTr="00941E37">
        <w:trPr>
          <w:trHeight w:val="723"/>
        </w:trPr>
        <w:tc>
          <w:tcPr>
            <w:tcW w:w="1231" w:type="pct"/>
            <w:tcBorders>
              <w:top w:val="single" w:sz="6" w:space="0" w:color="auto"/>
              <w:bottom w:val="single" w:sz="6" w:space="0" w:color="auto"/>
            </w:tcBorders>
          </w:tcPr>
          <w:p w:rsidR="00DE5A37" w:rsidRPr="001D4BE9" w:rsidRDefault="00DE5A37" w:rsidP="00405705">
            <w:pPr>
              <w:pStyle w:val="Tabletext0"/>
              <w:keepNext w:val="0"/>
              <w:widowControl w:val="0"/>
            </w:pPr>
            <w:r w:rsidRPr="001D4BE9">
              <w:t>FS-EP007-153</w:t>
            </w:r>
          </w:p>
        </w:tc>
        <w:tc>
          <w:tcPr>
            <w:tcW w:w="987" w:type="pct"/>
            <w:tcBorders>
              <w:top w:val="single" w:sz="6" w:space="0" w:color="auto"/>
              <w:bottom w:val="single" w:sz="6" w:space="0" w:color="auto"/>
            </w:tcBorders>
          </w:tcPr>
          <w:p w:rsidR="00DE5A37" w:rsidRPr="001D4BE9" w:rsidRDefault="00DE5A37" w:rsidP="00405705">
            <w:pPr>
              <w:pStyle w:val="Tabletext0"/>
              <w:keepNext w:val="0"/>
              <w:widowControl w:val="0"/>
            </w:pPr>
            <w:r w:rsidRPr="001D4BE9">
              <w:t>SD-EP007-153</w:t>
            </w:r>
          </w:p>
        </w:tc>
        <w:tc>
          <w:tcPr>
            <w:tcW w:w="2782" w:type="pct"/>
            <w:tcBorders>
              <w:top w:val="single" w:sz="6" w:space="0" w:color="auto"/>
              <w:bottom w:val="single" w:sz="6" w:space="0" w:color="auto"/>
            </w:tcBorders>
          </w:tcPr>
          <w:p w:rsidR="00DE5A37" w:rsidRPr="001D4BE9" w:rsidRDefault="00DE5A37" w:rsidP="00405705">
            <w:pPr>
              <w:pStyle w:val="Tabletext0"/>
              <w:keepNext w:val="0"/>
              <w:widowControl w:val="0"/>
            </w:pPr>
            <w:r w:rsidRPr="001D4BE9">
              <w:t>The local VAMC provider (vendor) file shall be able to identify a provider as PHI-restricted.</w:t>
            </w:r>
          </w:p>
        </w:tc>
      </w:tr>
      <w:tr w:rsidR="00DE5A37" w:rsidTr="006E58DA">
        <w:trPr>
          <w:trHeight w:val="723"/>
        </w:trPr>
        <w:tc>
          <w:tcPr>
            <w:tcW w:w="1231" w:type="pct"/>
            <w:tcBorders>
              <w:top w:val="single" w:sz="6" w:space="0" w:color="auto"/>
              <w:bottom w:val="single" w:sz="12" w:space="0" w:color="auto"/>
            </w:tcBorders>
          </w:tcPr>
          <w:p w:rsidR="00DE5A37" w:rsidRPr="001D4BE9" w:rsidRDefault="00DE5A37" w:rsidP="00405705">
            <w:pPr>
              <w:pStyle w:val="Tabletext0"/>
              <w:keepNext w:val="0"/>
              <w:widowControl w:val="0"/>
            </w:pPr>
            <w:r w:rsidRPr="001D4BE9">
              <w:t>FS-EP007-154</w:t>
            </w:r>
          </w:p>
        </w:tc>
        <w:tc>
          <w:tcPr>
            <w:tcW w:w="987" w:type="pct"/>
            <w:tcBorders>
              <w:top w:val="single" w:sz="6" w:space="0" w:color="auto"/>
              <w:bottom w:val="single" w:sz="12" w:space="0" w:color="auto"/>
            </w:tcBorders>
          </w:tcPr>
          <w:p w:rsidR="00DE5A37" w:rsidRPr="001D4BE9" w:rsidRDefault="00DE5A37" w:rsidP="00405705">
            <w:pPr>
              <w:pStyle w:val="Tabletext0"/>
              <w:keepNext w:val="0"/>
              <w:widowControl w:val="0"/>
            </w:pPr>
            <w:r w:rsidRPr="001D4BE9">
              <w:t>SD-EP007-154</w:t>
            </w:r>
          </w:p>
        </w:tc>
        <w:tc>
          <w:tcPr>
            <w:tcW w:w="2782" w:type="pct"/>
            <w:tcBorders>
              <w:top w:val="single" w:sz="6" w:space="0" w:color="auto"/>
              <w:bottom w:val="single" w:sz="12" w:space="0" w:color="auto"/>
            </w:tcBorders>
          </w:tcPr>
          <w:p w:rsidR="00DE5A37" w:rsidRPr="001D4BE9" w:rsidRDefault="00DE5A37" w:rsidP="00405705">
            <w:pPr>
              <w:pStyle w:val="Tabletext0"/>
              <w:keepNext w:val="0"/>
              <w:widowControl w:val="0"/>
            </w:pPr>
            <w:r w:rsidRPr="001D4BE9">
              <w:t>A provider identified as PHI-restricted shall not have access to patient medical information where the PHI-sensitive flag is set to “Y”.</w:t>
            </w:r>
          </w:p>
        </w:tc>
      </w:tr>
    </w:tbl>
    <w:p w:rsidR="001D35BF" w:rsidRDefault="001D35BF" w:rsidP="007C2631">
      <w:pPr>
        <w:pStyle w:val="Heading5"/>
      </w:pPr>
      <w:bookmarkStart w:id="288" w:name="_Toc424035592"/>
      <w:r>
        <w:t>Reporting</w:t>
      </w:r>
      <w:bookmarkEnd w:id="288"/>
    </w:p>
    <w:p w:rsidR="001D35BF" w:rsidRPr="00DE7E92" w:rsidRDefault="001D35BF" w:rsidP="00E86EFB">
      <w:pPr>
        <w:pStyle w:val="Caption"/>
      </w:pPr>
      <w:bookmarkStart w:id="289" w:name="_Toc437426621"/>
      <w:r w:rsidRPr="00DE7E92">
        <w:t xml:space="preserve">Table </w:t>
      </w:r>
      <w:r w:rsidR="002C05ED">
        <w:fldChar w:fldCharType="begin"/>
      </w:r>
      <w:r w:rsidR="00A055D6">
        <w:instrText xml:space="preserve"> SEQ Table \* ARABIC </w:instrText>
      </w:r>
      <w:r w:rsidR="002C05ED">
        <w:fldChar w:fldCharType="separate"/>
      </w:r>
      <w:r w:rsidR="0073428E">
        <w:rPr>
          <w:noProof/>
        </w:rPr>
        <w:t>46</w:t>
      </w:r>
      <w:r w:rsidR="002C05ED">
        <w:rPr>
          <w:noProof/>
        </w:rPr>
        <w:fldChar w:fldCharType="end"/>
      </w:r>
      <w:r>
        <w:t xml:space="preserve"> </w:t>
      </w:r>
      <w:r w:rsidR="008B46B4">
        <w:t xml:space="preserve">– </w:t>
      </w:r>
      <w:r w:rsidRPr="00DE7E92">
        <w:t xml:space="preserve">Design Elements for </w:t>
      </w:r>
      <w:r>
        <w:t>Reporting</w:t>
      </w:r>
      <w:bookmarkEnd w:id="28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1D35BF" w:rsidRPr="00CC7723" w:rsidTr="00941E37">
        <w:trPr>
          <w:tblHeader/>
        </w:trPr>
        <w:tc>
          <w:tcPr>
            <w:tcW w:w="1231" w:type="pct"/>
            <w:tcBorders>
              <w:top w:val="single" w:sz="12" w:space="0" w:color="auto"/>
              <w:bottom w:val="single" w:sz="6" w:space="0" w:color="auto"/>
            </w:tcBorders>
            <w:shd w:val="pct15" w:color="auto" w:fill="auto"/>
          </w:tcPr>
          <w:p w:rsidR="001D35BF" w:rsidRPr="00CC7723" w:rsidRDefault="001D35BF" w:rsidP="00405705">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1D35BF" w:rsidRPr="00CC7723" w:rsidRDefault="001D35BF" w:rsidP="00405705">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1D35BF" w:rsidRPr="00CC7723" w:rsidRDefault="001D35BF" w:rsidP="00405705">
            <w:pPr>
              <w:pStyle w:val="TableHeading"/>
              <w:widowControl w:val="0"/>
            </w:pPr>
            <w:r w:rsidRPr="00CC7723">
              <w:t>Description</w:t>
            </w:r>
          </w:p>
        </w:tc>
      </w:tr>
      <w:tr w:rsidR="001D35BF" w:rsidTr="00941E37">
        <w:tc>
          <w:tcPr>
            <w:tcW w:w="1231" w:type="pct"/>
            <w:tcBorders>
              <w:top w:val="single" w:sz="6" w:space="0" w:color="auto"/>
              <w:bottom w:val="single" w:sz="6" w:space="0" w:color="auto"/>
            </w:tcBorders>
          </w:tcPr>
          <w:p w:rsidR="001D35BF" w:rsidRPr="001D4BE9" w:rsidRDefault="001D35BF" w:rsidP="00405705">
            <w:pPr>
              <w:pStyle w:val="Tabletext0"/>
              <w:keepNext w:val="0"/>
              <w:widowControl w:val="0"/>
            </w:pPr>
            <w:r w:rsidRPr="001D4BE9">
              <w:t>FS-EP005-001</w:t>
            </w:r>
          </w:p>
          <w:p w:rsidR="001D35BF" w:rsidRPr="001D4BE9" w:rsidRDefault="001D35BF" w:rsidP="00405705">
            <w:pPr>
              <w:pStyle w:val="Tabletext0"/>
              <w:keepNext w:val="0"/>
              <w:widowControl w:val="0"/>
            </w:pPr>
            <w:r w:rsidRPr="001D4BE9">
              <w:t>FS-EP005-001-001</w:t>
            </w:r>
          </w:p>
          <w:p w:rsidR="001D35BF" w:rsidRPr="001D4BE9" w:rsidRDefault="001D35BF" w:rsidP="00405705">
            <w:pPr>
              <w:pStyle w:val="Tabletext0"/>
              <w:keepNext w:val="0"/>
              <w:widowControl w:val="0"/>
            </w:pPr>
            <w:r w:rsidRPr="001D4BE9">
              <w:t>FS-EP005-001-002</w:t>
            </w:r>
          </w:p>
          <w:p w:rsidR="001D35BF" w:rsidRPr="001D4BE9" w:rsidRDefault="001D35BF" w:rsidP="00405705">
            <w:pPr>
              <w:pStyle w:val="Tabletext0"/>
              <w:keepNext w:val="0"/>
              <w:widowControl w:val="0"/>
            </w:pPr>
            <w:r w:rsidRPr="001D4BE9">
              <w:t>FS-EP005-001-003</w:t>
            </w:r>
          </w:p>
          <w:p w:rsidR="001D35BF" w:rsidRPr="001D4BE9" w:rsidRDefault="001D35BF" w:rsidP="00405705">
            <w:pPr>
              <w:pStyle w:val="Tabletext0"/>
              <w:keepNext w:val="0"/>
              <w:widowControl w:val="0"/>
            </w:pPr>
            <w:r w:rsidRPr="001D4BE9">
              <w:t>FS-EP005-001-004</w:t>
            </w:r>
          </w:p>
        </w:tc>
        <w:tc>
          <w:tcPr>
            <w:tcW w:w="987" w:type="pct"/>
            <w:tcBorders>
              <w:top w:val="single" w:sz="6" w:space="0" w:color="auto"/>
              <w:bottom w:val="single" w:sz="6" w:space="0" w:color="auto"/>
            </w:tcBorders>
          </w:tcPr>
          <w:p w:rsidR="001D35BF" w:rsidRPr="001D4BE9" w:rsidRDefault="00FD6E27" w:rsidP="00405705">
            <w:pPr>
              <w:pStyle w:val="Tabletext0"/>
              <w:keepNext w:val="0"/>
              <w:widowControl w:val="0"/>
            </w:pPr>
            <w:r w:rsidRPr="001D4BE9">
              <w:t>SD-EP005-001</w:t>
            </w:r>
          </w:p>
        </w:tc>
        <w:tc>
          <w:tcPr>
            <w:tcW w:w="2782"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 xml:space="preserve">An authorized requestor shall be able to export the following data points </w:t>
            </w:r>
            <w:r w:rsidR="00532256" w:rsidRPr="001D4BE9">
              <w:t xml:space="preserve">from </w:t>
            </w:r>
            <w:r w:rsidR="00F2073A">
              <w:t>CDW</w:t>
            </w:r>
            <w:r w:rsidR="00F2073A" w:rsidRPr="001D4BE9">
              <w:t xml:space="preserve"> </w:t>
            </w:r>
            <w:r w:rsidRPr="001D4BE9">
              <w:t>for COMPLETE authorizations:</w:t>
            </w:r>
          </w:p>
          <w:p w:rsidR="00FD6E27" w:rsidRPr="001D4BE9" w:rsidRDefault="00FD6E27" w:rsidP="00405705">
            <w:pPr>
              <w:pStyle w:val="TableTextBullet1"/>
              <w:widowControl w:val="0"/>
            </w:pPr>
            <w:r w:rsidRPr="001D4BE9">
              <w:t>User Id of user who completed the authorization</w:t>
            </w:r>
          </w:p>
          <w:p w:rsidR="00FD6E27" w:rsidRPr="001D4BE9" w:rsidRDefault="00FD6E27" w:rsidP="00405705">
            <w:pPr>
              <w:pStyle w:val="TableTextBullet1"/>
              <w:widowControl w:val="0"/>
            </w:pPr>
            <w:r w:rsidRPr="001D4BE9">
              <w:t>Total number of authorizations in a COMPLETE state by user-id</w:t>
            </w:r>
          </w:p>
          <w:p w:rsidR="00FD6E27" w:rsidRPr="001D4BE9" w:rsidRDefault="00FD6E27" w:rsidP="00405705">
            <w:pPr>
              <w:pStyle w:val="TableTextBullet1"/>
              <w:widowControl w:val="0"/>
            </w:pPr>
            <w:r w:rsidRPr="001D4BE9">
              <w:t>Start-date entered by requestor</w:t>
            </w:r>
          </w:p>
          <w:p w:rsidR="001D35BF" w:rsidRPr="001D4BE9" w:rsidRDefault="00FD6E27" w:rsidP="00405705">
            <w:pPr>
              <w:pStyle w:val="TableTextBullet1"/>
              <w:widowControl w:val="0"/>
            </w:pPr>
            <w:r w:rsidRPr="001D4BE9">
              <w:t>End-date entered by requestor</w:t>
            </w:r>
          </w:p>
        </w:tc>
      </w:tr>
      <w:tr w:rsidR="00FD6E27" w:rsidRPr="00475B98" w:rsidTr="00941E37">
        <w:tc>
          <w:tcPr>
            <w:tcW w:w="1231"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FS-EP005-002</w:t>
            </w:r>
          </w:p>
        </w:tc>
        <w:tc>
          <w:tcPr>
            <w:tcW w:w="987"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SD-EP005-002</w:t>
            </w:r>
          </w:p>
        </w:tc>
        <w:tc>
          <w:tcPr>
            <w:tcW w:w="2782"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The requestor shall be required to enter a request start-date.</w:t>
            </w:r>
          </w:p>
        </w:tc>
      </w:tr>
      <w:tr w:rsidR="00FD6E27" w:rsidRPr="00475B98" w:rsidTr="00941E37">
        <w:tc>
          <w:tcPr>
            <w:tcW w:w="1231"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FS-EP005-003</w:t>
            </w:r>
          </w:p>
        </w:tc>
        <w:tc>
          <w:tcPr>
            <w:tcW w:w="987"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SD-EP005-003</w:t>
            </w:r>
          </w:p>
        </w:tc>
        <w:tc>
          <w:tcPr>
            <w:tcW w:w="2782"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The system shall default the request end-date to the current system date.</w:t>
            </w:r>
          </w:p>
        </w:tc>
      </w:tr>
      <w:tr w:rsidR="00FD6E27" w:rsidRPr="00475B98" w:rsidTr="00941E37">
        <w:tc>
          <w:tcPr>
            <w:tcW w:w="1231"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FS-EP005-004</w:t>
            </w:r>
          </w:p>
        </w:tc>
        <w:tc>
          <w:tcPr>
            <w:tcW w:w="987"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SD-EP005-004</w:t>
            </w:r>
          </w:p>
        </w:tc>
        <w:tc>
          <w:tcPr>
            <w:tcW w:w="2782"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The requestor shall be allowed to enter a different request end-date.</w:t>
            </w:r>
          </w:p>
        </w:tc>
      </w:tr>
      <w:tr w:rsidR="00FD6E27" w:rsidTr="00941E37">
        <w:tc>
          <w:tcPr>
            <w:tcW w:w="1231"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FS-EP005-005</w:t>
            </w:r>
          </w:p>
        </w:tc>
        <w:tc>
          <w:tcPr>
            <w:tcW w:w="987"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SD-EP005-005</w:t>
            </w:r>
          </w:p>
        </w:tc>
        <w:tc>
          <w:tcPr>
            <w:tcW w:w="2782"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By default, the system shall export all users and total number of authorizations completed.</w:t>
            </w:r>
          </w:p>
        </w:tc>
      </w:tr>
      <w:tr w:rsidR="00FD6E27" w:rsidTr="00941E37">
        <w:tc>
          <w:tcPr>
            <w:tcW w:w="1231"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FS-EP005-006</w:t>
            </w:r>
          </w:p>
        </w:tc>
        <w:tc>
          <w:tcPr>
            <w:tcW w:w="987"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SD-EP005-006</w:t>
            </w:r>
          </w:p>
        </w:tc>
        <w:tc>
          <w:tcPr>
            <w:tcW w:w="2782" w:type="pct"/>
            <w:tcBorders>
              <w:top w:val="single" w:sz="6" w:space="0" w:color="auto"/>
              <w:bottom w:val="single" w:sz="6" w:space="0" w:color="auto"/>
            </w:tcBorders>
          </w:tcPr>
          <w:p w:rsidR="00FD6E27" w:rsidRPr="001D4BE9" w:rsidRDefault="00FD6E27" w:rsidP="00405705">
            <w:pPr>
              <w:pStyle w:val="Tabletext0"/>
              <w:keepNext w:val="0"/>
              <w:widowControl w:val="0"/>
            </w:pPr>
            <w:r w:rsidRPr="001D4BE9">
              <w:t>The system shall sort the data by user-id, ascending.</w:t>
            </w:r>
          </w:p>
        </w:tc>
      </w:tr>
      <w:tr w:rsidR="001D35BF" w:rsidTr="00941E37">
        <w:tc>
          <w:tcPr>
            <w:tcW w:w="1231" w:type="pct"/>
            <w:tcBorders>
              <w:top w:val="single" w:sz="6" w:space="0" w:color="auto"/>
              <w:bottom w:val="single" w:sz="6" w:space="0" w:color="auto"/>
            </w:tcBorders>
          </w:tcPr>
          <w:p w:rsidR="001D35BF" w:rsidRPr="001D4BE9" w:rsidRDefault="00FD6E27" w:rsidP="00405705">
            <w:pPr>
              <w:pStyle w:val="Tabletext0"/>
              <w:keepNext w:val="0"/>
              <w:widowControl w:val="0"/>
            </w:pPr>
            <w:r w:rsidRPr="001D4BE9">
              <w:t>FS-EP006-002</w:t>
            </w:r>
          </w:p>
        </w:tc>
        <w:tc>
          <w:tcPr>
            <w:tcW w:w="987" w:type="pct"/>
            <w:tcBorders>
              <w:top w:val="single" w:sz="6" w:space="0" w:color="auto"/>
              <w:bottom w:val="single" w:sz="6" w:space="0" w:color="auto"/>
            </w:tcBorders>
          </w:tcPr>
          <w:p w:rsidR="001D35BF" w:rsidRPr="001D4BE9" w:rsidRDefault="00FD6E27" w:rsidP="00405705">
            <w:pPr>
              <w:pStyle w:val="Tabletext0"/>
              <w:keepNext w:val="0"/>
              <w:widowControl w:val="0"/>
            </w:pPr>
            <w:r w:rsidRPr="001D4BE9">
              <w:t>SD-EP006-002</w:t>
            </w:r>
          </w:p>
        </w:tc>
        <w:tc>
          <w:tcPr>
            <w:tcW w:w="2782" w:type="pct"/>
            <w:tcBorders>
              <w:top w:val="single" w:sz="6" w:space="0" w:color="auto"/>
              <w:bottom w:val="single" w:sz="6" w:space="0" w:color="auto"/>
            </w:tcBorders>
          </w:tcPr>
          <w:p w:rsidR="001D35BF" w:rsidRPr="001D4BE9" w:rsidRDefault="00FD6E27" w:rsidP="00405705">
            <w:pPr>
              <w:pStyle w:val="Tabletext0"/>
              <w:keepNext w:val="0"/>
              <w:widowControl w:val="0"/>
            </w:pPr>
            <w:r w:rsidRPr="001D4BE9">
              <w:t>The requestor shall be required to select either 10-7078 or 10-7079 authorizations for the export.</w:t>
            </w:r>
          </w:p>
        </w:tc>
      </w:tr>
      <w:tr w:rsidR="00FD6E27" w:rsidRPr="00475B98" w:rsidTr="00941E37">
        <w:tc>
          <w:tcPr>
            <w:tcW w:w="1231"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FS-EP012-001</w:t>
            </w:r>
          </w:p>
        </w:tc>
        <w:tc>
          <w:tcPr>
            <w:tcW w:w="987"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SD-EP012-001</w:t>
            </w:r>
          </w:p>
        </w:tc>
        <w:tc>
          <w:tcPr>
            <w:tcW w:w="2782"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The requestor shall be able to select the file format for the exported report.</w:t>
            </w:r>
          </w:p>
        </w:tc>
      </w:tr>
      <w:tr w:rsidR="00FD6E27" w:rsidTr="006E58DA">
        <w:tc>
          <w:tcPr>
            <w:tcW w:w="1231" w:type="pct"/>
            <w:tcBorders>
              <w:top w:val="single" w:sz="6" w:space="0" w:color="auto"/>
              <w:bottom w:val="single" w:sz="12" w:space="0" w:color="auto"/>
            </w:tcBorders>
          </w:tcPr>
          <w:p w:rsidR="00FD6E27" w:rsidRPr="00BA17CD" w:rsidRDefault="00FD6E27" w:rsidP="00405705">
            <w:pPr>
              <w:pStyle w:val="Tabletext0"/>
              <w:keepNext w:val="0"/>
              <w:widowControl w:val="0"/>
            </w:pPr>
            <w:r w:rsidRPr="00BA17CD">
              <w:t>FS-EP012-002</w:t>
            </w:r>
          </w:p>
        </w:tc>
        <w:tc>
          <w:tcPr>
            <w:tcW w:w="987" w:type="pct"/>
            <w:tcBorders>
              <w:top w:val="single" w:sz="6" w:space="0" w:color="auto"/>
              <w:bottom w:val="single" w:sz="12" w:space="0" w:color="auto"/>
            </w:tcBorders>
          </w:tcPr>
          <w:p w:rsidR="00FD6E27" w:rsidRPr="00BA17CD" w:rsidRDefault="00FD6E27" w:rsidP="00405705">
            <w:pPr>
              <w:pStyle w:val="Tabletext0"/>
              <w:keepNext w:val="0"/>
              <w:widowControl w:val="0"/>
            </w:pPr>
            <w:r w:rsidRPr="00BA17CD">
              <w:t>SD-EP012-002</w:t>
            </w:r>
          </w:p>
        </w:tc>
        <w:tc>
          <w:tcPr>
            <w:tcW w:w="2782" w:type="pct"/>
            <w:tcBorders>
              <w:top w:val="single" w:sz="6" w:space="0" w:color="auto"/>
              <w:bottom w:val="single" w:sz="12" w:space="0" w:color="auto"/>
            </w:tcBorders>
          </w:tcPr>
          <w:p w:rsidR="00FD6E27" w:rsidRPr="00BA17CD" w:rsidRDefault="00FD6E27" w:rsidP="00405705">
            <w:pPr>
              <w:pStyle w:val="Tabletext0"/>
              <w:keepNext w:val="0"/>
              <w:widowControl w:val="0"/>
            </w:pPr>
            <w:r w:rsidRPr="00BA17CD">
              <w:t>The requestor shall be able to select the storage location for the exported file.</w:t>
            </w:r>
          </w:p>
        </w:tc>
      </w:tr>
    </w:tbl>
    <w:p w:rsidR="00FD6E27" w:rsidRDefault="00FD6E27" w:rsidP="007C2631">
      <w:pPr>
        <w:pStyle w:val="Heading5"/>
      </w:pPr>
      <w:bookmarkStart w:id="290" w:name="_Toc424035593"/>
      <w:r>
        <w:t>EDI Compliance</w:t>
      </w:r>
      <w:bookmarkEnd w:id="290"/>
    </w:p>
    <w:p w:rsidR="00FD6E27" w:rsidRPr="00DE7E92" w:rsidRDefault="00FD6E27" w:rsidP="00405705">
      <w:pPr>
        <w:pStyle w:val="Caption"/>
        <w:keepNext w:val="0"/>
        <w:keepLines w:val="0"/>
        <w:widowControl w:val="0"/>
      </w:pPr>
      <w:bookmarkStart w:id="291" w:name="_Toc437426622"/>
      <w:r w:rsidRPr="00DE7E92">
        <w:t xml:space="preserve">Table </w:t>
      </w:r>
      <w:r w:rsidR="002C05ED">
        <w:fldChar w:fldCharType="begin"/>
      </w:r>
      <w:r w:rsidR="00A055D6">
        <w:instrText xml:space="preserve"> SEQ Table \* ARABIC </w:instrText>
      </w:r>
      <w:r w:rsidR="002C05ED">
        <w:fldChar w:fldCharType="separate"/>
      </w:r>
      <w:r w:rsidR="0073428E">
        <w:rPr>
          <w:noProof/>
        </w:rPr>
        <w:t>47</w:t>
      </w:r>
      <w:r w:rsidR="002C05ED">
        <w:rPr>
          <w:noProof/>
        </w:rPr>
        <w:fldChar w:fldCharType="end"/>
      </w:r>
      <w:r>
        <w:t xml:space="preserve"> </w:t>
      </w:r>
      <w:r w:rsidR="008B46B4">
        <w:t xml:space="preserve">– </w:t>
      </w:r>
      <w:r w:rsidRPr="00DE7E92">
        <w:t xml:space="preserve">Design Elements for </w:t>
      </w:r>
      <w:r>
        <w:t>EDI Compliance</w:t>
      </w:r>
      <w:bookmarkEnd w:id="29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FD6E27" w:rsidRPr="00CC7723" w:rsidTr="00941E37">
        <w:trPr>
          <w:tblHeader/>
        </w:trPr>
        <w:tc>
          <w:tcPr>
            <w:tcW w:w="1231" w:type="pct"/>
            <w:tcBorders>
              <w:top w:val="single" w:sz="12" w:space="0" w:color="auto"/>
              <w:bottom w:val="single" w:sz="6" w:space="0" w:color="auto"/>
            </w:tcBorders>
            <w:shd w:val="pct15" w:color="auto" w:fill="auto"/>
          </w:tcPr>
          <w:p w:rsidR="00FD6E27" w:rsidRPr="00CC7723" w:rsidRDefault="00FD6E27" w:rsidP="00405705">
            <w:pPr>
              <w:pStyle w:val="TableHeading"/>
              <w:widowControl w:val="0"/>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FD6E27" w:rsidRPr="00CC7723" w:rsidRDefault="00FD6E27" w:rsidP="00405705">
            <w:pPr>
              <w:pStyle w:val="TableHeading"/>
              <w:widowControl w:val="0"/>
            </w:pPr>
            <w:r w:rsidRPr="00CC7723">
              <w:t>Design Element</w:t>
            </w:r>
          </w:p>
        </w:tc>
        <w:tc>
          <w:tcPr>
            <w:tcW w:w="2782" w:type="pct"/>
            <w:tcBorders>
              <w:top w:val="single" w:sz="12" w:space="0" w:color="auto"/>
              <w:bottom w:val="single" w:sz="6" w:space="0" w:color="auto"/>
            </w:tcBorders>
            <w:shd w:val="pct15" w:color="auto" w:fill="auto"/>
          </w:tcPr>
          <w:p w:rsidR="00FD6E27" w:rsidRPr="00CC7723" w:rsidRDefault="00FD6E27" w:rsidP="00405705">
            <w:pPr>
              <w:pStyle w:val="TableHeading"/>
              <w:widowControl w:val="0"/>
            </w:pPr>
            <w:r w:rsidRPr="00CC7723">
              <w:t>Description</w:t>
            </w:r>
          </w:p>
        </w:tc>
      </w:tr>
      <w:tr w:rsidR="00FD6E27" w:rsidTr="00941E37">
        <w:tc>
          <w:tcPr>
            <w:tcW w:w="1231"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FS-EP013-001</w:t>
            </w:r>
          </w:p>
          <w:p w:rsidR="00FD6E27" w:rsidRPr="00BA17CD" w:rsidRDefault="00FD6E27" w:rsidP="00405705">
            <w:pPr>
              <w:pStyle w:val="Tabletext0"/>
              <w:keepNext w:val="0"/>
              <w:widowControl w:val="0"/>
            </w:pPr>
            <w:r w:rsidRPr="00BA17CD">
              <w:t>FS-EP013-001-001</w:t>
            </w:r>
          </w:p>
          <w:p w:rsidR="00FD6E27" w:rsidRPr="00BA17CD" w:rsidRDefault="00FD6E27" w:rsidP="00405705">
            <w:pPr>
              <w:pStyle w:val="Tabletext0"/>
              <w:keepNext w:val="0"/>
              <w:widowControl w:val="0"/>
            </w:pPr>
            <w:r w:rsidRPr="00BA17CD">
              <w:lastRenderedPageBreak/>
              <w:t>FS-EP014-001</w:t>
            </w:r>
          </w:p>
        </w:tc>
        <w:tc>
          <w:tcPr>
            <w:tcW w:w="987"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lastRenderedPageBreak/>
              <w:t>SD-EP013-001</w:t>
            </w:r>
          </w:p>
        </w:tc>
        <w:tc>
          <w:tcPr>
            <w:tcW w:w="2782"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EDI compliance introduced in FY14 shall be continued:</w:t>
            </w:r>
          </w:p>
          <w:p w:rsidR="00FD6E27" w:rsidRPr="00BA17CD" w:rsidRDefault="00FD6E27" w:rsidP="00405705">
            <w:pPr>
              <w:pStyle w:val="TableTextBullet1"/>
              <w:widowControl w:val="0"/>
            </w:pPr>
            <w:r w:rsidRPr="00BA17CD">
              <w:t>A 278 Request shall be validated for EDI compliance</w:t>
            </w:r>
          </w:p>
          <w:p w:rsidR="00FD6E27" w:rsidRPr="00BA17CD" w:rsidRDefault="00FD6E27" w:rsidP="00405705">
            <w:pPr>
              <w:pStyle w:val="TableTextBullet1"/>
              <w:widowControl w:val="0"/>
            </w:pPr>
            <w:r w:rsidRPr="00BA17CD">
              <w:lastRenderedPageBreak/>
              <w:t>A 278 Response shall be EDI compliant</w:t>
            </w:r>
          </w:p>
        </w:tc>
      </w:tr>
      <w:tr w:rsidR="00FD6E27" w:rsidTr="00941E37">
        <w:tc>
          <w:tcPr>
            <w:tcW w:w="1231"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lastRenderedPageBreak/>
              <w:t>FS-EP014-002</w:t>
            </w:r>
          </w:p>
        </w:tc>
        <w:tc>
          <w:tcPr>
            <w:tcW w:w="987"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SD-EP014-002</w:t>
            </w:r>
          </w:p>
        </w:tc>
        <w:tc>
          <w:tcPr>
            <w:tcW w:w="2782" w:type="pct"/>
            <w:tcBorders>
              <w:top w:val="single" w:sz="6" w:space="0" w:color="auto"/>
              <w:bottom w:val="single" w:sz="6" w:space="0" w:color="auto"/>
            </w:tcBorders>
          </w:tcPr>
          <w:p w:rsidR="00FD6E27" w:rsidRPr="00BA17CD" w:rsidRDefault="00FD6E27" w:rsidP="00405705">
            <w:pPr>
              <w:pStyle w:val="Tabletext0"/>
              <w:keepNext w:val="0"/>
              <w:widowControl w:val="0"/>
            </w:pPr>
            <w:r w:rsidRPr="00BA17CD">
              <w:t xml:space="preserve">AAA </w:t>
            </w:r>
            <w:r w:rsidR="00705CF0">
              <w:t xml:space="preserve">(the standard segment used in X12 messages to report errors) </w:t>
            </w:r>
            <w:r w:rsidRPr="00BA17CD">
              <w:t>Error reporting as introduced in the FY14 HAC EDI Claims Systems Enhancement project shall be continued.</w:t>
            </w:r>
          </w:p>
        </w:tc>
      </w:tr>
      <w:tr w:rsidR="00E75DE6" w:rsidTr="006E58DA">
        <w:tc>
          <w:tcPr>
            <w:tcW w:w="1231" w:type="pct"/>
            <w:tcBorders>
              <w:top w:val="single" w:sz="6" w:space="0" w:color="auto"/>
              <w:bottom w:val="single" w:sz="12" w:space="0" w:color="auto"/>
            </w:tcBorders>
          </w:tcPr>
          <w:p w:rsidR="00E75DE6" w:rsidRPr="00BA17CD" w:rsidRDefault="00E75DE6" w:rsidP="00405705">
            <w:pPr>
              <w:pStyle w:val="Tabletext0"/>
              <w:keepNext w:val="0"/>
              <w:widowControl w:val="0"/>
            </w:pPr>
            <w:r w:rsidRPr="00BA17CD">
              <w:t>QAS-EP016-001</w:t>
            </w:r>
          </w:p>
        </w:tc>
        <w:tc>
          <w:tcPr>
            <w:tcW w:w="987" w:type="pct"/>
            <w:tcBorders>
              <w:top w:val="single" w:sz="6" w:space="0" w:color="auto"/>
              <w:bottom w:val="single" w:sz="12" w:space="0" w:color="auto"/>
            </w:tcBorders>
          </w:tcPr>
          <w:p w:rsidR="00E75DE6" w:rsidRPr="00BA17CD" w:rsidRDefault="00E75DE6" w:rsidP="00405705">
            <w:pPr>
              <w:pStyle w:val="Tabletext0"/>
              <w:keepNext w:val="0"/>
              <w:widowControl w:val="0"/>
            </w:pPr>
            <w:r w:rsidRPr="00BA17CD">
              <w:t>SD-EP016-001</w:t>
            </w:r>
          </w:p>
        </w:tc>
        <w:tc>
          <w:tcPr>
            <w:tcW w:w="2782" w:type="pct"/>
            <w:tcBorders>
              <w:top w:val="single" w:sz="6" w:space="0" w:color="auto"/>
              <w:bottom w:val="single" w:sz="12" w:space="0" w:color="auto"/>
            </w:tcBorders>
          </w:tcPr>
          <w:p w:rsidR="00E75DE6" w:rsidRPr="00BA17CD" w:rsidRDefault="00F2073A" w:rsidP="00F2073A">
            <w:pPr>
              <w:pStyle w:val="Tabletext0"/>
              <w:keepNext w:val="0"/>
              <w:widowControl w:val="0"/>
            </w:pPr>
            <w:r w:rsidRPr="00BA17CD">
              <w:t>A</w:t>
            </w:r>
            <w:r>
              <w:t>E</w:t>
            </w:r>
            <w:r w:rsidRPr="00BA17CD">
              <w:t xml:space="preserve">T </w:t>
            </w:r>
            <w:r w:rsidR="00E75DE6" w:rsidRPr="00BA17CD">
              <w:t>will be available at least 86% of the time during a normal work week.</w:t>
            </w:r>
          </w:p>
        </w:tc>
      </w:tr>
    </w:tbl>
    <w:p w:rsidR="00FD6E27" w:rsidRDefault="00FD6E27" w:rsidP="007C2631">
      <w:pPr>
        <w:pStyle w:val="Heading5"/>
      </w:pPr>
      <w:bookmarkStart w:id="292" w:name="_Toc424035594"/>
      <w:r>
        <w:t>Performance</w:t>
      </w:r>
      <w:bookmarkEnd w:id="292"/>
    </w:p>
    <w:p w:rsidR="00FD6E27" w:rsidRPr="00DE7E92" w:rsidRDefault="00FD6E27" w:rsidP="00941E37">
      <w:pPr>
        <w:pStyle w:val="Caption"/>
        <w:keepNext w:val="0"/>
        <w:keepLines w:val="0"/>
      </w:pPr>
      <w:bookmarkStart w:id="293" w:name="_Toc437426623"/>
      <w:r w:rsidRPr="00DE7E92">
        <w:t xml:space="preserve">Table </w:t>
      </w:r>
      <w:r w:rsidR="002C05ED">
        <w:fldChar w:fldCharType="begin"/>
      </w:r>
      <w:r w:rsidR="00A055D6">
        <w:instrText xml:space="preserve"> SEQ Table \* ARABIC </w:instrText>
      </w:r>
      <w:r w:rsidR="002C05ED">
        <w:fldChar w:fldCharType="separate"/>
      </w:r>
      <w:r w:rsidR="0073428E">
        <w:rPr>
          <w:noProof/>
        </w:rPr>
        <w:t>48</w:t>
      </w:r>
      <w:r w:rsidR="002C05ED">
        <w:rPr>
          <w:noProof/>
        </w:rPr>
        <w:fldChar w:fldCharType="end"/>
      </w:r>
      <w:r>
        <w:t xml:space="preserve"> </w:t>
      </w:r>
      <w:r w:rsidR="008B46B4">
        <w:t xml:space="preserve">– </w:t>
      </w:r>
      <w:r w:rsidRPr="00DE7E92">
        <w:t xml:space="preserve">Design Elements for </w:t>
      </w:r>
      <w:r>
        <w:t>Performance</w:t>
      </w:r>
      <w:bookmarkEnd w:id="29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FD6E27" w:rsidRPr="00CC7723" w:rsidTr="00941E37">
        <w:trPr>
          <w:tblHeader/>
        </w:trPr>
        <w:tc>
          <w:tcPr>
            <w:tcW w:w="1231" w:type="pct"/>
            <w:tcBorders>
              <w:top w:val="single" w:sz="12" w:space="0" w:color="auto"/>
              <w:bottom w:val="single" w:sz="6" w:space="0" w:color="auto"/>
            </w:tcBorders>
            <w:shd w:val="pct15" w:color="auto" w:fill="auto"/>
          </w:tcPr>
          <w:p w:rsidR="00FD6E27" w:rsidRPr="00CC7723" w:rsidRDefault="00FD6E27" w:rsidP="00941E37">
            <w:pPr>
              <w:pStyle w:val="TableHeading"/>
              <w:keepNext/>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FD6E27" w:rsidRPr="00CC7723" w:rsidRDefault="00FD6E27" w:rsidP="00941E37">
            <w:pPr>
              <w:pStyle w:val="TableHeading"/>
            </w:pPr>
            <w:r w:rsidRPr="00CC7723">
              <w:t>Design Element</w:t>
            </w:r>
          </w:p>
        </w:tc>
        <w:tc>
          <w:tcPr>
            <w:tcW w:w="2782" w:type="pct"/>
            <w:tcBorders>
              <w:top w:val="single" w:sz="12" w:space="0" w:color="auto"/>
              <w:bottom w:val="single" w:sz="6" w:space="0" w:color="auto"/>
            </w:tcBorders>
            <w:shd w:val="pct15" w:color="auto" w:fill="auto"/>
          </w:tcPr>
          <w:p w:rsidR="00FD6E27" w:rsidRPr="00CC7723" w:rsidRDefault="00FD6E27" w:rsidP="00941E37">
            <w:pPr>
              <w:pStyle w:val="TableHeading"/>
            </w:pPr>
            <w:r w:rsidRPr="00CC7723">
              <w:t>Description</w:t>
            </w:r>
          </w:p>
        </w:tc>
      </w:tr>
      <w:tr w:rsidR="00FD6E27" w:rsidTr="00941E37">
        <w:tc>
          <w:tcPr>
            <w:tcW w:w="1231" w:type="pct"/>
            <w:tcBorders>
              <w:top w:val="single" w:sz="6" w:space="0" w:color="auto"/>
              <w:bottom w:val="single" w:sz="6" w:space="0" w:color="auto"/>
            </w:tcBorders>
          </w:tcPr>
          <w:p w:rsidR="00FD6E27" w:rsidRPr="00BA17CD" w:rsidRDefault="00FD6E27" w:rsidP="00941E37">
            <w:pPr>
              <w:pStyle w:val="Tabletext0"/>
              <w:keepNext w:val="0"/>
            </w:pPr>
            <w:r w:rsidRPr="00BA17CD">
              <w:t>PS-EP017-001</w:t>
            </w:r>
          </w:p>
        </w:tc>
        <w:tc>
          <w:tcPr>
            <w:tcW w:w="987" w:type="pct"/>
            <w:tcBorders>
              <w:top w:val="single" w:sz="6" w:space="0" w:color="auto"/>
              <w:bottom w:val="single" w:sz="6" w:space="0" w:color="auto"/>
            </w:tcBorders>
          </w:tcPr>
          <w:p w:rsidR="00FD6E27" w:rsidRPr="00BA17CD" w:rsidRDefault="00FD6E27" w:rsidP="00941E37">
            <w:pPr>
              <w:pStyle w:val="Tabletext0"/>
              <w:keepNext w:val="0"/>
            </w:pPr>
            <w:r w:rsidRPr="00BA17CD">
              <w:t>SD-EP017-001</w:t>
            </w:r>
          </w:p>
        </w:tc>
        <w:tc>
          <w:tcPr>
            <w:tcW w:w="2782" w:type="pct"/>
            <w:tcBorders>
              <w:top w:val="single" w:sz="6" w:space="0" w:color="auto"/>
              <w:bottom w:val="single" w:sz="6" w:space="0" w:color="auto"/>
            </w:tcBorders>
          </w:tcPr>
          <w:p w:rsidR="00FD6E27" w:rsidRPr="00BA17CD" w:rsidRDefault="00F2073A" w:rsidP="00F2073A">
            <w:pPr>
              <w:pStyle w:val="Tabletext0"/>
              <w:keepNext w:val="0"/>
            </w:pPr>
            <w:r w:rsidRPr="00BA17CD">
              <w:t>A</w:t>
            </w:r>
            <w:r>
              <w:t>E</w:t>
            </w:r>
            <w:r w:rsidRPr="00BA17CD">
              <w:t xml:space="preserve">T </w:t>
            </w:r>
            <w:r w:rsidR="00FD6E27" w:rsidRPr="00BA17CD">
              <w:t>shall complete the entire 278 transaction (request</w:t>
            </w:r>
            <w:r w:rsidR="00567C7F">
              <w:t xml:space="preserve"> </w:t>
            </w:r>
            <w:r w:rsidR="00FD6E27" w:rsidRPr="00BA17CD">
              <w:t>/</w:t>
            </w:r>
            <w:r w:rsidR="00567C7F">
              <w:t xml:space="preserve"> </w:t>
            </w:r>
            <w:r w:rsidR="00FD6E27" w:rsidRPr="00BA17CD">
              <w:t>response) within the Centers for Medicare &amp; Medicaid Services (CMS) specified maximum 20 second response time during system uptime.</w:t>
            </w:r>
          </w:p>
        </w:tc>
      </w:tr>
      <w:tr w:rsidR="00FD6E27" w:rsidTr="00941E37">
        <w:tc>
          <w:tcPr>
            <w:tcW w:w="1231" w:type="pct"/>
            <w:tcBorders>
              <w:top w:val="single" w:sz="6" w:space="0" w:color="auto"/>
              <w:bottom w:val="single" w:sz="6" w:space="0" w:color="auto"/>
            </w:tcBorders>
          </w:tcPr>
          <w:p w:rsidR="00FD6E27" w:rsidRPr="00BA17CD" w:rsidRDefault="001D4BE9" w:rsidP="00941E37">
            <w:pPr>
              <w:pStyle w:val="Tabletext0"/>
              <w:keepNext w:val="0"/>
            </w:pPr>
            <w:r w:rsidRPr="00BA17CD">
              <w:t>PS-EP017-002</w:t>
            </w:r>
          </w:p>
        </w:tc>
        <w:tc>
          <w:tcPr>
            <w:tcW w:w="987" w:type="pct"/>
            <w:tcBorders>
              <w:top w:val="single" w:sz="6" w:space="0" w:color="auto"/>
              <w:bottom w:val="single" w:sz="6" w:space="0" w:color="auto"/>
            </w:tcBorders>
          </w:tcPr>
          <w:p w:rsidR="00FD6E27" w:rsidRPr="00BA17CD" w:rsidRDefault="001D4BE9" w:rsidP="00941E37">
            <w:pPr>
              <w:pStyle w:val="Tabletext0"/>
              <w:keepNext w:val="0"/>
            </w:pPr>
            <w:r>
              <w:t>SD-</w:t>
            </w:r>
            <w:r w:rsidRPr="00BA17CD">
              <w:t>EP017-002</w:t>
            </w:r>
          </w:p>
        </w:tc>
        <w:tc>
          <w:tcPr>
            <w:tcW w:w="2782" w:type="pct"/>
            <w:tcBorders>
              <w:top w:val="single" w:sz="6" w:space="0" w:color="auto"/>
              <w:bottom w:val="single" w:sz="6" w:space="0" w:color="auto"/>
            </w:tcBorders>
          </w:tcPr>
          <w:p w:rsidR="00FD6E27" w:rsidRPr="00BA17CD" w:rsidRDefault="00F2073A" w:rsidP="00F2073A">
            <w:pPr>
              <w:pStyle w:val="Tabletext0"/>
              <w:keepNext w:val="0"/>
            </w:pPr>
            <w:r w:rsidRPr="00BA17CD">
              <w:t>A</w:t>
            </w:r>
            <w:r>
              <w:t>E</w:t>
            </w:r>
            <w:r w:rsidRPr="00BA17CD">
              <w:t xml:space="preserve">T </w:t>
            </w:r>
            <w:r w:rsidR="00FD6E27" w:rsidRPr="00BA17CD">
              <w:t>shall not need to provide a response during scheduled system down time.</w:t>
            </w:r>
          </w:p>
        </w:tc>
      </w:tr>
      <w:tr w:rsidR="00FD6E27" w:rsidRPr="00DB7C83" w:rsidTr="00941E37">
        <w:tc>
          <w:tcPr>
            <w:tcW w:w="1231" w:type="pct"/>
            <w:tcBorders>
              <w:top w:val="single" w:sz="6" w:space="0" w:color="auto"/>
              <w:bottom w:val="single" w:sz="6" w:space="0" w:color="auto"/>
            </w:tcBorders>
          </w:tcPr>
          <w:p w:rsidR="00FD6E27" w:rsidRPr="00BA17CD" w:rsidRDefault="00FD6E27" w:rsidP="00941E37">
            <w:pPr>
              <w:pStyle w:val="Tabletext0"/>
              <w:keepNext w:val="0"/>
            </w:pPr>
            <w:r w:rsidRPr="00BA17CD">
              <w:t>PS- EP017-003</w:t>
            </w:r>
          </w:p>
        </w:tc>
        <w:tc>
          <w:tcPr>
            <w:tcW w:w="987" w:type="pct"/>
            <w:tcBorders>
              <w:top w:val="single" w:sz="6" w:space="0" w:color="auto"/>
              <w:bottom w:val="single" w:sz="6" w:space="0" w:color="auto"/>
            </w:tcBorders>
          </w:tcPr>
          <w:p w:rsidR="00FD6E27" w:rsidRPr="00BA17CD" w:rsidRDefault="00FD6E27" w:rsidP="00941E37">
            <w:pPr>
              <w:pStyle w:val="Tabletext0"/>
              <w:keepNext w:val="0"/>
            </w:pPr>
            <w:r w:rsidRPr="00BA17CD">
              <w:t>SD- EP017-003</w:t>
            </w:r>
          </w:p>
        </w:tc>
        <w:tc>
          <w:tcPr>
            <w:tcW w:w="2782" w:type="pct"/>
            <w:tcBorders>
              <w:top w:val="single" w:sz="6" w:space="0" w:color="auto"/>
              <w:bottom w:val="single" w:sz="6" w:space="0" w:color="auto"/>
            </w:tcBorders>
          </w:tcPr>
          <w:p w:rsidR="00FD6E27" w:rsidRPr="00BA17CD" w:rsidRDefault="009866EF" w:rsidP="00941E37">
            <w:pPr>
              <w:pStyle w:val="Tabletext0"/>
              <w:keepNext w:val="0"/>
            </w:pPr>
            <w:r w:rsidRPr="00BA17CD">
              <w:t>AAT GUI</w:t>
            </w:r>
            <w:r w:rsidR="00FD6E27" w:rsidRPr="00BA17CD">
              <w:t xml:space="preserve"> shall be able to support multiple users without degradation in response time.</w:t>
            </w:r>
          </w:p>
        </w:tc>
      </w:tr>
      <w:tr w:rsidR="00FD6E27" w:rsidRPr="00DB7C83" w:rsidTr="00941E37">
        <w:tc>
          <w:tcPr>
            <w:tcW w:w="1231" w:type="pct"/>
            <w:tcBorders>
              <w:top w:val="single" w:sz="6" w:space="0" w:color="auto"/>
              <w:bottom w:val="single" w:sz="6" w:space="0" w:color="auto"/>
            </w:tcBorders>
          </w:tcPr>
          <w:p w:rsidR="00FD6E27" w:rsidRPr="00BA17CD" w:rsidRDefault="00FD6E27" w:rsidP="00941E37">
            <w:pPr>
              <w:pStyle w:val="Tabletext0"/>
              <w:keepNext w:val="0"/>
            </w:pPr>
            <w:r w:rsidRPr="00BA17CD">
              <w:t>PS- EP017-004</w:t>
            </w:r>
          </w:p>
        </w:tc>
        <w:tc>
          <w:tcPr>
            <w:tcW w:w="987" w:type="pct"/>
            <w:tcBorders>
              <w:top w:val="single" w:sz="6" w:space="0" w:color="auto"/>
              <w:bottom w:val="single" w:sz="6" w:space="0" w:color="auto"/>
            </w:tcBorders>
          </w:tcPr>
          <w:p w:rsidR="00FD6E27" w:rsidRPr="00BA17CD" w:rsidRDefault="00FD6E27" w:rsidP="00941E37">
            <w:pPr>
              <w:pStyle w:val="Tabletext0"/>
              <w:keepNext w:val="0"/>
            </w:pPr>
            <w:r w:rsidRPr="00BA17CD">
              <w:t>SD- EP017-004</w:t>
            </w:r>
          </w:p>
        </w:tc>
        <w:tc>
          <w:tcPr>
            <w:tcW w:w="2782" w:type="pct"/>
            <w:tcBorders>
              <w:top w:val="single" w:sz="6" w:space="0" w:color="auto"/>
              <w:bottom w:val="single" w:sz="6" w:space="0" w:color="auto"/>
            </w:tcBorders>
          </w:tcPr>
          <w:p w:rsidR="00FD6E27" w:rsidRPr="00BA17CD" w:rsidRDefault="009866EF" w:rsidP="00941E37">
            <w:pPr>
              <w:pStyle w:val="Tabletext0"/>
              <w:keepNext w:val="0"/>
            </w:pPr>
            <w:r w:rsidRPr="00BA17CD">
              <w:t>AAT GUI</w:t>
            </w:r>
            <w:r w:rsidR="00FD6E27" w:rsidRPr="00BA17CD">
              <w:t xml:space="preserve"> Services GUI shall be able to support multiple users without degradation in response time.</w:t>
            </w:r>
          </w:p>
        </w:tc>
      </w:tr>
      <w:tr w:rsidR="00FD6E27" w:rsidRPr="00DB7C83" w:rsidTr="00941E37">
        <w:tc>
          <w:tcPr>
            <w:tcW w:w="1231" w:type="pct"/>
            <w:tcBorders>
              <w:top w:val="single" w:sz="6" w:space="0" w:color="auto"/>
              <w:bottom w:val="single" w:sz="6" w:space="0" w:color="auto"/>
            </w:tcBorders>
          </w:tcPr>
          <w:p w:rsidR="00FD6E27" w:rsidRPr="00BA17CD" w:rsidRDefault="00FD6E27" w:rsidP="00941E37">
            <w:pPr>
              <w:pStyle w:val="Tabletext0"/>
              <w:keepNext w:val="0"/>
            </w:pPr>
            <w:r w:rsidRPr="00BA17CD">
              <w:t>PS- EP017-005</w:t>
            </w:r>
          </w:p>
        </w:tc>
        <w:tc>
          <w:tcPr>
            <w:tcW w:w="987" w:type="pct"/>
            <w:tcBorders>
              <w:top w:val="single" w:sz="6" w:space="0" w:color="auto"/>
              <w:bottom w:val="single" w:sz="6" w:space="0" w:color="auto"/>
            </w:tcBorders>
          </w:tcPr>
          <w:p w:rsidR="00FD6E27" w:rsidRPr="00BA17CD" w:rsidRDefault="00FD6E27" w:rsidP="00941E37">
            <w:pPr>
              <w:pStyle w:val="Tabletext0"/>
              <w:keepNext w:val="0"/>
            </w:pPr>
            <w:r w:rsidRPr="00BA17CD">
              <w:t>SD- EP017-005</w:t>
            </w:r>
          </w:p>
        </w:tc>
        <w:tc>
          <w:tcPr>
            <w:tcW w:w="2782" w:type="pct"/>
            <w:tcBorders>
              <w:top w:val="single" w:sz="6" w:space="0" w:color="auto"/>
              <w:bottom w:val="single" w:sz="6" w:space="0" w:color="auto"/>
            </w:tcBorders>
          </w:tcPr>
          <w:p w:rsidR="00FD6E27" w:rsidRPr="00BA17CD" w:rsidRDefault="009866EF" w:rsidP="00941E37">
            <w:pPr>
              <w:pStyle w:val="Tabletext0"/>
              <w:keepNext w:val="0"/>
            </w:pPr>
            <w:r w:rsidRPr="00BA17CD">
              <w:t>AAT GUI</w:t>
            </w:r>
            <w:r w:rsidR="00FD6E27" w:rsidRPr="00BA17CD">
              <w:t xml:space="preserve"> Queues GUI shall be able to support multiple users without degradation in response time.</w:t>
            </w:r>
          </w:p>
        </w:tc>
      </w:tr>
      <w:tr w:rsidR="00FD6E27" w:rsidTr="00941E37">
        <w:tc>
          <w:tcPr>
            <w:tcW w:w="1231" w:type="pct"/>
            <w:tcBorders>
              <w:top w:val="single" w:sz="6" w:space="0" w:color="auto"/>
              <w:bottom w:val="single" w:sz="6" w:space="0" w:color="auto"/>
            </w:tcBorders>
          </w:tcPr>
          <w:p w:rsidR="00FD6E27" w:rsidRPr="00BA17CD" w:rsidRDefault="00FD6E27" w:rsidP="00941E37">
            <w:pPr>
              <w:pStyle w:val="Tabletext0"/>
              <w:keepNext w:val="0"/>
            </w:pPr>
            <w:r w:rsidRPr="00BA17CD">
              <w:t>PS- EP017-006</w:t>
            </w:r>
          </w:p>
        </w:tc>
        <w:tc>
          <w:tcPr>
            <w:tcW w:w="987" w:type="pct"/>
            <w:tcBorders>
              <w:top w:val="single" w:sz="6" w:space="0" w:color="auto"/>
              <w:bottom w:val="single" w:sz="6" w:space="0" w:color="auto"/>
            </w:tcBorders>
          </w:tcPr>
          <w:p w:rsidR="00FD6E27" w:rsidRPr="00BA17CD" w:rsidRDefault="00FD6E27" w:rsidP="00941E37">
            <w:pPr>
              <w:pStyle w:val="Tabletext0"/>
              <w:keepNext w:val="0"/>
            </w:pPr>
            <w:r w:rsidRPr="00BA17CD">
              <w:t>SD- EP017-006</w:t>
            </w:r>
          </w:p>
        </w:tc>
        <w:tc>
          <w:tcPr>
            <w:tcW w:w="2782" w:type="pct"/>
            <w:tcBorders>
              <w:top w:val="single" w:sz="6" w:space="0" w:color="auto"/>
              <w:bottom w:val="single" w:sz="6" w:space="0" w:color="auto"/>
            </w:tcBorders>
          </w:tcPr>
          <w:p w:rsidR="00FD6E27" w:rsidRPr="00BA17CD" w:rsidRDefault="009866EF" w:rsidP="00941E37">
            <w:pPr>
              <w:pStyle w:val="Tabletext0"/>
              <w:keepNext w:val="0"/>
            </w:pPr>
            <w:r w:rsidRPr="00BA17CD">
              <w:t>AAT GUI</w:t>
            </w:r>
            <w:r w:rsidR="00FD6E27" w:rsidRPr="00BA17CD">
              <w:t xml:space="preserve"> 278 Review</w:t>
            </w:r>
            <w:r w:rsidR="00567C7F">
              <w:t xml:space="preserve"> </w:t>
            </w:r>
            <w:r w:rsidR="00FD6E27" w:rsidRPr="00BA17CD">
              <w:t>/</w:t>
            </w:r>
            <w:r w:rsidR="00567C7F">
              <w:t xml:space="preserve"> </w:t>
            </w:r>
            <w:r w:rsidR="00FD6E27" w:rsidRPr="00BA17CD">
              <w:t>Request GUI shall be able to support multiple users without degradation in response time.</w:t>
            </w:r>
          </w:p>
        </w:tc>
      </w:tr>
      <w:tr w:rsidR="00FD6E27" w:rsidTr="00941E37">
        <w:tc>
          <w:tcPr>
            <w:tcW w:w="1231" w:type="pct"/>
            <w:tcBorders>
              <w:top w:val="single" w:sz="6" w:space="0" w:color="auto"/>
              <w:bottom w:val="single" w:sz="6" w:space="0" w:color="auto"/>
            </w:tcBorders>
          </w:tcPr>
          <w:p w:rsidR="00FD6E27" w:rsidRPr="00BA17CD" w:rsidRDefault="00FD6E27" w:rsidP="00941E37">
            <w:pPr>
              <w:pStyle w:val="Tabletext0"/>
              <w:keepNext w:val="0"/>
            </w:pPr>
            <w:r w:rsidRPr="00BA17CD">
              <w:t>PS-UN024-001</w:t>
            </w:r>
          </w:p>
        </w:tc>
        <w:tc>
          <w:tcPr>
            <w:tcW w:w="987" w:type="pct"/>
            <w:tcBorders>
              <w:top w:val="single" w:sz="6" w:space="0" w:color="auto"/>
              <w:bottom w:val="single" w:sz="6" w:space="0" w:color="auto"/>
            </w:tcBorders>
          </w:tcPr>
          <w:p w:rsidR="00FD6E27" w:rsidRPr="00BA17CD" w:rsidRDefault="00FD6E27" w:rsidP="00941E37">
            <w:pPr>
              <w:pStyle w:val="Tabletext0"/>
              <w:keepNext w:val="0"/>
            </w:pPr>
            <w:r w:rsidRPr="00BA17CD">
              <w:t>SD-UN024-001</w:t>
            </w:r>
          </w:p>
        </w:tc>
        <w:tc>
          <w:tcPr>
            <w:tcW w:w="2782" w:type="pct"/>
            <w:tcBorders>
              <w:top w:val="single" w:sz="6" w:space="0" w:color="auto"/>
              <w:bottom w:val="single" w:sz="6" w:space="0" w:color="auto"/>
            </w:tcBorders>
          </w:tcPr>
          <w:p w:rsidR="00FD6E27" w:rsidRPr="00BA17CD" w:rsidRDefault="00FD6E27" w:rsidP="00941E37">
            <w:pPr>
              <w:pStyle w:val="Tabletext0"/>
              <w:keepNext w:val="0"/>
            </w:pPr>
            <w:r w:rsidRPr="00BA17CD">
              <w:t>278 Request/Response transactions shall only be supported in Real-time mode.</w:t>
            </w:r>
          </w:p>
        </w:tc>
      </w:tr>
      <w:tr w:rsidR="00FD6E27" w:rsidTr="006E58DA">
        <w:tc>
          <w:tcPr>
            <w:tcW w:w="1231" w:type="pct"/>
            <w:tcBorders>
              <w:top w:val="single" w:sz="6" w:space="0" w:color="auto"/>
              <w:bottom w:val="single" w:sz="12" w:space="0" w:color="auto"/>
            </w:tcBorders>
          </w:tcPr>
          <w:p w:rsidR="00FD6E27" w:rsidRPr="00BA17CD" w:rsidRDefault="00FD6E27" w:rsidP="00941E37">
            <w:pPr>
              <w:pStyle w:val="Tabletext0"/>
              <w:keepNext w:val="0"/>
            </w:pPr>
            <w:r w:rsidRPr="00BA17CD">
              <w:t>PS-EP015-001</w:t>
            </w:r>
          </w:p>
        </w:tc>
        <w:tc>
          <w:tcPr>
            <w:tcW w:w="987" w:type="pct"/>
            <w:tcBorders>
              <w:top w:val="single" w:sz="6" w:space="0" w:color="auto"/>
              <w:bottom w:val="single" w:sz="12" w:space="0" w:color="auto"/>
            </w:tcBorders>
          </w:tcPr>
          <w:p w:rsidR="00FD6E27" w:rsidRPr="00BA17CD" w:rsidRDefault="00FD6E27" w:rsidP="00941E37">
            <w:pPr>
              <w:pStyle w:val="Tabletext0"/>
              <w:keepNext w:val="0"/>
            </w:pPr>
            <w:r w:rsidRPr="00BA17CD">
              <w:t>SD-EP015-001</w:t>
            </w:r>
          </w:p>
        </w:tc>
        <w:tc>
          <w:tcPr>
            <w:tcW w:w="2782" w:type="pct"/>
            <w:tcBorders>
              <w:top w:val="single" w:sz="6" w:space="0" w:color="auto"/>
              <w:bottom w:val="single" w:sz="12" w:space="0" w:color="auto"/>
            </w:tcBorders>
          </w:tcPr>
          <w:p w:rsidR="00FD6E27" w:rsidRPr="00BA17CD" w:rsidRDefault="00FD6E27" w:rsidP="00F2073A">
            <w:pPr>
              <w:pStyle w:val="Tabletext0"/>
              <w:keepNext w:val="0"/>
            </w:pPr>
            <w:r w:rsidRPr="00BA17CD">
              <w:t xml:space="preserve">All transactions between </w:t>
            </w:r>
            <w:r w:rsidR="00F2073A" w:rsidRPr="00BA17CD">
              <w:t>A</w:t>
            </w:r>
            <w:r w:rsidR="00F2073A">
              <w:t>E</w:t>
            </w:r>
            <w:r w:rsidR="00F2073A" w:rsidRPr="00BA17CD">
              <w:t xml:space="preserve">T </w:t>
            </w:r>
            <w:r w:rsidRPr="00BA17CD">
              <w:t>and HCCH will be over a secure communications channel.</w:t>
            </w:r>
          </w:p>
        </w:tc>
      </w:tr>
    </w:tbl>
    <w:p w:rsidR="00E75DE6" w:rsidRPr="00DE7E92" w:rsidRDefault="00E75DE6" w:rsidP="00710559">
      <w:pPr>
        <w:pStyle w:val="Heading5"/>
      </w:pPr>
      <w:bookmarkStart w:id="294" w:name="_Toc437330354"/>
      <w:bookmarkStart w:id="295" w:name="_Toc437330652"/>
      <w:bookmarkStart w:id="296" w:name="_Toc424035596"/>
      <w:bookmarkEnd w:id="294"/>
      <w:bookmarkEnd w:id="295"/>
      <w:r>
        <w:t>Security</w:t>
      </w:r>
      <w:bookmarkEnd w:id="296"/>
    </w:p>
    <w:p w:rsidR="00710559" w:rsidRDefault="00710559" w:rsidP="00710559">
      <w:pPr>
        <w:pStyle w:val="Caption"/>
      </w:pPr>
      <w:bookmarkStart w:id="297" w:name="_Toc437426624"/>
      <w:r>
        <w:t xml:space="preserve">Table </w:t>
      </w:r>
      <w:r w:rsidR="00F00620">
        <w:fldChar w:fldCharType="begin"/>
      </w:r>
      <w:r w:rsidR="00F00620">
        <w:instrText xml:space="preserve"> SEQ Table \* ARABIC </w:instrText>
      </w:r>
      <w:r w:rsidR="00F00620">
        <w:fldChar w:fldCharType="separate"/>
      </w:r>
      <w:r w:rsidR="0073428E">
        <w:rPr>
          <w:noProof/>
        </w:rPr>
        <w:t>49</w:t>
      </w:r>
      <w:r w:rsidR="00F00620">
        <w:rPr>
          <w:noProof/>
        </w:rPr>
        <w:fldChar w:fldCharType="end"/>
      </w:r>
      <w:r>
        <w:t xml:space="preserve"> - </w:t>
      </w:r>
      <w:r w:rsidRPr="0099285D">
        <w:t>Design Elements for Securit</w:t>
      </w:r>
      <w:r>
        <w:t>y</w:t>
      </w:r>
      <w:bookmarkEnd w:id="29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358"/>
        <w:gridCol w:w="1890"/>
        <w:gridCol w:w="5328"/>
      </w:tblGrid>
      <w:tr w:rsidR="00E75DE6" w:rsidRPr="00CC7723" w:rsidTr="00941E37">
        <w:trPr>
          <w:tblHeader/>
        </w:trPr>
        <w:tc>
          <w:tcPr>
            <w:tcW w:w="1231" w:type="pct"/>
            <w:tcBorders>
              <w:top w:val="single" w:sz="12" w:space="0" w:color="auto"/>
              <w:bottom w:val="single" w:sz="6" w:space="0" w:color="auto"/>
            </w:tcBorders>
            <w:shd w:val="pct15" w:color="auto" w:fill="auto"/>
          </w:tcPr>
          <w:p w:rsidR="00E75DE6" w:rsidRPr="00CC7723" w:rsidRDefault="00E75DE6" w:rsidP="00F0721A">
            <w:pPr>
              <w:pStyle w:val="TableHeading"/>
              <w:keepLines/>
            </w:pPr>
            <w:r w:rsidRPr="00CC7723">
              <w:t xml:space="preserve">Requirement </w:t>
            </w:r>
            <w:r w:rsidRPr="00CC7723">
              <w:br/>
              <w:t>Number</w:t>
            </w:r>
          </w:p>
        </w:tc>
        <w:tc>
          <w:tcPr>
            <w:tcW w:w="987" w:type="pct"/>
            <w:tcBorders>
              <w:top w:val="single" w:sz="12" w:space="0" w:color="auto"/>
              <w:bottom w:val="single" w:sz="6" w:space="0" w:color="auto"/>
            </w:tcBorders>
            <w:shd w:val="pct15" w:color="auto" w:fill="auto"/>
          </w:tcPr>
          <w:p w:rsidR="00E75DE6" w:rsidRPr="00CC7723" w:rsidRDefault="00E75DE6" w:rsidP="00F0721A">
            <w:pPr>
              <w:pStyle w:val="TableHeading"/>
              <w:keepLines/>
            </w:pPr>
            <w:r w:rsidRPr="00CC7723">
              <w:t>Design Element</w:t>
            </w:r>
          </w:p>
        </w:tc>
        <w:tc>
          <w:tcPr>
            <w:tcW w:w="2782" w:type="pct"/>
            <w:tcBorders>
              <w:top w:val="single" w:sz="12" w:space="0" w:color="auto"/>
              <w:bottom w:val="single" w:sz="6" w:space="0" w:color="auto"/>
            </w:tcBorders>
            <w:shd w:val="pct15" w:color="auto" w:fill="auto"/>
          </w:tcPr>
          <w:p w:rsidR="00E75DE6" w:rsidRPr="00CC7723" w:rsidRDefault="00E75DE6" w:rsidP="00F0721A">
            <w:pPr>
              <w:pStyle w:val="TableHeading"/>
              <w:keepLines/>
            </w:pPr>
            <w:r w:rsidRPr="00CC7723">
              <w:t>Description</w:t>
            </w:r>
          </w:p>
        </w:tc>
      </w:tr>
      <w:tr w:rsidR="00E75DE6" w:rsidTr="00941E37">
        <w:trPr>
          <w:trHeight w:val="723"/>
        </w:trPr>
        <w:tc>
          <w:tcPr>
            <w:tcW w:w="1231" w:type="pct"/>
            <w:tcBorders>
              <w:top w:val="single" w:sz="6" w:space="0" w:color="auto"/>
              <w:bottom w:val="single" w:sz="6" w:space="0" w:color="auto"/>
            </w:tcBorders>
          </w:tcPr>
          <w:p w:rsidR="00E75DE6" w:rsidRPr="00120AFF" w:rsidRDefault="00E75DE6" w:rsidP="00F0721A">
            <w:pPr>
              <w:pStyle w:val="Tabletext0"/>
              <w:keepNext w:val="0"/>
              <w:keepLines/>
            </w:pPr>
            <w:r w:rsidRPr="00120AFF">
              <w:t>SS-EP007-001</w:t>
            </w:r>
          </w:p>
          <w:p w:rsidR="00E75DE6" w:rsidRPr="00120AFF" w:rsidRDefault="00E75DE6" w:rsidP="00F0721A">
            <w:pPr>
              <w:pStyle w:val="Tabletext0"/>
              <w:keepNext w:val="0"/>
              <w:keepLines/>
            </w:pPr>
            <w:r w:rsidRPr="00120AFF">
              <w:t>SS-EP007-001-001</w:t>
            </w:r>
          </w:p>
          <w:p w:rsidR="00E75DE6" w:rsidRPr="00120AFF" w:rsidRDefault="00E75DE6" w:rsidP="00F0721A">
            <w:pPr>
              <w:pStyle w:val="Tabletext0"/>
              <w:keepNext w:val="0"/>
              <w:keepLines/>
            </w:pPr>
            <w:r w:rsidRPr="00120AFF">
              <w:t>SS-EP007-001-002</w:t>
            </w:r>
          </w:p>
          <w:p w:rsidR="00E75DE6" w:rsidRPr="00120AFF" w:rsidRDefault="00E75DE6" w:rsidP="00F0721A">
            <w:pPr>
              <w:pStyle w:val="Tabletext0"/>
              <w:keepNext w:val="0"/>
              <w:keepLines/>
            </w:pPr>
            <w:r w:rsidRPr="00120AFF">
              <w:t>SS-EP007-001-003</w:t>
            </w:r>
          </w:p>
          <w:p w:rsidR="00E75DE6" w:rsidRPr="00120AFF" w:rsidRDefault="00E75DE6" w:rsidP="00F0721A">
            <w:pPr>
              <w:pStyle w:val="Tabletext0"/>
              <w:keepNext w:val="0"/>
              <w:keepLines/>
            </w:pPr>
            <w:r w:rsidRPr="00120AFF">
              <w:t>SS-EP007-001-004</w:t>
            </w:r>
          </w:p>
          <w:p w:rsidR="00E75DE6" w:rsidRPr="00120AFF" w:rsidRDefault="00E75DE6" w:rsidP="00F0721A">
            <w:pPr>
              <w:pStyle w:val="Tabletext0"/>
              <w:keepNext w:val="0"/>
              <w:keepLines/>
            </w:pPr>
            <w:r w:rsidRPr="00120AFF">
              <w:t>SS-EP007-001-005</w:t>
            </w:r>
          </w:p>
          <w:p w:rsidR="00E75DE6" w:rsidRPr="00120AFF" w:rsidRDefault="00E75DE6" w:rsidP="00F0721A">
            <w:pPr>
              <w:pStyle w:val="Tabletext0"/>
              <w:keepNext w:val="0"/>
              <w:keepLines/>
            </w:pPr>
            <w:r w:rsidRPr="00120AFF">
              <w:t>SS-EP007-001-006</w:t>
            </w:r>
          </w:p>
          <w:p w:rsidR="00E75DE6" w:rsidRPr="00120AFF" w:rsidRDefault="00E75DE6" w:rsidP="00F0721A">
            <w:pPr>
              <w:pStyle w:val="Tabletext0"/>
              <w:keepNext w:val="0"/>
              <w:keepLines/>
            </w:pPr>
            <w:r w:rsidRPr="00120AFF">
              <w:t>SS-EP007-001-007</w:t>
            </w:r>
          </w:p>
          <w:p w:rsidR="00E75DE6" w:rsidRPr="00120AFF" w:rsidRDefault="00E75DE6" w:rsidP="00F0721A">
            <w:pPr>
              <w:pStyle w:val="Tabletext0"/>
              <w:keepNext w:val="0"/>
              <w:keepLines/>
            </w:pPr>
            <w:r w:rsidRPr="00120AFF">
              <w:t>SS-EP007-001-008</w:t>
            </w:r>
          </w:p>
        </w:tc>
        <w:tc>
          <w:tcPr>
            <w:tcW w:w="987" w:type="pct"/>
            <w:tcBorders>
              <w:top w:val="single" w:sz="6" w:space="0" w:color="auto"/>
              <w:bottom w:val="single" w:sz="6" w:space="0" w:color="auto"/>
            </w:tcBorders>
          </w:tcPr>
          <w:p w:rsidR="00E75DE6" w:rsidRPr="00120AFF" w:rsidRDefault="00E75DE6" w:rsidP="00F0721A">
            <w:pPr>
              <w:pStyle w:val="Tabletext0"/>
              <w:keepNext w:val="0"/>
              <w:keepLines/>
            </w:pPr>
            <w:r w:rsidRPr="00120AFF">
              <w:t>SD-EP007-001S</w:t>
            </w:r>
          </w:p>
        </w:tc>
        <w:tc>
          <w:tcPr>
            <w:tcW w:w="2782" w:type="pct"/>
            <w:tcBorders>
              <w:top w:val="single" w:sz="6" w:space="0" w:color="auto"/>
              <w:bottom w:val="single" w:sz="6" w:space="0" w:color="auto"/>
            </w:tcBorders>
          </w:tcPr>
          <w:p w:rsidR="00E75DE6" w:rsidRPr="00120AFF" w:rsidRDefault="00E75DE6" w:rsidP="00F0721A">
            <w:pPr>
              <w:pStyle w:val="Tabletext0"/>
              <w:keepNext w:val="0"/>
              <w:keepLines/>
            </w:pPr>
            <w:r w:rsidRPr="00120AFF">
              <w:t>Users holding the VistA Fee Authorization key shall be able to:</w:t>
            </w:r>
          </w:p>
          <w:p w:rsidR="00E75DE6" w:rsidRPr="00120AFF" w:rsidRDefault="00E75DE6" w:rsidP="00567C7F">
            <w:pPr>
              <w:pStyle w:val="TableTextBullet1"/>
            </w:pPr>
            <w:r w:rsidRPr="00120AFF">
              <w:t>Add Services records to a master authorization record</w:t>
            </w:r>
          </w:p>
          <w:p w:rsidR="00E75DE6" w:rsidRPr="00120AFF" w:rsidRDefault="00E75DE6" w:rsidP="00567C7F">
            <w:pPr>
              <w:pStyle w:val="TableTextBullet1"/>
            </w:pPr>
            <w:r w:rsidRPr="00120AFF">
              <w:t>View the 278 Request queues</w:t>
            </w:r>
          </w:p>
          <w:p w:rsidR="00E75DE6" w:rsidRPr="00120AFF" w:rsidRDefault="00E75DE6" w:rsidP="00567C7F">
            <w:pPr>
              <w:pStyle w:val="TableTextBullet1"/>
            </w:pPr>
            <w:r w:rsidRPr="00120AFF">
              <w:t>Select a 278 Request from the 278 unsolicited request queues</w:t>
            </w:r>
          </w:p>
          <w:p w:rsidR="00E75DE6" w:rsidRPr="00120AFF" w:rsidRDefault="00E75DE6" w:rsidP="00567C7F">
            <w:pPr>
              <w:pStyle w:val="TableTextBullet1"/>
            </w:pPr>
            <w:r w:rsidRPr="00120AFF">
              <w:t>View the 278 Request</w:t>
            </w:r>
          </w:p>
          <w:p w:rsidR="00E75DE6" w:rsidRPr="00120AFF" w:rsidRDefault="00E75DE6" w:rsidP="00567C7F">
            <w:pPr>
              <w:pStyle w:val="TableTextBullet1"/>
            </w:pPr>
            <w:r w:rsidRPr="00120AFF">
              <w:t>View 275 Repository records</w:t>
            </w:r>
          </w:p>
          <w:p w:rsidR="00E75DE6" w:rsidRPr="00120AFF" w:rsidRDefault="00E75DE6" w:rsidP="00567C7F">
            <w:pPr>
              <w:pStyle w:val="TableTextBullet1"/>
            </w:pPr>
            <w:r w:rsidRPr="00120AFF">
              <w:t>Create 278 Response segments for a 278 Request</w:t>
            </w:r>
          </w:p>
          <w:p w:rsidR="00E75DE6" w:rsidRPr="00120AFF" w:rsidRDefault="00E75DE6" w:rsidP="00567C7F">
            <w:pPr>
              <w:pStyle w:val="TableTextBullet1"/>
            </w:pPr>
            <w:r w:rsidRPr="00120AFF">
              <w:t>Assign a 278 Response HSD response</w:t>
            </w:r>
          </w:p>
          <w:p w:rsidR="00E75DE6" w:rsidRPr="00120AFF" w:rsidRDefault="00E75DE6" w:rsidP="00F2073A">
            <w:pPr>
              <w:pStyle w:val="TableTextBullet1"/>
            </w:pPr>
            <w:r w:rsidRPr="00120AFF">
              <w:t xml:space="preserve">Release a completed 278 to the </w:t>
            </w:r>
            <w:r w:rsidR="00F2073A" w:rsidRPr="00120AFF">
              <w:t>A</w:t>
            </w:r>
            <w:r w:rsidR="00F2073A">
              <w:t>E</w:t>
            </w:r>
            <w:r w:rsidR="00F2073A" w:rsidRPr="00120AFF">
              <w:t xml:space="preserve">T </w:t>
            </w:r>
            <w:r w:rsidRPr="00120AFF">
              <w:t>process</w:t>
            </w:r>
          </w:p>
        </w:tc>
      </w:tr>
      <w:tr w:rsidR="00E75DE6" w:rsidTr="00941E37">
        <w:trPr>
          <w:trHeight w:val="723"/>
        </w:trPr>
        <w:tc>
          <w:tcPr>
            <w:tcW w:w="1231" w:type="pct"/>
            <w:tcBorders>
              <w:top w:val="single" w:sz="6" w:space="0" w:color="auto"/>
              <w:bottom w:val="single" w:sz="6" w:space="0" w:color="auto"/>
            </w:tcBorders>
            <w:shd w:val="clear" w:color="auto" w:fill="auto"/>
          </w:tcPr>
          <w:p w:rsidR="00E75DE6" w:rsidRDefault="00E75DE6" w:rsidP="00F0721A">
            <w:pPr>
              <w:pStyle w:val="Tabletext0"/>
              <w:keepNext w:val="0"/>
              <w:keepLines/>
            </w:pPr>
            <w:r>
              <w:lastRenderedPageBreak/>
              <w:t>SS-EP007-002</w:t>
            </w:r>
          </w:p>
          <w:p w:rsidR="00E75DE6" w:rsidRDefault="003E16C3" w:rsidP="00F0721A">
            <w:pPr>
              <w:pStyle w:val="Tabletext0"/>
              <w:keepNext w:val="0"/>
              <w:keepLines/>
            </w:pPr>
            <w:r>
              <w:t>SS-EP007-002-001</w:t>
            </w:r>
          </w:p>
          <w:p w:rsidR="003E16C3" w:rsidRDefault="003E16C3" w:rsidP="00F0721A">
            <w:pPr>
              <w:pStyle w:val="Tabletext0"/>
              <w:keepNext w:val="0"/>
              <w:keepLines/>
            </w:pPr>
          </w:p>
        </w:tc>
        <w:tc>
          <w:tcPr>
            <w:tcW w:w="987" w:type="pct"/>
            <w:tcBorders>
              <w:top w:val="single" w:sz="6" w:space="0" w:color="auto"/>
              <w:bottom w:val="single" w:sz="6" w:space="0" w:color="auto"/>
            </w:tcBorders>
            <w:shd w:val="clear" w:color="auto" w:fill="auto"/>
          </w:tcPr>
          <w:p w:rsidR="00E75DE6" w:rsidRDefault="00E75DE6" w:rsidP="00F0721A">
            <w:pPr>
              <w:pStyle w:val="Tabletext0"/>
              <w:keepNext w:val="0"/>
              <w:keepLines/>
            </w:pPr>
            <w:r>
              <w:t>SD-EP007-002S</w:t>
            </w:r>
          </w:p>
        </w:tc>
        <w:tc>
          <w:tcPr>
            <w:tcW w:w="2782" w:type="pct"/>
            <w:tcBorders>
              <w:top w:val="single" w:sz="6" w:space="0" w:color="auto"/>
              <w:bottom w:val="single" w:sz="6" w:space="0" w:color="auto"/>
            </w:tcBorders>
            <w:shd w:val="clear" w:color="auto" w:fill="auto"/>
          </w:tcPr>
          <w:p w:rsidR="00E75DE6" w:rsidRDefault="00E75DE6" w:rsidP="00F0721A">
            <w:pPr>
              <w:pStyle w:val="Tabletext0"/>
              <w:keepNext w:val="0"/>
              <w:keepLines/>
            </w:pPr>
            <w:r>
              <w:t>Users holding the VistA Fee Supervisor key shall:</w:t>
            </w:r>
          </w:p>
          <w:p w:rsidR="00E75DE6" w:rsidRDefault="00E75DE6" w:rsidP="00567C7F">
            <w:pPr>
              <w:pStyle w:val="TableTextBullet1"/>
            </w:pPr>
            <w:r>
              <w:t>Have all the capacities listed above</w:t>
            </w:r>
          </w:p>
        </w:tc>
      </w:tr>
      <w:tr w:rsidR="00E75DE6" w:rsidTr="00941E37">
        <w:trPr>
          <w:trHeight w:val="723"/>
        </w:trPr>
        <w:tc>
          <w:tcPr>
            <w:tcW w:w="1231" w:type="pct"/>
            <w:tcBorders>
              <w:top w:val="single" w:sz="6" w:space="0" w:color="auto"/>
              <w:bottom w:val="single" w:sz="6" w:space="0" w:color="auto"/>
            </w:tcBorders>
          </w:tcPr>
          <w:p w:rsidR="00E75DE6" w:rsidRPr="00482A8E" w:rsidRDefault="00E75DE6" w:rsidP="00F0721A">
            <w:pPr>
              <w:pStyle w:val="Tabletext0"/>
              <w:keepNext w:val="0"/>
              <w:keepLines/>
            </w:pPr>
            <w:r w:rsidRPr="00482A8E">
              <w:t>SS-EP007-003</w:t>
            </w:r>
          </w:p>
          <w:p w:rsidR="00E75DE6" w:rsidRDefault="00482A8E" w:rsidP="00F0721A">
            <w:pPr>
              <w:pStyle w:val="Tabletext0"/>
              <w:keepNext w:val="0"/>
              <w:keepLines/>
            </w:pPr>
            <w:r w:rsidRPr="00482A8E">
              <w:t>SS-EP007-003-001</w:t>
            </w:r>
          </w:p>
          <w:p w:rsidR="00482A8E" w:rsidRPr="00482A8E" w:rsidRDefault="00482A8E" w:rsidP="00F0721A">
            <w:pPr>
              <w:pStyle w:val="Tabletext0"/>
              <w:keepNext w:val="0"/>
              <w:keepLines/>
            </w:pPr>
            <w:r w:rsidRPr="003E16C3">
              <w:t>SS-EP007-003-003</w:t>
            </w:r>
          </w:p>
        </w:tc>
        <w:tc>
          <w:tcPr>
            <w:tcW w:w="987" w:type="pct"/>
            <w:tcBorders>
              <w:top w:val="single" w:sz="6" w:space="0" w:color="auto"/>
              <w:bottom w:val="single" w:sz="6" w:space="0" w:color="auto"/>
            </w:tcBorders>
          </w:tcPr>
          <w:p w:rsidR="00E75DE6" w:rsidRPr="00482A8E" w:rsidRDefault="00E75DE6" w:rsidP="00F0721A">
            <w:pPr>
              <w:pStyle w:val="Tabletext0"/>
              <w:keepNext w:val="0"/>
              <w:keepLines/>
            </w:pPr>
            <w:r w:rsidRPr="00482A8E">
              <w:t>SD-EP007-003S</w:t>
            </w:r>
          </w:p>
        </w:tc>
        <w:tc>
          <w:tcPr>
            <w:tcW w:w="2782" w:type="pct"/>
            <w:tcBorders>
              <w:top w:val="single" w:sz="6" w:space="0" w:color="auto"/>
              <w:bottom w:val="single" w:sz="6" w:space="0" w:color="auto"/>
            </w:tcBorders>
          </w:tcPr>
          <w:p w:rsidR="00A16895" w:rsidRPr="00482A8E" w:rsidRDefault="00A16895" w:rsidP="00F0721A">
            <w:pPr>
              <w:pStyle w:val="Tabletext0"/>
              <w:keepNext w:val="0"/>
              <w:keepLines/>
            </w:pPr>
            <w:r w:rsidRPr="00482A8E">
              <w:t>AAT Administrator shall:</w:t>
            </w:r>
          </w:p>
          <w:p w:rsidR="00E75DE6" w:rsidRDefault="00A16895" w:rsidP="00567C7F">
            <w:pPr>
              <w:pStyle w:val="TableTextBullet1"/>
            </w:pPr>
            <w:r w:rsidRPr="00482A8E">
              <w:t xml:space="preserve">Be able to monitor the connection between </w:t>
            </w:r>
            <w:r w:rsidR="00F2073A" w:rsidRPr="00482A8E">
              <w:t>A</w:t>
            </w:r>
            <w:r w:rsidR="00F2073A">
              <w:t>E</w:t>
            </w:r>
            <w:r w:rsidR="00F2073A" w:rsidRPr="00482A8E">
              <w:t xml:space="preserve">T </w:t>
            </w:r>
            <w:r w:rsidRPr="00482A8E">
              <w:t>and the HCCH</w:t>
            </w:r>
          </w:p>
          <w:p w:rsidR="00482A8E" w:rsidRPr="00482A8E" w:rsidRDefault="00482A8E" w:rsidP="00567C7F">
            <w:pPr>
              <w:pStyle w:val="TableTextBullet1"/>
            </w:pPr>
            <w:r>
              <w:t>Be able to update supporting 278 lookup tables</w:t>
            </w:r>
          </w:p>
        </w:tc>
      </w:tr>
      <w:tr w:rsidR="00E75DE6" w:rsidTr="006E58DA">
        <w:trPr>
          <w:trHeight w:val="723"/>
        </w:trPr>
        <w:tc>
          <w:tcPr>
            <w:tcW w:w="1231" w:type="pct"/>
            <w:tcBorders>
              <w:top w:val="single" w:sz="6" w:space="0" w:color="auto"/>
              <w:bottom w:val="single" w:sz="12" w:space="0" w:color="auto"/>
            </w:tcBorders>
          </w:tcPr>
          <w:p w:rsidR="00E75DE6" w:rsidRPr="00482A8E" w:rsidRDefault="00E75DE6" w:rsidP="00F0721A">
            <w:pPr>
              <w:pStyle w:val="Tabletext0"/>
              <w:keepNext w:val="0"/>
              <w:keepLines/>
            </w:pPr>
            <w:r w:rsidRPr="00482A8E">
              <w:t>SS-EP007-004</w:t>
            </w:r>
          </w:p>
          <w:p w:rsidR="00E75DE6" w:rsidRPr="00482A8E" w:rsidRDefault="00E75DE6" w:rsidP="00F0721A">
            <w:pPr>
              <w:pStyle w:val="Tabletext0"/>
              <w:keepNext w:val="0"/>
              <w:keepLines/>
            </w:pPr>
            <w:r w:rsidRPr="00482A8E">
              <w:t>SS-EP007-004-001</w:t>
            </w:r>
          </w:p>
          <w:p w:rsidR="00E75DE6" w:rsidRPr="00482A8E" w:rsidRDefault="00E75DE6" w:rsidP="00F0721A">
            <w:pPr>
              <w:pStyle w:val="Tabletext0"/>
              <w:keepNext w:val="0"/>
              <w:keepLines/>
            </w:pPr>
            <w:r w:rsidRPr="00482A8E">
              <w:t>SS-EP007-004-002</w:t>
            </w:r>
          </w:p>
        </w:tc>
        <w:tc>
          <w:tcPr>
            <w:tcW w:w="987" w:type="pct"/>
            <w:tcBorders>
              <w:top w:val="single" w:sz="6" w:space="0" w:color="auto"/>
              <w:bottom w:val="single" w:sz="12" w:space="0" w:color="auto"/>
            </w:tcBorders>
          </w:tcPr>
          <w:p w:rsidR="00E75DE6" w:rsidRPr="00482A8E" w:rsidRDefault="00E75DE6" w:rsidP="00F0721A">
            <w:pPr>
              <w:pStyle w:val="Tabletext0"/>
              <w:keepNext w:val="0"/>
              <w:keepLines/>
            </w:pPr>
            <w:r w:rsidRPr="00482A8E">
              <w:t>SD-EP007-004S</w:t>
            </w:r>
          </w:p>
        </w:tc>
        <w:tc>
          <w:tcPr>
            <w:tcW w:w="2782" w:type="pct"/>
            <w:tcBorders>
              <w:top w:val="single" w:sz="6" w:space="0" w:color="auto"/>
              <w:bottom w:val="single" w:sz="12" w:space="0" w:color="auto"/>
            </w:tcBorders>
          </w:tcPr>
          <w:p w:rsidR="002A1FD0" w:rsidRPr="00482A8E" w:rsidRDefault="002A1FD0" w:rsidP="002A1FD0">
            <w:pPr>
              <w:pStyle w:val="Tabletext0"/>
              <w:keepLines/>
            </w:pPr>
            <w:r w:rsidRPr="00482A8E">
              <w:t>EDI Management Team shall:</w:t>
            </w:r>
          </w:p>
          <w:p w:rsidR="002A1FD0" w:rsidRPr="00482A8E" w:rsidRDefault="002A1FD0" w:rsidP="00567C7F">
            <w:pPr>
              <w:pStyle w:val="TableTextBullet1"/>
            </w:pPr>
            <w:r w:rsidRPr="00482A8E">
              <w:t xml:space="preserve">Have all the capabilities of the </w:t>
            </w:r>
            <w:r w:rsidR="00F2073A" w:rsidRPr="00482A8E">
              <w:t>A</w:t>
            </w:r>
            <w:r w:rsidR="00F2073A">
              <w:t>E</w:t>
            </w:r>
            <w:r w:rsidR="00F2073A" w:rsidRPr="00482A8E">
              <w:t xml:space="preserve">T </w:t>
            </w:r>
            <w:r w:rsidRPr="00482A8E">
              <w:t>Administrator</w:t>
            </w:r>
          </w:p>
          <w:p w:rsidR="00E75DE6" w:rsidRPr="00482A8E" w:rsidRDefault="002A1FD0" w:rsidP="00567C7F">
            <w:pPr>
              <w:pStyle w:val="TableTextBullet1"/>
            </w:pPr>
            <w:r w:rsidRPr="00482A8E">
              <w:t>Access the master authorization interface a</w:t>
            </w:r>
            <w:r w:rsidR="00567C7F">
              <w:t>s needed to monitor performance</w:t>
            </w:r>
          </w:p>
        </w:tc>
      </w:tr>
    </w:tbl>
    <w:p w:rsidR="001C5762" w:rsidRPr="007F7C24" w:rsidRDefault="001C5762" w:rsidP="00B66989">
      <w:pPr>
        <w:pStyle w:val="Heading4"/>
      </w:pPr>
      <w:bookmarkStart w:id="298" w:name="_Toc424035597"/>
      <w:bookmarkStart w:id="299" w:name="_Toc437426555"/>
      <w:r w:rsidRPr="007F7C24">
        <w:t>Design Element Tables</w:t>
      </w:r>
      <w:bookmarkEnd w:id="298"/>
      <w:bookmarkEnd w:id="299"/>
    </w:p>
    <w:p w:rsidR="001C5762" w:rsidRDefault="001C5762" w:rsidP="007C2631">
      <w:pPr>
        <w:pStyle w:val="Heading5"/>
      </w:pPr>
      <w:bookmarkStart w:id="300" w:name="_Toc424035598"/>
      <w:r>
        <w:t>Routines (Entry Points)</w:t>
      </w:r>
      <w:bookmarkEnd w:id="300"/>
    </w:p>
    <w:p w:rsidR="00664089" w:rsidRPr="00664089" w:rsidRDefault="00017460" w:rsidP="00C26A39">
      <w:pPr>
        <w:pStyle w:val="BodyText"/>
      </w:pPr>
      <w:r>
        <w:t>There are no new or modified routines</w:t>
      </w:r>
      <w:r w:rsidR="00C26A39">
        <w:t>.</w:t>
      </w:r>
    </w:p>
    <w:p w:rsidR="00F66954" w:rsidRDefault="00F66954" w:rsidP="007C2631">
      <w:pPr>
        <w:pStyle w:val="Heading5"/>
      </w:pPr>
      <w:bookmarkStart w:id="301" w:name="_Toc424035599"/>
      <w:r>
        <w:t>Templates</w:t>
      </w:r>
      <w:bookmarkEnd w:id="301"/>
    </w:p>
    <w:p w:rsidR="00C26A39" w:rsidRPr="00526551" w:rsidRDefault="00C26A39" w:rsidP="00C26A39">
      <w:pPr>
        <w:pStyle w:val="Caption"/>
      </w:pPr>
      <w:bookmarkStart w:id="302" w:name="_Toc409708464"/>
      <w:bookmarkStart w:id="303" w:name="_Toc426031975"/>
      <w:bookmarkStart w:id="304" w:name="_Toc437426625"/>
      <w:r w:rsidRPr="00526551">
        <w:t xml:space="preserve">Table </w:t>
      </w:r>
      <w:r w:rsidR="002C05ED" w:rsidRPr="00526551">
        <w:fldChar w:fldCharType="begin"/>
      </w:r>
      <w:r w:rsidRPr="00526551">
        <w:instrText xml:space="preserve"> SEQ Table \* ARABIC </w:instrText>
      </w:r>
      <w:r w:rsidR="002C05ED" w:rsidRPr="00526551">
        <w:fldChar w:fldCharType="separate"/>
      </w:r>
      <w:r w:rsidR="0073428E">
        <w:rPr>
          <w:noProof/>
        </w:rPr>
        <w:t>50</w:t>
      </w:r>
      <w:r w:rsidR="002C05ED" w:rsidRPr="00526551">
        <w:fldChar w:fldCharType="end"/>
      </w:r>
      <w:r w:rsidRPr="00526551">
        <w:t xml:space="preserve"> – </w:t>
      </w:r>
      <w:bookmarkEnd w:id="302"/>
      <w:r>
        <w:t xml:space="preserve">FBAA AUTHORIZATION </w:t>
      </w:r>
      <w:r w:rsidRPr="00526551">
        <w:t>Template</w:t>
      </w:r>
      <w:bookmarkEnd w:id="303"/>
      <w:bookmarkEnd w:id="304"/>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80"/>
        <w:gridCol w:w="6480"/>
      </w:tblGrid>
      <w:tr w:rsidR="00C26A39" w:rsidRPr="00526551" w:rsidTr="00941E37">
        <w:trPr>
          <w:tblHeader/>
        </w:trPr>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Templates</w:t>
            </w:r>
          </w:p>
        </w:tc>
        <w:tc>
          <w:tcPr>
            <w:tcW w:w="64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Instructions</w:t>
            </w: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Template Name</w:t>
            </w:r>
          </w:p>
        </w:tc>
        <w:tc>
          <w:tcPr>
            <w:tcW w:w="6480" w:type="dxa"/>
            <w:tcBorders>
              <w:top w:val="single" w:sz="6" w:space="0" w:color="000000"/>
              <w:left w:val="single" w:sz="6" w:space="0" w:color="000000"/>
              <w:bottom w:val="single" w:sz="6" w:space="0" w:color="000000"/>
              <w:right w:val="single" w:sz="6" w:space="0" w:color="000000"/>
            </w:tcBorders>
            <w:vAlign w:val="center"/>
            <w:hideMark/>
          </w:tcPr>
          <w:p w:rsidR="00C26A39" w:rsidRPr="00526551" w:rsidRDefault="00C26A39" w:rsidP="00EC30EA">
            <w:pPr>
              <w:pStyle w:val="Tabletext0"/>
            </w:pPr>
            <w:r w:rsidRPr="00526551">
              <w:t>FB</w:t>
            </w:r>
            <w:r>
              <w:t>AA AUTHORIZATION</w:t>
            </w: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Enhancement Category</w:t>
            </w:r>
          </w:p>
        </w:tc>
        <w:tc>
          <w:tcPr>
            <w:tcW w:w="6480" w:type="dxa"/>
            <w:tcBorders>
              <w:top w:val="single" w:sz="6" w:space="0" w:color="000000"/>
              <w:left w:val="single" w:sz="6" w:space="0" w:color="000000"/>
              <w:bottom w:val="single" w:sz="6" w:space="0" w:color="000000"/>
              <w:right w:val="single" w:sz="6" w:space="0" w:color="000000"/>
            </w:tcBorders>
            <w:vAlign w:val="center"/>
            <w:hideMark/>
          </w:tcPr>
          <w:p w:rsidR="00C26A39" w:rsidRPr="00526551" w:rsidRDefault="00C26A39" w:rsidP="00EC30EA">
            <w:pPr>
              <w:pStyle w:val="Tabletext0"/>
            </w:pPr>
            <w:r w:rsidRPr="00526551">
              <w:t>Modify</w:t>
            </w: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RSD Traceability</w:t>
            </w:r>
          </w:p>
        </w:tc>
        <w:tc>
          <w:tcPr>
            <w:tcW w:w="6480" w:type="dxa"/>
            <w:tcBorders>
              <w:top w:val="single" w:sz="6" w:space="0" w:color="000000"/>
              <w:left w:val="single" w:sz="6" w:space="0" w:color="000000"/>
              <w:bottom w:val="single" w:sz="6" w:space="0" w:color="000000"/>
              <w:right w:val="single" w:sz="6" w:space="0" w:color="000000"/>
            </w:tcBorders>
            <w:vAlign w:val="center"/>
          </w:tcPr>
          <w:p w:rsidR="00C26A39" w:rsidRPr="00526551" w:rsidRDefault="00C26A39" w:rsidP="00EC30EA">
            <w:pPr>
              <w:pStyle w:val="Tabletext0"/>
            </w:pP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Template Type</w:t>
            </w:r>
          </w:p>
        </w:tc>
        <w:tc>
          <w:tcPr>
            <w:tcW w:w="6480" w:type="dxa"/>
            <w:tcBorders>
              <w:top w:val="single" w:sz="6" w:space="0" w:color="000000"/>
              <w:left w:val="single" w:sz="6" w:space="0" w:color="000000"/>
              <w:bottom w:val="single" w:sz="6" w:space="0" w:color="000000"/>
              <w:right w:val="single" w:sz="6" w:space="0" w:color="000000"/>
            </w:tcBorders>
            <w:vAlign w:val="center"/>
            <w:hideMark/>
          </w:tcPr>
          <w:p w:rsidR="00C26A39" w:rsidRPr="00526551" w:rsidRDefault="00C26A39" w:rsidP="00EC30EA">
            <w:pPr>
              <w:pStyle w:val="Tabletext0"/>
            </w:pPr>
            <w:r w:rsidRPr="00526551">
              <w:t>Input</w:t>
            </w: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Related Options</w:t>
            </w:r>
          </w:p>
        </w:tc>
        <w:tc>
          <w:tcPr>
            <w:tcW w:w="6480" w:type="dxa"/>
            <w:tcBorders>
              <w:top w:val="single" w:sz="6" w:space="0" w:color="000000"/>
              <w:left w:val="single" w:sz="6" w:space="0" w:color="000000"/>
              <w:bottom w:val="single" w:sz="6" w:space="0" w:color="000000"/>
              <w:right w:val="single" w:sz="6" w:space="0" w:color="000000"/>
            </w:tcBorders>
            <w:vAlign w:val="center"/>
          </w:tcPr>
          <w:p w:rsidR="00C26A39" w:rsidRPr="00526551" w:rsidRDefault="00C26A39" w:rsidP="00EC30EA">
            <w:pPr>
              <w:pStyle w:val="Tabletext0"/>
            </w:pP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Related Routines</w:t>
            </w:r>
          </w:p>
        </w:tc>
        <w:tc>
          <w:tcPr>
            <w:tcW w:w="6480" w:type="dxa"/>
            <w:tcBorders>
              <w:top w:val="single" w:sz="6" w:space="0" w:color="000000"/>
              <w:left w:val="single" w:sz="6" w:space="0" w:color="000000"/>
              <w:bottom w:val="single" w:sz="6" w:space="0" w:color="000000"/>
              <w:right w:val="single" w:sz="6" w:space="0" w:color="000000"/>
            </w:tcBorders>
            <w:vAlign w:val="center"/>
          </w:tcPr>
          <w:p w:rsidR="00C26A39" w:rsidRPr="00526551" w:rsidRDefault="00C26A39" w:rsidP="00EC30EA">
            <w:pPr>
              <w:pStyle w:val="Tabletext0"/>
            </w:pP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Data Dictionary References</w:t>
            </w:r>
          </w:p>
        </w:tc>
        <w:tc>
          <w:tcPr>
            <w:tcW w:w="6480" w:type="dxa"/>
            <w:tcBorders>
              <w:top w:val="single" w:sz="6" w:space="0" w:color="000000"/>
              <w:left w:val="single" w:sz="6" w:space="0" w:color="000000"/>
              <w:bottom w:val="single" w:sz="6" w:space="0" w:color="000000"/>
              <w:right w:val="single" w:sz="6" w:space="0" w:color="000000"/>
            </w:tcBorders>
            <w:vAlign w:val="center"/>
            <w:hideMark/>
          </w:tcPr>
          <w:p w:rsidR="00C26A39" w:rsidRPr="00526551" w:rsidRDefault="00C26A39" w:rsidP="00EC30EA">
            <w:pPr>
              <w:pStyle w:val="Tabletext0"/>
            </w:pPr>
            <w:r>
              <w:t>162.4</w:t>
            </w:r>
          </w:p>
        </w:tc>
      </w:tr>
      <w:tr w:rsidR="00C26A39" w:rsidRPr="00526551" w:rsidTr="00941E37">
        <w:tc>
          <w:tcPr>
            <w:tcW w:w="28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pPr>
            <w:r w:rsidRPr="00526551">
              <w:t>Global References</w:t>
            </w:r>
          </w:p>
        </w:tc>
        <w:tc>
          <w:tcPr>
            <w:tcW w:w="6480" w:type="dxa"/>
            <w:tcBorders>
              <w:top w:val="single" w:sz="6" w:space="0" w:color="000000"/>
              <w:left w:val="single" w:sz="6" w:space="0" w:color="000000"/>
              <w:bottom w:val="single" w:sz="6" w:space="0" w:color="000000"/>
              <w:right w:val="single" w:sz="6" w:space="0" w:color="000000"/>
            </w:tcBorders>
            <w:vAlign w:val="center"/>
          </w:tcPr>
          <w:p w:rsidR="00C26A39" w:rsidRPr="00526551" w:rsidRDefault="00C26A39" w:rsidP="00EC30EA">
            <w:pPr>
              <w:pStyle w:val="Tabletext0"/>
            </w:pPr>
          </w:p>
        </w:tc>
      </w:tr>
    </w:tbl>
    <w:p w:rsidR="00C26A39" w:rsidRPr="00526551" w:rsidRDefault="00C26A39" w:rsidP="00C26A39">
      <w:pPr>
        <w:pStyle w:val="Caption"/>
      </w:pPr>
    </w:p>
    <w:p w:rsidR="00C26A39" w:rsidRPr="00526551" w:rsidRDefault="00C26A39" w:rsidP="00C26A39">
      <w:pPr>
        <w:rPr>
          <w:rFonts w:asciiTheme="majorHAnsi" w:hAnsiTheme="majorHAnsi"/>
          <w:sz w:val="16"/>
          <w:szCs w:val="16"/>
        </w:rPr>
      </w:pPr>
      <w:r w:rsidRPr="00526551">
        <w:rPr>
          <w:rFonts w:asciiTheme="majorHAnsi" w:hAnsiTheme="majorHAnsi"/>
          <w:sz w:val="16"/>
          <w:szCs w:val="16"/>
        </w:rPr>
        <w:br w:type="page"/>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lastRenderedPageBreak/>
        <w:t>AUTHORIZATION</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FBAOLD=^FBAAA(DA(1),1,DA,0),FBAALT=$S($P(FBAOLD,"^",13)=2:"Y",$P(FBAOLD,"^",13)=3:"Y",1:""),FBPRG=$P(FBAOLD,"^",3)</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FBPRG</w:t>
      </w:r>
      <w:proofErr w:type="gramStart"/>
      <w:r w:rsidRPr="003A755D">
        <w:rPr>
          <w:rFonts w:asciiTheme="majorHAnsi" w:hAnsiTheme="majorHAnsi"/>
          <w:sz w:val="16"/>
          <w:szCs w:val="16"/>
        </w:rPr>
        <w:t>,FBPRG'</w:t>
      </w:r>
      <w:proofErr w:type="gramEnd"/>
      <w:r w:rsidRPr="003A755D">
        <w:rPr>
          <w:rFonts w:asciiTheme="majorHAnsi" w:hAnsiTheme="majorHAnsi"/>
          <w:sz w:val="16"/>
          <w:szCs w:val="16"/>
        </w:rPr>
        <w:t>=2 W !!,*7,"You are only allowed to edit an outpatient authorization using this option.",!! S Y=""</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FROM DATE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FBTODT=X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DOB=$</w:t>
      </w:r>
      <w:proofErr w:type="gramStart"/>
      <w:r w:rsidRPr="003A755D">
        <w:rPr>
          <w:rFonts w:asciiTheme="majorHAnsi" w:hAnsiTheme="majorHAnsi"/>
          <w:sz w:val="16"/>
          <w:szCs w:val="16"/>
        </w:rPr>
        <w:t>P(</w:t>
      </w:r>
      <w:proofErr w:type="gramEnd"/>
      <w:r w:rsidRPr="003A755D">
        <w:rPr>
          <w:rFonts w:asciiTheme="majorHAnsi" w:hAnsiTheme="majorHAnsi"/>
          <w:sz w:val="16"/>
          <w:szCs w:val="16"/>
        </w:rPr>
        <w:t>^DPT(DFN,0),"^",3)</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D NOW^%DTC</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NOW=X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X=FBTODT</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$$FMDIFF^</w:t>
      </w:r>
      <w:proofErr w:type="gramStart"/>
      <w:r w:rsidRPr="003A755D">
        <w:rPr>
          <w:rFonts w:asciiTheme="majorHAnsi" w:hAnsiTheme="majorHAnsi"/>
          <w:sz w:val="16"/>
          <w:szCs w:val="16"/>
        </w:rPr>
        <w:t>XLFDT(</w:t>
      </w:r>
      <w:proofErr w:type="gramEnd"/>
      <w:r w:rsidRPr="003A755D">
        <w:rPr>
          <w:rFonts w:asciiTheme="majorHAnsi" w:hAnsiTheme="majorHAnsi"/>
          <w:sz w:val="16"/>
          <w:szCs w:val="16"/>
        </w:rPr>
        <w:t>NOW,DOB,1)&lt;365 S Y="@3"</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w:t>
      </w:r>
      <w:proofErr w:type="gramStart"/>
      <w:r w:rsidRPr="003A755D">
        <w:rPr>
          <w:rFonts w:asciiTheme="majorHAnsi" w:hAnsiTheme="majorHAnsi"/>
          <w:sz w:val="16"/>
          <w:szCs w:val="16"/>
        </w:rPr>
        <w:t>P(</w:t>
      </w:r>
      <w:proofErr w:type="gramEnd"/>
      <w:r w:rsidRPr="003A755D">
        <w:rPr>
          <w:rFonts w:asciiTheme="majorHAnsi" w:hAnsiTheme="majorHAnsi"/>
          <w:sz w:val="16"/>
          <w:szCs w:val="16"/>
        </w:rPr>
        <w:t>FBAOLD,U,2)']"" S Y="@2"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FBTODT'&gt;$</w:t>
      </w:r>
      <w:proofErr w:type="gramStart"/>
      <w:r w:rsidRPr="003A755D">
        <w:rPr>
          <w:rFonts w:asciiTheme="majorHAnsi" w:hAnsiTheme="majorHAnsi"/>
          <w:sz w:val="16"/>
          <w:szCs w:val="16"/>
        </w:rPr>
        <w:t>P(</w:t>
      </w:r>
      <w:proofErr w:type="gramEnd"/>
      <w:r w:rsidRPr="003A755D">
        <w:rPr>
          <w:rFonts w:asciiTheme="majorHAnsi" w:hAnsiTheme="majorHAnsi"/>
          <w:sz w:val="16"/>
          <w:szCs w:val="16"/>
        </w:rPr>
        <w:t>FBAOLD,U,2) S Y="@2"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FROM DATE////^S X=+FBAOLD</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w:t>
      </w:r>
      <w:proofErr w:type="gramStart"/>
      <w:r w:rsidRPr="003A755D">
        <w:rPr>
          <w:rFonts w:asciiTheme="majorHAnsi" w:hAnsiTheme="majorHAnsi"/>
          <w:sz w:val="16"/>
          <w:szCs w:val="16"/>
        </w:rPr>
        <w:t>W !</w:t>
      </w:r>
      <w:proofErr w:type="gramEnd"/>
      <w:r w:rsidRPr="003A755D">
        <w:rPr>
          <w:rFonts w:asciiTheme="majorHAnsi" w:hAnsiTheme="majorHAnsi"/>
          <w:sz w:val="16"/>
          <w:szCs w:val="16"/>
        </w:rPr>
        <w:t>,*7,"From Date cannot be later than the To Date!"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Y="@1"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D(</w:t>
      </w:r>
      <w:proofErr w:type="gramEnd"/>
      <w:r w:rsidRPr="003A755D">
        <w:rPr>
          <w:rFonts w:asciiTheme="majorHAnsi" w:hAnsiTheme="majorHAnsi"/>
          <w:sz w:val="16"/>
          <w:szCs w:val="16"/>
        </w:rPr>
        <w:t>FBAADDYS) FBAADDYS=0 S X1=FBTODT,X2=FBAADDYS D C^%DTC S FBAAX=X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FBD1=DA</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TO DATE//^S X=$E(FBAAX,4,5)_"-"_$E(FBAAX,6,7)_"-"_($E(FBAAX,1,3)+1700)</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FBFRDT=</w:t>
      </w:r>
      <w:proofErr w:type="gramStart"/>
      <w:r w:rsidRPr="003A755D">
        <w:rPr>
          <w:rFonts w:asciiTheme="majorHAnsi" w:hAnsiTheme="majorHAnsi"/>
          <w:sz w:val="16"/>
          <w:szCs w:val="16"/>
        </w:rPr>
        <w:t>DE(</w:t>
      </w:r>
      <w:proofErr w:type="gramEnd"/>
      <w:r w:rsidRPr="003A755D">
        <w:rPr>
          <w:rFonts w:asciiTheme="majorHAnsi" w:hAnsiTheme="majorHAnsi"/>
          <w:sz w:val="16"/>
          <w:szCs w:val="16"/>
        </w:rPr>
        <w:t>19)</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$$FMDIFF^</w:t>
      </w:r>
      <w:proofErr w:type="gramStart"/>
      <w:r w:rsidRPr="003A755D">
        <w:rPr>
          <w:rFonts w:asciiTheme="majorHAnsi" w:hAnsiTheme="majorHAnsi"/>
          <w:sz w:val="16"/>
          <w:szCs w:val="16"/>
        </w:rPr>
        <w:t>XLFDT(</w:t>
      </w:r>
      <w:proofErr w:type="gramEnd"/>
      <w:r w:rsidRPr="003A755D">
        <w:rPr>
          <w:rFonts w:asciiTheme="majorHAnsi" w:hAnsiTheme="majorHAnsi"/>
          <w:sz w:val="16"/>
          <w:szCs w:val="16"/>
        </w:rPr>
        <w:t>NOW,DOB,1)&lt;365 S Y="@6"</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@7</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w:t>
      </w:r>
      <w:proofErr w:type="gramStart"/>
      <w:r w:rsidRPr="003A755D">
        <w:rPr>
          <w:rFonts w:asciiTheme="majorHAnsi" w:hAnsiTheme="majorHAnsi"/>
          <w:sz w:val="16"/>
          <w:szCs w:val="16"/>
        </w:rPr>
        <w:t>P(</w:t>
      </w:r>
      <w:proofErr w:type="gramEnd"/>
      <w:r w:rsidRPr="003A755D">
        <w:rPr>
          <w:rFonts w:asciiTheme="majorHAnsi" w:hAnsiTheme="majorHAnsi"/>
          <w:sz w:val="16"/>
          <w:szCs w:val="16"/>
        </w:rPr>
        <w:t>^FBAAA(DA(1),1,DA,0),"^",7)]"" K DIE("NO^")</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FEE PROGRAM////^S X=$</w:t>
      </w:r>
      <w:proofErr w:type="gramStart"/>
      <w:r w:rsidRPr="003A755D">
        <w:rPr>
          <w:rFonts w:asciiTheme="majorHAnsi" w:hAnsiTheme="majorHAnsi"/>
          <w:sz w:val="16"/>
          <w:szCs w:val="16"/>
        </w:rPr>
        <w:t>S(</w:t>
      </w:r>
      <w:proofErr w:type="gramEnd"/>
      <w:r w:rsidRPr="003A755D">
        <w:rPr>
          <w:rFonts w:asciiTheme="majorHAnsi" w:hAnsiTheme="majorHAnsi"/>
          <w:sz w:val="16"/>
          <w:szCs w:val="16"/>
        </w:rPr>
        <w:t>FBPRG:FBPRG,1:2)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FBTYPE=$</w:t>
      </w:r>
      <w:proofErr w:type="gramStart"/>
      <w:r w:rsidRPr="003A755D">
        <w:rPr>
          <w:rFonts w:asciiTheme="majorHAnsi" w:hAnsiTheme="majorHAnsi"/>
          <w:sz w:val="16"/>
          <w:szCs w:val="16"/>
        </w:rPr>
        <w:t>S(</w:t>
      </w:r>
      <w:proofErr w:type="gramEnd"/>
      <w:r w:rsidRPr="003A755D">
        <w:rPr>
          <w:rFonts w:asciiTheme="majorHAnsi" w:hAnsiTheme="majorHAnsi"/>
          <w:sz w:val="16"/>
          <w:szCs w:val="16"/>
        </w:rPr>
        <w:t>FBPRG:FBPRG,1:2)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101</w:t>
      </w:r>
      <w:proofErr w:type="gramStart"/>
      <w:r w:rsidRPr="003A755D">
        <w:rPr>
          <w:rFonts w:asciiTheme="majorHAnsi" w:hAnsiTheme="majorHAnsi"/>
          <w:sz w:val="16"/>
          <w:szCs w:val="16"/>
        </w:rPr>
        <w:t>;T</w:t>
      </w:r>
      <w:proofErr w:type="gramEnd"/>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REFERRING PROVIDER</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$G(X) </w:t>
      </w:r>
      <w:proofErr w:type="gramStart"/>
      <w:r w:rsidRPr="003A755D">
        <w:rPr>
          <w:rFonts w:asciiTheme="majorHAnsi" w:hAnsiTheme="majorHAnsi"/>
          <w:sz w:val="16"/>
          <w:szCs w:val="16"/>
        </w:rPr>
        <w:t>W !</w:t>
      </w:r>
      <w:proofErr w:type="gramEnd"/>
      <w:r w:rsidRPr="003A755D">
        <w:rPr>
          <w:rFonts w:asciiTheme="majorHAnsi" w:hAnsiTheme="majorHAnsi"/>
          <w:sz w:val="16"/>
          <w:szCs w:val="16"/>
        </w:rPr>
        <w:t>,"REFERRING PROVIDER NPI: ",$$REFNPI^FBCH78(X)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Y="@4"</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@3</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FBTODT'&lt;DOB</w:t>
      </w:r>
      <w:proofErr w:type="gramStart"/>
      <w:r w:rsidRPr="003A755D">
        <w:rPr>
          <w:rFonts w:asciiTheme="majorHAnsi" w:hAnsiTheme="majorHAnsi"/>
          <w:sz w:val="16"/>
          <w:szCs w:val="16"/>
        </w:rPr>
        <w:t>&amp;(</w:t>
      </w:r>
      <w:proofErr w:type="gramEnd"/>
      <w:r w:rsidRPr="003A755D">
        <w:rPr>
          <w:rFonts w:asciiTheme="majorHAnsi" w:hAnsiTheme="majorHAnsi"/>
          <w:sz w:val="16"/>
          <w:szCs w:val="16"/>
        </w:rPr>
        <w:t>FBTODT'&gt;$$FMADD^XLFDT(DOB,7)) S Y="@2"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w:t>
      </w:r>
      <w:proofErr w:type="gramStart"/>
      <w:r w:rsidRPr="003A755D">
        <w:rPr>
          <w:rFonts w:asciiTheme="majorHAnsi" w:hAnsiTheme="majorHAnsi"/>
          <w:sz w:val="16"/>
          <w:szCs w:val="16"/>
        </w:rPr>
        <w:t>W !</w:t>
      </w:r>
      <w:proofErr w:type="gramEnd"/>
      <w:r w:rsidRPr="003A755D">
        <w:rPr>
          <w:rFonts w:asciiTheme="majorHAnsi" w:hAnsiTheme="majorHAnsi"/>
          <w:sz w:val="16"/>
          <w:szCs w:val="16"/>
        </w:rPr>
        <w:t>,*7,"This is a Newborn, From Date must be between DOB and DOB+7"</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Y="@1"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@6</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FBFRDT'&lt;DOB</w:t>
      </w:r>
      <w:proofErr w:type="gramStart"/>
      <w:r w:rsidRPr="003A755D">
        <w:rPr>
          <w:rFonts w:asciiTheme="majorHAnsi" w:hAnsiTheme="majorHAnsi"/>
          <w:sz w:val="16"/>
          <w:szCs w:val="16"/>
        </w:rPr>
        <w:t>&amp;(</w:t>
      </w:r>
      <w:proofErr w:type="gramEnd"/>
      <w:r w:rsidRPr="003A755D">
        <w:rPr>
          <w:rFonts w:asciiTheme="majorHAnsi" w:hAnsiTheme="majorHAnsi"/>
          <w:sz w:val="16"/>
          <w:szCs w:val="16"/>
        </w:rPr>
        <w:t>FBFRDT'&gt;$$FMADD^XLFDT(DOB,7)) S Y="@7"</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w:t>
      </w:r>
      <w:proofErr w:type="gramStart"/>
      <w:r w:rsidRPr="003A755D">
        <w:rPr>
          <w:rFonts w:asciiTheme="majorHAnsi" w:hAnsiTheme="majorHAnsi"/>
          <w:sz w:val="16"/>
          <w:szCs w:val="16"/>
        </w:rPr>
        <w:t>W !</w:t>
      </w:r>
      <w:proofErr w:type="gramEnd"/>
      <w:r w:rsidRPr="003A755D">
        <w:rPr>
          <w:rFonts w:asciiTheme="majorHAnsi" w:hAnsiTheme="majorHAnsi"/>
          <w:sz w:val="16"/>
          <w:szCs w:val="16"/>
        </w:rPr>
        <w:t>,*7,"This is a Newborn, TO Date must be between DOB and DOB+7"</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Y="@2"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@4</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PURPOSE OF VISIT CODE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w:t>
      </w:r>
      <w:proofErr w:type="gramEnd"/>
      <w:r w:rsidRPr="003A755D">
        <w:rPr>
          <w:rFonts w:asciiTheme="majorHAnsi" w:hAnsiTheme="majorHAnsi"/>
          <w:sz w:val="16"/>
          <w:szCs w:val="16"/>
        </w:rPr>
        <w:t>$EXTPV^FBAAUTL5(X)'=55 Y="@5"</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w:t>
      </w:r>
      <w:proofErr w:type="gramEnd"/>
      <w:r w:rsidRPr="003A755D">
        <w:rPr>
          <w:rFonts w:asciiTheme="majorHAnsi" w:hAnsiTheme="majorHAnsi"/>
          <w:sz w:val="16"/>
          <w:szCs w:val="16"/>
        </w:rPr>
        <w:t>P($$GETSTAT^DGMSTAPI(DA(1)),U,2)="Y" Y="@5"</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lastRenderedPageBreak/>
        <w:t xml:space="preserve">   S </w:t>
      </w:r>
      <w:proofErr w:type="gramStart"/>
      <w:r w:rsidRPr="003A755D">
        <w:rPr>
          <w:rFonts w:asciiTheme="majorHAnsi" w:hAnsiTheme="majorHAnsi"/>
          <w:sz w:val="16"/>
          <w:szCs w:val="16"/>
        </w:rPr>
        <w:t>DIE(</w:t>
      </w:r>
      <w:proofErr w:type="gramEnd"/>
      <w:r w:rsidRPr="003A755D">
        <w:rPr>
          <w:rFonts w:asciiTheme="majorHAnsi" w:hAnsiTheme="majorHAnsi"/>
          <w:sz w:val="16"/>
          <w:szCs w:val="16"/>
        </w:rPr>
        <w:t>"NO^")=""</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w:t>
      </w:r>
      <w:proofErr w:type="gramStart"/>
      <w:r w:rsidRPr="003A755D">
        <w:rPr>
          <w:rFonts w:asciiTheme="majorHAnsi" w:hAnsiTheme="majorHAnsi"/>
          <w:sz w:val="16"/>
          <w:szCs w:val="16"/>
        </w:rPr>
        <w:t>W !</w:t>
      </w:r>
      <w:proofErr w:type="gramEnd"/>
      <w:r w:rsidRPr="003A755D">
        <w:rPr>
          <w:rFonts w:asciiTheme="majorHAnsi" w:hAnsiTheme="majorHAnsi"/>
          <w:sz w:val="16"/>
          <w:szCs w:val="16"/>
        </w:rPr>
        <w:t>,$C(7),"MST POV can't be selected because veteran's MST status is not YES."</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Y="@4"</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@5</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PATIENT TYPE CODE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TREATMENT TYPE CODE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FBAATT=X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FBAALT=$S(X=2:"Y"</w:t>
      </w:r>
      <w:proofErr w:type="gramStart"/>
      <w:r w:rsidRPr="003A755D">
        <w:rPr>
          <w:rFonts w:asciiTheme="majorHAnsi" w:hAnsiTheme="majorHAnsi"/>
          <w:sz w:val="16"/>
          <w:szCs w:val="16"/>
        </w:rPr>
        <w:t>,X</w:t>
      </w:r>
      <w:proofErr w:type="gramEnd"/>
      <w:r w:rsidRPr="003A755D">
        <w:rPr>
          <w:rFonts w:asciiTheme="majorHAnsi" w:hAnsiTheme="majorHAnsi"/>
          <w:sz w:val="16"/>
          <w:szCs w:val="16"/>
        </w:rPr>
        <w:t>=3:"Y",1:"")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K </w:t>
      </w:r>
      <w:proofErr w:type="gramStart"/>
      <w:r w:rsidRPr="003A755D">
        <w:rPr>
          <w:rFonts w:asciiTheme="majorHAnsi" w:hAnsiTheme="majorHAnsi"/>
          <w:sz w:val="16"/>
          <w:szCs w:val="16"/>
        </w:rPr>
        <w:t>DIE(</w:t>
      </w:r>
      <w:proofErr w:type="gramEnd"/>
      <w:r w:rsidRPr="003A755D">
        <w:rPr>
          <w:rFonts w:asciiTheme="majorHAnsi" w:hAnsiTheme="majorHAnsi"/>
          <w:sz w:val="16"/>
          <w:szCs w:val="16"/>
        </w:rPr>
        <w:t>"NO^")</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ICDSYS=10</w:t>
      </w:r>
      <w:proofErr w:type="gramStart"/>
      <w:r w:rsidRPr="003A755D">
        <w:rPr>
          <w:rFonts w:asciiTheme="majorHAnsi" w:hAnsiTheme="majorHAnsi"/>
          <w:sz w:val="16"/>
          <w:szCs w:val="16"/>
        </w:rPr>
        <w:t>,IMPDATE</w:t>
      </w:r>
      <w:proofErr w:type="gramEnd"/>
      <w:r w:rsidRPr="003A755D">
        <w:rPr>
          <w:rFonts w:asciiTheme="majorHAnsi" w:hAnsiTheme="majorHAnsi"/>
          <w:sz w:val="16"/>
          <w:szCs w:val="16"/>
        </w:rPr>
        <w:t>=$$IMPDATE^FBCSV1("10D")</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EDATE=+FBAOLD</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:EDATE</w:t>
      </w:r>
      <w:proofErr w:type="gramEnd"/>
      <w:r w:rsidRPr="003A755D">
        <w:rPr>
          <w:rFonts w:asciiTheme="majorHAnsi" w:hAnsiTheme="majorHAnsi"/>
          <w:sz w:val="16"/>
          <w:szCs w:val="16"/>
        </w:rPr>
        <w:t>&lt;IMPDATE ICDSYS=9</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ICDSYS=10</w:t>
      </w:r>
      <w:proofErr w:type="gramStart"/>
      <w:r w:rsidRPr="003A755D">
        <w:rPr>
          <w:rFonts w:asciiTheme="majorHAnsi" w:hAnsiTheme="majorHAnsi"/>
          <w:sz w:val="16"/>
          <w:szCs w:val="16"/>
        </w:rPr>
        <w:t>,FBAATT</w:t>
      </w:r>
      <w:proofErr w:type="gramEnd"/>
      <w:r w:rsidRPr="003A755D">
        <w:rPr>
          <w:rFonts w:asciiTheme="majorHAnsi" w:hAnsiTheme="majorHAnsi"/>
          <w:sz w:val="16"/>
          <w:szCs w:val="16"/>
        </w:rPr>
        <w:t>=3 S Y="@10"</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:ICDSYS</w:t>
      </w:r>
      <w:proofErr w:type="gramEnd"/>
      <w:r w:rsidRPr="003A755D">
        <w:rPr>
          <w:rFonts w:asciiTheme="majorHAnsi" w:hAnsiTheme="majorHAnsi"/>
          <w:sz w:val="16"/>
          <w:szCs w:val="16"/>
        </w:rPr>
        <w:t>=9 Y="@9"</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FBDFN=DFN</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@8</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XX1=-1 S XX1=$$ASKICD10^</w:t>
      </w:r>
      <w:proofErr w:type="gramStart"/>
      <w:r w:rsidRPr="003A755D">
        <w:rPr>
          <w:rFonts w:asciiTheme="majorHAnsi" w:hAnsiTheme="majorHAnsi"/>
          <w:sz w:val="16"/>
          <w:szCs w:val="16"/>
        </w:rPr>
        <w:t>FBASF(</w:t>
      </w:r>
      <w:proofErr w:type="gramEnd"/>
      <w:r w:rsidRPr="003A755D">
        <w:rPr>
          <w:rFonts w:asciiTheme="majorHAnsi" w:hAnsiTheme="majorHAnsi"/>
          <w:sz w:val="16"/>
          <w:szCs w:val="16"/>
        </w:rPr>
        <w:t>"  ICD DIAGNOSIS","")</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XX1&lt;0 </w:t>
      </w:r>
      <w:proofErr w:type="gramStart"/>
      <w:r w:rsidRPr="003A755D">
        <w:rPr>
          <w:rFonts w:asciiTheme="majorHAnsi" w:hAnsiTheme="majorHAnsi"/>
          <w:sz w:val="16"/>
          <w:szCs w:val="16"/>
        </w:rPr>
        <w:t>W !</w:t>
      </w:r>
      <w:proofErr w:type="gramEnd"/>
      <w:r w:rsidRPr="003A755D">
        <w:rPr>
          <w:rFonts w:asciiTheme="majorHAnsi" w:hAnsiTheme="majorHAnsi"/>
          <w:sz w:val="16"/>
          <w:szCs w:val="16"/>
        </w:rPr>
        <w:t>,"     ICD Diagnosis is required" S Y="@8"</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ICD DIAGNOSIS////^S X=XX1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Y="@10"</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@9</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DX LINE 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:X</w:t>
      </w:r>
      <w:proofErr w:type="gramEnd"/>
      <w:r w:rsidRPr="003A755D">
        <w:rPr>
          <w:rFonts w:asciiTheme="majorHAnsi" w:hAnsiTheme="majorHAnsi"/>
          <w:sz w:val="16"/>
          <w:szCs w:val="16"/>
        </w:rPr>
        <w:t>="" Y=.021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DX LINE 2</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:X</w:t>
      </w:r>
      <w:proofErr w:type="gramEnd"/>
      <w:r w:rsidRPr="003A755D">
        <w:rPr>
          <w:rFonts w:asciiTheme="majorHAnsi" w:hAnsiTheme="majorHAnsi"/>
          <w:sz w:val="16"/>
          <w:szCs w:val="16"/>
        </w:rPr>
        <w:t>="" Y=.021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DX LINE 3</w:t>
      </w:r>
    </w:p>
    <w:p w:rsid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@10</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highlight w:val="yellow"/>
        </w:rPr>
        <w:t>; New fields for authorized service will be added.</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AUTHORIZATION REMARKS</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TYPE OF CARE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D(</w:t>
      </w:r>
      <w:proofErr w:type="gramEnd"/>
      <w:r w:rsidRPr="003A755D">
        <w:rPr>
          <w:rFonts w:asciiTheme="majorHAnsi" w:hAnsiTheme="majorHAnsi"/>
          <w:sz w:val="16"/>
          <w:szCs w:val="16"/>
        </w:rPr>
        <w:t>FBAAASKV) FBAAASKV="N"</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w:t>
      </w:r>
      <w:proofErr w:type="gramStart"/>
      <w:r w:rsidRPr="003A755D">
        <w:rPr>
          <w:rFonts w:asciiTheme="majorHAnsi" w:hAnsiTheme="majorHAnsi"/>
          <w:sz w:val="16"/>
          <w:szCs w:val="16"/>
        </w:rPr>
        <w:t>:FBAAASKV'</w:t>
      </w:r>
      <w:proofErr w:type="gramEnd"/>
      <w:r w:rsidRPr="003A755D">
        <w:rPr>
          <w:rFonts w:asciiTheme="majorHAnsi" w:hAnsiTheme="majorHAnsi"/>
          <w:sz w:val="16"/>
          <w:szCs w:val="16"/>
        </w:rPr>
        <w:t>="y" Y=100</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VENDOR</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CLERK////^S X=DUZ</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w:t>
      </w:r>
      <w:proofErr w:type="gramStart"/>
      <w:r w:rsidRPr="003A755D">
        <w:rPr>
          <w:rFonts w:asciiTheme="majorHAnsi" w:hAnsiTheme="majorHAnsi"/>
          <w:sz w:val="16"/>
          <w:szCs w:val="16"/>
        </w:rPr>
        <w:t>W !!</w:t>
      </w:r>
      <w:proofErr w:type="gramEnd"/>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ACCIDENT RELATED (Y/N)</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POTENTIAL COST RECOVERY CASE//^S X="NO"</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PRINT AUTHORIZATION (Y/N)//^S X="YES"</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S FBAAP79=$S(</w:t>
      </w:r>
      <w:proofErr w:type="gramStart"/>
      <w:r w:rsidRPr="003A755D">
        <w:rPr>
          <w:rFonts w:asciiTheme="majorHAnsi" w:hAnsiTheme="majorHAnsi"/>
          <w:sz w:val="16"/>
          <w:szCs w:val="16"/>
        </w:rPr>
        <w:t>X[</w:t>
      </w:r>
      <w:proofErr w:type="gramEnd"/>
      <w:r w:rsidRPr="003A755D">
        <w:rPr>
          <w:rFonts w:asciiTheme="majorHAnsi" w:hAnsiTheme="majorHAnsi"/>
          <w:sz w:val="16"/>
          <w:szCs w:val="16"/>
        </w:rPr>
        <w:t>"Y":"Y",1:"")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I </w:t>
      </w:r>
      <w:proofErr w:type="gramStart"/>
      <w:r w:rsidRPr="003A755D">
        <w:rPr>
          <w:rFonts w:asciiTheme="majorHAnsi" w:hAnsiTheme="majorHAnsi"/>
          <w:sz w:val="16"/>
          <w:szCs w:val="16"/>
        </w:rPr>
        <w:t>X[</w:t>
      </w:r>
      <w:proofErr w:type="gramEnd"/>
      <w:r w:rsidRPr="003A755D">
        <w:rPr>
          <w:rFonts w:asciiTheme="majorHAnsi" w:hAnsiTheme="majorHAnsi"/>
          <w:sz w:val="16"/>
          <w:szCs w:val="16"/>
        </w:rPr>
        <w:t>"Y" S Y=""</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 xml:space="preserve">   PRINT AUTHORIZATION (Y/N)///^S 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I '$</w:t>
      </w:r>
      <w:proofErr w:type="gramStart"/>
      <w:r w:rsidRPr="003A755D">
        <w:rPr>
          <w:rFonts w:asciiTheme="majorHAnsi" w:hAnsiTheme="majorHAnsi"/>
          <w:sz w:val="16"/>
          <w:szCs w:val="16"/>
        </w:rPr>
        <w:t>D(</w:t>
      </w:r>
      <w:proofErr w:type="gramEnd"/>
      <w:r w:rsidRPr="003A755D">
        <w:rPr>
          <w:rFonts w:asciiTheme="majorHAnsi" w:hAnsiTheme="majorHAnsi"/>
          <w:sz w:val="16"/>
          <w:szCs w:val="16"/>
        </w:rPr>
        <w:t>FBAATT) S Y=""</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lastRenderedPageBreak/>
        <w:t>I FBAATT'=3 S Y=""</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S HID=$</w:t>
      </w:r>
      <w:proofErr w:type="gramStart"/>
      <w:r w:rsidRPr="003A755D">
        <w:rPr>
          <w:rFonts w:asciiTheme="majorHAnsi" w:hAnsiTheme="majorHAnsi"/>
          <w:sz w:val="16"/>
          <w:szCs w:val="16"/>
        </w:rPr>
        <w:t>S(</w:t>
      </w:r>
      <w:proofErr w:type="gramEnd"/>
      <w:r w:rsidRPr="003A755D">
        <w:rPr>
          <w:rFonts w:asciiTheme="majorHAnsi" w:hAnsiTheme="majorHAnsi"/>
          <w:sz w:val="16"/>
          <w:szCs w:val="16"/>
        </w:rPr>
        <w:t>$D(^FBAAA(DA,4)):$P(^(4),"^"),1:"")</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FEE ID CARD NUMBER</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S NID=X</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FEE ID CARD ISSUE DATE//^S X="TODAY"</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S Y=$</w:t>
      </w:r>
      <w:proofErr w:type="gramStart"/>
      <w:r w:rsidRPr="003A755D">
        <w:rPr>
          <w:rFonts w:asciiTheme="majorHAnsi" w:hAnsiTheme="majorHAnsi"/>
          <w:sz w:val="16"/>
          <w:szCs w:val="16"/>
        </w:rPr>
        <w:t>S(</w:t>
      </w:r>
      <w:proofErr w:type="gramEnd"/>
      <w:r w:rsidRPr="003A755D">
        <w:rPr>
          <w:rFonts w:asciiTheme="majorHAnsi" w:hAnsiTheme="majorHAnsi"/>
          <w:sz w:val="16"/>
          <w:szCs w:val="16"/>
        </w:rPr>
        <w:t>HID="":"",HID=NID:"",NID="":.65,1:.7)</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FEE ID CARD EXPIRATION DATE</w:t>
      </w:r>
    </w:p>
    <w:p w:rsidR="003A755D" w:rsidRPr="003A755D"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REASON FOR CARD NUMBER CHANGE</w:t>
      </w:r>
    </w:p>
    <w:p w:rsidR="00D1772B" w:rsidRPr="00526551" w:rsidRDefault="003A755D" w:rsidP="003A755D">
      <w:pPr>
        <w:pStyle w:val="BodyText"/>
        <w:pBdr>
          <w:top w:val="single" w:sz="4" w:space="1" w:color="auto"/>
          <w:left w:val="single" w:sz="4" w:space="1" w:color="auto"/>
          <w:bottom w:val="single" w:sz="4" w:space="1" w:color="auto"/>
          <w:right w:val="single" w:sz="4" w:space="1" w:color="auto"/>
        </w:pBdr>
        <w:rPr>
          <w:rFonts w:asciiTheme="majorHAnsi" w:hAnsiTheme="majorHAnsi"/>
          <w:sz w:val="16"/>
          <w:szCs w:val="16"/>
        </w:rPr>
      </w:pPr>
      <w:r w:rsidRPr="003A755D">
        <w:rPr>
          <w:rFonts w:asciiTheme="majorHAnsi" w:hAnsiTheme="majorHAnsi"/>
          <w:sz w:val="16"/>
          <w:szCs w:val="16"/>
        </w:rPr>
        <w:t>S NIDR=X</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61"/>
        <w:gridCol w:w="1074"/>
        <w:gridCol w:w="1270"/>
        <w:gridCol w:w="1124"/>
        <w:gridCol w:w="2947"/>
      </w:tblGrid>
      <w:tr w:rsidR="00C26A39" w:rsidRPr="00526551" w:rsidTr="0040002B">
        <w:trPr>
          <w:tblHeader/>
        </w:trPr>
        <w:tc>
          <w:tcPr>
            <w:tcW w:w="165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EC30EA" w:rsidRDefault="00C26A39" w:rsidP="00EC30EA">
            <w:pPr>
              <w:pStyle w:val="TableHeading"/>
              <w:rPr>
                <w:rFonts w:eastAsia="Calibri"/>
              </w:rPr>
            </w:pPr>
            <w:r w:rsidRPr="00EC30EA">
              <w:rPr>
                <w:rFonts w:eastAsia="Calibri"/>
              </w:rPr>
              <w:t>Templates</w:t>
            </w:r>
          </w:p>
        </w:tc>
        <w:tc>
          <w:tcPr>
            <w:tcW w:w="3350" w:type="pct"/>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rsidR="00C26A39" w:rsidRPr="00EC30EA" w:rsidRDefault="00C26A39" w:rsidP="00EC30EA">
            <w:pPr>
              <w:pStyle w:val="TableHeading"/>
              <w:rPr>
                <w:rFonts w:eastAsia="Calibri"/>
              </w:rPr>
            </w:pPr>
            <w:r w:rsidRPr="00EC30EA">
              <w:rPr>
                <w:rFonts w:eastAsia="Calibri"/>
              </w:rPr>
              <w:t>Description</w:t>
            </w:r>
          </w:p>
        </w:tc>
      </w:tr>
      <w:tr w:rsidR="00C26A39" w:rsidRPr="00526551" w:rsidTr="0040002B">
        <w:trPr>
          <w:tblHeader/>
        </w:trPr>
        <w:tc>
          <w:tcPr>
            <w:tcW w:w="165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rPr>
                <w:rFonts w:eastAsia="Calibri"/>
              </w:rPr>
            </w:pPr>
            <w:r w:rsidRPr="00526551">
              <w:rPr>
                <w:rFonts w:eastAsia="Calibri"/>
              </w:rPr>
              <w:t>Template Name</w:t>
            </w:r>
          </w:p>
        </w:tc>
        <w:tc>
          <w:tcPr>
            <w:tcW w:w="3350" w:type="pct"/>
            <w:gridSpan w:val="4"/>
            <w:tcBorders>
              <w:top w:val="single" w:sz="6" w:space="0" w:color="000000"/>
              <w:left w:val="single" w:sz="6" w:space="0" w:color="000000"/>
              <w:bottom w:val="single" w:sz="6" w:space="0" w:color="000000"/>
              <w:right w:val="single" w:sz="6" w:space="0" w:color="000000"/>
            </w:tcBorders>
            <w:hideMark/>
          </w:tcPr>
          <w:p w:rsidR="00C26A39" w:rsidRPr="00526551" w:rsidRDefault="00C26A39" w:rsidP="00EC30EA">
            <w:pPr>
              <w:pStyle w:val="Tabletext0"/>
              <w:rPr>
                <w:rFonts w:eastAsia="Calibri"/>
              </w:rPr>
            </w:pPr>
            <w:r w:rsidRPr="00526551">
              <w:rPr>
                <w:rFonts w:eastAsia="Calibri"/>
              </w:rPr>
              <w:t>FB</w:t>
            </w:r>
            <w:r w:rsidR="003A755D">
              <w:rPr>
                <w:rFonts w:eastAsia="Calibri"/>
              </w:rPr>
              <w:t>AA AUTHORIZATION</w:t>
            </w:r>
          </w:p>
        </w:tc>
      </w:tr>
      <w:tr w:rsidR="00C26A39" w:rsidRPr="00526551" w:rsidTr="0040002B">
        <w:tc>
          <w:tcPr>
            <w:tcW w:w="165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rPr>
                <w:rFonts w:eastAsia="Calibri"/>
              </w:rPr>
            </w:pPr>
            <w:r w:rsidRPr="00526551">
              <w:rPr>
                <w:rFonts w:eastAsia="Calibri"/>
              </w:rPr>
              <w:t>Enhancement Category</w:t>
            </w:r>
          </w:p>
        </w:tc>
        <w:tc>
          <w:tcPr>
            <w:tcW w:w="561" w:type="pct"/>
            <w:tcBorders>
              <w:top w:val="single" w:sz="6" w:space="0" w:color="000000"/>
              <w:left w:val="single" w:sz="6" w:space="0" w:color="000000"/>
              <w:bottom w:val="single" w:sz="6" w:space="0" w:color="000000"/>
              <w:right w:val="nil"/>
            </w:tcBorders>
            <w:hideMark/>
          </w:tcPr>
          <w:p w:rsidR="00C26A39" w:rsidRPr="00526551" w:rsidRDefault="002C05ED" w:rsidP="00EC30EA">
            <w:pPr>
              <w:pStyle w:val="Tabletext0"/>
              <w:rPr>
                <w:rFonts w:eastAsia="Calibri"/>
              </w:rPr>
            </w:pPr>
            <w:r w:rsidRPr="00526551">
              <w:rPr>
                <w:rFonts w:eastAsia="Calibri"/>
              </w:rPr>
              <w:fldChar w:fldCharType="begin">
                <w:ffData>
                  <w:name w:val="Check27"/>
                  <w:enabled/>
                  <w:calcOnExit w:val="0"/>
                  <w:checkBox>
                    <w:sizeAuto/>
                    <w:default w:val="0"/>
                  </w:checkBox>
                </w:ffData>
              </w:fldChar>
            </w:r>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r w:rsidR="00C26A39" w:rsidRPr="00526551">
              <w:rPr>
                <w:rFonts w:eastAsia="Calibri"/>
              </w:rPr>
              <w:t xml:space="preserve"> New</w:t>
            </w:r>
          </w:p>
        </w:tc>
        <w:tc>
          <w:tcPr>
            <w:tcW w:w="663" w:type="pct"/>
            <w:tcBorders>
              <w:top w:val="single" w:sz="6" w:space="0" w:color="000000"/>
              <w:left w:val="nil"/>
              <w:bottom w:val="single" w:sz="6" w:space="0" w:color="000000"/>
              <w:right w:val="nil"/>
            </w:tcBorders>
            <w:hideMark/>
          </w:tcPr>
          <w:p w:rsidR="00C26A39" w:rsidRPr="00526551" w:rsidRDefault="002C05ED" w:rsidP="00EC30EA">
            <w:pPr>
              <w:pStyle w:val="Tabletext0"/>
              <w:rPr>
                <w:rFonts w:eastAsia="Calibri"/>
              </w:rPr>
            </w:pPr>
            <w:r w:rsidRPr="00526551">
              <w:rPr>
                <w:rFonts w:eastAsia="Calibri"/>
              </w:rPr>
              <w:fldChar w:fldCharType="begin">
                <w:ffData>
                  <w:name w:val="Check28"/>
                  <w:enabled/>
                  <w:calcOnExit w:val="0"/>
                  <w:checkBox>
                    <w:sizeAuto/>
                    <w:default w:val="1"/>
                  </w:checkBox>
                </w:ffData>
              </w:fldChar>
            </w:r>
            <w:bookmarkStart w:id="305" w:name="Check28"/>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bookmarkEnd w:id="305"/>
            <w:r w:rsidR="00C26A39" w:rsidRPr="00526551">
              <w:rPr>
                <w:rFonts w:eastAsia="Calibri"/>
              </w:rPr>
              <w:t xml:space="preserve"> Modify</w:t>
            </w:r>
          </w:p>
        </w:tc>
        <w:tc>
          <w:tcPr>
            <w:tcW w:w="587" w:type="pct"/>
            <w:tcBorders>
              <w:top w:val="single" w:sz="6" w:space="0" w:color="000000"/>
              <w:left w:val="nil"/>
              <w:bottom w:val="single" w:sz="6" w:space="0" w:color="000000"/>
              <w:right w:val="nil"/>
            </w:tcBorders>
            <w:hideMark/>
          </w:tcPr>
          <w:p w:rsidR="00C26A39" w:rsidRPr="00526551" w:rsidRDefault="002C05ED" w:rsidP="00EC30EA">
            <w:pPr>
              <w:pStyle w:val="Tabletext0"/>
              <w:rPr>
                <w:rFonts w:eastAsia="Calibri"/>
              </w:rPr>
            </w:pPr>
            <w:r w:rsidRPr="00526551">
              <w:rPr>
                <w:rFonts w:eastAsia="Calibri"/>
              </w:rPr>
              <w:fldChar w:fldCharType="begin">
                <w:ffData>
                  <w:name w:val="Check30"/>
                  <w:enabled/>
                  <w:calcOnExit w:val="0"/>
                  <w:checkBox>
                    <w:sizeAuto/>
                    <w:default w:val="0"/>
                  </w:checkBox>
                </w:ffData>
              </w:fldChar>
            </w:r>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r w:rsidR="00C26A39" w:rsidRPr="00526551">
              <w:rPr>
                <w:rFonts w:eastAsia="Calibri"/>
              </w:rPr>
              <w:t xml:space="preserve"> Delete</w:t>
            </w:r>
          </w:p>
        </w:tc>
        <w:tc>
          <w:tcPr>
            <w:tcW w:w="1539" w:type="pct"/>
            <w:tcBorders>
              <w:top w:val="single" w:sz="6" w:space="0" w:color="000000"/>
              <w:left w:val="nil"/>
              <w:bottom w:val="single" w:sz="6" w:space="0" w:color="000000"/>
              <w:right w:val="single" w:sz="6" w:space="0" w:color="000000"/>
            </w:tcBorders>
            <w:hideMark/>
          </w:tcPr>
          <w:p w:rsidR="00C26A39" w:rsidRPr="00526551" w:rsidRDefault="002C05ED" w:rsidP="00EC30EA">
            <w:pPr>
              <w:pStyle w:val="Tabletext0"/>
              <w:rPr>
                <w:rFonts w:eastAsia="Calibri"/>
              </w:rPr>
            </w:pPr>
            <w:r w:rsidRPr="00526551">
              <w:rPr>
                <w:rFonts w:eastAsia="Calibri"/>
              </w:rPr>
              <w:fldChar w:fldCharType="begin">
                <w:ffData>
                  <w:name w:val="Check74"/>
                  <w:enabled/>
                  <w:calcOnExit w:val="0"/>
                  <w:checkBox>
                    <w:sizeAuto/>
                    <w:default w:val="0"/>
                  </w:checkBox>
                </w:ffData>
              </w:fldChar>
            </w:r>
            <w:r w:rsidR="00C26A39" w:rsidRPr="00526551">
              <w:rPr>
                <w:rFonts w:eastAsia="Calibri"/>
              </w:rPr>
              <w:instrText xml:space="preserve"> </w:instrText>
            </w:r>
            <w:bookmarkStart w:id="306" w:name="Check74"/>
            <w:r w:rsidR="00C26A39" w:rsidRPr="00526551">
              <w:rPr>
                <w:rFonts w:eastAsia="Calibri"/>
              </w:rPr>
              <w:instrText xml:space="preserve">FORMCHECKBOX </w:instrText>
            </w:r>
            <w:r w:rsidR="00267547">
              <w:rPr>
                <w:rFonts w:eastAsia="Calibri"/>
              </w:rPr>
            </w:r>
            <w:r w:rsidR="00267547">
              <w:rPr>
                <w:rFonts w:eastAsia="Calibri"/>
              </w:rPr>
              <w:fldChar w:fldCharType="separate"/>
            </w:r>
            <w:r w:rsidRPr="00526551">
              <w:rPr>
                <w:rFonts w:eastAsia="Calibri"/>
              </w:rPr>
              <w:fldChar w:fldCharType="end"/>
            </w:r>
            <w:bookmarkEnd w:id="306"/>
            <w:r w:rsidR="00C26A39" w:rsidRPr="00526551">
              <w:rPr>
                <w:rFonts w:eastAsia="Calibri"/>
              </w:rPr>
              <w:t xml:space="preserve"> No Change</w:t>
            </w:r>
          </w:p>
        </w:tc>
      </w:tr>
      <w:tr w:rsidR="00C26A39" w:rsidRPr="00526551" w:rsidTr="0040002B">
        <w:trPr>
          <w:trHeight w:val="705"/>
        </w:trPr>
        <w:tc>
          <w:tcPr>
            <w:tcW w:w="165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rPr>
                <w:rFonts w:eastAsia="Calibri"/>
              </w:rPr>
            </w:pPr>
            <w:r w:rsidRPr="00526551">
              <w:rPr>
                <w:rFonts w:eastAsia="Calibri"/>
              </w:rPr>
              <w:t>RSD</w:t>
            </w:r>
          </w:p>
        </w:tc>
        <w:tc>
          <w:tcPr>
            <w:tcW w:w="3350" w:type="pct"/>
            <w:gridSpan w:val="4"/>
            <w:tcBorders>
              <w:top w:val="single" w:sz="6" w:space="0" w:color="000000"/>
              <w:left w:val="single" w:sz="6" w:space="0" w:color="000000"/>
              <w:bottom w:val="single" w:sz="6" w:space="0" w:color="000000"/>
              <w:right w:val="single" w:sz="6" w:space="0" w:color="000000"/>
            </w:tcBorders>
          </w:tcPr>
          <w:p w:rsidR="00C26A39" w:rsidRPr="00526551" w:rsidRDefault="00C26A39" w:rsidP="00EC30EA">
            <w:pPr>
              <w:pStyle w:val="Tabletext0"/>
              <w:rPr>
                <w:rFonts w:eastAsia="Calibri"/>
              </w:rPr>
            </w:pPr>
          </w:p>
        </w:tc>
      </w:tr>
      <w:tr w:rsidR="00C26A39" w:rsidRPr="00526551" w:rsidTr="0040002B">
        <w:tc>
          <w:tcPr>
            <w:tcW w:w="165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rPr>
                <w:rFonts w:eastAsia="Calibri"/>
              </w:rPr>
            </w:pPr>
            <w:r w:rsidRPr="00526551">
              <w:rPr>
                <w:rFonts w:eastAsia="Calibri"/>
              </w:rPr>
              <w:t>Template Type</w:t>
            </w:r>
          </w:p>
        </w:tc>
        <w:tc>
          <w:tcPr>
            <w:tcW w:w="561" w:type="pct"/>
            <w:tcBorders>
              <w:top w:val="single" w:sz="6" w:space="0" w:color="000000"/>
              <w:left w:val="single" w:sz="6" w:space="0" w:color="000000"/>
              <w:bottom w:val="single" w:sz="6" w:space="0" w:color="000000"/>
              <w:right w:val="nil"/>
            </w:tcBorders>
            <w:hideMark/>
          </w:tcPr>
          <w:p w:rsidR="00C26A39" w:rsidRPr="00526551" w:rsidRDefault="002C05ED" w:rsidP="00EC30EA">
            <w:pPr>
              <w:pStyle w:val="Tabletext0"/>
              <w:rPr>
                <w:rFonts w:eastAsia="Calibri"/>
              </w:rPr>
            </w:pPr>
            <w:r w:rsidRPr="00526551">
              <w:rPr>
                <w:rFonts w:eastAsia="Calibri"/>
              </w:rPr>
              <w:fldChar w:fldCharType="begin">
                <w:ffData>
                  <w:name w:val="Check31"/>
                  <w:enabled/>
                  <w:calcOnExit w:val="0"/>
                  <w:checkBox>
                    <w:sizeAuto/>
                    <w:default w:val="0"/>
                  </w:checkBox>
                </w:ffData>
              </w:fldChar>
            </w:r>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r w:rsidR="00C26A39" w:rsidRPr="00526551">
              <w:rPr>
                <w:rFonts w:eastAsia="Calibri"/>
              </w:rPr>
              <w:t xml:space="preserve"> Sort</w:t>
            </w:r>
          </w:p>
        </w:tc>
        <w:tc>
          <w:tcPr>
            <w:tcW w:w="663" w:type="pct"/>
            <w:tcBorders>
              <w:top w:val="single" w:sz="6" w:space="0" w:color="000000"/>
              <w:left w:val="nil"/>
              <w:bottom w:val="single" w:sz="6" w:space="0" w:color="000000"/>
              <w:right w:val="nil"/>
            </w:tcBorders>
            <w:hideMark/>
          </w:tcPr>
          <w:p w:rsidR="00C26A39" w:rsidRPr="00526551" w:rsidRDefault="002C05ED" w:rsidP="00EC30EA">
            <w:pPr>
              <w:pStyle w:val="Tabletext0"/>
              <w:rPr>
                <w:rFonts w:eastAsia="Calibri"/>
              </w:rPr>
            </w:pPr>
            <w:r w:rsidRPr="00526551">
              <w:rPr>
                <w:rFonts w:eastAsia="Calibri"/>
              </w:rPr>
              <w:fldChar w:fldCharType="begin">
                <w:ffData>
                  <w:name w:val="Check32"/>
                  <w:enabled/>
                  <w:calcOnExit w:val="0"/>
                  <w:checkBox>
                    <w:sizeAuto/>
                    <w:default w:val="1"/>
                  </w:checkBox>
                </w:ffData>
              </w:fldChar>
            </w:r>
            <w:bookmarkStart w:id="307" w:name="Check32"/>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bookmarkEnd w:id="307"/>
            <w:r w:rsidR="00C26A39" w:rsidRPr="00526551">
              <w:rPr>
                <w:rFonts w:eastAsia="Calibri"/>
              </w:rPr>
              <w:t xml:space="preserve"> Input</w:t>
            </w:r>
          </w:p>
        </w:tc>
        <w:tc>
          <w:tcPr>
            <w:tcW w:w="587" w:type="pct"/>
            <w:tcBorders>
              <w:top w:val="single" w:sz="6" w:space="0" w:color="000000"/>
              <w:left w:val="nil"/>
              <w:bottom w:val="single" w:sz="6" w:space="0" w:color="000000"/>
              <w:right w:val="nil"/>
            </w:tcBorders>
            <w:hideMark/>
          </w:tcPr>
          <w:p w:rsidR="00C26A39" w:rsidRPr="00526551" w:rsidRDefault="002C05ED" w:rsidP="00EC30EA">
            <w:pPr>
              <w:pStyle w:val="Tabletext0"/>
              <w:rPr>
                <w:rFonts w:eastAsia="Calibri"/>
              </w:rPr>
            </w:pPr>
            <w:r w:rsidRPr="00526551">
              <w:rPr>
                <w:rFonts w:eastAsia="Calibri"/>
              </w:rPr>
              <w:fldChar w:fldCharType="begin">
                <w:ffData>
                  <w:name w:val="Check33"/>
                  <w:enabled/>
                  <w:calcOnExit w:val="0"/>
                  <w:checkBox>
                    <w:sizeAuto/>
                    <w:default w:val="0"/>
                  </w:checkBox>
                </w:ffData>
              </w:fldChar>
            </w:r>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r w:rsidR="00C26A39" w:rsidRPr="00526551">
              <w:rPr>
                <w:rFonts w:eastAsia="Calibri"/>
              </w:rPr>
              <w:t xml:space="preserve"> Print</w:t>
            </w:r>
          </w:p>
        </w:tc>
        <w:tc>
          <w:tcPr>
            <w:tcW w:w="1539" w:type="pct"/>
            <w:tcBorders>
              <w:top w:val="single" w:sz="6" w:space="0" w:color="000000"/>
              <w:left w:val="nil"/>
              <w:bottom w:val="single" w:sz="6" w:space="0" w:color="000000"/>
              <w:right w:val="single" w:sz="6" w:space="0" w:color="000000"/>
            </w:tcBorders>
            <w:hideMark/>
          </w:tcPr>
          <w:p w:rsidR="00C26A39" w:rsidRPr="00526551" w:rsidRDefault="002C05ED" w:rsidP="00EC30EA">
            <w:pPr>
              <w:pStyle w:val="Tabletext0"/>
              <w:rPr>
                <w:rFonts w:eastAsia="Calibri"/>
              </w:rPr>
            </w:pPr>
            <w:r w:rsidRPr="00526551">
              <w:rPr>
                <w:rFonts w:eastAsia="Calibri"/>
              </w:rPr>
              <w:fldChar w:fldCharType="begin">
                <w:ffData>
                  <w:name w:val="Check42"/>
                  <w:enabled/>
                  <w:calcOnExit w:val="0"/>
                  <w:checkBox>
                    <w:sizeAuto/>
                    <w:default w:val="0"/>
                  </w:checkBox>
                </w:ffData>
              </w:fldChar>
            </w:r>
            <w:r w:rsidR="00C26A39" w:rsidRPr="00526551">
              <w:rPr>
                <w:rFonts w:eastAsia="Calibri"/>
              </w:rPr>
              <w:instrText xml:space="preserve"> FORMCHECKBOX </w:instrText>
            </w:r>
            <w:r w:rsidR="00267547">
              <w:rPr>
                <w:rFonts w:eastAsia="Calibri"/>
              </w:rPr>
            </w:r>
            <w:r w:rsidR="00267547">
              <w:rPr>
                <w:rFonts w:eastAsia="Calibri"/>
              </w:rPr>
              <w:fldChar w:fldCharType="separate"/>
            </w:r>
            <w:r w:rsidRPr="00526551">
              <w:rPr>
                <w:rFonts w:eastAsia="Calibri"/>
              </w:rPr>
              <w:fldChar w:fldCharType="end"/>
            </w:r>
            <w:r w:rsidR="00C26A39" w:rsidRPr="00526551">
              <w:rPr>
                <w:rFonts w:eastAsia="Calibri"/>
              </w:rPr>
              <w:t xml:space="preserve"> Other</w:t>
            </w:r>
          </w:p>
        </w:tc>
      </w:tr>
      <w:tr w:rsidR="00C26A39" w:rsidRPr="00526551" w:rsidTr="0040002B">
        <w:tc>
          <w:tcPr>
            <w:tcW w:w="165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rPr>
                <w:rFonts w:eastAsia="Calibri"/>
              </w:rPr>
            </w:pPr>
            <w:r w:rsidRPr="00526551">
              <w:rPr>
                <w:rFonts w:eastAsia="Calibri"/>
              </w:rPr>
              <w:t>Related Options</w:t>
            </w:r>
          </w:p>
        </w:tc>
        <w:tc>
          <w:tcPr>
            <w:tcW w:w="3350" w:type="pct"/>
            <w:gridSpan w:val="4"/>
            <w:tcBorders>
              <w:top w:val="single" w:sz="6" w:space="0" w:color="000000"/>
              <w:left w:val="single" w:sz="6" w:space="0" w:color="000000"/>
              <w:bottom w:val="single" w:sz="6" w:space="0" w:color="000000"/>
              <w:right w:val="single" w:sz="6" w:space="0" w:color="000000"/>
            </w:tcBorders>
          </w:tcPr>
          <w:p w:rsidR="00C26A39" w:rsidRPr="00526551" w:rsidRDefault="00C26A39" w:rsidP="00EC30EA">
            <w:pPr>
              <w:pStyle w:val="Tabletext0"/>
              <w:rPr>
                <w:rFonts w:eastAsia="Calibri"/>
              </w:rPr>
            </w:pPr>
          </w:p>
        </w:tc>
      </w:tr>
    </w:tbl>
    <w:p w:rsidR="00C26A39" w:rsidRPr="00526551" w:rsidRDefault="00C26A39" w:rsidP="00C26A39">
      <w:pPr>
        <w:pStyle w:val="BodyText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2928"/>
        <w:gridCol w:w="3756"/>
      </w:tblGrid>
      <w:tr w:rsidR="00C26A39" w:rsidRPr="00526551" w:rsidTr="0040002B">
        <w:trPr>
          <w:trHeight w:val="318"/>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rsidR="00C26A39" w:rsidRPr="00526551" w:rsidRDefault="00C26A39" w:rsidP="00EC30EA">
            <w:pPr>
              <w:pStyle w:val="TableHeading"/>
              <w:rPr>
                <w:rFonts w:eastAsia="Calibri"/>
              </w:rPr>
            </w:pPr>
            <w:r w:rsidRPr="00526551">
              <w:rPr>
                <w:rFonts w:eastAsia="Calibri"/>
              </w:rPr>
              <w:t>Related Routines</w:t>
            </w:r>
          </w:p>
        </w:tc>
        <w:tc>
          <w:tcPr>
            <w:tcW w:w="152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rsidR="00C26A39" w:rsidRPr="00526551" w:rsidRDefault="00C26A39" w:rsidP="00EC30EA">
            <w:pPr>
              <w:pStyle w:val="TableHeading"/>
              <w:rPr>
                <w:rFonts w:eastAsia="Calibri"/>
              </w:rPr>
            </w:pPr>
            <w:r w:rsidRPr="00526551">
              <w:rPr>
                <w:rFonts w:eastAsia="Calibri"/>
              </w:rPr>
              <w:t>Routines “Called By”</w:t>
            </w:r>
          </w:p>
        </w:tc>
        <w:tc>
          <w:tcPr>
            <w:tcW w:w="196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rsidR="00C26A39" w:rsidRPr="00526551" w:rsidRDefault="00C26A39" w:rsidP="00EC30EA">
            <w:pPr>
              <w:pStyle w:val="TableHeading"/>
              <w:rPr>
                <w:rFonts w:eastAsia="Calibri"/>
              </w:rPr>
            </w:pPr>
            <w:r w:rsidRPr="00526551">
              <w:rPr>
                <w:rFonts w:eastAsia="Calibri"/>
              </w:rPr>
              <w:t xml:space="preserve">Routines “Called”   </w:t>
            </w:r>
          </w:p>
        </w:tc>
      </w:tr>
      <w:tr w:rsidR="00C26A39" w:rsidRPr="00526551" w:rsidTr="0040002B">
        <w:trPr>
          <w:trHeight w:val="697"/>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C26A39" w:rsidRPr="00526551" w:rsidRDefault="00C26A39" w:rsidP="00EC30EA">
            <w:pPr>
              <w:pStyle w:val="TableHeading"/>
              <w:rPr>
                <w:rFonts w:eastAsia="Calibri"/>
              </w:rPr>
            </w:pPr>
          </w:p>
        </w:tc>
        <w:tc>
          <w:tcPr>
            <w:tcW w:w="1529" w:type="pct"/>
            <w:tcBorders>
              <w:top w:val="single" w:sz="6" w:space="0" w:color="000000"/>
              <w:left w:val="single" w:sz="6" w:space="0" w:color="000000"/>
              <w:bottom w:val="single" w:sz="4" w:space="0" w:color="auto"/>
              <w:right w:val="single" w:sz="4" w:space="0" w:color="auto"/>
            </w:tcBorders>
            <w:vAlign w:val="center"/>
          </w:tcPr>
          <w:p w:rsidR="00C26A39" w:rsidRPr="00526551" w:rsidRDefault="00C26A39" w:rsidP="00EC30EA">
            <w:pPr>
              <w:pStyle w:val="Tabletext0"/>
              <w:rPr>
                <w:rFonts w:eastAsia="Calibri"/>
              </w:rPr>
            </w:pPr>
          </w:p>
        </w:tc>
        <w:tc>
          <w:tcPr>
            <w:tcW w:w="1961" w:type="pct"/>
            <w:tcBorders>
              <w:top w:val="single" w:sz="6" w:space="0" w:color="000000"/>
              <w:left w:val="single" w:sz="4" w:space="0" w:color="auto"/>
              <w:bottom w:val="single" w:sz="4" w:space="0" w:color="auto"/>
              <w:right w:val="single" w:sz="4" w:space="0" w:color="auto"/>
            </w:tcBorders>
            <w:vAlign w:val="center"/>
          </w:tcPr>
          <w:p w:rsidR="00C26A39" w:rsidRPr="00526551" w:rsidRDefault="00C26A39" w:rsidP="00EC30EA">
            <w:pPr>
              <w:pStyle w:val="Tabletext0"/>
              <w:rPr>
                <w:rFonts w:eastAsia="Calibri"/>
              </w:rPr>
            </w:pPr>
          </w:p>
        </w:tc>
      </w:tr>
    </w:tbl>
    <w:p w:rsidR="00AC748C" w:rsidRDefault="00AC748C" w:rsidP="007C2631">
      <w:pPr>
        <w:pStyle w:val="Heading5"/>
      </w:pPr>
      <w:bookmarkStart w:id="308" w:name="ColumnTitle_39"/>
      <w:bookmarkStart w:id="309" w:name="_Toc424035600"/>
      <w:bookmarkEnd w:id="308"/>
      <w:r>
        <w:t>Bulletins</w:t>
      </w:r>
      <w:bookmarkEnd w:id="309"/>
    </w:p>
    <w:p w:rsidR="007E0ACC" w:rsidRDefault="00BC137A" w:rsidP="007E0ACC">
      <w:pPr>
        <w:pStyle w:val="BodyText"/>
      </w:pPr>
      <w:r w:rsidRPr="00526551">
        <w:t>There are</w:t>
      </w:r>
      <w:r>
        <w:t xml:space="preserve"> no new or modified bulletins</w:t>
      </w:r>
      <w:r w:rsidR="00400E23">
        <w:t>.</w:t>
      </w:r>
    </w:p>
    <w:p w:rsidR="00CF2FFD" w:rsidRDefault="00CF2FFD" w:rsidP="007C2631">
      <w:pPr>
        <w:pStyle w:val="Heading5"/>
      </w:pPr>
      <w:bookmarkStart w:id="310" w:name="_Toc424035601"/>
      <w:r>
        <w:t>Data Entries Affected by the Design</w:t>
      </w:r>
      <w:bookmarkEnd w:id="310"/>
    </w:p>
    <w:p w:rsidR="00BC137A" w:rsidRPr="00526551" w:rsidRDefault="00BC137A" w:rsidP="00BC137A">
      <w:pPr>
        <w:pStyle w:val="BodyText"/>
      </w:pPr>
      <w:r w:rsidRPr="00526551">
        <w:t>There are no new or modified data entries.</w:t>
      </w:r>
    </w:p>
    <w:p w:rsidR="001178D7" w:rsidRDefault="001178D7" w:rsidP="007C2631">
      <w:pPr>
        <w:pStyle w:val="Heading5"/>
      </w:pPr>
      <w:bookmarkStart w:id="311" w:name="_Toc424035602"/>
      <w:r>
        <w:t>Unique Record(s)</w:t>
      </w:r>
      <w:bookmarkEnd w:id="311"/>
      <w:r>
        <w:t xml:space="preserve"> </w:t>
      </w:r>
    </w:p>
    <w:p w:rsidR="00BC137A" w:rsidRPr="00526551" w:rsidRDefault="00BC137A" w:rsidP="00BC137A">
      <w:pPr>
        <w:pStyle w:val="BodyText"/>
      </w:pPr>
      <w:r w:rsidRPr="00526551">
        <w:t>There are no new unique records or modifications to existing unique records.</w:t>
      </w:r>
    </w:p>
    <w:p w:rsidR="001178D7" w:rsidRDefault="001178D7" w:rsidP="007C2631">
      <w:pPr>
        <w:pStyle w:val="Heading5"/>
      </w:pPr>
      <w:bookmarkStart w:id="312" w:name="_Toc424035603"/>
      <w:r>
        <w:t>File or Global Size Changes</w:t>
      </w:r>
      <w:bookmarkEnd w:id="312"/>
    </w:p>
    <w:p w:rsidR="006C432F" w:rsidRPr="006C432F" w:rsidRDefault="006C432F" w:rsidP="006C432F">
      <w:pPr>
        <w:pStyle w:val="BodyText"/>
      </w:pPr>
      <w:r>
        <w:t xml:space="preserve">There should be no significant change in global </w:t>
      </w:r>
      <w:proofErr w:type="gramStart"/>
      <w:r>
        <w:t>sizes,</w:t>
      </w:r>
      <w:proofErr w:type="gramEnd"/>
      <w:r>
        <w:t xml:space="preserve"> new data is being stored outside of </w:t>
      </w:r>
      <w:proofErr w:type="spellStart"/>
      <w:r>
        <w:t>VistA</w:t>
      </w:r>
      <w:proofErr w:type="spellEnd"/>
      <w:r>
        <w:t>.</w:t>
      </w:r>
    </w:p>
    <w:p w:rsidR="0054342A" w:rsidRDefault="0054342A" w:rsidP="007C2631">
      <w:pPr>
        <w:pStyle w:val="Heading5"/>
      </w:pPr>
      <w:bookmarkStart w:id="313" w:name="_Toc424035604"/>
      <w:r>
        <w:t>Mail Groups</w:t>
      </w:r>
      <w:bookmarkEnd w:id="313"/>
    </w:p>
    <w:p w:rsidR="006C432F" w:rsidRPr="00526551" w:rsidRDefault="006C432F" w:rsidP="006C432F">
      <w:pPr>
        <w:pStyle w:val="BodyText"/>
      </w:pPr>
      <w:r w:rsidRPr="00526551">
        <w:t xml:space="preserve">There are no new or modified </w:t>
      </w:r>
      <w:r>
        <w:t>mail groups</w:t>
      </w:r>
      <w:r w:rsidRPr="00526551">
        <w:t>.</w:t>
      </w:r>
    </w:p>
    <w:p w:rsidR="0022770F" w:rsidRDefault="0022770F" w:rsidP="007C2631">
      <w:pPr>
        <w:pStyle w:val="Heading5"/>
      </w:pPr>
      <w:bookmarkStart w:id="314" w:name="_Toc424035605"/>
      <w:r>
        <w:t>Security Keys</w:t>
      </w:r>
      <w:bookmarkEnd w:id="314"/>
    </w:p>
    <w:p w:rsidR="006C432F" w:rsidRPr="00526551" w:rsidRDefault="006C432F" w:rsidP="006C432F">
      <w:pPr>
        <w:pStyle w:val="BodyText"/>
      </w:pPr>
      <w:r w:rsidRPr="00526551">
        <w:t xml:space="preserve">There are no new or modified </w:t>
      </w:r>
      <w:r>
        <w:t>security keys</w:t>
      </w:r>
      <w:r w:rsidRPr="00526551">
        <w:t>.</w:t>
      </w:r>
    </w:p>
    <w:p w:rsidR="001279FA" w:rsidRPr="00444F25" w:rsidRDefault="001279FA" w:rsidP="007C2631">
      <w:pPr>
        <w:pStyle w:val="Heading5"/>
      </w:pPr>
      <w:bookmarkStart w:id="315" w:name="_Toc424035606"/>
      <w:r w:rsidRPr="00444F25">
        <w:lastRenderedPageBreak/>
        <w:t>Options</w:t>
      </w:r>
      <w:bookmarkEnd w:id="315"/>
    </w:p>
    <w:p w:rsidR="00BC137A" w:rsidRPr="00526551" w:rsidRDefault="00BC137A" w:rsidP="00BC137A">
      <w:pPr>
        <w:pStyle w:val="BodyText"/>
      </w:pPr>
      <w:r w:rsidRPr="00526551">
        <w:t>There are no new or modified options.</w:t>
      </w:r>
    </w:p>
    <w:p w:rsidR="00750628" w:rsidRPr="00750628" w:rsidRDefault="00750628" w:rsidP="00750628">
      <w:pPr>
        <w:spacing w:before="120" w:after="120"/>
        <w:rPr>
          <w:sz w:val="2"/>
          <w:szCs w:val="2"/>
        </w:rPr>
      </w:pPr>
    </w:p>
    <w:p w:rsidR="00E528BE" w:rsidRDefault="00E528BE" w:rsidP="007C2631">
      <w:pPr>
        <w:pStyle w:val="Heading5"/>
      </w:pPr>
      <w:bookmarkStart w:id="316" w:name="_Toc424035607"/>
      <w:r>
        <w:t>Protocols</w:t>
      </w:r>
      <w:bookmarkEnd w:id="316"/>
    </w:p>
    <w:p w:rsidR="00BC137A" w:rsidRPr="00526551" w:rsidRDefault="00BC137A" w:rsidP="00BC137A">
      <w:pPr>
        <w:pStyle w:val="BodyText"/>
      </w:pPr>
      <w:r w:rsidRPr="00526551">
        <w:t xml:space="preserve">There are no new or modified </w:t>
      </w:r>
      <w:r>
        <w:t>protocols</w:t>
      </w:r>
      <w:r w:rsidRPr="00526551">
        <w:t>.</w:t>
      </w:r>
    </w:p>
    <w:p w:rsidR="006603CA" w:rsidRPr="00750628" w:rsidRDefault="006603CA" w:rsidP="006603CA">
      <w:pPr>
        <w:spacing w:before="120" w:after="120"/>
        <w:rPr>
          <w:sz w:val="2"/>
          <w:szCs w:val="2"/>
        </w:rPr>
      </w:pPr>
    </w:p>
    <w:p w:rsidR="0027099F" w:rsidRDefault="0027099F" w:rsidP="007C2631">
      <w:pPr>
        <w:pStyle w:val="Heading5"/>
      </w:pPr>
      <w:bookmarkStart w:id="317" w:name="_Toc424035608"/>
      <w:r>
        <w:t>Remote Procedure Call (RPC)</w:t>
      </w:r>
      <w:bookmarkEnd w:id="317"/>
    </w:p>
    <w:p w:rsidR="00017460" w:rsidRPr="00017460" w:rsidRDefault="00017460" w:rsidP="00017460">
      <w:pPr>
        <w:pStyle w:val="BodyText"/>
        <w:rPr>
          <w:lang w:eastAsia="fr-FR"/>
        </w:rPr>
      </w:pPr>
      <w:r>
        <w:rPr>
          <w:lang w:eastAsia="fr-FR"/>
        </w:rPr>
        <w:t>There are no new or modified RPCs.</w:t>
      </w:r>
    </w:p>
    <w:p w:rsidR="00115922" w:rsidRDefault="00115922" w:rsidP="007C2631">
      <w:pPr>
        <w:pStyle w:val="Heading5"/>
      </w:pPr>
      <w:bookmarkStart w:id="318" w:name="_Toc424035609"/>
      <w:r>
        <w:t>Constants Defined in Interface</w:t>
      </w:r>
      <w:bookmarkEnd w:id="318"/>
    </w:p>
    <w:p w:rsidR="00BC137A" w:rsidRPr="00526551" w:rsidRDefault="00BC137A" w:rsidP="00BC137A">
      <w:pPr>
        <w:pStyle w:val="BodyText"/>
      </w:pPr>
      <w:r w:rsidRPr="00526551">
        <w:t>There are no new or modified constants.</w:t>
      </w:r>
    </w:p>
    <w:p w:rsidR="00115922" w:rsidRDefault="00115922" w:rsidP="007C2631">
      <w:pPr>
        <w:pStyle w:val="Heading5"/>
      </w:pPr>
      <w:bookmarkStart w:id="319" w:name="_Toc424035610"/>
      <w:r>
        <w:t>Variables Defined in Interface</w:t>
      </w:r>
      <w:bookmarkEnd w:id="319"/>
    </w:p>
    <w:p w:rsidR="00BC137A" w:rsidRPr="00526551" w:rsidRDefault="00BC137A" w:rsidP="00BC137A">
      <w:pPr>
        <w:pStyle w:val="BodyText"/>
      </w:pPr>
      <w:r w:rsidRPr="00526551">
        <w:t xml:space="preserve">There are no new or modified </w:t>
      </w:r>
      <w:r>
        <w:t>variables</w:t>
      </w:r>
      <w:r w:rsidRPr="00526551">
        <w:t>.</w:t>
      </w:r>
    </w:p>
    <w:p w:rsidR="00E4407C" w:rsidRDefault="00E4407C" w:rsidP="007C2631">
      <w:pPr>
        <w:pStyle w:val="Heading5"/>
      </w:pPr>
      <w:bookmarkStart w:id="320" w:name="_Toc424035611"/>
      <w:r>
        <w:t>Types Defined in Interface</w:t>
      </w:r>
      <w:bookmarkEnd w:id="320"/>
    </w:p>
    <w:p w:rsidR="00BC137A" w:rsidRPr="00526551" w:rsidRDefault="00BC137A" w:rsidP="00BC137A">
      <w:pPr>
        <w:pStyle w:val="BodyText"/>
      </w:pPr>
      <w:r w:rsidRPr="00526551">
        <w:t xml:space="preserve">There are no new or modified </w:t>
      </w:r>
      <w:r>
        <w:t>types</w:t>
      </w:r>
      <w:r w:rsidRPr="00526551">
        <w:t>.</w:t>
      </w:r>
    </w:p>
    <w:p w:rsidR="00366F86" w:rsidRDefault="00366F86" w:rsidP="007C2631">
      <w:pPr>
        <w:pStyle w:val="Heading5"/>
      </w:pPr>
      <w:bookmarkStart w:id="321" w:name="_Toc424035612"/>
      <w:r>
        <w:t>GUI</w:t>
      </w:r>
      <w:bookmarkEnd w:id="321"/>
    </w:p>
    <w:p w:rsidR="00430AE0" w:rsidRPr="00526551" w:rsidRDefault="00430AE0" w:rsidP="00430AE0">
      <w:pPr>
        <w:pStyle w:val="BodyText"/>
      </w:pPr>
      <w:r w:rsidRPr="00526551">
        <w:t>There are no new or modified</w:t>
      </w:r>
      <w:r>
        <w:t xml:space="preserve"> </w:t>
      </w:r>
      <w:r w:rsidR="00F961F6">
        <w:t>CPRS</w:t>
      </w:r>
      <w:r>
        <w:t>-style GUIs. Designs for the web-based GUI elements of AAT are contained in Sections</w:t>
      </w:r>
      <w:r w:rsidR="00017460">
        <w:t xml:space="preserve"> </w:t>
      </w:r>
      <w:r w:rsidR="002C05ED">
        <w:fldChar w:fldCharType="begin"/>
      </w:r>
      <w:r w:rsidR="00017460">
        <w:instrText xml:space="preserve"> REF _Ref423428023 \r \h </w:instrText>
      </w:r>
      <w:r w:rsidR="002C05ED">
        <w:fldChar w:fldCharType="separate"/>
      </w:r>
      <w:r w:rsidR="0073428E">
        <w:t>6.2.2.2.12</w:t>
      </w:r>
      <w:r w:rsidR="002C05ED">
        <w:fldChar w:fldCharType="end"/>
      </w:r>
      <w:r w:rsidR="00017460">
        <w:t>,</w:t>
      </w:r>
      <w:r>
        <w:t xml:space="preserve"> </w:t>
      </w:r>
      <w:r w:rsidR="002C05ED">
        <w:fldChar w:fldCharType="begin"/>
      </w:r>
      <w:r>
        <w:instrText xml:space="preserve"> REF _Ref423428016 \r \h </w:instrText>
      </w:r>
      <w:r w:rsidR="002C05ED">
        <w:fldChar w:fldCharType="separate"/>
      </w:r>
      <w:r w:rsidR="0073428E">
        <w:t>6.2.2.2.11</w:t>
      </w:r>
      <w:r w:rsidR="002C05ED">
        <w:fldChar w:fldCharType="end"/>
      </w:r>
      <w:r>
        <w:t xml:space="preserve">, </w:t>
      </w:r>
      <w:r w:rsidR="00017460">
        <w:t xml:space="preserve">and </w:t>
      </w:r>
      <w:r w:rsidR="002C05ED">
        <w:fldChar w:fldCharType="begin"/>
      </w:r>
      <w:r>
        <w:instrText xml:space="preserve"> REF _Ref423428023 \r \h </w:instrText>
      </w:r>
      <w:r w:rsidR="002C05ED">
        <w:fldChar w:fldCharType="separate"/>
      </w:r>
      <w:r w:rsidR="0073428E">
        <w:t>6.2.2.2.12</w:t>
      </w:r>
      <w:r w:rsidR="002C05ED">
        <w:fldChar w:fldCharType="end"/>
      </w:r>
      <w:r>
        <w:t>.</w:t>
      </w:r>
    </w:p>
    <w:p w:rsidR="00115922" w:rsidRDefault="000F16AD" w:rsidP="007C2631">
      <w:pPr>
        <w:pStyle w:val="Heading5"/>
      </w:pPr>
      <w:bookmarkStart w:id="322" w:name="_Toc424035613"/>
      <w:r w:rsidRPr="000F16AD">
        <w:t>GUI Classes</w:t>
      </w:r>
      <w:bookmarkEnd w:id="322"/>
    </w:p>
    <w:p w:rsidR="00430AE0" w:rsidRPr="00430AE0" w:rsidRDefault="00430AE0" w:rsidP="00430AE0">
      <w:pPr>
        <w:pStyle w:val="BodyText"/>
      </w:pPr>
      <w:r w:rsidRPr="00526551">
        <w:t>There are no new or modified</w:t>
      </w:r>
      <w:r>
        <w:t xml:space="preserve"> </w:t>
      </w:r>
      <w:r w:rsidR="00F961F6">
        <w:t>CPRS</w:t>
      </w:r>
      <w:r>
        <w:t>-style GUI classes.</w:t>
      </w:r>
    </w:p>
    <w:p w:rsidR="00DB2AAA" w:rsidRDefault="00DB2AAA" w:rsidP="007C2631">
      <w:pPr>
        <w:pStyle w:val="Heading5"/>
      </w:pPr>
      <w:bookmarkStart w:id="323" w:name="_Toc424035614"/>
      <w:r>
        <w:t>Current Form</w:t>
      </w:r>
      <w:bookmarkEnd w:id="323"/>
      <w:r>
        <w:t xml:space="preserve"> </w:t>
      </w:r>
    </w:p>
    <w:p w:rsidR="00430AE0" w:rsidRPr="00526551" w:rsidRDefault="00430AE0" w:rsidP="00430AE0">
      <w:pPr>
        <w:pStyle w:val="BodyText"/>
      </w:pPr>
      <w:r w:rsidRPr="00526551">
        <w:t xml:space="preserve">There are no new or modified </w:t>
      </w:r>
      <w:r>
        <w:t>forms</w:t>
      </w:r>
      <w:r w:rsidRPr="00526551">
        <w:t>.</w:t>
      </w:r>
    </w:p>
    <w:p w:rsidR="00DB2AAA" w:rsidRDefault="00DB2AAA" w:rsidP="007C2631">
      <w:pPr>
        <w:pStyle w:val="Heading5"/>
      </w:pPr>
      <w:bookmarkStart w:id="324" w:name="_Toc424035615"/>
      <w:r>
        <w:t>Modified Form</w:t>
      </w:r>
      <w:bookmarkEnd w:id="324"/>
    </w:p>
    <w:p w:rsidR="00430AE0" w:rsidRPr="00526551" w:rsidRDefault="00430AE0" w:rsidP="00430AE0">
      <w:pPr>
        <w:pStyle w:val="BodyText"/>
      </w:pPr>
      <w:r w:rsidRPr="00526551">
        <w:t xml:space="preserve">There are no new or modified </w:t>
      </w:r>
      <w:r>
        <w:t>forms</w:t>
      </w:r>
      <w:r w:rsidRPr="00526551">
        <w:t>.</w:t>
      </w:r>
    </w:p>
    <w:p w:rsidR="000F16AD" w:rsidRPr="000F16AD" w:rsidRDefault="00DB2AAA" w:rsidP="007C2631">
      <w:pPr>
        <w:pStyle w:val="Heading5"/>
      </w:pPr>
      <w:bookmarkStart w:id="325" w:name="_Toc424035616"/>
      <w:r>
        <w:t>Components on Form</w:t>
      </w:r>
      <w:bookmarkEnd w:id="325"/>
    </w:p>
    <w:p w:rsidR="00430AE0" w:rsidRPr="00526551" w:rsidRDefault="00430AE0" w:rsidP="00430AE0">
      <w:pPr>
        <w:pStyle w:val="BodyText"/>
      </w:pPr>
      <w:r w:rsidRPr="00526551">
        <w:t xml:space="preserve">There are no new or modified </w:t>
      </w:r>
      <w:r>
        <w:t>components</w:t>
      </w:r>
      <w:r w:rsidRPr="00526551">
        <w:t>.</w:t>
      </w:r>
    </w:p>
    <w:p w:rsidR="00115922" w:rsidRDefault="009C7313" w:rsidP="007C2631">
      <w:pPr>
        <w:pStyle w:val="Heading5"/>
      </w:pPr>
      <w:bookmarkStart w:id="326" w:name="_Toc424035617"/>
      <w:r w:rsidRPr="009C7313">
        <w:t>Events</w:t>
      </w:r>
      <w:bookmarkEnd w:id="326"/>
    </w:p>
    <w:p w:rsidR="00430AE0" w:rsidRPr="00526551" w:rsidRDefault="00430AE0" w:rsidP="00430AE0">
      <w:pPr>
        <w:pStyle w:val="BodyText"/>
      </w:pPr>
      <w:r w:rsidRPr="00526551">
        <w:t xml:space="preserve">There are no new or modified </w:t>
      </w:r>
      <w:r>
        <w:t>events</w:t>
      </w:r>
      <w:r w:rsidRPr="00526551">
        <w:t>.</w:t>
      </w:r>
    </w:p>
    <w:p w:rsidR="00115922" w:rsidRDefault="009C7313" w:rsidP="007C2631">
      <w:pPr>
        <w:pStyle w:val="Heading5"/>
      </w:pPr>
      <w:bookmarkStart w:id="327" w:name="_Toc424035618"/>
      <w:r w:rsidRPr="009C7313">
        <w:t>Methods</w:t>
      </w:r>
      <w:bookmarkEnd w:id="327"/>
    </w:p>
    <w:p w:rsidR="00430AE0" w:rsidRPr="00526551" w:rsidRDefault="00430AE0" w:rsidP="00430AE0">
      <w:pPr>
        <w:pStyle w:val="BodyText"/>
      </w:pPr>
      <w:r w:rsidRPr="00526551">
        <w:t xml:space="preserve">There are no new or modified </w:t>
      </w:r>
      <w:r>
        <w:t>methods</w:t>
      </w:r>
      <w:r w:rsidRPr="00526551">
        <w:t>.</w:t>
      </w:r>
    </w:p>
    <w:p w:rsidR="004B33AC" w:rsidRDefault="004B33AC" w:rsidP="007C2631">
      <w:pPr>
        <w:pStyle w:val="Heading5"/>
      </w:pPr>
      <w:bookmarkStart w:id="328" w:name="_Toc424035619"/>
      <w:r>
        <w:t>Special References</w:t>
      </w:r>
      <w:bookmarkEnd w:id="328"/>
    </w:p>
    <w:p w:rsidR="00430AE0" w:rsidRPr="00526551" w:rsidRDefault="00430AE0" w:rsidP="00430AE0">
      <w:pPr>
        <w:pStyle w:val="BodyText"/>
      </w:pPr>
      <w:r w:rsidRPr="00526551">
        <w:t xml:space="preserve">There are no new or modified </w:t>
      </w:r>
      <w:r>
        <w:t>special references</w:t>
      </w:r>
      <w:r w:rsidRPr="00526551">
        <w:t>.</w:t>
      </w:r>
    </w:p>
    <w:p w:rsidR="00115922" w:rsidRDefault="00A2653E" w:rsidP="007C2631">
      <w:pPr>
        <w:pStyle w:val="Heading5"/>
      </w:pPr>
      <w:bookmarkStart w:id="329" w:name="_Toc424035620"/>
      <w:r w:rsidRPr="00A2653E">
        <w:lastRenderedPageBreak/>
        <w:t>Class Events</w:t>
      </w:r>
      <w:bookmarkEnd w:id="329"/>
    </w:p>
    <w:p w:rsidR="00430AE0" w:rsidRPr="00526551" w:rsidRDefault="00430AE0" w:rsidP="00430AE0">
      <w:pPr>
        <w:pStyle w:val="BodyText"/>
      </w:pPr>
      <w:r w:rsidRPr="00526551">
        <w:t xml:space="preserve">There are no new or modified </w:t>
      </w:r>
      <w:r>
        <w:t>class events</w:t>
      </w:r>
      <w:r w:rsidRPr="00526551">
        <w:t>.</w:t>
      </w:r>
    </w:p>
    <w:p w:rsidR="00460924" w:rsidRDefault="00460924" w:rsidP="007C2631">
      <w:pPr>
        <w:pStyle w:val="Heading5"/>
      </w:pPr>
      <w:bookmarkStart w:id="330" w:name="_Toc424035621"/>
      <w:r w:rsidRPr="00460924">
        <w:t>Class Methods</w:t>
      </w:r>
      <w:bookmarkEnd w:id="330"/>
    </w:p>
    <w:p w:rsidR="00430AE0" w:rsidRPr="00526551" w:rsidRDefault="00430AE0" w:rsidP="00430AE0">
      <w:pPr>
        <w:pStyle w:val="BodyText"/>
      </w:pPr>
      <w:r w:rsidRPr="00526551">
        <w:t xml:space="preserve">There are no new or modified </w:t>
      </w:r>
      <w:r>
        <w:t>class methods</w:t>
      </w:r>
      <w:r w:rsidRPr="00526551">
        <w:t>.</w:t>
      </w:r>
    </w:p>
    <w:p w:rsidR="00A2653E" w:rsidRPr="00A2653E" w:rsidRDefault="00585E40" w:rsidP="007C2631">
      <w:pPr>
        <w:pStyle w:val="Heading5"/>
      </w:pPr>
      <w:bookmarkStart w:id="331" w:name="_Toc424035622"/>
      <w:r w:rsidRPr="00585E40">
        <w:t>Class Properties</w:t>
      </w:r>
      <w:bookmarkEnd w:id="331"/>
    </w:p>
    <w:p w:rsidR="00430AE0" w:rsidRPr="00526551" w:rsidRDefault="00430AE0" w:rsidP="00430AE0">
      <w:pPr>
        <w:pStyle w:val="BodyText"/>
      </w:pPr>
      <w:r w:rsidRPr="00526551">
        <w:t xml:space="preserve">There are no new or modified </w:t>
      </w:r>
      <w:r>
        <w:t>class properties</w:t>
      </w:r>
      <w:r w:rsidRPr="00526551">
        <w:t>.</w:t>
      </w:r>
    </w:p>
    <w:p w:rsidR="009C4E1A" w:rsidRDefault="009C4E1A" w:rsidP="007C2631">
      <w:pPr>
        <w:pStyle w:val="Heading5"/>
      </w:pPr>
      <w:bookmarkStart w:id="332" w:name="_Toc424035623"/>
      <w:r>
        <w:t>Uses Clause</w:t>
      </w:r>
      <w:bookmarkEnd w:id="332"/>
    </w:p>
    <w:p w:rsidR="00430AE0" w:rsidRPr="00526551" w:rsidRDefault="00430AE0" w:rsidP="00430AE0">
      <w:pPr>
        <w:pStyle w:val="BodyText"/>
      </w:pPr>
      <w:r w:rsidRPr="00526551">
        <w:t>There are no new or modified</w:t>
      </w:r>
      <w:r>
        <w:t xml:space="preserve"> use clauses.</w:t>
      </w:r>
    </w:p>
    <w:p w:rsidR="009C4E1A" w:rsidRDefault="009C4E1A" w:rsidP="007C2631">
      <w:pPr>
        <w:pStyle w:val="Heading5"/>
      </w:pPr>
      <w:bookmarkStart w:id="333" w:name="_Toc424035624"/>
      <w:r>
        <w:t>Forms</w:t>
      </w:r>
      <w:bookmarkEnd w:id="333"/>
    </w:p>
    <w:p w:rsidR="00430AE0" w:rsidRPr="00526551" w:rsidRDefault="00430AE0" w:rsidP="00430AE0">
      <w:pPr>
        <w:pStyle w:val="BodyText"/>
      </w:pPr>
      <w:r w:rsidRPr="00526551">
        <w:t xml:space="preserve">There are no new or modified </w:t>
      </w:r>
      <w:r>
        <w:t>forms</w:t>
      </w:r>
      <w:r w:rsidRPr="00526551">
        <w:t>.</w:t>
      </w:r>
    </w:p>
    <w:p w:rsidR="00E11C83" w:rsidRDefault="00E11C83" w:rsidP="007C2631">
      <w:pPr>
        <w:pStyle w:val="Heading5"/>
      </w:pPr>
      <w:bookmarkStart w:id="334" w:name="_Toc424035625"/>
      <w:r>
        <w:t>Functions</w:t>
      </w:r>
      <w:bookmarkEnd w:id="334"/>
    </w:p>
    <w:p w:rsidR="00430AE0" w:rsidRPr="00526551" w:rsidRDefault="00430AE0" w:rsidP="00430AE0">
      <w:pPr>
        <w:pStyle w:val="BodyText"/>
      </w:pPr>
      <w:r w:rsidRPr="00526551">
        <w:t xml:space="preserve">There are no new or modified </w:t>
      </w:r>
      <w:r>
        <w:t>functions</w:t>
      </w:r>
      <w:r w:rsidRPr="00526551">
        <w:t>.</w:t>
      </w:r>
    </w:p>
    <w:p w:rsidR="004C0A64" w:rsidRDefault="004C0A64" w:rsidP="007C2631">
      <w:pPr>
        <w:pStyle w:val="Heading5"/>
      </w:pPr>
      <w:bookmarkStart w:id="335" w:name="_Toc424035626"/>
      <w:r>
        <w:t>Dialog</w:t>
      </w:r>
      <w:bookmarkEnd w:id="335"/>
    </w:p>
    <w:p w:rsidR="00430AE0" w:rsidRPr="00526551" w:rsidRDefault="00430AE0" w:rsidP="00430AE0">
      <w:pPr>
        <w:pStyle w:val="BodyText"/>
      </w:pPr>
      <w:r w:rsidRPr="00526551">
        <w:t xml:space="preserve">There are no new or modified </w:t>
      </w:r>
      <w:r>
        <w:t>dialogs</w:t>
      </w:r>
      <w:r w:rsidRPr="00526551">
        <w:t>.</w:t>
      </w:r>
    </w:p>
    <w:p w:rsidR="004C0A64" w:rsidRDefault="004C0A64" w:rsidP="007C2631">
      <w:pPr>
        <w:pStyle w:val="Heading5"/>
      </w:pPr>
      <w:bookmarkStart w:id="336" w:name="_Toc424035627"/>
      <w:r>
        <w:t>Help Frame</w:t>
      </w:r>
      <w:bookmarkEnd w:id="336"/>
    </w:p>
    <w:p w:rsidR="00430AE0" w:rsidRPr="00526551" w:rsidRDefault="00430AE0" w:rsidP="00430AE0">
      <w:pPr>
        <w:pStyle w:val="BodyText"/>
      </w:pPr>
      <w:r w:rsidRPr="00526551">
        <w:t xml:space="preserve">There are no new or modified </w:t>
      </w:r>
      <w:r>
        <w:t>help frames</w:t>
      </w:r>
      <w:r w:rsidRPr="00526551">
        <w:t>.</w:t>
      </w:r>
    </w:p>
    <w:p w:rsidR="00EB1880" w:rsidRDefault="006738B9" w:rsidP="007C2631">
      <w:pPr>
        <w:pStyle w:val="Heading5"/>
      </w:pPr>
      <w:bookmarkStart w:id="337" w:name="_Toc424035628"/>
      <w:r w:rsidRPr="006738B9">
        <w:t>HL7 Application Parameter</w:t>
      </w:r>
      <w:bookmarkEnd w:id="337"/>
    </w:p>
    <w:p w:rsidR="00215124" w:rsidRPr="00526551" w:rsidRDefault="00215124" w:rsidP="00215124">
      <w:pPr>
        <w:pStyle w:val="BodyText"/>
      </w:pPr>
      <w:r w:rsidRPr="00526551">
        <w:t>There are no new or modified</w:t>
      </w:r>
      <w:r>
        <w:t xml:space="preserve"> </w:t>
      </w:r>
      <w:r w:rsidR="00903B37">
        <w:t>Health Level 7 (</w:t>
      </w:r>
      <w:r>
        <w:t>HL7</w:t>
      </w:r>
      <w:r w:rsidR="00903B37">
        <w:t>)</w:t>
      </w:r>
      <w:r>
        <w:t xml:space="preserve"> </w:t>
      </w:r>
      <w:r w:rsidR="004525AB">
        <w:t>application parameters</w:t>
      </w:r>
      <w:r>
        <w:t>.</w:t>
      </w:r>
    </w:p>
    <w:p w:rsidR="00750628" w:rsidRDefault="006318CF" w:rsidP="007C2631">
      <w:pPr>
        <w:pStyle w:val="Heading5"/>
      </w:pPr>
      <w:bookmarkStart w:id="338" w:name="_Toc424035629"/>
      <w:r w:rsidRPr="006318CF">
        <w:t>HL7 Logical Link</w:t>
      </w:r>
      <w:bookmarkEnd w:id="338"/>
    </w:p>
    <w:p w:rsidR="00215124" w:rsidRPr="00526551" w:rsidRDefault="00215124" w:rsidP="00215124">
      <w:pPr>
        <w:pStyle w:val="BodyText"/>
      </w:pPr>
      <w:r w:rsidRPr="00526551">
        <w:t>There are no new or modified</w:t>
      </w:r>
      <w:r>
        <w:t xml:space="preserve"> HL7 </w:t>
      </w:r>
      <w:r w:rsidR="004525AB">
        <w:t>logical links</w:t>
      </w:r>
      <w:r>
        <w:t>.</w:t>
      </w:r>
    </w:p>
    <w:p w:rsidR="00B95CF3" w:rsidRDefault="00B95CF3" w:rsidP="007C2631">
      <w:pPr>
        <w:pStyle w:val="Heading5"/>
      </w:pPr>
      <w:bookmarkStart w:id="339" w:name="_Toc424035630"/>
      <w:r>
        <w:t>COTS Interface</w:t>
      </w:r>
      <w:bookmarkEnd w:id="339"/>
    </w:p>
    <w:p w:rsidR="00215124" w:rsidRPr="00526551" w:rsidRDefault="00215124" w:rsidP="00215124">
      <w:pPr>
        <w:pStyle w:val="BodyText"/>
      </w:pPr>
      <w:r w:rsidRPr="00526551">
        <w:t>There are no new or modified</w:t>
      </w:r>
      <w:r>
        <w:t xml:space="preserve"> </w:t>
      </w:r>
      <w:r w:rsidR="004C14E4" w:rsidRPr="004C14E4">
        <w:t xml:space="preserve">Commercial off-the-shelf </w:t>
      </w:r>
      <w:r w:rsidR="004C14E4">
        <w:t>(</w:t>
      </w:r>
      <w:r>
        <w:t>COTS</w:t>
      </w:r>
      <w:r w:rsidR="004C14E4">
        <w:t>)</w:t>
      </w:r>
      <w:r>
        <w:t xml:space="preserve"> interfaces.</w:t>
      </w:r>
    </w:p>
    <w:p w:rsidR="000E7A8F" w:rsidRDefault="000E7A8F" w:rsidP="00B66989">
      <w:pPr>
        <w:pStyle w:val="Heading2"/>
      </w:pPr>
      <w:bookmarkStart w:id="340" w:name="_Toc424035631"/>
      <w:bookmarkStart w:id="341" w:name="_Toc437426556"/>
      <w:r>
        <w:t>Network Detailed Design</w:t>
      </w:r>
      <w:bookmarkEnd w:id="340"/>
      <w:bookmarkEnd w:id="341"/>
      <w:r>
        <w:t xml:space="preserve"> </w:t>
      </w:r>
    </w:p>
    <w:p w:rsidR="002B3372" w:rsidRPr="00526551" w:rsidRDefault="002B3372" w:rsidP="002B3372">
      <w:pPr>
        <w:pStyle w:val="BodyText"/>
      </w:pPr>
      <w:r w:rsidRPr="00526551">
        <w:t>All systems involved in this development will use the existing VA network.</w:t>
      </w:r>
    </w:p>
    <w:p w:rsidR="000E7A8F" w:rsidRDefault="000E7A8F" w:rsidP="00B66989">
      <w:pPr>
        <w:pStyle w:val="Heading2"/>
      </w:pPr>
      <w:bookmarkStart w:id="342" w:name="_Toc424035632"/>
      <w:bookmarkStart w:id="343" w:name="_Toc437426557"/>
      <w:r>
        <w:t>Service Oriented Architecture / ESS Detailed Design</w:t>
      </w:r>
      <w:bookmarkEnd w:id="342"/>
      <w:bookmarkEnd w:id="343"/>
      <w:r>
        <w:t xml:space="preserve"> </w:t>
      </w:r>
    </w:p>
    <w:p w:rsidR="002B3372" w:rsidRDefault="002B3372" w:rsidP="002B3372">
      <w:pPr>
        <w:pStyle w:val="BodyText"/>
      </w:pPr>
      <w:bookmarkStart w:id="344" w:name="_Toc381778445"/>
      <w:r>
        <w:t>There are no new or modified shared services.</w:t>
      </w:r>
      <w:bookmarkEnd w:id="344"/>
    </w:p>
    <w:p w:rsidR="00536503" w:rsidRDefault="00536503" w:rsidP="00B66989">
      <w:pPr>
        <w:pStyle w:val="Heading1"/>
      </w:pPr>
      <w:bookmarkStart w:id="345" w:name="_Ref423528557"/>
      <w:bookmarkStart w:id="346" w:name="_Toc424035633"/>
      <w:bookmarkStart w:id="347" w:name="_Toc437426558"/>
      <w:r>
        <w:lastRenderedPageBreak/>
        <w:t>External System Interface Design</w:t>
      </w:r>
      <w:bookmarkEnd w:id="345"/>
      <w:bookmarkEnd w:id="346"/>
      <w:bookmarkEnd w:id="347"/>
    </w:p>
    <w:p w:rsidR="00536503" w:rsidRDefault="00536503" w:rsidP="00B66989">
      <w:pPr>
        <w:pStyle w:val="Heading2"/>
      </w:pPr>
      <w:bookmarkStart w:id="348" w:name="_Toc424035634"/>
      <w:bookmarkStart w:id="349" w:name="_Toc437426559"/>
      <w:r>
        <w:t>Interface Architecture</w:t>
      </w:r>
      <w:bookmarkEnd w:id="348"/>
      <w:bookmarkEnd w:id="349"/>
      <w:r>
        <w:t xml:space="preserve"> </w:t>
      </w:r>
    </w:p>
    <w:p w:rsidR="006C432F" w:rsidRDefault="006C432F" w:rsidP="006C432F">
      <w:pPr>
        <w:pStyle w:val="BodyText"/>
      </w:pPr>
      <w:r>
        <w:t xml:space="preserve">All involved systems will use the existing VA TCP/IP network. </w:t>
      </w:r>
    </w:p>
    <w:p w:rsidR="00536503" w:rsidRDefault="00536503" w:rsidP="00B66989">
      <w:pPr>
        <w:pStyle w:val="Heading2"/>
      </w:pPr>
      <w:bookmarkStart w:id="350" w:name="_Toc424035635"/>
      <w:bookmarkStart w:id="351" w:name="_Toc437426560"/>
      <w:r>
        <w:t>Interface Detailed Design</w:t>
      </w:r>
      <w:bookmarkEnd w:id="350"/>
      <w:bookmarkEnd w:id="351"/>
    </w:p>
    <w:p w:rsidR="002B3372" w:rsidRDefault="002B3372" w:rsidP="002B3372">
      <w:pPr>
        <w:pStyle w:val="BodyText"/>
      </w:pPr>
      <w:r>
        <w:t xml:space="preserve">The </w:t>
      </w:r>
      <w:r w:rsidR="00F2073A">
        <w:t xml:space="preserve">AET </w:t>
      </w:r>
      <w:r>
        <w:t xml:space="preserve">will have a TCP/IP-based interface with a secure </w:t>
      </w:r>
      <w:r w:rsidR="000C271C" w:rsidRPr="000C271C">
        <w:t xml:space="preserve">Virtual Private Network </w:t>
      </w:r>
      <w:r w:rsidR="000C271C">
        <w:t>(</w:t>
      </w:r>
      <w:r>
        <w:t>VPN</w:t>
      </w:r>
      <w:r w:rsidR="000C271C">
        <w:t>)</w:t>
      </w:r>
      <w:r>
        <w:t xml:space="preserve"> connection to the HCCH that will use the ASC X12 278 standard to respond to queries sent by the HCCH. A very thorough description of the transaction format for the 278 is included in the PC Authorizations Compliance RSD.</w:t>
      </w:r>
    </w:p>
    <w:p w:rsidR="002B3372" w:rsidRPr="00FE128E" w:rsidRDefault="002B3372" w:rsidP="002B3372">
      <w:pPr>
        <w:pStyle w:val="BodyText"/>
      </w:pPr>
      <w:r>
        <w:t>For a full list of elements included in the 278 response, consult the PC Authorizations Compliance RSD.</w:t>
      </w:r>
    </w:p>
    <w:p w:rsidR="00536503" w:rsidRDefault="00536503" w:rsidP="00B66989">
      <w:pPr>
        <w:pStyle w:val="Heading1"/>
      </w:pPr>
      <w:bookmarkStart w:id="352" w:name="_Ref423528563"/>
      <w:bookmarkStart w:id="353" w:name="_Toc424035636"/>
      <w:bookmarkStart w:id="354" w:name="_Toc437426561"/>
      <w:r>
        <w:lastRenderedPageBreak/>
        <w:t>Human-Machine Interface</w:t>
      </w:r>
      <w:bookmarkEnd w:id="352"/>
      <w:bookmarkEnd w:id="353"/>
      <w:bookmarkEnd w:id="354"/>
    </w:p>
    <w:p w:rsidR="00536503" w:rsidRDefault="00536503" w:rsidP="00B66989">
      <w:pPr>
        <w:pStyle w:val="Heading2"/>
      </w:pPr>
      <w:bookmarkStart w:id="355" w:name="_Toc424035637"/>
      <w:bookmarkStart w:id="356" w:name="_Toc437426562"/>
      <w:r>
        <w:t>Interface Design Rules</w:t>
      </w:r>
      <w:bookmarkEnd w:id="355"/>
      <w:bookmarkEnd w:id="356"/>
    </w:p>
    <w:p w:rsidR="00267181" w:rsidRPr="00633586" w:rsidRDefault="00267181" w:rsidP="00267181">
      <w:pPr>
        <w:pStyle w:val="BodyText"/>
      </w:pPr>
      <w:r>
        <w:t>Interface design rules will remain unchanged for existing systems. Care will be taken to follow existing design rules in the new AAT GUI.</w:t>
      </w:r>
    </w:p>
    <w:p w:rsidR="00536503" w:rsidRDefault="00536503" w:rsidP="00B66989">
      <w:pPr>
        <w:pStyle w:val="Heading2"/>
      </w:pPr>
      <w:bookmarkStart w:id="357" w:name="_Toc424035638"/>
      <w:bookmarkStart w:id="358" w:name="_Toc437426563"/>
      <w:r>
        <w:t>Inputs</w:t>
      </w:r>
      <w:bookmarkEnd w:id="357"/>
      <w:bookmarkEnd w:id="358"/>
    </w:p>
    <w:p w:rsidR="008C1CFA" w:rsidRPr="008C1CFA" w:rsidRDefault="008C1CFA" w:rsidP="008C1CFA">
      <w:pPr>
        <w:pStyle w:val="BodyText"/>
      </w:pPr>
      <w:r>
        <w:t>Refer to Sections</w:t>
      </w:r>
      <w:r w:rsidR="005F1441">
        <w:t xml:space="preserve"> </w:t>
      </w:r>
      <w:r w:rsidR="002C05ED">
        <w:fldChar w:fldCharType="begin"/>
      </w:r>
      <w:r w:rsidR="005F1441">
        <w:instrText xml:space="preserve"> REF _Ref423428023 \r \h </w:instrText>
      </w:r>
      <w:r w:rsidR="002C05ED">
        <w:fldChar w:fldCharType="separate"/>
      </w:r>
      <w:r w:rsidR="0073428E">
        <w:t>6.2.2.2.12</w:t>
      </w:r>
      <w:r w:rsidR="002C05ED">
        <w:fldChar w:fldCharType="end"/>
      </w:r>
      <w:r w:rsidR="005F1441">
        <w:t>,</w:t>
      </w:r>
      <w:r>
        <w:t xml:space="preserve"> </w:t>
      </w:r>
      <w:r w:rsidR="002C05ED">
        <w:fldChar w:fldCharType="begin"/>
      </w:r>
      <w:r>
        <w:instrText xml:space="preserve"> REF _Ref423428016 \r \h </w:instrText>
      </w:r>
      <w:r w:rsidR="002C05ED">
        <w:fldChar w:fldCharType="separate"/>
      </w:r>
      <w:r w:rsidR="0073428E">
        <w:t>6.2.2.2.11</w:t>
      </w:r>
      <w:r w:rsidR="002C05ED">
        <w:fldChar w:fldCharType="end"/>
      </w:r>
      <w:r>
        <w:t xml:space="preserve">, </w:t>
      </w:r>
      <w:r w:rsidR="005F1441">
        <w:t xml:space="preserve">and </w:t>
      </w:r>
      <w:r w:rsidR="002C05ED">
        <w:fldChar w:fldCharType="begin"/>
      </w:r>
      <w:r>
        <w:instrText xml:space="preserve"> REF _Ref423428023 \r \h </w:instrText>
      </w:r>
      <w:r w:rsidR="002C05ED">
        <w:fldChar w:fldCharType="separate"/>
      </w:r>
      <w:r w:rsidR="0073428E">
        <w:t>6.2.2.2.12</w:t>
      </w:r>
      <w:r w:rsidR="002C05ED">
        <w:fldChar w:fldCharType="end"/>
      </w:r>
      <w:r w:rsidR="005F1441">
        <w:t xml:space="preserve"> </w:t>
      </w:r>
      <w:r>
        <w:t>for information on the new user interface for the AAT.</w:t>
      </w:r>
    </w:p>
    <w:p w:rsidR="00536503" w:rsidRDefault="00536503" w:rsidP="00B66989">
      <w:pPr>
        <w:pStyle w:val="Heading2"/>
      </w:pPr>
      <w:bookmarkStart w:id="359" w:name="_Toc424035639"/>
      <w:bookmarkStart w:id="360" w:name="_Toc437426564"/>
      <w:r>
        <w:t>Outputs</w:t>
      </w:r>
      <w:bookmarkEnd w:id="359"/>
      <w:bookmarkEnd w:id="360"/>
    </w:p>
    <w:p w:rsidR="008C1CFA" w:rsidRPr="008C1CFA" w:rsidRDefault="008C1CFA" w:rsidP="008C1CFA">
      <w:pPr>
        <w:pStyle w:val="BodyText"/>
      </w:pPr>
      <w:r>
        <w:t>This development does</w:t>
      </w:r>
      <w:r w:rsidR="00567C7F">
        <w:t xml:space="preserve"> </w:t>
      </w:r>
      <w:r>
        <w:t>n</w:t>
      </w:r>
      <w:r w:rsidR="00567C7F">
        <w:t>o</w:t>
      </w:r>
      <w:r>
        <w:t xml:space="preserve">t include any new outputs. Current authorization outputs will be enhanced with Consult IDs. Refer to Section </w:t>
      </w:r>
      <w:r w:rsidR="002C05ED">
        <w:fldChar w:fldCharType="begin"/>
      </w:r>
      <w:r>
        <w:instrText xml:space="preserve"> REF _Ref423467487 \r \h </w:instrText>
      </w:r>
      <w:r w:rsidR="002C05ED">
        <w:fldChar w:fldCharType="separate"/>
      </w:r>
      <w:r w:rsidR="0073428E">
        <w:t>6.2.2.2</w:t>
      </w:r>
      <w:r w:rsidR="002C05ED">
        <w:fldChar w:fldCharType="end"/>
      </w:r>
      <w:r>
        <w:t xml:space="preserve"> for more details.</w:t>
      </w:r>
    </w:p>
    <w:p w:rsidR="00536503" w:rsidRDefault="00536503" w:rsidP="00B66989">
      <w:pPr>
        <w:pStyle w:val="Heading2"/>
      </w:pPr>
      <w:bookmarkStart w:id="361" w:name="_Toc424035640"/>
      <w:bookmarkStart w:id="362" w:name="_Toc437426565"/>
      <w:r>
        <w:t>Navigation Hierarchy</w:t>
      </w:r>
      <w:bookmarkEnd w:id="361"/>
      <w:bookmarkEnd w:id="362"/>
    </w:p>
    <w:p w:rsidR="00310F66" w:rsidRPr="008C1CFA" w:rsidRDefault="005F1441" w:rsidP="00310F66">
      <w:pPr>
        <w:pStyle w:val="BodyText"/>
      </w:pPr>
      <w:r>
        <w:t xml:space="preserve">Refer to Sections </w:t>
      </w:r>
      <w:r w:rsidR="002C05ED">
        <w:fldChar w:fldCharType="begin"/>
      </w:r>
      <w:r>
        <w:instrText xml:space="preserve"> REF _Ref423428023 \r \h </w:instrText>
      </w:r>
      <w:r w:rsidR="002C05ED">
        <w:fldChar w:fldCharType="separate"/>
      </w:r>
      <w:r w:rsidR="0073428E">
        <w:t>6.2.2.2.12</w:t>
      </w:r>
      <w:r w:rsidR="002C05ED">
        <w:fldChar w:fldCharType="end"/>
      </w:r>
      <w:r>
        <w:t xml:space="preserve">, </w:t>
      </w:r>
      <w:r w:rsidR="002C05ED">
        <w:fldChar w:fldCharType="begin"/>
      </w:r>
      <w:r>
        <w:instrText xml:space="preserve"> REF _Ref423428016 \r \h </w:instrText>
      </w:r>
      <w:r w:rsidR="002C05ED">
        <w:fldChar w:fldCharType="separate"/>
      </w:r>
      <w:r w:rsidR="0073428E">
        <w:t>6.2.2.2.11</w:t>
      </w:r>
      <w:r w:rsidR="002C05ED">
        <w:fldChar w:fldCharType="end"/>
      </w:r>
      <w:r>
        <w:t xml:space="preserve">, and </w:t>
      </w:r>
      <w:r w:rsidR="002C05ED">
        <w:fldChar w:fldCharType="begin"/>
      </w:r>
      <w:r>
        <w:instrText xml:space="preserve"> REF _Ref423428023 \r \h </w:instrText>
      </w:r>
      <w:r w:rsidR="002C05ED">
        <w:fldChar w:fldCharType="separate"/>
      </w:r>
      <w:r w:rsidR="0073428E">
        <w:t>6.2.2.2.12</w:t>
      </w:r>
      <w:r w:rsidR="002C05ED">
        <w:fldChar w:fldCharType="end"/>
      </w:r>
      <w:r>
        <w:t xml:space="preserve"> for information on the new user interface for the AAT.</w:t>
      </w:r>
    </w:p>
    <w:p w:rsidR="00536503" w:rsidRPr="00B66989" w:rsidRDefault="00536503" w:rsidP="00B66989">
      <w:pPr>
        <w:pStyle w:val="Heading1"/>
      </w:pPr>
      <w:bookmarkStart w:id="363" w:name="_Ref423528571"/>
      <w:bookmarkStart w:id="364" w:name="_Toc424035641"/>
      <w:bookmarkStart w:id="365" w:name="_Toc437426566"/>
      <w:r w:rsidRPr="00B66989">
        <w:lastRenderedPageBreak/>
        <w:t>Security and Privacy</w:t>
      </w:r>
      <w:bookmarkEnd w:id="363"/>
      <w:bookmarkEnd w:id="364"/>
      <w:bookmarkEnd w:id="365"/>
    </w:p>
    <w:p w:rsidR="00536503" w:rsidRDefault="00536503" w:rsidP="00B66989">
      <w:pPr>
        <w:pStyle w:val="Heading2"/>
      </w:pPr>
      <w:bookmarkStart w:id="366" w:name="_Toc424035642"/>
      <w:bookmarkStart w:id="367" w:name="_Toc437426567"/>
      <w:r>
        <w:t>Security</w:t>
      </w:r>
      <w:bookmarkEnd w:id="366"/>
      <w:bookmarkEnd w:id="367"/>
    </w:p>
    <w:p w:rsidR="00267181" w:rsidRDefault="00267181" w:rsidP="00267181">
      <w:pPr>
        <w:pStyle w:val="BodyText"/>
      </w:pPr>
      <w:r>
        <w:t xml:space="preserve">Existing systems will continue to use existing security controls. </w:t>
      </w:r>
      <w:r w:rsidR="00D04ACD">
        <w:t xml:space="preserve">All affected systems (namely </w:t>
      </w:r>
      <w:proofErr w:type="spellStart"/>
      <w:r w:rsidR="00D04ACD">
        <w:t>VistA</w:t>
      </w:r>
      <w:proofErr w:type="spellEnd"/>
      <w:r w:rsidR="00D04ACD">
        <w:t xml:space="preserve">) include files of authorized users, and which features they are allowed to use, and that will not be changed. </w:t>
      </w:r>
      <w:r>
        <w:t xml:space="preserve">The </w:t>
      </w:r>
      <w:r w:rsidR="00D04ACD">
        <w:t xml:space="preserve">new </w:t>
      </w:r>
      <w:r>
        <w:t xml:space="preserve">AAT </w:t>
      </w:r>
      <w:r w:rsidR="00D04ACD">
        <w:t xml:space="preserve">GUI </w:t>
      </w:r>
      <w:r>
        <w:t xml:space="preserve">will </w:t>
      </w:r>
      <w:r w:rsidR="00D04ACD">
        <w:t xml:space="preserve">also </w:t>
      </w:r>
      <w:r>
        <w:t xml:space="preserve">keep a record of the access each user has </w:t>
      </w:r>
      <w:r w:rsidR="00E669B1">
        <w:t>and</w:t>
      </w:r>
      <w:r>
        <w:t xml:space="preserve"> will only allow access to administrative functions to those with the proper security keys.</w:t>
      </w:r>
    </w:p>
    <w:p w:rsidR="00536503" w:rsidRDefault="00536503" w:rsidP="00B66989">
      <w:pPr>
        <w:pStyle w:val="Heading2"/>
      </w:pPr>
      <w:bookmarkStart w:id="368" w:name="_Toc424035643"/>
      <w:bookmarkStart w:id="369" w:name="_Toc437426568"/>
      <w:r>
        <w:t>Privacy</w:t>
      </w:r>
      <w:bookmarkEnd w:id="368"/>
      <w:bookmarkEnd w:id="369"/>
    </w:p>
    <w:p w:rsidR="00772FF6" w:rsidRDefault="00554DAF" w:rsidP="00772FF6">
      <w:pPr>
        <w:pStyle w:val="BodyText"/>
      </w:pPr>
      <w:r>
        <w:t>PHI</w:t>
      </w:r>
      <w:r w:rsidR="00267181">
        <w:t xml:space="preserve"> and Personally Identifiable Information (PII) will be secured in the appropriate databases with controls to ensure that only those with a need to access the data will be able to do so. In addition, providers can be marked so that they won’t receive authorization transactions if those transactions contain sensitive PHI.</w:t>
      </w:r>
    </w:p>
    <w:p w:rsidR="00E86EFB" w:rsidRDefault="00E86EFB" w:rsidP="00772FF6">
      <w:pPr>
        <w:pStyle w:val="BodyText"/>
      </w:pPr>
    </w:p>
    <w:p w:rsidR="00E86EFB" w:rsidRPr="00772FF6" w:rsidRDefault="00E86EFB" w:rsidP="00772FF6">
      <w:pPr>
        <w:pStyle w:val="BodyText"/>
        <w:sectPr w:rsidR="00E86EFB" w:rsidRPr="00772FF6" w:rsidSect="0066022A">
          <w:pgSz w:w="12240" w:h="15840" w:code="1"/>
          <w:pgMar w:top="1440" w:right="1440" w:bottom="1440" w:left="1440" w:header="720" w:footer="720" w:gutter="0"/>
          <w:pgNumType w:start="1"/>
          <w:cols w:space="720"/>
          <w:docGrid w:linePitch="360"/>
        </w:sectPr>
      </w:pPr>
    </w:p>
    <w:p w:rsidR="00AD4E85" w:rsidRDefault="00CF5BE7" w:rsidP="00CF5BE7">
      <w:pPr>
        <w:pStyle w:val="Appendix1"/>
        <w:numPr>
          <w:ilvl w:val="0"/>
          <w:numId w:val="0"/>
        </w:numPr>
        <w:ind w:left="720" w:hanging="720"/>
      </w:pPr>
      <w:bookmarkStart w:id="370" w:name="_Toc424035644"/>
      <w:bookmarkStart w:id="371" w:name="_Toc437426569"/>
      <w:r w:rsidRPr="00CF5BE7">
        <w:lastRenderedPageBreak/>
        <w:t>Attachment A – Approval Signatures</w:t>
      </w:r>
      <w:bookmarkEnd w:id="370"/>
      <w:bookmarkEnd w:id="371"/>
    </w:p>
    <w:p w:rsidR="005F1441" w:rsidRDefault="005F1441" w:rsidP="005F1441">
      <w:pPr>
        <w:pStyle w:val="BodyText"/>
        <w:widowControl w:val="0"/>
      </w:pPr>
      <w:r>
        <w:t>This section is used to document the approval of the SDD.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rsidR="005F1441" w:rsidRDefault="007807D7" w:rsidP="005F1441">
      <w:pPr>
        <w:pStyle w:val="BodyText"/>
        <w:widowControl w:val="0"/>
        <w:spacing w:after="60"/>
      </w:pPr>
      <w:r w:rsidRPr="007807D7">
        <w:t>The Business Sponsor and Projec</w:t>
      </w:r>
      <w:r>
        <w:t xml:space="preserve">t Manager </w:t>
      </w:r>
      <w:r w:rsidR="004A2EC9">
        <w:t>(</w:t>
      </w:r>
      <w:proofErr w:type="spellStart"/>
      <w:r w:rsidR="004A2EC9">
        <w:t>PjM</w:t>
      </w:r>
      <w:proofErr w:type="spellEnd"/>
      <w:r w:rsidR="004A2EC9">
        <w:t xml:space="preserve">) </w:t>
      </w:r>
      <w:r>
        <w:t>are required to sign.</w:t>
      </w:r>
      <w:r w:rsidRPr="007807D7">
        <w:t xml:space="preserve"> </w:t>
      </w:r>
    </w:p>
    <w:p w:rsidR="00570400" w:rsidRDefault="00570400" w:rsidP="005F1441">
      <w:pPr>
        <w:pStyle w:val="BodyText"/>
        <w:widowControl w:val="0"/>
        <w:spacing w:after="60"/>
      </w:pPr>
    </w:p>
    <w:p w:rsidR="007807D7" w:rsidRDefault="007807D7" w:rsidP="005F1441">
      <w:pPr>
        <w:pStyle w:val="BodyText"/>
        <w:widowControl w:val="0"/>
        <w:spacing w:after="60"/>
      </w:pPr>
    </w:p>
    <w:p w:rsidR="005F1441" w:rsidRDefault="005F1441" w:rsidP="005F1441">
      <w:pPr>
        <w:pStyle w:val="BodyText"/>
        <w:widowControl w:val="0"/>
        <w:spacing w:after="60"/>
      </w:pPr>
      <w:r>
        <w:t>______________________________________________________________________________</w:t>
      </w:r>
    </w:p>
    <w:p w:rsidR="005F1441" w:rsidRDefault="005F1441" w:rsidP="005F1441">
      <w:pPr>
        <w:pStyle w:val="BodyText"/>
        <w:widowControl w:val="0"/>
        <w:tabs>
          <w:tab w:val="left" w:pos="7920"/>
        </w:tabs>
        <w:spacing w:before="0" w:after="60"/>
      </w:pPr>
      <w:r>
        <w:t>Signed:</w:t>
      </w:r>
      <w:r>
        <w:tab/>
        <w:t xml:space="preserve">Date: </w:t>
      </w:r>
    </w:p>
    <w:p w:rsidR="005F1441" w:rsidRDefault="005F1441" w:rsidP="005F1441">
      <w:pPr>
        <w:pStyle w:val="BodyText"/>
        <w:widowControl w:val="0"/>
        <w:spacing w:after="60"/>
      </w:pPr>
      <w:r>
        <w:t xml:space="preserve">Robert Huffman                                  </w:t>
      </w:r>
      <w:r>
        <w:br/>
        <w:t>VA Business Sponsor and Integrated Project Team (IPT) Co-Chair</w:t>
      </w:r>
      <w:r>
        <w:br/>
        <w:t>Electronic Data Interchange</w:t>
      </w:r>
      <w:r>
        <w:tab/>
      </w:r>
    </w:p>
    <w:p w:rsidR="005F1441" w:rsidRDefault="005F1441" w:rsidP="005F1441">
      <w:pPr>
        <w:pStyle w:val="BodyText"/>
        <w:widowControl w:val="0"/>
        <w:spacing w:after="60"/>
      </w:pPr>
    </w:p>
    <w:p w:rsidR="005F1441" w:rsidRDefault="005F1441" w:rsidP="005F1441">
      <w:pPr>
        <w:pStyle w:val="BodyText"/>
        <w:widowControl w:val="0"/>
        <w:spacing w:after="60"/>
      </w:pPr>
    </w:p>
    <w:p w:rsidR="005F1441" w:rsidRDefault="005F1441" w:rsidP="005F1441">
      <w:pPr>
        <w:pStyle w:val="BodyText"/>
        <w:widowControl w:val="0"/>
        <w:spacing w:after="60"/>
      </w:pPr>
      <w:r>
        <w:t>______________________________________________________________________________</w:t>
      </w:r>
    </w:p>
    <w:p w:rsidR="005F1441" w:rsidRDefault="005F1441" w:rsidP="005F1441">
      <w:pPr>
        <w:pStyle w:val="BodyText"/>
        <w:widowControl w:val="0"/>
        <w:tabs>
          <w:tab w:val="left" w:pos="7920"/>
        </w:tabs>
        <w:spacing w:before="0" w:after="60"/>
      </w:pPr>
      <w:r>
        <w:t>Signed:</w:t>
      </w:r>
      <w:r>
        <w:tab/>
        <w:t xml:space="preserve">Date: </w:t>
      </w:r>
    </w:p>
    <w:p w:rsidR="008A3415" w:rsidRDefault="005F1441" w:rsidP="005F1441">
      <w:pPr>
        <w:pStyle w:val="BodyText"/>
        <w:widowControl w:val="0"/>
        <w:spacing w:after="60"/>
      </w:pPr>
      <w:r>
        <w:t xml:space="preserve">William </w:t>
      </w:r>
      <w:proofErr w:type="spellStart"/>
      <w:r>
        <w:t>Krimmel</w:t>
      </w:r>
      <w:proofErr w:type="spellEnd"/>
      <w:r>
        <w:tab/>
      </w:r>
      <w:r>
        <w:tab/>
      </w:r>
      <w:r>
        <w:tab/>
      </w:r>
      <w:r>
        <w:tab/>
      </w:r>
      <w:r>
        <w:tab/>
      </w:r>
      <w:r>
        <w:br/>
        <w:t xml:space="preserve">VA </w:t>
      </w:r>
      <w:proofErr w:type="spellStart"/>
      <w:r w:rsidR="007807D7">
        <w:t>PjM</w:t>
      </w:r>
      <w:proofErr w:type="spellEnd"/>
      <w:r w:rsidR="007807D7">
        <w:br/>
        <w:t>Electronic Data Interchange</w:t>
      </w:r>
    </w:p>
    <w:p w:rsidR="008A3415" w:rsidRDefault="008A3415">
      <w:pPr>
        <w:rPr>
          <w:szCs w:val="22"/>
        </w:rPr>
      </w:pPr>
    </w:p>
    <w:p w:rsidR="004C1873" w:rsidRDefault="004C1873" w:rsidP="007807D7">
      <w:pPr>
        <w:pStyle w:val="Appendix1"/>
        <w:keepNext/>
        <w:pageBreakBefore/>
      </w:pPr>
      <w:bookmarkStart w:id="372" w:name="_Toc430014560"/>
      <w:bookmarkStart w:id="373" w:name="_Toc430014561"/>
      <w:bookmarkStart w:id="374" w:name="_Toc430014562"/>
      <w:bookmarkStart w:id="375" w:name="_Toc430014563"/>
      <w:bookmarkStart w:id="376" w:name="_Toc430014564"/>
      <w:bookmarkStart w:id="377" w:name="_Toc430014565"/>
      <w:bookmarkStart w:id="378" w:name="_Toc430014566"/>
      <w:bookmarkStart w:id="379" w:name="_Toc430014567"/>
      <w:bookmarkStart w:id="380" w:name="_Toc424035645"/>
      <w:bookmarkStart w:id="381" w:name="_Toc437426570"/>
      <w:bookmarkEnd w:id="372"/>
      <w:bookmarkEnd w:id="373"/>
      <w:bookmarkEnd w:id="374"/>
      <w:bookmarkEnd w:id="375"/>
      <w:bookmarkEnd w:id="376"/>
      <w:bookmarkEnd w:id="377"/>
      <w:bookmarkEnd w:id="378"/>
      <w:bookmarkEnd w:id="379"/>
      <w:r>
        <w:lastRenderedPageBreak/>
        <w:t>Additional Information</w:t>
      </w:r>
      <w:bookmarkEnd w:id="380"/>
      <w:bookmarkEnd w:id="381"/>
      <w:r>
        <w:t xml:space="preserve"> </w:t>
      </w:r>
    </w:p>
    <w:p w:rsidR="004C1873" w:rsidRDefault="004C1873" w:rsidP="00B66989">
      <w:pPr>
        <w:pStyle w:val="Appendix11"/>
      </w:pPr>
      <w:bookmarkStart w:id="382" w:name="_Toc424035646"/>
      <w:bookmarkStart w:id="383" w:name="_Toc437426571"/>
      <w:r>
        <w:t>RTM</w:t>
      </w:r>
      <w:bookmarkEnd w:id="382"/>
      <w:bookmarkEnd w:id="383"/>
    </w:p>
    <w:p w:rsidR="00CE7637" w:rsidRPr="00CE7637" w:rsidRDefault="00CE7637" w:rsidP="00CE7637">
      <w:pPr>
        <w:pStyle w:val="BodyText"/>
        <w:rPr>
          <w:lang w:eastAsia="en-GB"/>
        </w:rPr>
      </w:pPr>
      <w:r w:rsidRPr="002A100E">
        <w:rPr>
          <w:lang w:eastAsia="en-GB"/>
        </w:rPr>
        <w:t xml:space="preserve">The </w:t>
      </w:r>
      <w:r w:rsidR="00310F66">
        <w:rPr>
          <w:lang w:eastAsia="en-GB"/>
        </w:rPr>
        <w:t>PC Authorizations Compliance</w:t>
      </w:r>
      <w:r w:rsidRPr="002A100E">
        <w:rPr>
          <w:lang w:eastAsia="en-GB"/>
        </w:rPr>
        <w:t xml:space="preserve"> RTM accompanies this SDD.</w:t>
      </w:r>
    </w:p>
    <w:p w:rsidR="004C1873" w:rsidRDefault="004C1873" w:rsidP="00B66989">
      <w:pPr>
        <w:pStyle w:val="Appendix11"/>
      </w:pPr>
      <w:bookmarkStart w:id="384" w:name="_Toc424035647"/>
      <w:bookmarkStart w:id="385" w:name="_Toc437426572"/>
      <w:r>
        <w:t>Packaging and Installation</w:t>
      </w:r>
      <w:bookmarkEnd w:id="384"/>
      <w:bookmarkEnd w:id="385"/>
    </w:p>
    <w:p w:rsidR="00CE7637" w:rsidRPr="00CE7637" w:rsidRDefault="00CE7637" w:rsidP="00CE7637">
      <w:pPr>
        <w:pStyle w:val="BodyText"/>
        <w:rPr>
          <w:lang w:eastAsia="en-GB"/>
        </w:rPr>
      </w:pPr>
      <w:r w:rsidRPr="002A100E">
        <w:rPr>
          <w:lang w:eastAsia="en-GB"/>
        </w:rPr>
        <w:t>There are no special considerations for software packaging and installation.</w:t>
      </w:r>
    </w:p>
    <w:p w:rsidR="004C1873" w:rsidRDefault="004C1873" w:rsidP="00B66989">
      <w:pPr>
        <w:pStyle w:val="Appendix11"/>
      </w:pPr>
      <w:bookmarkStart w:id="386" w:name="_Toc424035648"/>
      <w:bookmarkStart w:id="387" w:name="_Toc437426573"/>
      <w:r>
        <w:t>Design Metrics</w:t>
      </w:r>
      <w:bookmarkEnd w:id="386"/>
      <w:bookmarkEnd w:id="387"/>
    </w:p>
    <w:p w:rsidR="00CE7637" w:rsidRPr="00CE7637" w:rsidRDefault="00CE7637" w:rsidP="00CE7637">
      <w:pPr>
        <w:pStyle w:val="BodyText"/>
        <w:rPr>
          <w:lang w:eastAsia="en-GB"/>
        </w:rPr>
      </w:pPr>
      <w:r w:rsidRPr="002A100E">
        <w:rPr>
          <w:lang w:eastAsia="en-GB"/>
        </w:rPr>
        <w:t>No unusual metrics were captured during the design process.</w:t>
      </w:r>
    </w:p>
    <w:p w:rsidR="004C1873" w:rsidRDefault="004C1873" w:rsidP="00B66989">
      <w:pPr>
        <w:pStyle w:val="Appendix11"/>
      </w:pPr>
      <w:bookmarkStart w:id="388" w:name="_Toc424035649"/>
      <w:bookmarkStart w:id="389" w:name="_Toc437426574"/>
      <w:r>
        <w:t>Acronym List and Glossary</w:t>
      </w:r>
      <w:bookmarkEnd w:id="388"/>
      <w:bookmarkEnd w:id="389"/>
      <w:r>
        <w:t xml:space="preserve"> </w:t>
      </w:r>
    </w:p>
    <w:p w:rsidR="00CE7637" w:rsidRPr="00CE7637" w:rsidRDefault="00CE7637" w:rsidP="00CE7637">
      <w:pPr>
        <w:pStyle w:val="BodyText"/>
        <w:rPr>
          <w:lang w:eastAsia="en-GB"/>
        </w:rPr>
      </w:pPr>
      <w:r w:rsidRPr="002A100E">
        <w:rPr>
          <w:lang w:eastAsia="en-GB"/>
        </w:rPr>
        <w:t>Section</w:t>
      </w:r>
      <w:r w:rsidR="00952195">
        <w:rPr>
          <w:lang w:eastAsia="en-GB"/>
        </w:rPr>
        <w:t>s</w:t>
      </w:r>
      <w:r w:rsidRPr="002A100E">
        <w:rPr>
          <w:lang w:eastAsia="en-GB"/>
        </w:rPr>
        <w:t xml:space="preserve"> </w:t>
      </w:r>
      <w:r w:rsidR="002C05ED">
        <w:rPr>
          <w:lang w:eastAsia="en-GB"/>
        </w:rPr>
        <w:fldChar w:fldCharType="begin"/>
      </w:r>
      <w:r w:rsidR="00952195">
        <w:rPr>
          <w:lang w:eastAsia="en-GB"/>
        </w:rPr>
        <w:instrText xml:space="preserve"> REF _Ref423509843 \r \h </w:instrText>
      </w:r>
      <w:r w:rsidR="002C05ED">
        <w:rPr>
          <w:lang w:eastAsia="en-GB"/>
        </w:rPr>
      </w:r>
      <w:r w:rsidR="002C05ED">
        <w:rPr>
          <w:lang w:eastAsia="en-GB"/>
        </w:rPr>
        <w:fldChar w:fldCharType="separate"/>
      </w:r>
      <w:r w:rsidR="0073428E">
        <w:rPr>
          <w:lang w:eastAsia="en-GB"/>
        </w:rPr>
        <w:t>1.7.1</w:t>
      </w:r>
      <w:r w:rsidR="002C05ED">
        <w:rPr>
          <w:lang w:eastAsia="en-GB"/>
        </w:rPr>
        <w:fldChar w:fldCharType="end"/>
      </w:r>
      <w:r w:rsidR="00952195">
        <w:rPr>
          <w:lang w:eastAsia="en-GB"/>
        </w:rPr>
        <w:t xml:space="preserve"> and </w:t>
      </w:r>
      <w:r w:rsidR="002C05ED">
        <w:rPr>
          <w:lang w:eastAsia="en-GB"/>
        </w:rPr>
        <w:fldChar w:fldCharType="begin"/>
      </w:r>
      <w:r w:rsidR="00952195">
        <w:rPr>
          <w:lang w:eastAsia="en-GB"/>
        </w:rPr>
        <w:instrText xml:space="preserve"> REF _Ref423509845 \r \h </w:instrText>
      </w:r>
      <w:r w:rsidR="002C05ED">
        <w:rPr>
          <w:lang w:eastAsia="en-GB"/>
        </w:rPr>
      </w:r>
      <w:r w:rsidR="002C05ED">
        <w:rPr>
          <w:lang w:eastAsia="en-GB"/>
        </w:rPr>
        <w:fldChar w:fldCharType="separate"/>
      </w:r>
      <w:r w:rsidR="0073428E">
        <w:rPr>
          <w:lang w:eastAsia="en-GB"/>
        </w:rPr>
        <w:t>1.7.2</w:t>
      </w:r>
      <w:r w:rsidR="002C05ED">
        <w:rPr>
          <w:lang w:eastAsia="en-GB"/>
        </w:rPr>
        <w:fldChar w:fldCharType="end"/>
      </w:r>
      <w:r w:rsidR="00624786">
        <w:rPr>
          <w:lang w:eastAsia="en-GB"/>
        </w:rPr>
        <w:t xml:space="preserve"> provide</w:t>
      </w:r>
      <w:r w:rsidRPr="002A100E">
        <w:rPr>
          <w:lang w:eastAsia="en-GB"/>
        </w:rPr>
        <w:t xml:space="preserve"> the definitions, acronyms, and abbreviations within this SDD.</w:t>
      </w:r>
    </w:p>
    <w:p w:rsidR="004C1873" w:rsidRDefault="004C1873" w:rsidP="00B66989">
      <w:pPr>
        <w:pStyle w:val="Appendix11"/>
      </w:pPr>
      <w:bookmarkStart w:id="390" w:name="_Toc424035650"/>
      <w:bookmarkStart w:id="391" w:name="_Toc437426575"/>
      <w:r>
        <w:t>Required Technical Documents</w:t>
      </w:r>
      <w:bookmarkEnd w:id="390"/>
      <w:bookmarkEnd w:id="391"/>
      <w:r>
        <w:t xml:space="preserve"> </w:t>
      </w:r>
    </w:p>
    <w:p w:rsidR="00CE7637" w:rsidRPr="00CE7637" w:rsidRDefault="00CE7637" w:rsidP="00CE7637">
      <w:pPr>
        <w:pStyle w:val="BodyText"/>
        <w:rPr>
          <w:lang w:eastAsia="en-GB"/>
        </w:rPr>
      </w:pPr>
      <w:r w:rsidRPr="002A100E">
        <w:rPr>
          <w:lang w:eastAsia="en-GB"/>
        </w:rPr>
        <w:t xml:space="preserve">The </w:t>
      </w:r>
      <w:r w:rsidR="007D2505" w:rsidRPr="002A100E">
        <w:rPr>
          <w:lang w:eastAsia="en-GB"/>
        </w:rPr>
        <w:t>Conform</w:t>
      </w:r>
      <w:r w:rsidR="007D2505">
        <w:rPr>
          <w:lang w:eastAsia="en-GB"/>
        </w:rPr>
        <w:t>ance Validation Statement (CVS)</w:t>
      </w:r>
      <w:r w:rsidRPr="002A100E">
        <w:rPr>
          <w:lang w:eastAsia="en-GB"/>
        </w:rPr>
        <w:t xml:space="preserve"> will </w:t>
      </w:r>
      <w:r w:rsidR="007D2505">
        <w:rPr>
          <w:lang w:eastAsia="en-GB"/>
        </w:rPr>
        <w:t xml:space="preserve">be </w:t>
      </w:r>
      <w:r w:rsidRPr="002A100E">
        <w:rPr>
          <w:lang w:eastAsia="en-GB"/>
        </w:rPr>
        <w:t>submit</w:t>
      </w:r>
      <w:r w:rsidR="007D2505">
        <w:rPr>
          <w:lang w:eastAsia="en-GB"/>
        </w:rPr>
        <w:t xml:space="preserve">ted </w:t>
      </w:r>
      <w:r w:rsidRPr="002A100E">
        <w:rPr>
          <w:lang w:eastAsia="en-GB"/>
        </w:rPr>
        <w:t>for evidence of Section 508 compliance at the appropriate time.</w:t>
      </w:r>
    </w:p>
    <w:sectPr w:rsidR="00CE7637" w:rsidRPr="00CE7637"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CDC59D" w15:done="0"/>
  <w15:commentEx w15:paraId="1397BB59" w15:done="0"/>
  <w15:commentEx w15:paraId="13F99ABF" w15:done="0"/>
  <w15:commentEx w15:paraId="45718032" w15:done="0"/>
  <w15:commentEx w15:paraId="166CDA5E" w15:done="0"/>
  <w15:commentEx w15:paraId="5D9A6D19" w15:done="0"/>
  <w15:commentEx w15:paraId="70E88AA0" w15:done="0"/>
  <w15:commentEx w15:paraId="14C5FF83" w15:done="0"/>
  <w15:commentEx w15:paraId="3DE49191" w15:done="0"/>
  <w15:commentEx w15:paraId="0699DA87" w15:done="0"/>
  <w15:commentEx w15:paraId="4C9B96FC" w15:done="0"/>
  <w15:commentEx w15:paraId="3369EDBF" w15:done="0"/>
  <w15:commentEx w15:paraId="7861F333" w15:done="0"/>
  <w15:commentEx w15:paraId="21433F8B" w15:done="0"/>
  <w15:commentEx w15:paraId="5F4233A9" w15:done="0"/>
  <w15:commentEx w15:paraId="0E9B887B" w15:done="0"/>
  <w15:commentEx w15:paraId="39052568" w15:done="0"/>
  <w15:commentEx w15:paraId="39A12614" w15:done="0"/>
  <w15:commentEx w15:paraId="25A647C2" w15:done="0"/>
  <w15:commentEx w15:paraId="3DF0AA7B" w15:done="0"/>
  <w15:commentEx w15:paraId="6F2677A9" w15:done="0"/>
  <w15:commentEx w15:paraId="5BB4B5AB" w15:done="0"/>
  <w15:commentEx w15:paraId="3ED0236B" w15:done="0"/>
  <w15:commentEx w15:paraId="5E674E33" w15:done="0"/>
  <w15:commentEx w15:paraId="6026117D" w15:done="0"/>
  <w15:commentEx w15:paraId="46E8B20B" w15:done="0"/>
  <w15:commentEx w15:paraId="5C25443E" w15:done="0"/>
  <w15:commentEx w15:paraId="7C5055A5" w15:done="0"/>
  <w15:commentEx w15:paraId="37B934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688" w:rsidRDefault="00952688">
      <w:r>
        <w:separator/>
      </w:r>
    </w:p>
    <w:p w:rsidR="00952688" w:rsidRDefault="00952688"/>
  </w:endnote>
  <w:endnote w:type="continuationSeparator" w:id="0">
    <w:p w:rsidR="00952688" w:rsidRDefault="00952688">
      <w:r>
        <w:continuationSeparator/>
      </w:r>
    </w:p>
    <w:p w:rsidR="00952688" w:rsidRDefault="00952688"/>
  </w:endnote>
  <w:endnote w:type="continuationNotice" w:id="1">
    <w:p w:rsidR="00952688" w:rsidRDefault="00952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93A" w:rsidRDefault="005139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547" w:rsidRPr="0051393A" w:rsidRDefault="00267547" w:rsidP="0051393A">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93A" w:rsidRDefault="005139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688" w:rsidRDefault="00952688">
      <w:r>
        <w:separator/>
      </w:r>
    </w:p>
    <w:p w:rsidR="00952688" w:rsidRDefault="00952688"/>
  </w:footnote>
  <w:footnote w:type="continuationSeparator" w:id="0">
    <w:p w:rsidR="00952688" w:rsidRDefault="00952688">
      <w:r>
        <w:continuationSeparator/>
      </w:r>
    </w:p>
    <w:p w:rsidR="00952688" w:rsidRDefault="00952688"/>
  </w:footnote>
  <w:footnote w:type="continuationNotice" w:id="1">
    <w:p w:rsidR="00952688" w:rsidRDefault="009526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93A" w:rsidRDefault="005139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93A" w:rsidRDefault="005139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93A" w:rsidRDefault="005139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2E98C40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1658E"/>
    <w:multiLevelType w:val="singleLevel"/>
    <w:tmpl w:val="A1EA29C6"/>
    <w:lvl w:ilvl="0">
      <w:start w:val="1"/>
      <w:numFmt w:val="decimal"/>
      <w:pStyle w:val="Numberedparagraph"/>
      <w:lvlText w:val="%1"/>
      <w:lvlJc w:val="left"/>
      <w:pPr>
        <w:tabs>
          <w:tab w:val="num" w:pos="360"/>
        </w:tabs>
        <w:ind w:left="360" w:hanging="360"/>
      </w:pPr>
      <w:rPr>
        <w:rFonts w:ascii="Arial" w:hAnsi="Arial" w:cs="Times New Roman" w:hint="default"/>
        <w:b/>
        <w:i w:val="0"/>
        <w:sz w:val="24"/>
      </w:rPr>
    </w:lvl>
  </w:abstractNum>
  <w:abstractNum w:abstractNumId="3">
    <w:nsid w:val="19BE45CE"/>
    <w:multiLevelType w:val="hybridMultilevel"/>
    <w:tmpl w:val="618A6A30"/>
    <w:lvl w:ilvl="0" w:tplc="3E246D28">
      <w:start w:val="1"/>
      <w:numFmt w:val="bullet"/>
      <w:pStyle w:val="TextinFigure1"/>
      <w:lvlText w:val=""/>
      <w:lvlJc w:val="left"/>
      <w:pPr>
        <w:tabs>
          <w:tab w:val="num" w:pos="360"/>
        </w:tabs>
        <w:ind w:left="340" w:hanging="340"/>
      </w:pPr>
      <w:rPr>
        <w:rFonts w:ascii="Wingdings" w:hAnsi="Wingdings" w:hint="default"/>
        <w:color w:val="0000FF"/>
        <w:spacing w:val="0"/>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0FA59B4"/>
    <w:multiLevelType w:val="hybridMultilevel"/>
    <w:tmpl w:val="85F0D38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646151A"/>
    <w:multiLevelType w:val="hybridMultilevel"/>
    <w:tmpl w:val="DD8287BC"/>
    <w:lvl w:ilvl="0" w:tplc="AAC6F7CA">
      <w:start w:val="1"/>
      <w:numFmt w:val="bullet"/>
      <w:pStyle w:val="InstructionalTextBullets1"/>
      <w:lvlText w:val=""/>
      <w:lvlJc w:val="left"/>
      <w:pPr>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E2E3569"/>
    <w:multiLevelType w:val="hybridMultilevel"/>
    <w:tmpl w:val="33EC6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780F36"/>
    <w:multiLevelType w:val="hybridMultilevel"/>
    <w:tmpl w:val="1B88A76A"/>
    <w:lvl w:ilvl="0" w:tplc="FFFFFFFF">
      <w:start w:val="1"/>
      <w:numFmt w:val="bullet"/>
      <w:pStyle w:val="TOCLOEHeadingTitle"/>
      <w:lvlText w:val=""/>
      <w:lvlJc w:val="left"/>
      <w:pPr>
        <w:tabs>
          <w:tab w:val="num" w:pos="360"/>
        </w:tabs>
        <w:ind w:left="360" w:hanging="360"/>
      </w:pPr>
      <w:rPr>
        <w:rFonts w:ascii="Wingdings" w:hAnsi="Wingdings" w:hint="default"/>
        <w:b w:val="0"/>
        <w:i w:val="0"/>
        <w:sz w:val="1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42BF559F"/>
    <w:multiLevelType w:val="hybridMultilevel"/>
    <w:tmpl w:val="E710110C"/>
    <w:lvl w:ilvl="0" w:tplc="E7EAB198">
      <w:start w:val="1"/>
      <w:numFmt w:val="bullet"/>
      <w:pStyle w:val="TableText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7F71BC3"/>
    <w:multiLevelType w:val="hybridMultilevel"/>
    <w:tmpl w:val="33EC6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E7A6F84"/>
    <w:multiLevelType w:val="hybridMultilevel"/>
    <w:tmpl w:val="33EC6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9352A29"/>
    <w:multiLevelType w:val="multilevel"/>
    <w:tmpl w:val="A5E26C4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79592F21"/>
    <w:multiLevelType w:val="hybridMultilevel"/>
    <w:tmpl w:val="8B6419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29373C"/>
    <w:multiLevelType w:val="hybridMultilevel"/>
    <w:tmpl w:val="48E6F0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1"/>
  </w:num>
  <w:num w:numId="4">
    <w:abstractNumId w:val="21"/>
  </w:num>
  <w:num w:numId="5">
    <w:abstractNumId w:val="25"/>
  </w:num>
  <w:num w:numId="6">
    <w:abstractNumId w:val="17"/>
  </w:num>
  <w:num w:numId="7">
    <w:abstractNumId w:val="8"/>
  </w:num>
  <w:num w:numId="8">
    <w:abstractNumId w:val="4"/>
  </w:num>
  <w:num w:numId="9">
    <w:abstractNumId w:val="10"/>
  </w:num>
  <w:num w:numId="10">
    <w:abstractNumId w:val="15"/>
  </w:num>
  <w:num w:numId="11">
    <w:abstractNumId w:val="9"/>
  </w:num>
  <w:num w:numId="12">
    <w:abstractNumId w:val="18"/>
  </w:num>
  <w:num w:numId="13">
    <w:abstractNumId w:val="0"/>
  </w:num>
  <w:num w:numId="14">
    <w:abstractNumId w:val="7"/>
  </w:num>
  <w:num w:numId="15">
    <w:abstractNumId w:val="12"/>
  </w:num>
  <w:num w:numId="16">
    <w:abstractNumId w:val="2"/>
  </w:num>
  <w:num w:numId="17">
    <w:abstractNumId w:val="5"/>
  </w:num>
  <w:num w:numId="18">
    <w:abstractNumId w:val="23"/>
  </w:num>
  <w:num w:numId="19">
    <w:abstractNumId w:val="13"/>
  </w:num>
  <w:num w:numId="20">
    <w:abstractNumId w:val="3"/>
  </w:num>
  <w:num w:numId="21">
    <w:abstractNumId w:val="14"/>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6"/>
  </w:num>
  <w:num w:numId="25">
    <w:abstractNumId w:val="11"/>
  </w:num>
  <w:num w:numId="26">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8F7"/>
    <w:rsid w:val="00000238"/>
    <w:rsid w:val="0000180A"/>
    <w:rsid w:val="0000481B"/>
    <w:rsid w:val="00004865"/>
    <w:rsid w:val="00006101"/>
    <w:rsid w:val="000063A7"/>
    <w:rsid w:val="0000653A"/>
    <w:rsid w:val="0000675B"/>
    <w:rsid w:val="00006DB8"/>
    <w:rsid w:val="00006DD3"/>
    <w:rsid w:val="00010140"/>
    <w:rsid w:val="000114B6"/>
    <w:rsid w:val="00011EE6"/>
    <w:rsid w:val="0001226E"/>
    <w:rsid w:val="00012485"/>
    <w:rsid w:val="00012E05"/>
    <w:rsid w:val="00014D3F"/>
    <w:rsid w:val="000171DA"/>
    <w:rsid w:val="00017460"/>
    <w:rsid w:val="000179E1"/>
    <w:rsid w:val="00020C6A"/>
    <w:rsid w:val="00021635"/>
    <w:rsid w:val="000218F7"/>
    <w:rsid w:val="0002361B"/>
    <w:rsid w:val="00023825"/>
    <w:rsid w:val="00025235"/>
    <w:rsid w:val="00025DC9"/>
    <w:rsid w:val="000263BB"/>
    <w:rsid w:val="000265B9"/>
    <w:rsid w:val="00026CEF"/>
    <w:rsid w:val="00027E78"/>
    <w:rsid w:val="00030C06"/>
    <w:rsid w:val="00030DF4"/>
    <w:rsid w:val="000342C5"/>
    <w:rsid w:val="0003435A"/>
    <w:rsid w:val="000357D2"/>
    <w:rsid w:val="00036185"/>
    <w:rsid w:val="00036E38"/>
    <w:rsid w:val="000408A1"/>
    <w:rsid w:val="00040C8D"/>
    <w:rsid w:val="00040DCD"/>
    <w:rsid w:val="00044601"/>
    <w:rsid w:val="0004526C"/>
    <w:rsid w:val="0004636C"/>
    <w:rsid w:val="000508AD"/>
    <w:rsid w:val="000512B6"/>
    <w:rsid w:val="000515C5"/>
    <w:rsid w:val="00051BC7"/>
    <w:rsid w:val="000537BD"/>
    <w:rsid w:val="000542FD"/>
    <w:rsid w:val="00054469"/>
    <w:rsid w:val="000549E5"/>
    <w:rsid w:val="0005551D"/>
    <w:rsid w:val="00055A14"/>
    <w:rsid w:val="0005657D"/>
    <w:rsid w:val="00056726"/>
    <w:rsid w:val="00057558"/>
    <w:rsid w:val="00060CF4"/>
    <w:rsid w:val="00061BB2"/>
    <w:rsid w:val="00061EDB"/>
    <w:rsid w:val="00062F54"/>
    <w:rsid w:val="00065846"/>
    <w:rsid w:val="00067BF1"/>
    <w:rsid w:val="00067CBF"/>
    <w:rsid w:val="0007158C"/>
    <w:rsid w:val="00071609"/>
    <w:rsid w:val="000722A0"/>
    <w:rsid w:val="00073236"/>
    <w:rsid w:val="00074129"/>
    <w:rsid w:val="0007778C"/>
    <w:rsid w:val="0008079B"/>
    <w:rsid w:val="00080959"/>
    <w:rsid w:val="0008291A"/>
    <w:rsid w:val="00082C5B"/>
    <w:rsid w:val="00084585"/>
    <w:rsid w:val="00085329"/>
    <w:rsid w:val="00086BDB"/>
    <w:rsid w:val="00086D68"/>
    <w:rsid w:val="00086E38"/>
    <w:rsid w:val="00087B7A"/>
    <w:rsid w:val="00090E1C"/>
    <w:rsid w:val="0009184E"/>
    <w:rsid w:val="00093E2B"/>
    <w:rsid w:val="00097418"/>
    <w:rsid w:val="000A66BA"/>
    <w:rsid w:val="000A71DC"/>
    <w:rsid w:val="000B05A8"/>
    <w:rsid w:val="000B1B6D"/>
    <w:rsid w:val="000B223B"/>
    <w:rsid w:val="000B23F8"/>
    <w:rsid w:val="000B4F9E"/>
    <w:rsid w:val="000B7214"/>
    <w:rsid w:val="000B776A"/>
    <w:rsid w:val="000C0C45"/>
    <w:rsid w:val="000C1594"/>
    <w:rsid w:val="000C1B1A"/>
    <w:rsid w:val="000C271C"/>
    <w:rsid w:val="000C4D6C"/>
    <w:rsid w:val="000D1A2C"/>
    <w:rsid w:val="000D2259"/>
    <w:rsid w:val="000D2A67"/>
    <w:rsid w:val="000D2D82"/>
    <w:rsid w:val="000D3B16"/>
    <w:rsid w:val="000D504C"/>
    <w:rsid w:val="000D66CF"/>
    <w:rsid w:val="000D74BE"/>
    <w:rsid w:val="000D7854"/>
    <w:rsid w:val="000E1A1E"/>
    <w:rsid w:val="000E5B69"/>
    <w:rsid w:val="000E5F9D"/>
    <w:rsid w:val="000E723B"/>
    <w:rsid w:val="000E7A8F"/>
    <w:rsid w:val="000E7EDB"/>
    <w:rsid w:val="000F0678"/>
    <w:rsid w:val="000F0EB5"/>
    <w:rsid w:val="000F16AD"/>
    <w:rsid w:val="000F1F6E"/>
    <w:rsid w:val="000F252F"/>
    <w:rsid w:val="000F3438"/>
    <w:rsid w:val="000F51C4"/>
    <w:rsid w:val="000F679B"/>
    <w:rsid w:val="00101B1F"/>
    <w:rsid w:val="0010320F"/>
    <w:rsid w:val="00104399"/>
    <w:rsid w:val="0010664C"/>
    <w:rsid w:val="00107971"/>
    <w:rsid w:val="00107DD0"/>
    <w:rsid w:val="00111918"/>
    <w:rsid w:val="00111D67"/>
    <w:rsid w:val="00112B38"/>
    <w:rsid w:val="00113F27"/>
    <w:rsid w:val="001150FA"/>
    <w:rsid w:val="00115922"/>
    <w:rsid w:val="0011736A"/>
    <w:rsid w:val="001178D7"/>
    <w:rsid w:val="0012060D"/>
    <w:rsid w:val="00120AFF"/>
    <w:rsid w:val="001222A9"/>
    <w:rsid w:val="00125EFA"/>
    <w:rsid w:val="001274F7"/>
    <w:rsid w:val="001277B1"/>
    <w:rsid w:val="001279FA"/>
    <w:rsid w:val="00127E9D"/>
    <w:rsid w:val="001302F3"/>
    <w:rsid w:val="0013339B"/>
    <w:rsid w:val="00140171"/>
    <w:rsid w:val="00142A5C"/>
    <w:rsid w:val="001467CB"/>
    <w:rsid w:val="001470FB"/>
    <w:rsid w:val="00151087"/>
    <w:rsid w:val="001523C0"/>
    <w:rsid w:val="00153FDB"/>
    <w:rsid w:val="00155D84"/>
    <w:rsid w:val="00156404"/>
    <w:rsid w:val="001574A4"/>
    <w:rsid w:val="00160824"/>
    <w:rsid w:val="00161ED8"/>
    <w:rsid w:val="001624C3"/>
    <w:rsid w:val="00162BD1"/>
    <w:rsid w:val="00163F85"/>
    <w:rsid w:val="001645B5"/>
    <w:rsid w:val="00165AB8"/>
    <w:rsid w:val="00165FAC"/>
    <w:rsid w:val="00166F66"/>
    <w:rsid w:val="0016771E"/>
    <w:rsid w:val="00167C30"/>
    <w:rsid w:val="00167D1B"/>
    <w:rsid w:val="00170E4B"/>
    <w:rsid w:val="001710F6"/>
    <w:rsid w:val="00171F4D"/>
    <w:rsid w:val="00172D7F"/>
    <w:rsid w:val="001730ED"/>
    <w:rsid w:val="0017474E"/>
    <w:rsid w:val="00175ACA"/>
    <w:rsid w:val="00175C2D"/>
    <w:rsid w:val="00175D5E"/>
    <w:rsid w:val="001772CB"/>
    <w:rsid w:val="00180235"/>
    <w:rsid w:val="00181B8B"/>
    <w:rsid w:val="00182CBE"/>
    <w:rsid w:val="00186009"/>
    <w:rsid w:val="00191FC6"/>
    <w:rsid w:val="0019219F"/>
    <w:rsid w:val="00192637"/>
    <w:rsid w:val="00193887"/>
    <w:rsid w:val="00195A48"/>
    <w:rsid w:val="00197A5A"/>
    <w:rsid w:val="001A008D"/>
    <w:rsid w:val="001A2557"/>
    <w:rsid w:val="001A3C5C"/>
    <w:rsid w:val="001A43F6"/>
    <w:rsid w:val="001A5CD7"/>
    <w:rsid w:val="001A75D9"/>
    <w:rsid w:val="001B21E6"/>
    <w:rsid w:val="001B397C"/>
    <w:rsid w:val="001B4056"/>
    <w:rsid w:val="001B7249"/>
    <w:rsid w:val="001C0107"/>
    <w:rsid w:val="001C0F5C"/>
    <w:rsid w:val="001C19DE"/>
    <w:rsid w:val="001C2500"/>
    <w:rsid w:val="001C2B18"/>
    <w:rsid w:val="001C5762"/>
    <w:rsid w:val="001C6D26"/>
    <w:rsid w:val="001D1517"/>
    <w:rsid w:val="001D1BD7"/>
    <w:rsid w:val="001D22E6"/>
    <w:rsid w:val="001D2DBC"/>
    <w:rsid w:val="001D3029"/>
    <w:rsid w:val="001D3222"/>
    <w:rsid w:val="001D35BF"/>
    <w:rsid w:val="001D4BE9"/>
    <w:rsid w:val="001D5A72"/>
    <w:rsid w:val="001D6650"/>
    <w:rsid w:val="001E02BB"/>
    <w:rsid w:val="001E1341"/>
    <w:rsid w:val="001E14E2"/>
    <w:rsid w:val="001E1914"/>
    <w:rsid w:val="001E4B39"/>
    <w:rsid w:val="001E4BA0"/>
    <w:rsid w:val="001E66A0"/>
    <w:rsid w:val="001F02FC"/>
    <w:rsid w:val="001F10F2"/>
    <w:rsid w:val="001F12C5"/>
    <w:rsid w:val="001F17BD"/>
    <w:rsid w:val="001F27AF"/>
    <w:rsid w:val="001F3E9E"/>
    <w:rsid w:val="001F5F6C"/>
    <w:rsid w:val="001F71DF"/>
    <w:rsid w:val="001F7542"/>
    <w:rsid w:val="002002F7"/>
    <w:rsid w:val="00200E1D"/>
    <w:rsid w:val="00201406"/>
    <w:rsid w:val="002017F0"/>
    <w:rsid w:val="00205B61"/>
    <w:rsid w:val="002119D1"/>
    <w:rsid w:val="002126DF"/>
    <w:rsid w:val="00213E3B"/>
    <w:rsid w:val="00215124"/>
    <w:rsid w:val="00217034"/>
    <w:rsid w:val="002230ED"/>
    <w:rsid w:val="0022561C"/>
    <w:rsid w:val="002258FF"/>
    <w:rsid w:val="002273CA"/>
    <w:rsid w:val="0022770F"/>
    <w:rsid w:val="00227CFC"/>
    <w:rsid w:val="00230139"/>
    <w:rsid w:val="00230DCC"/>
    <w:rsid w:val="0023322F"/>
    <w:rsid w:val="00234111"/>
    <w:rsid w:val="00237E53"/>
    <w:rsid w:val="002450BD"/>
    <w:rsid w:val="00247490"/>
    <w:rsid w:val="00247DC8"/>
    <w:rsid w:val="0025040C"/>
    <w:rsid w:val="002506F5"/>
    <w:rsid w:val="00252BD5"/>
    <w:rsid w:val="00253654"/>
    <w:rsid w:val="00254EF6"/>
    <w:rsid w:val="00256419"/>
    <w:rsid w:val="00256ABE"/>
    <w:rsid w:val="00256CE6"/>
    <w:rsid w:val="00256D58"/>
    <w:rsid w:val="00256F04"/>
    <w:rsid w:val="00260B5C"/>
    <w:rsid w:val="00260C48"/>
    <w:rsid w:val="00262617"/>
    <w:rsid w:val="0026385E"/>
    <w:rsid w:val="002662C7"/>
    <w:rsid w:val="002667E7"/>
    <w:rsid w:val="00266D60"/>
    <w:rsid w:val="00267009"/>
    <w:rsid w:val="00267181"/>
    <w:rsid w:val="00267547"/>
    <w:rsid w:val="002678ED"/>
    <w:rsid w:val="0027024F"/>
    <w:rsid w:val="002708A0"/>
    <w:rsid w:val="0027099F"/>
    <w:rsid w:val="00270B6D"/>
    <w:rsid w:val="00271516"/>
    <w:rsid w:val="002717B8"/>
    <w:rsid w:val="002745E8"/>
    <w:rsid w:val="002778C3"/>
    <w:rsid w:val="002802D6"/>
    <w:rsid w:val="0028087D"/>
    <w:rsid w:val="00280972"/>
    <w:rsid w:val="00280A53"/>
    <w:rsid w:val="00282EDE"/>
    <w:rsid w:val="002837E3"/>
    <w:rsid w:val="002843F3"/>
    <w:rsid w:val="0028445D"/>
    <w:rsid w:val="002861F9"/>
    <w:rsid w:val="002865AC"/>
    <w:rsid w:val="00287F28"/>
    <w:rsid w:val="0029097B"/>
    <w:rsid w:val="00290B4E"/>
    <w:rsid w:val="00290D00"/>
    <w:rsid w:val="0029293A"/>
    <w:rsid w:val="00292B10"/>
    <w:rsid w:val="00292D8E"/>
    <w:rsid w:val="00295054"/>
    <w:rsid w:val="0029748E"/>
    <w:rsid w:val="002A0C8C"/>
    <w:rsid w:val="002A1FD0"/>
    <w:rsid w:val="002A2EE5"/>
    <w:rsid w:val="002A3A9C"/>
    <w:rsid w:val="002A3AC9"/>
    <w:rsid w:val="002A3F2C"/>
    <w:rsid w:val="002A4907"/>
    <w:rsid w:val="002B1158"/>
    <w:rsid w:val="002B1D2C"/>
    <w:rsid w:val="002B2C10"/>
    <w:rsid w:val="002B3372"/>
    <w:rsid w:val="002B3507"/>
    <w:rsid w:val="002B5AEB"/>
    <w:rsid w:val="002B6EB4"/>
    <w:rsid w:val="002B7AF4"/>
    <w:rsid w:val="002C05ED"/>
    <w:rsid w:val="002C16FA"/>
    <w:rsid w:val="002C1B50"/>
    <w:rsid w:val="002C38BA"/>
    <w:rsid w:val="002C4E1C"/>
    <w:rsid w:val="002C6335"/>
    <w:rsid w:val="002C716A"/>
    <w:rsid w:val="002D0A0F"/>
    <w:rsid w:val="002D0C49"/>
    <w:rsid w:val="002D16E3"/>
    <w:rsid w:val="002D1B52"/>
    <w:rsid w:val="002D1B88"/>
    <w:rsid w:val="002D3C7E"/>
    <w:rsid w:val="002D48AE"/>
    <w:rsid w:val="002D4AAA"/>
    <w:rsid w:val="002D4AE0"/>
    <w:rsid w:val="002D5204"/>
    <w:rsid w:val="002D596D"/>
    <w:rsid w:val="002D5ACA"/>
    <w:rsid w:val="002D735D"/>
    <w:rsid w:val="002E1AA6"/>
    <w:rsid w:val="002E1D8C"/>
    <w:rsid w:val="002E4739"/>
    <w:rsid w:val="002E56F2"/>
    <w:rsid w:val="002E6E69"/>
    <w:rsid w:val="002E751D"/>
    <w:rsid w:val="002E770D"/>
    <w:rsid w:val="002F0076"/>
    <w:rsid w:val="002F12B3"/>
    <w:rsid w:val="002F195D"/>
    <w:rsid w:val="002F1A8B"/>
    <w:rsid w:val="002F282E"/>
    <w:rsid w:val="002F5410"/>
    <w:rsid w:val="002F60E5"/>
    <w:rsid w:val="002F7E0B"/>
    <w:rsid w:val="00301492"/>
    <w:rsid w:val="00302A2F"/>
    <w:rsid w:val="00303850"/>
    <w:rsid w:val="003047EC"/>
    <w:rsid w:val="003053D1"/>
    <w:rsid w:val="00305FEE"/>
    <w:rsid w:val="00310F66"/>
    <w:rsid w:val="00311083"/>
    <w:rsid w:val="003110DB"/>
    <w:rsid w:val="00311590"/>
    <w:rsid w:val="00311AF7"/>
    <w:rsid w:val="00312852"/>
    <w:rsid w:val="003149C3"/>
    <w:rsid w:val="00314B90"/>
    <w:rsid w:val="00321B1C"/>
    <w:rsid w:val="0032241E"/>
    <w:rsid w:val="003224BE"/>
    <w:rsid w:val="0032356A"/>
    <w:rsid w:val="00325C30"/>
    <w:rsid w:val="00326966"/>
    <w:rsid w:val="00332054"/>
    <w:rsid w:val="0033267B"/>
    <w:rsid w:val="00332F30"/>
    <w:rsid w:val="00333923"/>
    <w:rsid w:val="0033474A"/>
    <w:rsid w:val="003365DD"/>
    <w:rsid w:val="003368C2"/>
    <w:rsid w:val="003373BD"/>
    <w:rsid w:val="00337A4B"/>
    <w:rsid w:val="00337F32"/>
    <w:rsid w:val="003417C9"/>
    <w:rsid w:val="00342E0C"/>
    <w:rsid w:val="00345BDC"/>
    <w:rsid w:val="00346959"/>
    <w:rsid w:val="00350884"/>
    <w:rsid w:val="0035172F"/>
    <w:rsid w:val="00351A72"/>
    <w:rsid w:val="00353152"/>
    <w:rsid w:val="00356021"/>
    <w:rsid w:val="003563B2"/>
    <w:rsid w:val="003565ED"/>
    <w:rsid w:val="0035726C"/>
    <w:rsid w:val="00360D40"/>
    <w:rsid w:val="00360DD8"/>
    <w:rsid w:val="003642D6"/>
    <w:rsid w:val="00365C0D"/>
    <w:rsid w:val="00366947"/>
    <w:rsid w:val="00366F86"/>
    <w:rsid w:val="003723EF"/>
    <w:rsid w:val="00372700"/>
    <w:rsid w:val="00372C4B"/>
    <w:rsid w:val="00374434"/>
    <w:rsid w:val="003744EC"/>
    <w:rsid w:val="00375281"/>
    <w:rsid w:val="003755BA"/>
    <w:rsid w:val="00376DD4"/>
    <w:rsid w:val="00380A28"/>
    <w:rsid w:val="003839BE"/>
    <w:rsid w:val="00383CB7"/>
    <w:rsid w:val="00385B61"/>
    <w:rsid w:val="0038729A"/>
    <w:rsid w:val="0039085D"/>
    <w:rsid w:val="00391CBE"/>
    <w:rsid w:val="00392077"/>
    <w:rsid w:val="00392B05"/>
    <w:rsid w:val="00393D11"/>
    <w:rsid w:val="00393ED6"/>
    <w:rsid w:val="003972E8"/>
    <w:rsid w:val="003A04D7"/>
    <w:rsid w:val="003A18CB"/>
    <w:rsid w:val="003A3DED"/>
    <w:rsid w:val="003A424C"/>
    <w:rsid w:val="003A5640"/>
    <w:rsid w:val="003A755D"/>
    <w:rsid w:val="003B1B98"/>
    <w:rsid w:val="003B1FF5"/>
    <w:rsid w:val="003B2572"/>
    <w:rsid w:val="003B26E0"/>
    <w:rsid w:val="003B44EA"/>
    <w:rsid w:val="003B5916"/>
    <w:rsid w:val="003B6BC0"/>
    <w:rsid w:val="003C05DC"/>
    <w:rsid w:val="003C2662"/>
    <w:rsid w:val="003C2C64"/>
    <w:rsid w:val="003C339C"/>
    <w:rsid w:val="003C4452"/>
    <w:rsid w:val="003C4590"/>
    <w:rsid w:val="003C71D0"/>
    <w:rsid w:val="003C7B01"/>
    <w:rsid w:val="003D22E9"/>
    <w:rsid w:val="003D4A83"/>
    <w:rsid w:val="003D4A8B"/>
    <w:rsid w:val="003D59EF"/>
    <w:rsid w:val="003D6BF4"/>
    <w:rsid w:val="003D7478"/>
    <w:rsid w:val="003D7EA1"/>
    <w:rsid w:val="003E09CA"/>
    <w:rsid w:val="003E16C3"/>
    <w:rsid w:val="003E1F9E"/>
    <w:rsid w:val="003E2F40"/>
    <w:rsid w:val="003E399B"/>
    <w:rsid w:val="003F057A"/>
    <w:rsid w:val="003F082A"/>
    <w:rsid w:val="003F1966"/>
    <w:rsid w:val="003F30DB"/>
    <w:rsid w:val="003F3BF1"/>
    <w:rsid w:val="003F4789"/>
    <w:rsid w:val="003F5A6F"/>
    <w:rsid w:val="003F5E1E"/>
    <w:rsid w:val="003F6E85"/>
    <w:rsid w:val="003F7285"/>
    <w:rsid w:val="0040002B"/>
    <w:rsid w:val="00400BDF"/>
    <w:rsid w:val="00400E23"/>
    <w:rsid w:val="004029E7"/>
    <w:rsid w:val="00402F41"/>
    <w:rsid w:val="00404A69"/>
    <w:rsid w:val="00405705"/>
    <w:rsid w:val="00407A90"/>
    <w:rsid w:val="00407DF7"/>
    <w:rsid w:val="00411C2F"/>
    <w:rsid w:val="004145D9"/>
    <w:rsid w:val="00417AB8"/>
    <w:rsid w:val="004213CA"/>
    <w:rsid w:val="00421477"/>
    <w:rsid w:val="00421CAF"/>
    <w:rsid w:val="00422B7A"/>
    <w:rsid w:val="00423003"/>
    <w:rsid w:val="00423A58"/>
    <w:rsid w:val="004241FF"/>
    <w:rsid w:val="00430AE0"/>
    <w:rsid w:val="004319D3"/>
    <w:rsid w:val="00432806"/>
    <w:rsid w:val="00432E0E"/>
    <w:rsid w:val="00433816"/>
    <w:rsid w:val="00435DF6"/>
    <w:rsid w:val="00436EF8"/>
    <w:rsid w:val="0043744A"/>
    <w:rsid w:val="00440A78"/>
    <w:rsid w:val="004419C6"/>
    <w:rsid w:val="00444F25"/>
    <w:rsid w:val="00445BF7"/>
    <w:rsid w:val="00447363"/>
    <w:rsid w:val="00451181"/>
    <w:rsid w:val="004514C7"/>
    <w:rsid w:val="004525AB"/>
    <w:rsid w:val="00452DB6"/>
    <w:rsid w:val="004568B3"/>
    <w:rsid w:val="00460924"/>
    <w:rsid w:val="00460A8E"/>
    <w:rsid w:val="00465647"/>
    <w:rsid w:val="00466B26"/>
    <w:rsid w:val="00466E7D"/>
    <w:rsid w:val="00467F6F"/>
    <w:rsid w:val="00473D77"/>
    <w:rsid w:val="00474BBC"/>
    <w:rsid w:val="00475B98"/>
    <w:rsid w:val="00476254"/>
    <w:rsid w:val="0047637F"/>
    <w:rsid w:val="00477219"/>
    <w:rsid w:val="0048016C"/>
    <w:rsid w:val="004801E6"/>
    <w:rsid w:val="0048294E"/>
    <w:rsid w:val="00482A8E"/>
    <w:rsid w:val="00483F1E"/>
    <w:rsid w:val="0048455F"/>
    <w:rsid w:val="004849B1"/>
    <w:rsid w:val="00484CEB"/>
    <w:rsid w:val="00485B3E"/>
    <w:rsid w:val="00485BC0"/>
    <w:rsid w:val="00490F52"/>
    <w:rsid w:val="004929C8"/>
    <w:rsid w:val="00493D2D"/>
    <w:rsid w:val="00495469"/>
    <w:rsid w:val="00496E96"/>
    <w:rsid w:val="004A1134"/>
    <w:rsid w:val="004A1F0A"/>
    <w:rsid w:val="004A28E1"/>
    <w:rsid w:val="004A2EC9"/>
    <w:rsid w:val="004A5556"/>
    <w:rsid w:val="004A558E"/>
    <w:rsid w:val="004A64D6"/>
    <w:rsid w:val="004B15D7"/>
    <w:rsid w:val="004B33AC"/>
    <w:rsid w:val="004B4E06"/>
    <w:rsid w:val="004B6375"/>
    <w:rsid w:val="004B64EC"/>
    <w:rsid w:val="004B65C1"/>
    <w:rsid w:val="004B6EB4"/>
    <w:rsid w:val="004C02EE"/>
    <w:rsid w:val="004C0560"/>
    <w:rsid w:val="004C0A64"/>
    <w:rsid w:val="004C0ECF"/>
    <w:rsid w:val="004C14E4"/>
    <w:rsid w:val="004C1873"/>
    <w:rsid w:val="004C2C7C"/>
    <w:rsid w:val="004C7DF2"/>
    <w:rsid w:val="004D1F3B"/>
    <w:rsid w:val="004D2814"/>
    <w:rsid w:val="004D3A56"/>
    <w:rsid w:val="004D3B28"/>
    <w:rsid w:val="004D3CB7"/>
    <w:rsid w:val="004D3FB6"/>
    <w:rsid w:val="004D5CD2"/>
    <w:rsid w:val="004D604B"/>
    <w:rsid w:val="004E0CC1"/>
    <w:rsid w:val="004E20D2"/>
    <w:rsid w:val="004E6F3E"/>
    <w:rsid w:val="004F0C37"/>
    <w:rsid w:val="004F0FB3"/>
    <w:rsid w:val="004F2CE0"/>
    <w:rsid w:val="004F3A80"/>
    <w:rsid w:val="004F40E9"/>
    <w:rsid w:val="004F60FE"/>
    <w:rsid w:val="004F6BA6"/>
    <w:rsid w:val="00504B88"/>
    <w:rsid w:val="00504BC1"/>
    <w:rsid w:val="00505D4D"/>
    <w:rsid w:val="00506A47"/>
    <w:rsid w:val="00506F3C"/>
    <w:rsid w:val="005100F6"/>
    <w:rsid w:val="00510914"/>
    <w:rsid w:val="005130A3"/>
    <w:rsid w:val="0051393A"/>
    <w:rsid w:val="00514C70"/>
    <w:rsid w:val="0051503B"/>
    <w:rsid w:val="005151A9"/>
    <w:rsid w:val="00515F2A"/>
    <w:rsid w:val="005173F2"/>
    <w:rsid w:val="00517B7C"/>
    <w:rsid w:val="0052155A"/>
    <w:rsid w:val="00521980"/>
    <w:rsid w:val="00525FD7"/>
    <w:rsid w:val="0052745C"/>
    <w:rsid w:val="00527B5C"/>
    <w:rsid w:val="00530D34"/>
    <w:rsid w:val="00531CD9"/>
    <w:rsid w:val="00532256"/>
    <w:rsid w:val="005327F9"/>
    <w:rsid w:val="00532B92"/>
    <w:rsid w:val="00532BEA"/>
    <w:rsid w:val="00532E72"/>
    <w:rsid w:val="00533E12"/>
    <w:rsid w:val="00536503"/>
    <w:rsid w:val="00536973"/>
    <w:rsid w:val="00536BAE"/>
    <w:rsid w:val="00536D87"/>
    <w:rsid w:val="00540099"/>
    <w:rsid w:val="00540BD0"/>
    <w:rsid w:val="00540DF3"/>
    <w:rsid w:val="00541D18"/>
    <w:rsid w:val="005427EB"/>
    <w:rsid w:val="0054342A"/>
    <w:rsid w:val="00543E06"/>
    <w:rsid w:val="00550D19"/>
    <w:rsid w:val="00551370"/>
    <w:rsid w:val="00552BE5"/>
    <w:rsid w:val="00553C5F"/>
    <w:rsid w:val="00554B8F"/>
    <w:rsid w:val="00554DAF"/>
    <w:rsid w:val="00555371"/>
    <w:rsid w:val="005567D7"/>
    <w:rsid w:val="00560721"/>
    <w:rsid w:val="00560A93"/>
    <w:rsid w:val="00560EE3"/>
    <w:rsid w:val="0056433F"/>
    <w:rsid w:val="005647C7"/>
    <w:rsid w:val="00564EBA"/>
    <w:rsid w:val="0056592F"/>
    <w:rsid w:val="00566B2A"/>
    <w:rsid w:val="00566D6A"/>
    <w:rsid w:val="00567C7F"/>
    <w:rsid w:val="00570400"/>
    <w:rsid w:val="00571A83"/>
    <w:rsid w:val="00575CFA"/>
    <w:rsid w:val="00575E0C"/>
    <w:rsid w:val="00576377"/>
    <w:rsid w:val="00577B5B"/>
    <w:rsid w:val="00584F2F"/>
    <w:rsid w:val="00585881"/>
    <w:rsid w:val="00585E40"/>
    <w:rsid w:val="005868AC"/>
    <w:rsid w:val="0058766C"/>
    <w:rsid w:val="00590FF3"/>
    <w:rsid w:val="005932C4"/>
    <w:rsid w:val="005939DD"/>
    <w:rsid w:val="00594383"/>
    <w:rsid w:val="005A12E6"/>
    <w:rsid w:val="005A1C16"/>
    <w:rsid w:val="005A1F14"/>
    <w:rsid w:val="005A25DC"/>
    <w:rsid w:val="005A3048"/>
    <w:rsid w:val="005A70FD"/>
    <w:rsid w:val="005A722B"/>
    <w:rsid w:val="005B01B5"/>
    <w:rsid w:val="005B225E"/>
    <w:rsid w:val="005B2504"/>
    <w:rsid w:val="005B3027"/>
    <w:rsid w:val="005B469F"/>
    <w:rsid w:val="005B49B8"/>
    <w:rsid w:val="005B69E5"/>
    <w:rsid w:val="005B7CDD"/>
    <w:rsid w:val="005C22FE"/>
    <w:rsid w:val="005C2AF4"/>
    <w:rsid w:val="005C34B5"/>
    <w:rsid w:val="005C3B63"/>
    <w:rsid w:val="005C3EFA"/>
    <w:rsid w:val="005C7EA2"/>
    <w:rsid w:val="005D18C5"/>
    <w:rsid w:val="005D2C3E"/>
    <w:rsid w:val="005D3B22"/>
    <w:rsid w:val="005D502D"/>
    <w:rsid w:val="005D5058"/>
    <w:rsid w:val="005D68E5"/>
    <w:rsid w:val="005E07B3"/>
    <w:rsid w:val="005E0F2C"/>
    <w:rsid w:val="005E1184"/>
    <w:rsid w:val="005E1D9C"/>
    <w:rsid w:val="005E259F"/>
    <w:rsid w:val="005E2AF9"/>
    <w:rsid w:val="005E2CD9"/>
    <w:rsid w:val="005E4B4E"/>
    <w:rsid w:val="005E6905"/>
    <w:rsid w:val="005F0F90"/>
    <w:rsid w:val="005F12A7"/>
    <w:rsid w:val="005F1441"/>
    <w:rsid w:val="005F2153"/>
    <w:rsid w:val="005F2444"/>
    <w:rsid w:val="005F3A6C"/>
    <w:rsid w:val="005F4FB4"/>
    <w:rsid w:val="005F6C6E"/>
    <w:rsid w:val="005F7570"/>
    <w:rsid w:val="005F757A"/>
    <w:rsid w:val="00600235"/>
    <w:rsid w:val="00600945"/>
    <w:rsid w:val="00600C83"/>
    <w:rsid w:val="006014BB"/>
    <w:rsid w:val="00605393"/>
    <w:rsid w:val="006060A8"/>
    <w:rsid w:val="00606743"/>
    <w:rsid w:val="00611D30"/>
    <w:rsid w:val="00612B7B"/>
    <w:rsid w:val="006145EE"/>
    <w:rsid w:val="00614A5E"/>
    <w:rsid w:val="0061581D"/>
    <w:rsid w:val="00617FC1"/>
    <w:rsid w:val="00620BFA"/>
    <w:rsid w:val="006217EF"/>
    <w:rsid w:val="00622F13"/>
    <w:rsid w:val="006244C7"/>
    <w:rsid w:val="00624786"/>
    <w:rsid w:val="00625C5C"/>
    <w:rsid w:val="00627561"/>
    <w:rsid w:val="006308F7"/>
    <w:rsid w:val="00630CA4"/>
    <w:rsid w:val="00630F7F"/>
    <w:rsid w:val="006318CF"/>
    <w:rsid w:val="00633879"/>
    <w:rsid w:val="00640A0E"/>
    <w:rsid w:val="00641225"/>
    <w:rsid w:val="00641708"/>
    <w:rsid w:val="00642211"/>
    <w:rsid w:val="00642849"/>
    <w:rsid w:val="00645F10"/>
    <w:rsid w:val="0064769E"/>
    <w:rsid w:val="00647B03"/>
    <w:rsid w:val="0065443F"/>
    <w:rsid w:val="00655174"/>
    <w:rsid w:val="006554BB"/>
    <w:rsid w:val="0066022A"/>
    <w:rsid w:val="006603CA"/>
    <w:rsid w:val="006607BA"/>
    <w:rsid w:val="006624E6"/>
    <w:rsid w:val="00663B92"/>
    <w:rsid w:val="00664089"/>
    <w:rsid w:val="00665BF6"/>
    <w:rsid w:val="006670D2"/>
    <w:rsid w:val="00667E47"/>
    <w:rsid w:val="00670B6C"/>
    <w:rsid w:val="00670C08"/>
    <w:rsid w:val="00670E33"/>
    <w:rsid w:val="00671B10"/>
    <w:rsid w:val="00671C6D"/>
    <w:rsid w:val="006738B9"/>
    <w:rsid w:val="00673C0E"/>
    <w:rsid w:val="0067579A"/>
    <w:rsid w:val="0067696D"/>
    <w:rsid w:val="00676BDC"/>
    <w:rsid w:val="00677451"/>
    <w:rsid w:val="00677B23"/>
    <w:rsid w:val="00680463"/>
    <w:rsid w:val="00680563"/>
    <w:rsid w:val="00680A62"/>
    <w:rsid w:val="006845D0"/>
    <w:rsid w:val="00684CC9"/>
    <w:rsid w:val="00690DB1"/>
    <w:rsid w:val="00691431"/>
    <w:rsid w:val="00693EE5"/>
    <w:rsid w:val="006967EC"/>
    <w:rsid w:val="0069723C"/>
    <w:rsid w:val="006A005E"/>
    <w:rsid w:val="006A0FC5"/>
    <w:rsid w:val="006A1BA4"/>
    <w:rsid w:val="006A1F8B"/>
    <w:rsid w:val="006A20A1"/>
    <w:rsid w:val="006A246B"/>
    <w:rsid w:val="006A47BD"/>
    <w:rsid w:val="006A4A04"/>
    <w:rsid w:val="006A7603"/>
    <w:rsid w:val="006B0A7B"/>
    <w:rsid w:val="006B0E97"/>
    <w:rsid w:val="006B14B8"/>
    <w:rsid w:val="006B37A6"/>
    <w:rsid w:val="006B54DB"/>
    <w:rsid w:val="006B7BA2"/>
    <w:rsid w:val="006C2BBC"/>
    <w:rsid w:val="006C432F"/>
    <w:rsid w:val="006C5EA3"/>
    <w:rsid w:val="006C74F4"/>
    <w:rsid w:val="006C7555"/>
    <w:rsid w:val="006C7ACD"/>
    <w:rsid w:val="006D4142"/>
    <w:rsid w:val="006D657E"/>
    <w:rsid w:val="006D68DA"/>
    <w:rsid w:val="006D7E61"/>
    <w:rsid w:val="006E32E0"/>
    <w:rsid w:val="006E4B9D"/>
    <w:rsid w:val="006E4ED3"/>
    <w:rsid w:val="006E5523"/>
    <w:rsid w:val="006E58DA"/>
    <w:rsid w:val="006E7429"/>
    <w:rsid w:val="006E76F3"/>
    <w:rsid w:val="006F1DD9"/>
    <w:rsid w:val="006F4344"/>
    <w:rsid w:val="006F4347"/>
    <w:rsid w:val="006F4C56"/>
    <w:rsid w:val="006F5CBF"/>
    <w:rsid w:val="006F6D65"/>
    <w:rsid w:val="006F7D1C"/>
    <w:rsid w:val="00701B8E"/>
    <w:rsid w:val="00703E89"/>
    <w:rsid w:val="00705B96"/>
    <w:rsid w:val="00705CF0"/>
    <w:rsid w:val="00706467"/>
    <w:rsid w:val="007076AF"/>
    <w:rsid w:val="00710222"/>
    <w:rsid w:val="00710559"/>
    <w:rsid w:val="007137FB"/>
    <w:rsid w:val="007142AB"/>
    <w:rsid w:val="00714304"/>
    <w:rsid w:val="00714730"/>
    <w:rsid w:val="00715F75"/>
    <w:rsid w:val="007205FE"/>
    <w:rsid w:val="00720D17"/>
    <w:rsid w:val="00721035"/>
    <w:rsid w:val="007213B0"/>
    <w:rsid w:val="007238FF"/>
    <w:rsid w:val="0072569B"/>
    <w:rsid w:val="00725C30"/>
    <w:rsid w:val="007262AC"/>
    <w:rsid w:val="00727F42"/>
    <w:rsid w:val="0073024D"/>
    <w:rsid w:val="0073078F"/>
    <w:rsid w:val="007316E5"/>
    <w:rsid w:val="00731943"/>
    <w:rsid w:val="00731E19"/>
    <w:rsid w:val="00732208"/>
    <w:rsid w:val="00732690"/>
    <w:rsid w:val="007333B7"/>
    <w:rsid w:val="0073428E"/>
    <w:rsid w:val="00735390"/>
    <w:rsid w:val="00735AA7"/>
    <w:rsid w:val="00736B0D"/>
    <w:rsid w:val="00737900"/>
    <w:rsid w:val="00740FEA"/>
    <w:rsid w:val="00742250"/>
    <w:rsid w:val="00742D4B"/>
    <w:rsid w:val="00743CFB"/>
    <w:rsid w:val="0074456A"/>
    <w:rsid w:val="00744F0F"/>
    <w:rsid w:val="00746258"/>
    <w:rsid w:val="00746B11"/>
    <w:rsid w:val="00750628"/>
    <w:rsid w:val="00750FDE"/>
    <w:rsid w:val="00751EFA"/>
    <w:rsid w:val="007537E2"/>
    <w:rsid w:val="00754BA5"/>
    <w:rsid w:val="0075569B"/>
    <w:rsid w:val="00755D92"/>
    <w:rsid w:val="00756E9B"/>
    <w:rsid w:val="00762B56"/>
    <w:rsid w:val="00763DBB"/>
    <w:rsid w:val="007647E0"/>
    <w:rsid w:val="0076542A"/>
    <w:rsid w:val="007654AB"/>
    <w:rsid w:val="00765E89"/>
    <w:rsid w:val="007669FB"/>
    <w:rsid w:val="00766DA3"/>
    <w:rsid w:val="00767528"/>
    <w:rsid w:val="00771103"/>
    <w:rsid w:val="00771837"/>
    <w:rsid w:val="00771FA2"/>
    <w:rsid w:val="00772028"/>
    <w:rsid w:val="00772FF6"/>
    <w:rsid w:val="00773045"/>
    <w:rsid w:val="007736C2"/>
    <w:rsid w:val="00773867"/>
    <w:rsid w:val="0077551C"/>
    <w:rsid w:val="00776637"/>
    <w:rsid w:val="007807D7"/>
    <w:rsid w:val="007808C9"/>
    <w:rsid w:val="007809A2"/>
    <w:rsid w:val="00781144"/>
    <w:rsid w:val="007825E8"/>
    <w:rsid w:val="0078270E"/>
    <w:rsid w:val="007831BB"/>
    <w:rsid w:val="007842CA"/>
    <w:rsid w:val="00784CC4"/>
    <w:rsid w:val="007864FA"/>
    <w:rsid w:val="00786771"/>
    <w:rsid w:val="0078769E"/>
    <w:rsid w:val="00790196"/>
    <w:rsid w:val="0079055A"/>
    <w:rsid w:val="00791B01"/>
    <w:rsid w:val="007926DE"/>
    <w:rsid w:val="00793809"/>
    <w:rsid w:val="00793C7C"/>
    <w:rsid w:val="00794486"/>
    <w:rsid w:val="007A39CC"/>
    <w:rsid w:val="007A6696"/>
    <w:rsid w:val="007B0E47"/>
    <w:rsid w:val="007B3D18"/>
    <w:rsid w:val="007B5233"/>
    <w:rsid w:val="007B65D7"/>
    <w:rsid w:val="007B6AB1"/>
    <w:rsid w:val="007B6D31"/>
    <w:rsid w:val="007B7670"/>
    <w:rsid w:val="007C1C78"/>
    <w:rsid w:val="007C2631"/>
    <w:rsid w:val="007C2637"/>
    <w:rsid w:val="007C40AD"/>
    <w:rsid w:val="007C4102"/>
    <w:rsid w:val="007C430D"/>
    <w:rsid w:val="007C546B"/>
    <w:rsid w:val="007D2505"/>
    <w:rsid w:val="007D32A8"/>
    <w:rsid w:val="007D3904"/>
    <w:rsid w:val="007D3B73"/>
    <w:rsid w:val="007D40A1"/>
    <w:rsid w:val="007D411A"/>
    <w:rsid w:val="007D4250"/>
    <w:rsid w:val="007D4353"/>
    <w:rsid w:val="007D4BB5"/>
    <w:rsid w:val="007D4F07"/>
    <w:rsid w:val="007D7DFD"/>
    <w:rsid w:val="007E05D4"/>
    <w:rsid w:val="007E0ACC"/>
    <w:rsid w:val="007E147B"/>
    <w:rsid w:val="007E274E"/>
    <w:rsid w:val="007E4370"/>
    <w:rsid w:val="007E54B1"/>
    <w:rsid w:val="007E6834"/>
    <w:rsid w:val="007E74E6"/>
    <w:rsid w:val="007F1DE7"/>
    <w:rsid w:val="007F2809"/>
    <w:rsid w:val="007F2941"/>
    <w:rsid w:val="007F31FC"/>
    <w:rsid w:val="007F45FF"/>
    <w:rsid w:val="007F53D5"/>
    <w:rsid w:val="007F5A8F"/>
    <w:rsid w:val="007F5C44"/>
    <w:rsid w:val="007F656E"/>
    <w:rsid w:val="007F6AFD"/>
    <w:rsid w:val="007F767C"/>
    <w:rsid w:val="007F7C24"/>
    <w:rsid w:val="008001D3"/>
    <w:rsid w:val="00801B32"/>
    <w:rsid w:val="00802357"/>
    <w:rsid w:val="0080399D"/>
    <w:rsid w:val="0080545F"/>
    <w:rsid w:val="00805519"/>
    <w:rsid w:val="008063F4"/>
    <w:rsid w:val="00806E2E"/>
    <w:rsid w:val="00807F3B"/>
    <w:rsid w:val="00810AB8"/>
    <w:rsid w:val="00810E2A"/>
    <w:rsid w:val="00811023"/>
    <w:rsid w:val="00813D54"/>
    <w:rsid w:val="008142A7"/>
    <w:rsid w:val="00814427"/>
    <w:rsid w:val="008149C1"/>
    <w:rsid w:val="008154AA"/>
    <w:rsid w:val="008159EE"/>
    <w:rsid w:val="00820EE1"/>
    <w:rsid w:val="00821FD9"/>
    <w:rsid w:val="008233C0"/>
    <w:rsid w:val="00823B93"/>
    <w:rsid w:val="008241A1"/>
    <w:rsid w:val="00825350"/>
    <w:rsid w:val="0082584D"/>
    <w:rsid w:val="00825CF0"/>
    <w:rsid w:val="008278DD"/>
    <w:rsid w:val="008308C2"/>
    <w:rsid w:val="00830E98"/>
    <w:rsid w:val="00832DA4"/>
    <w:rsid w:val="008333D1"/>
    <w:rsid w:val="008344E9"/>
    <w:rsid w:val="00842B5D"/>
    <w:rsid w:val="00843014"/>
    <w:rsid w:val="0084402F"/>
    <w:rsid w:val="008443ED"/>
    <w:rsid w:val="00845BB9"/>
    <w:rsid w:val="008469D3"/>
    <w:rsid w:val="00846AFC"/>
    <w:rsid w:val="00847108"/>
    <w:rsid w:val="00847214"/>
    <w:rsid w:val="00847524"/>
    <w:rsid w:val="0085018B"/>
    <w:rsid w:val="00851812"/>
    <w:rsid w:val="00856A08"/>
    <w:rsid w:val="00856BFE"/>
    <w:rsid w:val="0085754B"/>
    <w:rsid w:val="00857660"/>
    <w:rsid w:val="0086025D"/>
    <w:rsid w:val="00861AAF"/>
    <w:rsid w:val="008634C6"/>
    <w:rsid w:val="00863B21"/>
    <w:rsid w:val="00864485"/>
    <w:rsid w:val="008676B1"/>
    <w:rsid w:val="00870CDF"/>
    <w:rsid w:val="00871E3C"/>
    <w:rsid w:val="00872A4B"/>
    <w:rsid w:val="00874FEC"/>
    <w:rsid w:val="0087732D"/>
    <w:rsid w:val="00877E24"/>
    <w:rsid w:val="0088044F"/>
    <w:rsid w:val="00880C3D"/>
    <w:rsid w:val="008831EB"/>
    <w:rsid w:val="00886638"/>
    <w:rsid w:val="00886A10"/>
    <w:rsid w:val="00887D77"/>
    <w:rsid w:val="008926E1"/>
    <w:rsid w:val="008A0C31"/>
    <w:rsid w:val="008A128E"/>
    <w:rsid w:val="008A1731"/>
    <w:rsid w:val="008A3415"/>
    <w:rsid w:val="008A3824"/>
    <w:rsid w:val="008A3A5B"/>
    <w:rsid w:val="008A4AE4"/>
    <w:rsid w:val="008A783A"/>
    <w:rsid w:val="008B46B4"/>
    <w:rsid w:val="008B51F8"/>
    <w:rsid w:val="008B5E55"/>
    <w:rsid w:val="008C1CFA"/>
    <w:rsid w:val="008C2304"/>
    <w:rsid w:val="008C2C1A"/>
    <w:rsid w:val="008C33D1"/>
    <w:rsid w:val="008C4576"/>
    <w:rsid w:val="008D191D"/>
    <w:rsid w:val="008D229A"/>
    <w:rsid w:val="008D3190"/>
    <w:rsid w:val="008D33CB"/>
    <w:rsid w:val="008D38B0"/>
    <w:rsid w:val="008D61DE"/>
    <w:rsid w:val="008D6B40"/>
    <w:rsid w:val="008D7433"/>
    <w:rsid w:val="008E062F"/>
    <w:rsid w:val="008E0838"/>
    <w:rsid w:val="008E187E"/>
    <w:rsid w:val="008E225A"/>
    <w:rsid w:val="008E2ADF"/>
    <w:rsid w:val="008E38E2"/>
    <w:rsid w:val="008E3EF4"/>
    <w:rsid w:val="008E5EAE"/>
    <w:rsid w:val="008E661A"/>
    <w:rsid w:val="008E6686"/>
    <w:rsid w:val="008E74CD"/>
    <w:rsid w:val="008E7DA4"/>
    <w:rsid w:val="008F298E"/>
    <w:rsid w:val="008F2CEC"/>
    <w:rsid w:val="008F35C6"/>
    <w:rsid w:val="008F43AA"/>
    <w:rsid w:val="008F4731"/>
    <w:rsid w:val="008F505F"/>
    <w:rsid w:val="008F750C"/>
    <w:rsid w:val="008F791C"/>
    <w:rsid w:val="009011D4"/>
    <w:rsid w:val="00901D12"/>
    <w:rsid w:val="00902326"/>
    <w:rsid w:val="00903B37"/>
    <w:rsid w:val="00905D17"/>
    <w:rsid w:val="00906711"/>
    <w:rsid w:val="009071B9"/>
    <w:rsid w:val="00910584"/>
    <w:rsid w:val="00910E85"/>
    <w:rsid w:val="00911F63"/>
    <w:rsid w:val="00920FEE"/>
    <w:rsid w:val="009212BA"/>
    <w:rsid w:val="0092216D"/>
    <w:rsid w:val="00922D53"/>
    <w:rsid w:val="00924A5C"/>
    <w:rsid w:val="00926817"/>
    <w:rsid w:val="00927490"/>
    <w:rsid w:val="009372DA"/>
    <w:rsid w:val="00941C00"/>
    <w:rsid w:val="00941E37"/>
    <w:rsid w:val="00942076"/>
    <w:rsid w:val="00943012"/>
    <w:rsid w:val="00943C74"/>
    <w:rsid w:val="009453C1"/>
    <w:rsid w:val="0094560A"/>
    <w:rsid w:val="00947285"/>
    <w:rsid w:val="00947AE3"/>
    <w:rsid w:val="0095133D"/>
    <w:rsid w:val="00951BC8"/>
    <w:rsid w:val="00952195"/>
    <w:rsid w:val="0095229F"/>
    <w:rsid w:val="00952688"/>
    <w:rsid w:val="00952AE6"/>
    <w:rsid w:val="009569E7"/>
    <w:rsid w:val="009573E7"/>
    <w:rsid w:val="00957E52"/>
    <w:rsid w:val="00960832"/>
    <w:rsid w:val="00960C8A"/>
    <w:rsid w:val="00961A29"/>
    <w:rsid w:val="00961FED"/>
    <w:rsid w:val="009630BF"/>
    <w:rsid w:val="009636E5"/>
    <w:rsid w:val="0096384F"/>
    <w:rsid w:val="00963F9E"/>
    <w:rsid w:val="009650B9"/>
    <w:rsid w:val="009676AE"/>
    <w:rsid w:val="00967C1C"/>
    <w:rsid w:val="00972E40"/>
    <w:rsid w:val="009737FB"/>
    <w:rsid w:val="00973AB2"/>
    <w:rsid w:val="00973CF7"/>
    <w:rsid w:val="009763BD"/>
    <w:rsid w:val="00977789"/>
    <w:rsid w:val="00981F7F"/>
    <w:rsid w:val="00982402"/>
    <w:rsid w:val="00983B80"/>
    <w:rsid w:val="00984315"/>
    <w:rsid w:val="00984DA0"/>
    <w:rsid w:val="00985111"/>
    <w:rsid w:val="009855AA"/>
    <w:rsid w:val="0098564E"/>
    <w:rsid w:val="00985AC9"/>
    <w:rsid w:val="009866EF"/>
    <w:rsid w:val="0098783A"/>
    <w:rsid w:val="00991613"/>
    <w:rsid w:val="009921F2"/>
    <w:rsid w:val="00992E67"/>
    <w:rsid w:val="00993695"/>
    <w:rsid w:val="00996E0A"/>
    <w:rsid w:val="009976DD"/>
    <w:rsid w:val="00997A7B"/>
    <w:rsid w:val="009A0140"/>
    <w:rsid w:val="009A09A6"/>
    <w:rsid w:val="009A1054"/>
    <w:rsid w:val="009A1EDC"/>
    <w:rsid w:val="009A27EB"/>
    <w:rsid w:val="009A535E"/>
    <w:rsid w:val="009A6B95"/>
    <w:rsid w:val="009A7F30"/>
    <w:rsid w:val="009B0E6B"/>
    <w:rsid w:val="009B1957"/>
    <w:rsid w:val="009B1BE9"/>
    <w:rsid w:val="009B2455"/>
    <w:rsid w:val="009B3771"/>
    <w:rsid w:val="009B3992"/>
    <w:rsid w:val="009B3CD1"/>
    <w:rsid w:val="009B4B27"/>
    <w:rsid w:val="009B5FB2"/>
    <w:rsid w:val="009B6637"/>
    <w:rsid w:val="009C4C5F"/>
    <w:rsid w:val="009C4E1A"/>
    <w:rsid w:val="009C50EB"/>
    <w:rsid w:val="009C53F3"/>
    <w:rsid w:val="009C6279"/>
    <w:rsid w:val="009C6486"/>
    <w:rsid w:val="009C7022"/>
    <w:rsid w:val="009C7313"/>
    <w:rsid w:val="009C7A1F"/>
    <w:rsid w:val="009D1725"/>
    <w:rsid w:val="009D368C"/>
    <w:rsid w:val="009D4125"/>
    <w:rsid w:val="009D4C26"/>
    <w:rsid w:val="009D6159"/>
    <w:rsid w:val="009D6B82"/>
    <w:rsid w:val="009E084E"/>
    <w:rsid w:val="009E16A0"/>
    <w:rsid w:val="009E1ED6"/>
    <w:rsid w:val="009E2FED"/>
    <w:rsid w:val="009E4AAD"/>
    <w:rsid w:val="009E67B2"/>
    <w:rsid w:val="009E6AE2"/>
    <w:rsid w:val="009F1E45"/>
    <w:rsid w:val="009F59AA"/>
    <w:rsid w:val="009F5E75"/>
    <w:rsid w:val="009F77D2"/>
    <w:rsid w:val="00A000C8"/>
    <w:rsid w:val="00A00A43"/>
    <w:rsid w:val="00A04018"/>
    <w:rsid w:val="00A0550C"/>
    <w:rsid w:val="00A055D6"/>
    <w:rsid w:val="00A05CA6"/>
    <w:rsid w:val="00A11A22"/>
    <w:rsid w:val="00A12E8F"/>
    <w:rsid w:val="00A136DC"/>
    <w:rsid w:val="00A149C0"/>
    <w:rsid w:val="00A15A2B"/>
    <w:rsid w:val="00A16895"/>
    <w:rsid w:val="00A16E1E"/>
    <w:rsid w:val="00A2110B"/>
    <w:rsid w:val="00A21A86"/>
    <w:rsid w:val="00A21F71"/>
    <w:rsid w:val="00A2228F"/>
    <w:rsid w:val="00A24CF9"/>
    <w:rsid w:val="00A2653E"/>
    <w:rsid w:val="00A27EDD"/>
    <w:rsid w:val="00A27F5F"/>
    <w:rsid w:val="00A31CFB"/>
    <w:rsid w:val="00A32A9B"/>
    <w:rsid w:val="00A32D43"/>
    <w:rsid w:val="00A3396A"/>
    <w:rsid w:val="00A33BA1"/>
    <w:rsid w:val="00A345A6"/>
    <w:rsid w:val="00A35B1E"/>
    <w:rsid w:val="00A361AC"/>
    <w:rsid w:val="00A369EA"/>
    <w:rsid w:val="00A36B46"/>
    <w:rsid w:val="00A378B8"/>
    <w:rsid w:val="00A40478"/>
    <w:rsid w:val="00A424A3"/>
    <w:rsid w:val="00A43AA1"/>
    <w:rsid w:val="00A44290"/>
    <w:rsid w:val="00A44A6D"/>
    <w:rsid w:val="00A46842"/>
    <w:rsid w:val="00A47FF6"/>
    <w:rsid w:val="00A5086F"/>
    <w:rsid w:val="00A50C7A"/>
    <w:rsid w:val="00A56080"/>
    <w:rsid w:val="00A618AC"/>
    <w:rsid w:val="00A626E5"/>
    <w:rsid w:val="00A64D62"/>
    <w:rsid w:val="00A6632F"/>
    <w:rsid w:val="00A67576"/>
    <w:rsid w:val="00A67605"/>
    <w:rsid w:val="00A70EB7"/>
    <w:rsid w:val="00A721D1"/>
    <w:rsid w:val="00A72769"/>
    <w:rsid w:val="00A7538E"/>
    <w:rsid w:val="00A753C8"/>
    <w:rsid w:val="00A8023C"/>
    <w:rsid w:val="00A825DB"/>
    <w:rsid w:val="00A83A13"/>
    <w:rsid w:val="00A83D56"/>
    <w:rsid w:val="00A83EB5"/>
    <w:rsid w:val="00A87626"/>
    <w:rsid w:val="00A87F24"/>
    <w:rsid w:val="00A907FE"/>
    <w:rsid w:val="00A9145C"/>
    <w:rsid w:val="00A93227"/>
    <w:rsid w:val="00A94871"/>
    <w:rsid w:val="00A9514E"/>
    <w:rsid w:val="00A95B09"/>
    <w:rsid w:val="00A97E94"/>
    <w:rsid w:val="00AA0F64"/>
    <w:rsid w:val="00AA337E"/>
    <w:rsid w:val="00AA6982"/>
    <w:rsid w:val="00AA7363"/>
    <w:rsid w:val="00AB173C"/>
    <w:rsid w:val="00AB177C"/>
    <w:rsid w:val="00AB2785"/>
    <w:rsid w:val="00AB2B16"/>
    <w:rsid w:val="00AB2C7C"/>
    <w:rsid w:val="00AB3F9B"/>
    <w:rsid w:val="00AB4C36"/>
    <w:rsid w:val="00AB6F0D"/>
    <w:rsid w:val="00AC0BCE"/>
    <w:rsid w:val="00AC20AB"/>
    <w:rsid w:val="00AC4257"/>
    <w:rsid w:val="00AC44D4"/>
    <w:rsid w:val="00AC748C"/>
    <w:rsid w:val="00AD074D"/>
    <w:rsid w:val="00AD2556"/>
    <w:rsid w:val="00AD3B9B"/>
    <w:rsid w:val="00AD4E85"/>
    <w:rsid w:val="00AD50AE"/>
    <w:rsid w:val="00AD6C99"/>
    <w:rsid w:val="00AD74EA"/>
    <w:rsid w:val="00AE0630"/>
    <w:rsid w:val="00AE06A5"/>
    <w:rsid w:val="00AE2410"/>
    <w:rsid w:val="00AE30EC"/>
    <w:rsid w:val="00AE444F"/>
    <w:rsid w:val="00AE530E"/>
    <w:rsid w:val="00AF087D"/>
    <w:rsid w:val="00AF0E44"/>
    <w:rsid w:val="00AF26B4"/>
    <w:rsid w:val="00AF3DBF"/>
    <w:rsid w:val="00AF4AAC"/>
    <w:rsid w:val="00AF4AF2"/>
    <w:rsid w:val="00AF5D4A"/>
    <w:rsid w:val="00B02972"/>
    <w:rsid w:val="00B030E1"/>
    <w:rsid w:val="00B04771"/>
    <w:rsid w:val="00B04EFE"/>
    <w:rsid w:val="00B07D83"/>
    <w:rsid w:val="00B10E7F"/>
    <w:rsid w:val="00B11774"/>
    <w:rsid w:val="00B11906"/>
    <w:rsid w:val="00B140A4"/>
    <w:rsid w:val="00B16633"/>
    <w:rsid w:val="00B21190"/>
    <w:rsid w:val="00B24E6D"/>
    <w:rsid w:val="00B254C3"/>
    <w:rsid w:val="00B25D0B"/>
    <w:rsid w:val="00B26E54"/>
    <w:rsid w:val="00B3131C"/>
    <w:rsid w:val="00B319F8"/>
    <w:rsid w:val="00B3295D"/>
    <w:rsid w:val="00B34F50"/>
    <w:rsid w:val="00B357E3"/>
    <w:rsid w:val="00B359E3"/>
    <w:rsid w:val="00B36303"/>
    <w:rsid w:val="00B377DE"/>
    <w:rsid w:val="00B4058E"/>
    <w:rsid w:val="00B412F7"/>
    <w:rsid w:val="00B41AD1"/>
    <w:rsid w:val="00B4284E"/>
    <w:rsid w:val="00B430E8"/>
    <w:rsid w:val="00B43397"/>
    <w:rsid w:val="00B434C8"/>
    <w:rsid w:val="00B43617"/>
    <w:rsid w:val="00B43E5E"/>
    <w:rsid w:val="00B45735"/>
    <w:rsid w:val="00B4599C"/>
    <w:rsid w:val="00B4687A"/>
    <w:rsid w:val="00B470C6"/>
    <w:rsid w:val="00B50950"/>
    <w:rsid w:val="00B50A59"/>
    <w:rsid w:val="00B50AE5"/>
    <w:rsid w:val="00B50B18"/>
    <w:rsid w:val="00B528C3"/>
    <w:rsid w:val="00B5786B"/>
    <w:rsid w:val="00B60C7A"/>
    <w:rsid w:val="00B61699"/>
    <w:rsid w:val="00B65160"/>
    <w:rsid w:val="00B667B2"/>
    <w:rsid w:val="00B66989"/>
    <w:rsid w:val="00B6706C"/>
    <w:rsid w:val="00B7064E"/>
    <w:rsid w:val="00B70AD5"/>
    <w:rsid w:val="00B711E9"/>
    <w:rsid w:val="00B71F9D"/>
    <w:rsid w:val="00B725E5"/>
    <w:rsid w:val="00B729E0"/>
    <w:rsid w:val="00B73A12"/>
    <w:rsid w:val="00B75D80"/>
    <w:rsid w:val="00B75E54"/>
    <w:rsid w:val="00B76A52"/>
    <w:rsid w:val="00B77579"/>
    <w:rsid w:val="00B77EC4"/>
    <w:rsid w:val="00B80832"/>
    <w:rsid w:val="00B811B1"/>
    <w:rsid w:val="00B81B49"/>
    <w:rsid w:val="00B83F9C"/>
    <w:rsid w:val="00B844DB"/>
    <w:rsid w:val="00B84AAD"/>
    <w:rsid w:val="00B859DB"/>
    <w:rsid w:val="00B871FC"/>
    <w:rsid w:val="00B8745A"/>
    <w:rsid w:val="00B87882"/>
    <w:rsid w:val="00B87BA5"/>
    <w:rsid w:val="00B921B5"/>
    <w:rsid w:val="00B92868"/>
    <w:rsid w:val="00B92F1B"/>
    <w:rsid w:val="00B94621"/>
    <w:rsid w:val="00B94D1A"/>
    <w:rsid w:val="00B959D1"/>
    <w:rsid w:val="00B95CF3"/>
    <w:rsid w:val="00BA17CD"/>
    <w:rsid w:val="00BA2F3F"/>
    <w:rsid w:val="00BA6CBA"/>
    <w:rsid w:val="00BA7BA1"/>
    <w:rsid w:val="00BA7FBE"/>
    <w:rsid w:val="00BB51BD"/>
    <w:rsid w:val="00BB52EE"/>
    <w:rsid w:val="00BB692E"/>
    <w:rsid w:val="00BC0518"/>
    <w:rsid w:val="00BC059E"/>
    <w:rsid w:val="00BC06A1"/>
    <w:rsid w:val="00BC137A"/>
    <w:rsid w:val="00BC2D41"/>
    <w:rsid w:val="00BC2EF3"/>
    <w:rsid w:val="00BC3C62"/>
    <w:rsid w:val="00BC4835"/>
    <w:rsid w:val="00BC4F08"/>
    <w:rsid w:val="00BC5938"/>
    <w:rsid w:val="00BD13C7"/>
    <w:rsid w:val="00BD3425"/>
    <w:rsid w:val="00BD362F"/>
    <w:rsid w:val="00BD4C5E"/>
    <w:rsid w:val="00BD5204"/>
    <w:rsid w:val="00BE0816"/>
    <w:rsid w:val="00BE17BE"/>
    <w:rsid w:val="00BE2E2B"/>
    <w:rsid w:val="00BE3438"/>
    <w:rsid w:val="00BE583A"/>
    <w:rsid w:val="00BE7AD9"/>
    <w:rsid w:val="00BF1EB7"/>
    <w:rsid w:val="00BF2C5A"/>
    <w:rsid w:val="00BF31A9"/>
    <w:rsid w:val="00BF3B11"/>
    <w:rsid w:val="00BF50C5"/>
    <w:rsid w:val="00C00757"/>
    <w:rsid w:val="00C02413"/>
    <w:rsid w:val="00C02972"/>
    <w:rsid w:val="00C03254"/>
    <w:rsid w:val="00C033C1"/>
    <w:rsid w:val="00C03629"/>
    <w:rsid w:val="00C03742"/>
    <w:rsid w:val="00C03950"/>
    <w:rsid w:val="00C03E4C"/>
    <w:rsid w:val="00C05EBD"/>
    <w:rsid w:val="00C07BC3"/>
    <w:rsid w:val="00C1100F"/>
    <w:rsid w:val="00C13654"/>
    <w:rsid w:val="00C13B6C"/>
    <w:rsid w:val="00C13DF7"/>
    <w:rsid w:val="00C1574C"/>
    <w:rsid w:val="00C20646"/>
    <w:rsid w:val="00C206A5"/>
    <w:rsid w:val="00C235A6"/>
    <w:rsid w:val="00C2503A"/>
    <w:rsid w:val="00C2518D"/>
    <w:rsid w:val="00C26A39"/>
    <w:rsid w:val="00C26FBB"/>
    <w:rsid w:val="00C27E81"/>
    <w:rsid w:val="00C308EE"/>
    <w:rsid w:val="00C337EE"/>
    <w:rsid w:val="00C340D1"/>
    <w:rsid w:val="00C36612"/>
    <w:rsid w:val="00C36885"/>
    <w:rsid w:val="00C36ED5"/>
    <w:rsid w:val="00C3721E"/>
    <w:rsid w:val="00C372EB"/>
    <w:rsid w:val="00C37CB0"/>
    <w:rsid w:val="00C37EB4"/>
    <w:rsid w:val="00C40585"/>
    <w:rsid w:val="00C40A9A"/>
    <w:rsid w:val="00C41624"/>
    <w:rsid w:val="00C43A8F"/>
    <w:rsid w:val="00C44C32"/>
    <w:rsid w:val="00C44E3B"/>
    <w:rsid w:val="00C4527C"/>
    <w:rsid w:val="00C47A99"/>
    <w:rsid w:val="00C50FCB"/>
    <w:rsid w:val="00C521A7"/>
    <w:rsid w:val="00C54796"/>
    <w:rsid w:val="00C56DD5"/>
    <w:rsid w:val="00C608D2"/>
    <w:rsid w:val="00C667DF"/>
    <w:rsid w:val="00C7094F"/>
    <w:rsid w:val="00C7622F"/>
    <w:rsid w:val="00C76A66"/>
    <w:rsid w:val="00C76D88"/>
    <w:rsid w:val="00C76F78"/>
    <w:rsid w:val="00C81B0B"/>
    <w:rsid w:val="00C81D77"/>
    <w:rsid w:val="00C84F82"/>
    <w:rsid w:val="00C87C84"/>
    <w:rsid w:val="00C92265"/>
    <w:rsid w:val="00C93BF9"/>
    <w:rsid w:val="00C946FE"/>
    <w:rsid w:val="00C96FD1"/>
    <w:rsid w:val="00C97409"/>
    <w:rsid w:val="00C97E36"/>
    <w:rsid w:val="00CA0084"/>
    <w:rsid w:val="00CA0824"/>
    <w:rsid w:val="00CA1477"/>
    <w:rsid w:val="00CA39EC"/>
    <w:rsid w:val="00CA3A69"/>
    <w:rsid w:val="00CA3A88"/>
    <w:rsid w:val="00CA4DF6"/>
    <w:rsid w:val="00CA518C"/>
    <w:rsid w:val="00CA51D7"/>
    <w:rsid w:val="00CA52D6"/>
    <w:rsid w:val="00CA5A6F"/>
    <w:rsid w:val="00CA5DF5"/>
    <w:rsid w:val="00CA6759"/>
    <w:rsid w:val="00CB05E0"/>
    <w:rsid w:val="00CB08B7"/>
    <w:rsid w:val="00CB2A72"/>
    <w:rsid w:val="00CB44B2"/>
    <w:rsid w:val="00CB691C"/>
    <w:rsid w:val="00CC0E62"/>
    <w:rsid w:val="00CC17ED"/>
    <w:rsid w:val="00CC439B"/>
    <w:rsid w:val="00CC486A"/>
    <w:rsid w:val="00CC7A78"/>
    <w:rsid w:val="00CD0DAA"/>
    <w:rsid w:val="00CD116C"/>
    <w:rsid w:val="00CD1832"/>
    <w:rsid w:val="00CD21CB"/>
    <w:rsid w:val="00CD2501"/>
    <w:rsid w:val="00CD3EA3"/>
    <w:rsid w:val="00CD4A19"/>
    <w:rsid w:val="00CD4F2E"/>
    <w:rsid w:val="00CE61F4"/>
    <w:rsid w:val="00CE7637"/>
    <w:rsid w:val="00CF08BF"/>
    <w:rsid w:val="00CF0D83"/>
    <w:rsid w:val="00CF0DDC"/>
    <w:rsid w:val="00CF1239"/>
    <w:rsid w:val="00CF1D8B"/>
    <w:rsid w:val="00CF2FFD"/>
    <w:rsid w:val="00CF3640"/>
    <w:rsid w:val="00CF4578"/>
    <w:rsid w:val="00CF4F41"/>
    <w:rsid w:val="00CF55BC"/>
    <w:rsid w:val="00CF5605"/>
    <w:rsid w:val="00CF5A24"/>
    <w:rsid w:val="00CF5BE7"/>
    <w:rsid w:val="00D00046"/>
    <w:rsid w:val="00D008F5"/>
    <w:rsid w:val="00D02824"/>
    <w:rsid w:val="00D02EB5"/>
    <w:rsid w:val="00D03632"/>
    <w:rsid w:val="00D03B30"/>
    <w:rsid w:val="00D04ACD"/>
    <w:rsid w:val="00D06204"/>
    <w:rsid w:val="00D070E7"/>
    <w:rsid w:val="00D078AB"/>
    <w:rsid w:val="00D122C1"/>
    <w:rsid w:val="00D128FD"/>
    <w:rsid w:val="00D12AAF"/>
    <w:rsid w:val="00D15538"/>
    <w:rsid w:val="00D1772B"/>
    <w:rsid w:val="00D204EF"/>
    <w:rsid w:val="00D22338"/>
    <w:rsid w:val="00D2285D"/>
    <w:rsid w:val="00D2367A"/>
    <w:rsid w:val="00D2582E"/>
    <w:rsid w:val="00D3172E"/>
    <w:rsid w:val="00D3332C"/>
    <w:rsid w:val="00D3642C"/>
    <w:rsid w:val="00D378B8"/>
    <w:rsid w:val="00D41E05"/>
    <w:rsid w:val="00D424A3"/>
    <w:rsid w:val="00D432D8"/>
    <w:rsid w:val="00D43395"/>
    <w:rsid w:val="00D43FA9"/>
    <w:rsid w:val="00D44625"/>
    <w:rsid w:val="00D4529D"/>
    <w:rsid w:val="00D47D4D"/>
    <w:rsid w:val="00D50BD5"/>
    <w:rsid w:val="00D55540"/>
    <w:rsid w:val="00D569A3"/>
    <w:rsid w:val="00D56E54"/>
    <w:rsid w:val="00D573F7"/>
    <w:rsid w:val="00D603BB"/>
    <w:rsid w:val="00D60C86"/>
    <w:rsid w:val="00D61341"/>
    <w:rsid w:val="00D64AA8"/>
    <w:rsid w:val="00D6506C"/>
    <w:rsid w:val="00D65589"/>
    <w:rsid w:val="00D6601F"/>
    <w:rsid w:val="00D672E7"/>
    <w:rsid w:val="00D713C8"/>
    <w:rsid w:val="00D71B75"/>
    <w:rsid w:val="00D723E5"/>
    <w:rsid w:val="00D75340"/>
    <w:rsid w:val="00D75ED2"/>
    <w:rsid w:val="00D76A3B"/>
    <w:rsid w:val="00D80241"/>
    <w:rsid w:val="00D818E0"/>
    <w:rsid w:val="00D83562"/>
    <w:rsid w:val="00D84D2D"/>
    <w:rsid w:val="00D85496"/>
    <w:rsid w:val="00D86A57"/>
    <w:rsid w:val="00D875B8"/>
    <w:rsid w:val="00D8764D"/>
    <w:rsid w:val="00D87E85"/>
    <w:rsid w:val="00D90F5D"/>
    <w:rsid w:val="00D91433"/>
    <w:rsid w:val="00D937F9"/>
    <w:rsid w:val="00D93822"/>
    <w:rsid w:val="00D956C8"/>
    <w:rsid w:val="00D9577C"/>
    <w:rsid w:val="00D957C8"/>
    <w:rsid w:val="00D96CE5"/>
    <w:rsid w:val="00DA7E40"/>
    <w:rsid w:val="00DB0338"/>
    <w:rsid w:val="00DB2AAA"/>
    <w:rsid w:val="00DB430B"/>
    <w:rsid w:val="00DB4A3F"/>
    <w:rsid w:val="00DB62CB"/>
    <w:rsid w:val="00DB73EE"/>
    <w:rsid w:val="00DB7C83"/>
    <w:rsid w:val="00DB7E34"/>
    <w:rsid w:val="00DC13CA"/>
    <w:rsid w:val="00DC3B16"/>
    <w:rsid w:val="00DC3FD5"/>
    <w:rsid w:val="00DC49E2"/>
    <w:rsid w:val="00DC5861"/>
    <w:rsid w:val="00DD34B8"/>
    <w:rsid w:val="00DD4838"/>
    <w:rsid w:val="00DD4D3C"/>
    <w:rsid w:val="00DD565E"/>
    <w:rsid w:val="00DD5A01"/>
    <w:rsid w:val="00DD61FE"/>
    <w:rsid w:val="00DD6972"/>
    <w:rsid w:val="00DE005C"/>
    <w:rsid w:val="00DE09AA"/>
    <w:rsid w:val="00DE0B29"/>
    <w:rsid w:val="00DE0D81"/>
    <w:rsid w:val="00DE37FC"/>
    <w:rsid w:val="00DE416D"/>
    <w:rsid w:val="00DE416F"/>
    <w:rsid w:val="00DE4D06"/>
    <w:rsid w:val="00DE5A37"/>
    <w:rsid w:val="00DE6FD5"/>
    <w:rsid w:val="00DE7CD4"/>
    <w:rsid w:val="00DF304A"/>
    <w:rsid w:val="00DF359F"/>
    <w:rsid w:val="00DF4606"/>
    <w:rsid w:val="00DF534E"/>
    <w:rsid w:val="00DF5BA9"/>
    <w:rsid w:val="00DF6735"/>
    <w:rsid w:val="00E02B61"/>
    <w:rsid w:val="00E03070"/>
    <w:rsid w:val="00E07DAE"/>
    <w:rsid w:val="00E10DDE"/>
    <w:rsid w:val="00E10E1B"/>
    <w:rsid w:val="00E11C83"/>
    <w:rsid w:val="00E12D81"/>
    <w:rsid w:val="00E14441"/>
    <w:rsid w:val="00E14BCB"/>
    <w:rsid w:val="00E17AB7"/>
    <w:rsid w:val="00E2170A"/>
    <w:rsid w:val="00E2245D"/>
    <w:rsid w:val="00E235E2"/>
    <w:rsid w:val="00E2381D"/>
    <w:rsid w:val="00E23955"/>
    <w:rsid w:val="00E23E0A"/>
    <w:rsid w:val="00E24621"/>
    <w:rsid w:val="00E2463A"/>
    <w:rsid w:val="00E25F49"/>
    <w:rsid w:val="00E27D75"/>
    <w:rsid w:val="00E30D50"/>
    <w:rsid w:val="00E319D1"/>
    <w:rsid w:val="00E3221B"/>
    <w:rsid w:val="00E3238C"/>
    <w:rsid w:val="00E32F75"/>
    <w:rsid w:val="00E3386A"/>
    <w:rsid w:val="00E341EA"/>
    <w:rsid w:val="00E345C8"/>
    <w:rsid w:val="00E34BC8"/>
    <w:rsid w:val="00E358AC"/>
    <w:rsid w:val="00E36A79"/>
    <w:rsid w:val="00E41F5E"/>
    <w:rsid w:val="00E43801"/>
    <w:rsid w:val="00E4407C"/>
    <w:rsid w:val="00E45355"/>
    <w:rsid w:val="00E47045"/>
    <w:rsid w:val="00E47D1B"/>
    <w:rsid w:val="00E47EB0"/>
    <w:rsid w:val="00E51879"/>
    <w:rsid w:val="00E528BE"/>
    <w:rsid w:val="00E53091"/>
    <w:rsid w:val="00E54302"/>
    <w:rsid w:val="00E543CF"/>
    <w:rsid w:val="00E54E10"/>
    <w:rsid w:val="00E55257"/>
    <w:rsid w:val="00E5704C"/>
    <w:rsid w:val="00E572D5"/>
    <w:rsid w:val="00E57CF1"/>
    <w:rsid w:val="00E62143"/>
    <w:rsid w:val="00E648C4"/>
    <w:rsid w:val="00E669B1"/>
    <w:rsid w:val="00E700EE"/>
    <w:rsid w:val="00E7021B"/>
    <w:rsid w:val="00E715A3"/>
    <w:rsid w:val="00E72195"/>
    <w:rsid w:val="00E75DE6"/>
    <w:rsid w:val="00E76200"/>
    <w:rsid w:val="00E765F7"/>
    <w:rsid w:val="00E76BE2"/>
    <w:rsid w:val="00E773E8"/>
    <w:rsid w:val="00E8158F"/>
    <w:rsid w:val="00E852FF"/>
    <w:rsid w:val="00E858CD"/>
    <w:rsid w:val="00E85A75"/>
    <w:rsid w:val="00E86EFB"/>
    <w:rsid w:val="00E9007C"/>
    <w:rsid w:val="00E90265"/>
    <w:rsid w:val="00E908EC"/>
    <w:rsid w:val="00E913D2"/>
    <w:rsid w:val="00E9293A"/>
    <w:rsid w:val="00E936E5"/>
    <w:rsid w:val="00E950C9"/>
    <w:rsid w:val="00E953D2"/>
    <w:rsid w:val="00E96B4B"/>
    <w:rsid w:val="00EA1C70"/>
    <w:rsid w:val="00EA4B53"/>
    <w:rsid w:val="00EA4F16"/>
    <w:rsid w:val="00EA6E32"/>
    <w:rsid w:val="00EB1880"/>
    <w:rsid w:val="00EB3BBB"/>
    <w:rsid w:val="00EB45EC"/>
    <w:rsid w:val="00EB4A1D"/>
    <w:rsid w:val="00EB4C66"/>
    <w:rsid w:val="00EB720D"/>
    <w:rsid w:val="00EB771E"/>
    <w:rsid w:val="00EB7F5F"/>
    <w:rsid w:val="00EC0593"/>
    <w:rsid w:val="00EC30EA"/>
    <w:rsid w:val="00EC327D"/>
    <w:rsid w:val="00EC51AF"/>
    <w:rsid w:val="00EC54AC"/>
    <w:rsid w:val="00EC6FD6"/>
    <w:rsid w:val="00EC7D85"/>
    <w:rsid w:val="00EC7F55"/>
    <w:rsid w:val="00EC7FA9"/>
    <w:rsid w:val="00ED4033"/>
    <w:rsid w:val="00ED4582"/>
    <w:rsid w:val="00ED4712"/>
    <w:rsid w:val="00ED50E9"/>
    <w:rsid w:val="00ED699D"/>
    <w:rsid w:val="00ED71F8"/>
    <w:rsid w:val="00EE4C2A"/>
    <w:rsid w:val="00EE719E"/>
    <w:rsid w:val="00EF0C86"/>
    <w:rsid w:val="00EF0DB2"/>
    <w:rsid w:val="00EF2975"/>
    <w:rsid w:val="00EF2CEF"/>
    <w:rsid w:val="00EF4CD5"/>
    <w:rsid w:val="00EF7F46"/>
    <w:rsid w:val="00F00620"/>
    <w:rsid w:val="00F03298"/>
    <w:rsid w:val="00F0551C"/>
    <w:rsid w:val="00F0721A"/>
    <w:rsid w:val="00F075C8"/>
    <w:rsid w:val="00F10EAC"/>
    <w:rsid w:val="00F12731"/>
    <w:rsid w:val="00F13A2C"/>
    <w:rsid w:val="00F2073A"/>
    <w:rsid w:val="00F214A8"/>
    <w:rsid w:val="00F225AF"/>
    <w:rsid w:val="00F22A98"/>
    <w:rsid w:val="00F243F5"/>
    <w:rsid w:val="00F2486A"/>
    <w:rsid w:val="00F250AE"/>
    <w:rsid w:val="00F2514D"/>
    <w:rsid w:val="00F255C3"/>
    <w:rsid w:val="00F26FF1"/>
    <w:rsid w:val="00F311BA"/>
    <w:rsid w:val="00F32687"/>
    <w:rsid w:val="00F3364A"/>
    <w:rsid w:val="00F33DEC"/>
    <w:rsid w:val="00F361F8"/>
    <w:rsid w:val="00F4062E"/>
    <w:rsid w:val="00F4182E"/>
    <w:rsid w:val="00F41862"/>
    <w:rsid w:val="00F44067"/>
    <w:rsid w:val="00F45F1B"/>
    <w:rsid w:val="00F46654"/>
    <w:rsid w:val="00F5014A"/>
    <w:rsid w:val="00F5079C"/>
    <w:rsid w:val="00F50EB8"/>
    <w:rsid w:val="00F51837"/>
    <w:rsid w:val="00F524D9"/>
    <w:rsid w:val="00F527C1"/>
    <w:rsid w:val="00F5455F"/>
    <w:rsid w:val="00F54831"/>
    <w:rsid w:val="00F55FA8"/>
    <w:rsid w:val="00F560EA"/>
    <w:rsid w:val="00F57F42"/>
    <w:rsid w:val="00F601FD"/>
    <w:rsid w:val="00F60A32"/>
    <w:rsid w:val="00F65BE4"/>
    <w:rsid w:val="00F66954"/>
    <w:rsid w:val="00F6698D"/>
    <w:rsid w:val="00F71AD0"/>
    <w:rsid w:val="00F7216E"/>
    <w:rsid w:val="00F741A0"/>
    <w:rsid w:val="00F74586"/>
    <w:rsid w:val="00F761F2"/>
    <w:rsid w:val="00F769A2"/>
    <w:rsid w:val="00F82479"/>
    <w:rsid w:val="00F82C28"/>
    <w:rsid w:val="00F833F3"/>
    <w:rsid w:val="00F836B4"/>
    <w:rsid w:val="00F84BED"/>
    <w:rsid w:val="00F855C3"/>
    <w:rsid w:val="00F863EA"/>
    <w:rsid w:val="00F866E3"/>
    <w:rsid w:val="00F8705E"/>
    <w:rsid w:val="00F879AC"/>
    <w:rsid w:val="00F87CAE"/>
    <w:rsid w:val="00F91A26"/>
    <w:rsid w:val="00F92862"/>
    <w:rsid w:val="00F94C8A"/>
    <w:rsid w:val="00F961F6"/>
    <w:rsid w:val="00F9794C"/>
    <w:rsid w:val="00F97B13"/>
    <w:rsid w:val="00FA1BF4"/>
    <w:rsid w:val="00FA25B6"/>
    <w:rsid w:val="00FA264D"/>
    <w:rsid w:val="00FA2848"/>
    <w:rsid w:val="00FA31F6"/>
    <w:rsid w:val="00FA3FD3"/>
    <w:rsid w:val="00FA4405"/>
    <w:rsid w:val="00FA5B5C"/>
    <w:rsid w:val="00FA5EDC"/>
    <w:rsid w:val="00FA65CA"/>
    <w:rsid w:val="00FB06DE"/>
    <w:rsid w:val="00FB0D2C"/>
    <w:rsid w:val="00FB1E04"/>
    <w:rsid w:val="00FB325E"/>
    <w:rsid w:val="00FB3828"/>
    <w:rsid w:val="00FB4F07"/>
    <w:rsid w:val="00FB53A4"/>
    <w:rsid w:val="00FC2591"/>
    <w:rsid w:val="00FC3DA2"/>
    <w:rsid w:val="00FC4358"/>
    <w:rsid w:val="00FC55B1"/>
    <w:rsid w:val="00FC55DB"/>
    <w:rsid w:val="00FC74A3"/>
    <w:rsid w:val="00FD047A"/>
    <w:rsid w:val="00FD19C6"/>
    <w:rsid w:val="00FD2649"/>
    <w:rsid w:val="00FD3E75"/>
    <w:rsid w:val="00FD6E27"/>
    <w:rsid w:val="00FE0067"/>
    <w:rsid w:val="00FE0307"/>
    <w:rsid w:val="00FE03CC"/>
    <w:rsid w:val="00FE0A33"/>
    <w:rsid w:val="00FE1601"/>
    <w:rsid w:val="00FE37C8"/>
    <w:rsid w:val="00FE3863"/>
    <w:rsid w:val="00FE4E1F"/>
    <w:rsid w:val="00FE6255"/>
    <w:rsid w:val="00FF0B2F"/>
    <w:rsid w:val="00FF1888"/>
    <w:rsid w:val="00FF1A8E"/>
    <w:rsid w:val="00FF26EC"/>
    <w:rsid w:val="00FF26FB"/>
    <w:rsid w:val="00FF279A"/>
    <w:rsid w:val="00FF2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Outline List 1"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D7"/>
    <w:rPr>
      <w:sz w:val="22"/>
      <w:szCs w:val="24"/>
    </w:rPr>
  </w:style>
  <w:style w:type="paragraph" w:styleId="Heading1">
    <w:name w:val="heading 1"/>
    <w:next w:val="BodyText"/>
    <w:qFormat/>
    <w:rsid w:val="00B66989"/>
    <w:pPr>
      <w:keepNext/>
      <w:pageBreakBefore/>
      <w:numPr>
        <w:numId w:val="26"/>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C2C1A"/>
    <w:pPr>
      <w:numPr>
        <w:ilvl w:val="2"/>
      </w:numPr>
      <w:tabs>
        <w:tab w:val="clear" w:pos="900"/>
      </w:tabs>
      <w:autoSpaceDE/>
      <w:autoSpaceDN/>
      <w:adjustRightInd/>
      <w:spacing w:before="240" w:after="120"/>
      <w:ind w:left="990" w:hanging="990"/>
      <w:outlineLvl w:val="2"/>
    </w:pPr>
    <w:rPr>
      <w:bCs w:val="0"/>
      <w:iCs w:val="0"/>
      <w:sz w:val="28"/>
      <w:szCs w:val="26"/>
      <w:lang w:eastAsia="fr-FR"/>
    </w:rPr>
  </w:style>
  <w:style w:type="paragraph" w:styleId="Heading4">
    <w:name w:val="heading 4"/>
    <w:basedOn w:val="Heading3"/>
    <w:next w:val="BodyText"/>
    <w:qFormat/>
    <w:rsid w:val="00F560EA"/>
    <w:pPr>
      <w:numPr>
        <w:ilvl w:val="3"/>
      </w:numPr>
      <w:ind w:left="1170" w:hanging="1170"/>
      <w:outlineLvl w:val="3"/>
    </w:pPr>
    <w:rPr>
      <w:sz w:val="24"/>
      <w:szCs w:val="28"/>
    </w:rPr>
  </w:style>
  <w:style w:type="paragraph" w:styleId="Heading5">
    <w:name w:val="heading 5"/>
    <w:basedOn w:val="Heading4"/>
    <w:next w:val="BodyText"/>
    <w:autoRedefine/>
    <w:qFormat/>
    <w:rsid w:val="002E6E69"/>
    <w:pPr>
      <w:numPr>
        <w:ilvl w:val="4"/>
      </w:numPr>
      <w:tabs>
        <w:tab w:val="left" w:pos="1440"/>
      </w:tabs>
      <w:spacing w:after="40"/>
      <w:ind w:left="1296" w:hanging="1296"/>
      <w:outlineLvl w:val="4"/>
    </w:pPr>
    <w:rPr>
      <w:bCs/>
      <w:iCs/>
      <w:szCs w:val="26"/>
    </w:rPr>
  </w:style>
  <w:style w:type="paragraph" w:styleId="Heading6">
    <w:name w:val="heading 6"/>
    <w:basedOn w:val="Heading5"/>
    <w:next w:val="BodyText"/>
    <w:qFormat/>
    <w:rsid w:val="00372700"/>
    <w:pPr>
      <w:numPr>
        <w:ilvl w:val="5"/>
      </w:numPr>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link w:val="TableHeadingChar"/>
    <w:rsid w:val="005A70FD"/>
    <w:pPr>
      <w:spacing w:before="60" w:after="60"/>
    </w:pPr>
    <w:rPr>
      <w:rFonts w:ascii="Arial" w:hAnsi="Arial" w:cs="Arial"/>
      <w:b/>
      <w:sz w:val="18"/>
      <w:szCs w:val="22"/>
    </w:rPr>
  </w:style>
  <w:style w:type="paragraph" w:customStyle="1" w:styleId="TableText">
    <w:name w:val="Table Text"/>
    <w:aliases w:val="table Body Text,table text,Table Text1,table Body Text1,tt1"/>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86A57"/>
    <w:pPr>
      <w:numPr>
        <w:numId w:val="5"/>
      </w:numPr>
      <w:spacing w:before="60" w:after="60"/>
    </w:pPr>
    <w:rPr>
      <w:sz w:val="22"/>
    </w:rPr>
  </w:style>
  <w:style w:type="paragraph" w:styleId="TOC1">
    <w:name w:val="toc 1"/>
    <w:basedOn w:val="Normal"/>
    <w:next w:val="Normal"/>
    <w:autoRedefine/>
    <w:uiPriority w:val="39"/>
    <w:rsid w:val="00490F52"/>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B223B"/>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0B223B"/>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0B223B"/>
    <w:pPr>
      <w:ind w:left="720"/>
    </w:pPr>
    <w:rPr>
      <w:rFonts w:ascii="Arial" w:hAnsi="Arial"/>
      <w:sz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7E0AC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7E0ACC"/>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3D747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link w:val="CaptionChar"/>
    <w:qFormat/>
    <w:rsid w:val="00E86EFB"/>
    <w:pPr>
      <w:keepNext/>
      <w:keepLines/>
      <w:spacing w:before="240" w:after="6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D86A57"/>
    <w:pPr>
      <w:spacing w:before="120" w:after="120"/>
    </w:pPr>
    <w:rPr>
      <w:sz w:val="22"/>
    </w:rPr>
  </w:style>
  <w:style w:type="character" w:customStyle="1" w:styleId="BodyTextChar">
    <w:name w:val="Body Text Char"/>
    <w:link w:val="BodyText"/>
    <w:rsid w:val="00D86A57"/>
    <w:rPr>
      <w:sz w:val="22"/>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bold">
    <w:name w:val="bold"/>
    <w:basedOn w:val="DefaultParagraphFont"/>
    <w:rsid w:val="0028445D"/>
    <w:rPr>
      <w:b/>
    </w:rPr>
  </w:style>
  <w:style w:type="character" w:customStyle="1" w:styleId="CaptionChar">
    <w:name w:val="Caption Char"/>
    <w:link w:val="Caption"/>
    <w:locked/>
    <w:rsid w:val="00E86EFB"/>
    <w:rPr>
      <w:rFonts w:cs="Arial"/>
      <w:bCs/>
      <w:i/>
      <w:sz w:val="22"/>
    </w:rPr>
  </w:style>
  <w:style w:type="paragraph" w:customStyle="1" w:styleId="InstructionalTextBullets1">
    <w:name w:val="Instructional Text Bullets 1"/>
    <w:qFormat/>
    <w:rsid w:val="0028445D"/>
    <w:pPr>
      <w:numPr>
        <w:numId w:val="14"/>
      </w:numPr>
      <w:tabs>
        <w:tab w:val="left" w:pos="288"/>
      </w:tabs>
      <w:spacing w:before="60"/>
    </w:pPr>
    <w:rPr>
      <w:rFonts w:ascii="Calibri" w:hAnsi="Calibri"/>
      <w:i/>
      <w:color w:val="76923C"/>
      <w:sz w:val="22"/>
    </w:rPr>
  </w:style>
  <w:style w:type="paragraph" w:customStyle="1" w:styleId="Instruction">
    <w:name w:val="Instruction"/>
    <w:basedOn w:val="Normal"/>
    <w:next w:val="BodyText"/>
    <w:rsid w:val="00A83A13"/>
    <w:pPr>
      <w:keepNext/>
      <w:spacing w:before="60" w:after="60" w:line="259" w:lineRule="auto"/>
    </w:pPr>
    <w:rPr>
      <w:rFonts w:asciiTheme="minorHAnsi" w:eastAsiaTheme="minorHAnsi" w:hAnsiTheme="minorHAnsi" w:cstheme="minorBidi"/>
      <w:i/>
      <w:color w:val="0000FF"/>
      <w:szCs w:val="22"/>
    </w:rPr>
  </w:style>
  <w:style w:type="paragraph" w:customStyle="1" w:styleId="TOCLOEHeadingTitle">
    <w:name w:val="TOC/LOE Heading Title"/>
    <w:basedOn w:val="Normal"/>
    <w:next w:val="Normal"/>
    <w:locked/>
    <w:rsid w:val="00A83A13"/>
    <w:pPr>
      <w:numPr>
        <w:numId w:val="15"/>
      </w:numPr>
      <w:tabs>
        <w:tab w:val="left" w:pos="475"/>
      </w:tabs>
      <w:spacing w:after="1600" w:line="400" w:lineRule="exact"/>
    </w:pPr>
    <w:rPr>
      <w:rFonts w:ascii="Verdana" w:eastAsiaTheme="minorHAnsi" w:hAnsi="Verdana" w:cstheme="minorBidi"/>
      <w:b/>
      <w:sz w:val="36"/>
      <w:szCs w:val="22"/>
    </w:rPr>
  </w:style>
  <w:style w:type="paragraph" w:customStyle="1" w:styleId="TableColumnHeader">
    <w:name w:val="Table Column Header"/>
    <w:basedOn w:val="Normal"/>
    <w:qFormat/>
    <w:rsid w:val="00A83A13"/>
    <w:pPr>
      <w:spacing w:before="80" w:after="80" w:line="259" w:lineRule="auto"/>
      <w:jc w:val="center"/>
    </w:pPr>
    <w:rPr>
      <w:rFonts w:ascii="Arial Bold" w:eastAsiaTheme="minorHAnsi" w:hAnsi="Arial Bold" w:cstheme="minorBidi"/>
      <w:b/>
      <w:smallCaps/>
      <w:color w:val="000000"/>
      <w:sz w:val="18"/>
      <w:szCs w:val="16"/>
    </w:rPr>
  </w:style>
  <w:style w:type="paragraph" w:customStyle="1" w:styleId="Numberedparagraph">
    <w:name w:val="Numbered paragraph"/>
    <w:basedOn w:val="Normal"/>
    <w:uiPriority w:val="99"/>
    <w:rsid w:val="00A83A13"/>
    <w:pPr>
      <w:numPr>
        <w:numId w:val="16"/>
      </w:numPr>
      <w:spacing w:before="240" w:after="160" w:line="259" w:lineRule="auto"/>
    </w:pPr>
    <w:rPr>
      <w:rFonts w:asciiTheme="minorHAnsi" w:eastAsiaTheme="minorHAnsi" w:hAnsiTheme="minorHAnsi" w:cstheme="minorBidi"/>
      <w:b/>
      <w:szCs w:val="20"/>
    </w:rPr>
  </w:style>
  <w:style w:type="paragraph" w:customStyle="1" w:styleId="TableContent">
    <w:name w:val="Table Content"/>
    <w:basedOn w:val="Normal"/>
    <w:rsid w:val="00A83A13"/>
    <w:pPr>
      <w:spacing w:before="40" w:after="40" w:line="259" w:lineRule="auto"/>
    </w:pPr>
    <w:rPr>
      <w:rFonts w:ascii="Arial" w:eastAsiaTheme="minorHAnsi" w:hAnsi="Arial" w:cs="Arial"/>
      <w:sz w:val="18"/>
      <w:szCs w:val="18"/>
    </w:rPr>
  </w:style>
  <w:style w:type="character" w:styleId="CommentReference">
    <w:name w:val="annotation reference"/>
    <w:basedOn w:val="DefaultParagraphFont"/>
    <w:unhideWhenUsed/>
    <w:rsid w:val="004C02EE"/>
    <w:rPr>
      <w:sz w:val="16"/>
      <w:szCs w:val="16"/>
    </w:rPr>
  </w:style>
  <w:style w:type="paragraph" w:styleId="CommentText">
    <w:name w:val="annotation text"/>
    <w:basedOn w:val="Normal"/>
    <w:link w:val="CommentTextChar"/>
    <w:unhideWhenUsed/>
    <w:rsid w:val="004C02EE"/>
    <w:rPr>
      <w:sz w:val="20"/>
      <w:szCs w:val="20"/>
    </w:rPr>
  </w:style>
  <w:style w:type="character" w:customStyle="1" w:styleId="CommentTextChar">
    <w:name w:val="Comment Text Char"/>
    <w:basedOn w:val="DefaultParagraphFont"/>
    <w:link w:val="CommentText"/>
    <w:rsid w:val="004C02EE"/>
  </w:style>
  <w:style w:type="paragraph" w:styleId="CommentSubject">
    <w:name w:val="annotation subject"/>
    <w:basedOn w:val="CommentText"/>
    <w:next w:val="CommentText"/>
    <w:link w:val="CommentSubjectChar"/>
    <w:semiHidden/>
    <w:unhideWhenUsed/>
    <w:rsid w:val="004C02EE"/>
    <w:rPr>
      <w:b/>
      <w:bCs/>
    </w:rPr>
  </w:style>
  <w:style w:type="character" w:customStyle="1" w:styleId="CommentSubjectChar">
    <w:name w:val="Comment Subject Char"/>
    <w:basedOn w:val="CommentTextChar"/>
    <w:link w:val="CommentSubject"/>
    <w:semiHidden/>
    <w:rsid w:val="004C02EE"/>
    <w:rPr>
      <w:b/>
      <w:bCs/>
    </w:rPr>
  </w:style>
  <w:style w:type="paragraph" w:customStyle="1" w:styleId="Title3">
    <w:name w:val="Title 3"/>
    <w:basedOn w:val="Title2"/>
    <w:qFormat/>
    <w:rsid w:val="002D5ACA"/>
    <w:pPr>
      <w:spacing w:before="60" w:after="60"/>
    </w:pPr>
    <w:rPr>
      <w:sz w:val="36"/>
      <w:szCs w:val="36"/>
    </w:rPr>
  </w:style>
  <w:style w:type="numbering" w:styleId="1ai">
    <w:name w:val="Outline List 1"/>
    <w:basedOn w:val="NoList"/>
    <w:uiPriority w:val="99"/>
    <w:unhideWhenUsed/>
    <w:rsid w:val="002D5ACA"/>
    <w:pPr>
      <w:numPr>
        <w:numId w:val="17"/>
      </w:numPr>
    </w:pPr>
  </w:style>
  <w:style w:type="character" w:customStyle="1" w:styleId="TableHeadingChar">
    <w:name w:val="Table Heading Char"/>
    <w:basedOn w:val="DefaultParagraphFont"/>
    <w:link w:val="TableHeading"/>
    <w:locked/>
    <w:rsid w:val="005A70FD"/>
    <w:rPr>
      <w:rFonts w:ascii="Arial" w:hAnsi="Arial" w:cs="Arial"/>
      <w:b/>
      <w:sz w:val="18"/>
      <w:szCs w:val="22"/>
    </w:rPr>
  </w:style>
  <w:style w:type="paragraph" w:customStyle="1" w:styleId="Tabletext0">
    <w:name w:val="Table text"/>
    <w:locked/>
    <w:rsid w:val="005A12E6"/>
    <w:pPr>
      <w:keepNext/>
      <w:spacing w:before="40" w:after="40"/>
    </w:pPr>
    <w:rPr>
      <w:rFonts w:ascii="Arial" w:hAnsi="Arial"/>
      <w:noProof/>
      <w:sz w:val="18"/>
    </w:rPr>
  </w:style>
  <w:style w:type="table" w:customStyle="1" w:styleId="EVEAHProgram">
    <w:name w:val="EVEAH Program"/>
    <w:basedOn w:val="TableNormal"/>
    <w:uiPriority w:val="99"/>
    <w:qFormat/>
    <w:rsid w:val="000E1A1E"/>
    <w:pPr>
      <w:spacing w:before="40" w:after="40"/>
    </w:pPr>
    <w:rPr>
      <w:rFonts w:ascii="Arial" w:hAnsi="Arial"/>
      <w:sz w:val="18"/>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cantSplit/>
    </w:trPr>
    <w:tblStylePr w:type="firstRow">
      <w:pPr>
        <w:wordWrap/>
        <w:spacing w:beforeLines="0" w:beforeAutospacing="0" w:afterLines="0" w:afterAutospacing="0" w:line="240" w:lineRule="auto"/>
        <w:jc w:val="center"/>
      </w:pPr>
      <w:rPr>
        <w:rFonts w:ascii="Verdana" w:hAnsi="Verdana"/>
        <w:b/>
        <w:sz w:val="18"/>
      </w:rPr>
      <w:tblPr/>
      <w:tcPr>
        <w:tcBorders>
          <w:top w:val="single" w:sz="12" w:space="0" w:color="auto"/>
          <w:left w:val="single" w:sz="12" w:space="0" w:color="auto"/>
          <w:bottom w:val="nil"/>
          <w:right w:val="single" w:sz="12" w:space="0" w:color="auto"/>
        </w:tcBorders>
        <w:shd w:val="pct10" w:color="auto" w:fill="auto"/>
      </w:tcPr>
    </w:tblStylePr>
  </w:style>
  <w:style w:type="paragraph" w:styleId="TableofFigures">
    <w:name w:val="table of figures"/>
    <w:basedOn w:val="Normal"/>
    <w:next w:val="Normal"/>
    <w:autoRedefine/>
    <w:uiPriority w:val="99"/>
    <w:unhideWhenUsed/>
    <w:rsid w:val="004B15D7"/>
    <w:rPr>
      <w:i/>
    </w:rPr>
  </w:style>
  <w:style w:type="paragraph" w:customStyle="1" w:styleId="TableTextBullet1">
    <w:name w:val="Table Text Bullet 1"/>
    <w:basedOn w:val="TableText"/>
    <w:next w:val="BodyText"/>
    <w:qFormat/>
    <w:rsid w:val="00A2228F"/>
    <w:pPr>
      <w:numPr>
        <w:numId w:val="19"/>
      </w:numPr>
      <w:spacing w:before="40" w:after="40"/>
    </w:pPr>
    <w:rPr>
      <w:sz w:val="18"/>
    </w:rPr>
  </w:style>
  <w:style w:type="paragraph" w:styleId="Revision">
    <w:name w:val="Revision"/>
    <w:hidden/>
    <w:uiPriority w:val="99"/>
    <w:semiHidden/>
    <w:rsid w:val="00705CF0"/>
    <w:rPr>
      <w:sz w:val="22"/>
      <w:szCs w:val="24"/>
    </w:rPr>
  </w:style>
  <w:style w:type="paragraph" w:customStyle="1" w:styleId="BodyText2">
    <w:name w:val="Body Text2"/>
    <w:basedOn w:val="Normal"/>
    <w:qFormat/>
    <w:rsid w:val="00C26A39"/>
    <w:pPr>
      <w:spacing w:after="200" w:line="276" w:lineRule="auto"/>
    </w:pPr>
    <w:rPr>
      <w:rFonts w:asciiTheme="minorHAnsi" w:eastAsiaTheme="minorHAnsi" w:hAnsiTheme="minorHAnsi" w:cstheme="minorBidi"/>
      <w:szCs w:val="22"/>
    </w:rPr>
  </w:style>
  <w:style w:type="paragraph" w:customStyle="1" w:styleId="TextinFigure1">
    <w:name w:val="Text in Figure 1"/>
    <w:basedOn w:val="Normal"/>
    <w:uiPriority w:val="99"/>
    <w:rsid w:val="00C26A39"/>
    <w:pPr>
      <w:numPr>
        <w:numId w:val="20"/>
      </w:numPr>
      <w:spacing w:after="80" w:line="276" w:lineRule="auto"/>
    </w:pPr>
    <w:rPr>
      <w:rFonts w:asciiTheme="minorHAnsi" w:eastAsiaTheme="minorHAnsi" w:hAnsiTheme="minorHAnsi" w:cs="Arial"/>
      <w:color w:val="3333CC"/>
      <w:sz w:val="16"/>
      <w:szCs w:val="14"/>
    </w:rPr>
  </w:style>
  <w:style w:type="paragraph" w:styleId="ListParagraph">
    <w:name w:val="List Paragraph"/>
    <w:basedOn w:val="Normal"/>
    <w:uiPriority w:val="34"/>
    <w:qFormat/>
    <w:rsid w:val="00A907FE"/>
    <w:pPr>
      <w:spacing w:after="200" w:line="276" w:lineRule="auto"/>
      <w:ind w:left="720"/>
      <w:contextualSpacing/>
    </w:pPr>
    <w:rPr>
      <w:rFonts w:asciiTheme="minorHAnsi" w:eastAsiaTheme="minorHAnsi"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Outline List 1"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D7"/>
    <w:rPr>
      <w:sz w:val="22"/>
      <w:szCs w:val="24"/>
    </w:rPr>
  </w:style>
  <w:style w:type="paragraph" w:styleId="Heading1">
    <w:name w:val="heading 1"/>
    <w:next w:val="BodyText"/>
    <w:qFormat/>
    <w:rsid w:val="00B66989"/>
    <w:pPr>
      <w:keepNext/>
      <w:pageBreakBefore/>
      <w:numPr>
        <w:numId w:val="26"/>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C2C1A"/>
    <w:pPr>
      <w:numPr>
        <w:ilvl w:val="2"/>
      </w:numPr>
      <w:tabs>
        <w:tab w:val="clear" w:pos="900"/>
      </w:tabs>
      <w:autoSpaceDE/>
      <w:autoSpaceDN/>
      <w:adjustRightInd/>
      <w:spacing w:before="240" w:after="120"/>
      <w:ind w:left="990" w:hanging="990"/>
      <w:outlineLvl w:val="2"/>
    </w:pPr>
    <w:rPr>
      <w:bCs w:val="0"/>
      <w:iCs w:val="0"/>
      <w:sz w:val="28"/>
      <w:szCs w:val="26"/>
      <w:lang w:eastAsia="fr-FR"/>
    </w:rPr>
  </w:style>
  <w:style w:type="paragraph" w:styleId="Heading4">
    <w:name w:val="heading 4"/>
    <w:basedOn w:val="Heading3"/>
    <w:next w:val="BodyText"/>
    <w:qFormat/>
    <w:rsid w:val="00F560EA"/>
    <w:pPr>
      <w:numPr>
        <w:ilvl w:val="3"/>
      </w:numPr>
      <w:ind w:left="1170" w:hanging="1170"/>
      <w:outlineLvl w:val="3"/>
    </w:pPr>
    <w:rPr>
      <w:sz w:val="24"/>
      <w:szCs w:val="28"/>
    </w:rPr>
  </w:style>
  <w:style w:type="paragraph" w:styleId="Heading5">
    <w:name w:val="heading 5"/>
    <w:basedOn w:val="Heading4"/>
    <w:next w:val="BodyText"/>
    <w:autoRedefine/>
    <w:qFormat/>
    <w:rsid w:val="002E6E69"/>
    <w:pPr>
      <w:numPr>
        <w:ilvl w:val="4"/>
      </w:numPr>
      <w:tabs>
        <w:tab w:val="left" w:pos="1440"/>
      </w:tabs>
      <w:spacing w:after="40"/>
      <w:ind w:left="1296" w:hanging="1296"/>
      <w:outlineLvl w:val="4"/>
    </w:pPr>
    <w:rPr>
      <w:bCs/>
      <w:iCs/>
      <w:szCs w:val="26"/>
    </w:rPr>
  </w:style>
  <w:style w:type="paragraph" w:styleId="Heading6">
    <w:name w:val="heading 6"/>
    <w:basedOn w:val="Heading5"/>
    <w:next w:val="BodyText"/>
    <w:qFormat/>
    <w:rsid w:val="00372700"/>
    <w:pPr>
      <w:numPr>
        <w:ilvl w:val="5"/>
      </w:numPr>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liases w:val="th"/>
    <w:link w:val="TableHeadingChar"/>
    <w:rsid w:val="005A70FD"/>
    <w:pPr>
      <w:spacing w:before="60" w:after="60"/>
    </w:pPr>
    <w:rPr>
      <w:rFonts w:ascii="Arial" w:hAnsi="Arial" w:cs="Arial"/>
      <w:b/>
      <w:sz w:val="18"/>
      <w:szCs w:val="22"/>
    </w:rPr>
  </w:style>
  <w:style w:type="paragraph" w:customStyle="1" w:styleId="TableText">
    <w:name w:val="Table Text"/>
    <w:aliases w:val="table Body Text,table text,Table Text1,table Body Text1,tt1"/>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86A57"/>
    <w:pPr>
      <w:numPr>
        <w:numId w:val="5"/>
      </w:numPr>
      <w:spacing w:before="60" w:after="60"/>
    </w:pPr>
    <w:rPr>
      <w:sz w:val="22"/>
    </w:rPr>
  </w:style>
  <w:style w:type="paragraph" w:styleId="TOC1">
    <w:name w:val="toc 1"/>
    <w:basedOn w:val="Normal"/>
    <w:next w:val="Normal"/>
    <w:autoRedefine/>
    <w:uiPriority w:val="39"/>
    <w:rsid w:val="00490F52"/>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B223B"/>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0B223B"/>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0B223B"/>
    <w:pPr>
      <w:ind w:left="720"/>
    </w:pPr>
    <w:rPr>
      <w:rFonts w:ascii="Arial" w:hAnsi="Arial"/>
      <w:sz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7E0AC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7E0ACC"/>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3D747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link w:val="CaptionChar"/>
    <w:qFormat/>
    <w:rsid w:val="00E86EFB"/>
    <w:pPr>
      <w:keepNext/>
      <w:keepLines/>
      <w:spacing w:before="240" w:after="6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D86A57"/>
    <w:pPr>
      <w:spacing w:before="120" w:after="120"/>
    </w:pPr>
    <w:rPr>
      <w:sz w:val="22"/>
    </w:rPr>
  </w:style>
  <w:style w:type="character" w:customStyle="1" w:styleId="BodyTextChar">
    <w:name w:val="Body Text Char"/>
    <w:link w:val="BodyText"/>
    <w:rsid w:val="00D86A57"/>
    <w:rPr>
      <w:sz w:val="22"/>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bold">
    <w:name w:val="bold"/>
    <w:basedOn w:val="DefaultParagraphFont"/>
    <w:rsid w:val="0028445D"/>
    <w:rPr>
      <w:b/>
    </w:rPr>
  </w:style>
  <w:style w:type="character" w:customStyle="1" w:styleId="CaptionChar">
    <w:name w:val="Caption Char"/>
    <w:link w:val="Caption"/>
    <w:locked/>
    <w:rsid w:val="00E86EFB"/>
    <w:rPr>
      <w:rFonts w:cs="Arial"/>
      <w:bCs/>
      <w:i/>
      <w:sz w:val="22"/>
    </w:rPr>
  </w:style>
  <w:style w:type="paragraph" w:customStyle="1" w:styleId="InstructionalTextBullets1">
    <w:name w:val="Instructional Text Bullets 1"/>
    <w:qFormat/>
    <w:rsid w:val="0028445D"/>
    <w:pPr>
      <w:numPr>
        <w:numId w:val="14"/>
      </w:numPr>
      <w:tabs>
        <w:tab w:val="left" w:pos="288"/>
      </w:tabs>
      <w:spacing w:before="60"/>
    </w:pPr>
    <w:rPr>
      <w:rFonts w:ascii="Calibri" w:hAnsi="Calibri"/>
      <w:i/>
      <w:color w:val="76923C"/>
      <w:sz w:val="22"/>
    </w:rPr>
  </w:style>
  <w:style w:type="paragraph" w:customStyle="1" w:styleId="Instruction">
    <w:name w:val="Instruction"/>
    <w:basedOn w:val="Normal"/>
    <w:next w:val="BodyText"/>
    <w:rsid w:val="00A83A13"/>
    <w:pPr>
      <w:keepNext/>
      <w:spacing w:before="60" w:after="60" w:line="259" w:lineRule="auto"/>
    </w:pPr>
    <w:rPr>
      <w:rFonts w:asciiTheme="minorHAnsi" w:eastAsiaTheme="minorHAnsi" w:hAnsiTheme="minorHAnsi" w:cstheme="minorBidi"/>
      <w:i/>
      <w:color w:val="0000FF"/>
      <w:szCs w:val="22"/>
    </w:rPr>
  </w:style>
  <w:style w:type="paragraph" w:customStyle="1" w:styleId="TOCLOEHeadingTitle">
    <w:name w:val="TOC/LOE Heading Title"/>
    <w:basedOn w:val="Normal"/>
    <w:next w:val="Normal"/>
    <w:locked/>
    <w:rsid w:val="00A83A13"/>
    <w:pPr>
      <w:numPr>
        <w:numId w:val="15"/>
      </w:numPr>
      <w:tabs>
        <w:tab w:val="left" w:pos="475"/>
      </w:tabs>
      <w:spacing w:after="1600" w:line="400" w:lineRule="exact"/>
    </w:pPr>
    <w:rPr>
      <w:rFonts w:ascii="Verdana" w:eastAsiaTheme="minorHAnsi" w:hAnsi="Verdana" w:cstheme="minorBidi"/>
      <w:b/>
      <w:sz w:val="36"/>
      <w:szCs w:val="22"/>
    </w:rPr>
  </w:style>
  <w:style w:type="paragraph" w:customStyle="1" w:styleId="TableColumnHeader">
    <w:name w:val="Table Column Header"/>
    <w:basedOn w:val="Normal"/>
    <w:qFormat/>
    <w:rsid w:val="00A83A13"/>
    <w:pPr>
      <w:spacing w:before="80" w:after="80" w:line="259" w:lineRule="auto"/>
      <w:jc w:val="center"/>
    </w:pPr>
    <w:rPr>
      <w:rFonts w:ascii="Arial Bold" w:eastAsiaTheme="minorHAnsi" w:hAnsi="Arial Bold" w:cstheme="minorBidi"/>
      <w:b/>
      <w:smallCaps/>
      <w:color w:val="000000"/>
      <w:sz w:val="18"/>
      <w:szCs w:val="16"/>
    </w:rPr>
  </w:style>
  <w:style w:type="paragraph" w:customStyle="1" w:styleId="Numberedparagraph">
    <w:name w:val="Numbered paragraph"/>
    <w:basedOn w:val="Normal"/>
    <w:uiPriority w:val="99"/>
    <w:rsid w:val="00A83A13"/>
    <w:pPr>
      <w:numPr>
        <w:numId w:val="16"/>
      </w:numPr>
      <w:spacing w:before="240" w:after="160" w:line="259" w:lineRule="auto"/>
    </w:pPr>
    <w:rPr>
      <w:rFonts w:asciiTheme="minorHAnsi" w:eastAsiaTheme="minorHAnsi" w:hAnsiTheme="minorHAnsi" w:cstheme="minorBidi"/>
      <w:b/>
      <w:szCs w:val="20"/>
    </w:rPr>
  </w:style>
  <w:style w:type="paragraph" w:customStyle="1" w:styleId="TableContent">
    <w:name w:val="Table Content"/>
    <w:basedOn w:val="Normal"/>
    <w:rsid w:val="00A83A13"/>
    <w:pPr>
      <w:spacing w:before="40" w:after="40" w:line="259" w:lineRule="auto"/>
    </w:pPr>
    <w:rPr>
      <w:rFonts w:ascii="Arial" w:eastAsiaTheme="minorHAnsi" w:hAnsi="Arial" w:cs="Arial"/>
      <w:sz w:val="18"/>
      <w:szCs w:val="18"/>
    </w:rPr>
  </w:style>
  <w:style w:type="character" w:styleId="CommentReference">
    <w:name w:val="annotation reference"/>
    <w:basedOn w:val="DefaultParagraphFont"/>
    <w:unhideWhenUsed/>
    <w:rsid w:val="004C02EE"/>
    <w:rPr>
      <w:sz w:val="16"/>
      <w:szCs w:val="16"/>
    </w:rPr>
  </w:style>
  <w:style w:type="paragraph" w:styleId="CommentText">
    <w:name w:val="annotation text"/>
    <w:basedOn w:val="Normal"/>
    <w:link w:val="CommentTextChar"/>
    <w:unhideWhenUsed/>
    <w:rsid w:val="004C02EE"/>
    <w:rPr>
      <w:sz w:val="20"/>
      <w:szCs w:val="20"/>
    </w:rPr>
  </w:style>
  <w:style w:type="character" w:customStyle="1" w:styleId="CommentTextChar">
    <w:name w:val="Comment Text Char"/>
    <w:basedOn w:val="DefaultParagraphFont"/>
    <w:link w:val="CommentText"/>
    <w:rsid w:val="004C02EE"/>
  </w:style>
  <w:style w:type="paragraph" w:styleId="CommentSubject">
    <w:name w:val="annotation subject"/>
    <w:basedOn w:val="CommentText"/>
    <w:next w:val="CommentText"/>
    <w:link w:val="CommentSubjectChar"/>
    <w:semiHidden/>
    <w:unhideWhenUsed/>
    <w:rsid w:val="004C02EE"/>
    <w:rPr>
      <w:b/>
      <w:bCs/>
    </w:rPr>
  </w:style>
  <w:style w:type="character" w:customStyle="1" w:styleId="CommentSubjectChar">
    <w:name w:val="Comment Subject Char"/>
    <w:basedOn w:val="CommentTextChar"/>
    <w:link w:val="CommentSubject"/>
    <w:semiHidden/>
    <w:rsid w:val="004C02EE"/>
    <w:rPr>
      <w:b/>
      <w:bCs/>
    </w:rPr>
  </w:style>
  <w:style w:type="paragraph" w:customStyle="1" w:styleId="Title3">
    <w:name w:val="Title 3"/>
    <w:basedOn w:val="Title2"/>
    <w:qFormat/>
    <w:rsid w:val="002D5ACA"/>
    <w:pPr>
      <w:spacing w:before="60" w:after="60"/>
    </w:pPr>
    <w:rPr>
      <w:sz w:val="36"/>
      <w:szCs w:val="36"/>
    </w:rPr>
  </w:style>
  <w:style w:type="numbering" w:styleId="1ai">
    <w:name w:val="Outline List 1"/>
    <w:basedOn w:val="NoList"/>
    <w:uiPriority w:val="99"/>
    <w:unhideWhenUsed/>
    <w:rsid w:val="002D5ACA"/>
    <w:pPr>
      <w:numPr>
        <w:numId w:val="17"/>
      </w:numPr>
    </w:pPr>
  </w:style>
  <w:style w:type="character" w:customStyle="1" w:styleId="TableHeadingChar">
    <w:name w:val="Table Heading Char"/>
    <w:basedOn w:val="DefaultParagraphFont"/>
    <w:link w:val="TableHeading"/>
    <w:locked/>
    <w:rsid w:val="005A70FD"/>
    <w:rPr>
      <w:rFonts w:ascii="Arial" w:hAnsi="Arial" w:cs="Arial"/>
      <w:b/>
      <w:sz w:val="18"/>
      <w:szCs w:val="22"/>
    </w:rPr>
  </w:style>
  <w:style w:type="paragraph" w:customStyle="1" w:styleId="Tabletext0">
    <w:name w:val="Table text"/>
    <w:locked/>
    <w:rsid w:val="005A12E6"/>
    <w:pPr>
      <w:keepNext/>
      <w:spacing w:before="40" w:after="40"/>
    </w:pPr>
    <w:rPr>
      <w:rFonts w:ascii="Arial" w:hAnsi="Arial"/>
      <w:noProof/>
      <w:sz w:val="18"/>
    </w:rPr>
  </w:style>
  <w:style w:type="table" w:customStyle="1" w:styleId="EVEAHProgram">
    <w:name w:val="EVEAH Program"/>
    <w:basedOn w:val="TableNormal"/>
    <w:uiPriority w:val="99"/>
    <w:qFormat/>
    <w:rsid w:val="000E1A1E"/>
    <w:pPr>
      <w:spacing w:before="40" w:after="40"/>
    </w:pPr>
    <w:rPr>
      <w:rFonts w:ascii="Arial" w:hAnsi="Arial"/>
      <w:sz w:val="18"/>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cantSplit/>
    </w:trPr>
    <w:tblStylePr w:type="firstRow">
      <w:pPr>
        <w:wordWrap/>
        <w:spacing w:beforeLines="0" w:beforeAutospacing="0" w:afterLines="0" w:afterAutospacing="0" w:line="240" w:lineRule="auto"/>
        <w:jc w:val="center"/>
      </w:pPr>
      <w:rPr>
        <w:rFonts w:ascii="Verdana" w:hAnsi="Verdana"/>
        <w:b/>
        <w:sz w:val="18"/>
      </w:rPr>
      <w:tblPr/>
      <w:tcPr>
        <w:tcBorders>
          <w:top w:val="single" w:sz="12" w:space="0" w:color="auto"/>
          <w:left w:val="single" w:sz="12" w:space="0" w:color="auto"/>
          <w:bottom w:val="nil"/>
          <w:right w:val="single" w:sz="12" w:space="0" w:color="auto"/>
        </w:tcBorders>
        <w:shd w:val="pct10" w:color="auto" w:fill="auto"/>
      </w:tcPr>
    </w:tblStylePr>
  </w:style>
  <w:style w:type="paragraph" w:styleId="TableofFigures">
    <w:name w:val="table of figures"/>
    <w:basedOn w:val="Normal"/>
    <w:next w:val="Normal"/>
    <w:autoRedefine/>
    <w:uiPriority w:val="99"/>
    <w:unhideWhenUsed/>
    <w:rsid w:val="004B15D7"/>
    <w:rPr>
      <w:i/>
    </w:rPr>
  </w:style>
  <w:style w:type="paragraph" w:customStyle="1" w:styleId="TableTextBullet1">
    <w:name w:val="Table Text Bullet 1"/>
    <w:basedOn w:val="TableText"/>
    <w:next w:val="BodyText"/>
    <w:qFormat/>
    <w:rsid w:val="00A2228F"/>
    <w:pPr>
      <w:numPr>
        <w:numId w:val="19"/>
      </w:numPr>
      <w:spacing w:before="40" w:after="40"/>
    </w:pPr>
    <w:rPr>
      <w:sz w:val="18"/>
    </w:rPr>
  </w:style>
  <w:style w:type="paragraph" w:styleId="Revision">
    <w:name w:val="Revision"/>
    <w:hidden/>
    <w:uiPriority w:val="99"/>
    <w:semiHidden/>
    <w:rsid w:val="00705CF0"/>
    <w:rPr>
      <w:sz w:val="22"/>
      <w:szCs w:val="24"/>
    </w:rPr>
  </w:style>
  <w:style w:type="paragraph" w:customStyle="1" w:styleId="BodyText2">
    <w:name w:val="Body Text2"/>
    <w:basedOn w:val="Normal"/>
    <w:qFormat/>
    <w:rsid w:val="00C26A39"/>
    <w:pPr>
      <w:spacing w:after="200" w:line="276" w:lineRule="auto"/>
    </w:pPr>
    <w:rPr>
      <w:rFonts w:asciiTheme="minorHAnsi" w:eastAsiaTheme="minorHAnsi" w:hAnsiTheme="minorHAnsi" w:cstheme="minorBidi"/>
      <w:szCs w:val="22"/>
    </w:rPr>
  </w:style>
  <w:style w:type="paragraph" w:customStyle="1" w:styleId="TextinFigure1">
    <w:name w:val="Text in Figure 1"/>
    <w:basedOn w:val="Normal"/>
    <w:uiPriority w:val="99"/>
    <w:rsid w:val="00C26A39"/>
    <w:pPr>
      <w:numPr>
        <w:numId w:val="20"/>
      </w:numPr>
      <w:spacing w:after="80" w:line="276" w:lineRule="auto"/>
    </w:pPr>
    <w:rPr>
      <w:rFonts w:asciiTheme="minorHAnsi" w:eastAsiaTheme="minorHAnsi" w:hAnsiTheme="minorHAnsi" w:cs="Arial"/>
      <w:color w:val="3333CC"/>
      <w:sz w:val="16"/>
      <w:szCs w:val="14"/>
    </w:rPr>
  </w:style>
  <w:style w:type="paragraph" w:styleId="ListParagraph">
    <w:name w:val="List Paragraph"/>
    <w:basedOn w:val="Normal"/>
    <w:uiPriority w:val="34"/>
    <w:qFormat/>
    <w:rsid w:val="00A907FE"/>
    <w:pPr>
      <w:spacing w:after="200" w:line="276"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2491">
      <w:bodyDiv w:val="1"/>
      <w:marLeft w:val="0"/>
      <w:marRight w:val="0"/>
      <w:marTop w:val="0"/>
      <w:marBottom w:val="0"/>
      <w:divBdr>
        <w:top w:val="none" w:sz="0" w:space="0" w:color="auto"/>
        <w:left w:val="none" w:sz="0" w:space="0" w:color="auto"/>
        <w:bottom w:val="none" w:sz="0" w:space="0" w:color="auto"/>
        <w:right w:val="none" w:sz="0" w:space="0" w:color="auto"/>
      </w:divBdr>
    </w:div>
    <w:div w:id="35934197">
      <w:bodyDiv w:val="1"/>
      <w:marLeft w:val="0"/>
      <w:marRight w:val="0"/>
      <w:marTop w:val="0"/>
      <w:marBottom w:val="0"/>
      <w:divBdr>
        <w:top w:val="none" w:sz="0" w:space="0" w:color="auto"/>
        <w:left w:val="none" w:sz="0" w:space="0" w:color="auto"/>
        <w:bottom w:val="none" w:sz="0" w:space="0" w:color="auto"/>
        <w:right w:val="none" w:sz="0" w:space="0" w:color="auto"/>
      </w:divBdr>
    </w:div>
    <w:div w:id="39866392">
      <w:bodyDiv w:val="1"/>
      <w:marLeft w:val="0"/>
      <w:marRight w:val="0"/>
      <w:marTop w:val="0"/>
      <w:marBottom w:val="0"/>
      <w:divBdr>
        <w:top w:val="none" w:sz="0" w:space="0" w:color="auto"/>
        <w:left w:val="none" w:sz="0" w:space="0" w:color="auto"/>
        <w:bottom w:val="none" w:sz="0" w:space="0" w:color="auto"/>
        <w:right w:val="none" w:sz="0" w:space="0" w:color="auto"/>
      </w:divBdr>
    </w:div>
    <w:div w:id="44372255">
      <w:bodyDiv w:val="1"/>
      <w:marLeft w:val="0"/>
      <w:marRight w:val="0"/>
      <w:marTop w:val="0"/>
      <w:marBottom w:val="0"/>
      <w:divBdr>
        <w:top w:val="none" w:sz="0" w:space="0" w:color="auto"/>
        <w:left w:val="none" w:sz="0" w:space="0" w:color="auto"/>
        <w:bottom w:val="none" w:sz="0" w:space="0" w:color="auto"/>
        <w:right w:val="none" w:sz="0" w:space="0" w:color="auto"/>
      </w:divBdr>
    </w:div>
    <w:div w:id="47002181">
      <w:bodyDiv w:val="1"/>
      <w:marLeft w:val="0"/>
      <w:marRight w:val="0"/>
      <w:marTop w:val="0"/>
      <w:marBottom w:val="0"/>
      <w:divBdr>
        <w:top w:val="none" w:sz="0" w:space="0" w:color="auto"/>
        <w:left w:val="none" w:sz="0" w:space="0" w:color="auto"/>
        <w:bottom w:val="none" w:sz="0" w:space="0" w:color="auto"/>
        <w:right w:val="none" w:sz="0" w:space="0" w:color="auto"/>
      </w:divBdr>
    </w:div>
    <w:div w:id="56361711">
      <w:bodyDiv w:val="1"/>
      <w:marLeft w:val="0"/>
      <w:marRight w:val="0"/>
      <w:marTop w:val="0"/>
      <w:marBottom w:val="0"/>
      <w:divBdr>
        <w:top w:val="none" w:sz="0" w:space="0" w:color="auto"/>
        <w:left w:val="none" w:sz="0" w:space="0" w:color="auto"/>
        <w:bottom w:val="none" w:sz="0" w:space="0" w:color="auto"/>
        <w:right w:val="none" w:sz="0" w:space="0" w:color="auto"/>
      </w:divBdr>
    </w:div>
    <w:div w:id="68386451">
      <w:bodyDiv w:val="1"/>
      <w:marLeft w:val="0"/>
      <w:marRight w:val="0"/>
      <w:marTop w:val="0"/>
      <w:marBottom w:val="0"/>
      <w:divBdr>
        <w:top w:val="none" w:sz="0" w:space="0" w:color="auto"/>
        <w:left w:val="none" w:sz="0" w:space="0" w:color="auto"/>
        <w:bottom w:val="none" w:sz="0" w:space="0" w:color="auto"/>
        <w:right w:val="none" w:sz="0" w:space="0" w:color="auto"/>
      </w:divBdr>
    </w:div>
    <w:div w:id="88817428">
      <w:bodyDiv w:val="1"/>
      <w:marLeft w:val="0"/>
      <w:marRight w:val="0"/>
      <w:marTop w:val="0"/>
      <w:marBottom w:val="0"/>
      <w:divBdr>
        <w:top w:val="none" w:sz="0" w:space="0" w:color="auto"/>
        <w:left w:val="none" w:sz="0" w:space="0" w:color="auto"/>
        <w:bottom w:val="none" w:sz="0" w:space="0" w:color="auto"/>
        <w:right w:val="none" w:sz="0" w:space="0" w:color="auto"/>
      </w:divBdr>
    </w:div>
    <w:div w:id="92363701">
      <w:bodyDiv w:val="1"/>
      <w:marLeft w:val="0"/>
      <w:marRight w:val="0"/>
      <w:marTop w:val="0"/>
      <w:marBottom w:val="0"/>
      <w:divBdr>
        <w:top w:val="none" w:sz="0" w:space="0" w:color="auto"/>
        <w:left w:val="none" w:sz="0" w:space="0" w:color="auto"/>
        <w:bottom w:val="none" w:sz="0" w:space="0" w:color="auto"/>
        <w:right w:val="none" w:sz="0" w:space="0" w:color="auto"/>
      </w:divBdr>
    </w:div>
    <w:div w:id="95563299">
      <w:bodyDiv w:val="1"/>
      <w:marLeft w:val="0"/>
      <w:marRight w:val="0"/>
      <w:marTop w:val="0"/>
      <w:marBottom w:val="0"/>
      <w:divBdr>
        <w:top w:val="none" w:sz="0" w:space="0" w:color="auto"/>
        <w:left w:val="none" w:sz="0" w:space="0" w:color="auto"/>
        <w:bottom w:val="none" w:sz="0" w:space="0" w:color="auto"/>
        <w:right w:val="none" w:sz="0" w:space="0" w:color="auto"/>
      </w:divBdr>
    </w:div>
    <w:div w:id="100761048">
      <w:bodyDiv w:val="1"/>
      <w:marLeft w:val="0"/>
      <w:marRight w:val="0"/>
      <w:marTop w:val="0"/>
      <w:marBottom w:val="0"/>
      <w:divBdr>
        <w:top w:val="none" w:sz="0" w:space="0" w:color="auto"/>
        <w:left w:val="none" w:sz="0" w:space="0" w:color="auto"/>
        <w:bottom w:val="none" w:sz="0" w:space="0" w:color="auto"/>
        <w:right w:val="none" w:sz="0" w:space="0" w:color="auto"/>
      </w:divBdr>
    </w:div>
    <w:div w:id="139075095">
      <w:bodyDiv w:val="1"/>
      <w:marLeft w:val="0"/>
      <w:marRight w:val="0"/>
      <w:marTop w:val="0"/>
      <w:marBottom w:val="0"/>
      <w:divBdr>
        <w:top w:val="none" w:sz="0" w:space="0" w:color="auto"/>
        <w:left w:val="none" w:sz="0" w:space="0" w:color="auto"/>
        <w:bottom w:val="none" w:sz="0" w:space="0" w:color="auto"/>
        <w:right w:val="none" w:sz="0" w:space="0" w:color="auto"/>
      </w:divBdr>
    </w:div>
    <w:div w:id="141968697">
      <w:bodyDiv w:val="1"/>
      <w:marLeft w:val="0"/>
      <w:marRight w:val="0"/>
      <w:marTop w:val="0"/>
      <w:marBottom w:val="0"/>
      <w:divBdr>
        <w:top w:val="none" w:sz="0" w:space="0" w:color="auto"/>
        <w:left w:val="none" w:sz="0" w:space="0" w:color="auto"/>
        <w:bottom w:val="none" w:sz="0" w:space="0" w:color="auto"/>
        <w:right w:val="none" w:sz="0" w:space="0" w:color="auto"/>
      </w:divBdr>
    </w:div>
    <w:div w:id="149176127">
      <w:bodyDiv w:val="1"/>
      <w:marLeft w:val="0"/>
      <w:marRight w:val="0"/>
      <w:marTop w:val="0"/>
      <w:marBottom w:val="0"/>
      <w:divBdr>
        <w:top w:val="none" w:sz="0" w:space="0" w:color="auto"/>
        <w:left w:val="none" w:sz="0" w:space="0" w:color="auto"/>
        <w:bottom w:val="none" w:sz="0" w:space="0" w:color="auto"/>
        <w:right w:val="none" w:sz="0" w:space="0" w:color="auto"/>
      </w:divBdr>
    </w:div>
    <w:div w:id="169027560">
      <w:bodyDiv w:val="1"/>
      <w:marLeft w:val="0"/>
      <w:marRight w:val="0"/>
      <w:marTop w:val="0"/>
      <w:marBottom w:val="0"/>
      <w:divBdr>
        <w:top w:val="none" w:sz="0" w:space="0" w:color="auto"/>
        <w:left w:val="none" w:sz="0" w:space="0" w:color="auto"/>
        <w:bottom w:val="none" w:sz="0" w:space="0" w:color="auto"/>
        <w:right w:val="none" w:sz="0" w:space="0" w:color="auto"/>
      </w:divBdr>
    </w:div>
    <w:div w:id="207303859">
      <w:bodyDiv w:val="1"/>
      <w:marLeft w:val="0"/>
      <w:marRight w:val="0"/>
      <w:marTop w:val="0"/>
      <w:marBottom w:val="0"/>
      <w:divBdr>
        <w:top w:val="none" w:sz="0" w:space="0" w:color="auto"/>
        <w:left w:val="none" w:sz="0" w:space="0" w:color="auto"/>
        <w:bottom w:val="none" w:sz="0" w:space="0" w:color="auto"/>
        <w:right w:val="none" w:sz="0" w:space="0" w:color="auto"/>
      </w:divBdr>
    </w:div>
    <w:div w:id="209340007">
      <w:bodyDiv w:val="1"/>
      <w:marLeft w:val="0"/>
      <w:marRight w:val="0"/>
      <w:marTop w:val="0"/>
      <w:marBottom w:val="0"/>
      <w:divBdr>
        <w:top w:val="none" w:sz="0" w:space="0" w:color="auto"/>
        <w:left w:val="none" w:sz="0" w:space="0" w:color="auto"/>
        <w:bottom w:val="none" w:sz="0" w:space="0" w:color="auto"/>
        <w:right w:val="none" w:sz="0" w:space="0" w:color="auto"/>
      </w:divBdr>
    </w:div>
    <w:div w:id="212349746">
      <w:bodyDiv w:val="1"/>
      <w:marLeft w:val="0"/>
      <w:marRight w:val="0"/>
      <w:marTop w:val="0"/>
      <w:marBottom w:val="0"/>
      <w:divBdr>
        <w:top w:val="none" w:sz="0" w:space="0" w:color="auto"/>
        <w:left w:val="none" w:sz="0" w:space="0" w:color="auto"/>
        <w:bottom w:val="none" w:sz="0" w:space="0" w:color="auto"/>
        <w:right w:val="none" w:sz="0" w:space="0" w:color="auto"/>
      </w:divBdr>
    </w:div>
    <w:div w:id="224995314">
      <w:bodyDiv w:val="1"/>
      <w:marLeft w:val="0"/>
      <w:marRight w:val="0"/>
      <w:marTop w:val="0"/>
      <w:marBottom w:val="0"/>
      <w:divBdr>
        <w:top w:val="none" w:sz="0" w:space="0" w:color="auto"/>
        <w:left w:val="none" w:sz="0" w:space="0" w:color="auto"/>
        <w:bottom w:val="none" w:sz="0" w:space="0" w:color="auto"/>
        <w:right w:val="none" w:sz="0" w:space="0" w:color="auto"/>
      </w:divBdr>
    </w:div>
    <w:div w:id="225117353">
      <w:bodyDiv w:val="1"/>
      <w:marLeft w:val="0"/>
      <w:marRight w:val="0"/>
      <w:marTop w:val="0"/>
      <w:marBottom w:val="0"/>
      <w:divBdr>
        <w:top w:val="none" w:sz="0" w:space="0" w:color="auto"/>
        <w:left w:val="none" w:sz="0" w:space="0" w:color="auto"/>
        <w:bottom w:val="none" w:sz="0" w:space="0" w:color="auto"/>
        <w:right w:val="none" w:sz="0" w:space="0" w:color="auto"/>
      </w:divBdr>
    </w:div>
    <w:div w:id="241188438">
      <w:bodyDiv w:val="1"/>
      <w:marLeft w:val="0"/>
      <w:marRight w:val="0"/>
      <w:marTop w:val="0"/>
      <w:marBottom w:val="0"/>
      <w:divBdr>
        <w:top w:val="none" w:sz="0" w:space="0" w:color="auto"/>
        <w:left w:val="none" w:sz="0" w:space="0" w:color="auto"/>
        <w:bottom w:val="none" w:sz="0" w:space="0" w:color="auto"/>
        <w:right w:val="none" w:sz="0" w:space="0" w:color="auto"/>
      </w:divBdr>
    </w:div>
    <w:div w:id="245381156">
      <w:bodyDiv w:val="1"/>
      <w:marLeft w:val="0"/>
      <w:marRight w:val="0"/>
      <w:marTop w:val="0"/>
      <w:marBottom w:val="0"/>
      <w:divBdr>
        <w:top w:val="none" w:sz="0" w:space="0" w:color="auto"/>
        <w:left w:val="none" w:sz="0" w:space="0" w:color="auto"/>
        <w:bottom w:val="none" w:sz="0" w:space="0" w:color="auto"/>
        <w:right w:val="none" w:sz="0" w:space="0" w:color="auto"/>
      </w:divBdr>
    </w:div>
    <w:div w:id="253630018">
      <w:bodyDiv w:val="1"/>
      <w:marLeft w:val="0"/>
      <w:marRight w:val="0"/>
      <w:marTop w:val="0"/>
      <w:marBottom w:val="0"/>
      <w:divBdr>
        <w:top w:val="none" w:sz="0" w:space="0" w:color="auto"/>
        <w:left w:val="none" w:sz="0" w:space="0" w:color="auto"/>
        <w:bottom w:val="none" w:sz="0" w:space="0" w:color="auto"/>
        <w:right w:val="none" w:sz="0" w:space="0" w:color="auto"/>
      </w:divBdr>
    </w:div>
    <w:div w:id="293947149">
      <w:bodyDiv w:val="1"/>
      <w:marLeft w:val="0"/>
      <w:marRight w:val="0"/>
      <w:marTop w:val="0"/>
      <w:marBottom w:val="0"/>
      <w:divBdr>
        <w:top w:val="none" w:sz="0" w:space="0" w:color="auto"/>
        <w:left w:val="none" w:sz="0" w:space="0" w:color="auto"/>
        <w:bottom w:val="none" w:sz="0" w:space="0" w:color="auto"/>
        <w:right w:val="none" w:sz="0" w:space="0" w:color="auto"/>
      </w:divBdr>
    </w:div>
    <w:div w:id="299767708">
      <w:bodyDiv w:val="1"/>
      <w:marLeft w:val="0"/>
      <w:marRight w:val="0"/>
      <w:marTop w:val="0"/>
      <w:marBottom w:val="0"/>
      <w:divBdr>
        <w:top w:val="none" w:sz="0" w:space="0" w:color="auto"/>
        <w:left w:val="none" w:sz="0" w:space="0" w:color="auto"/>
        <w:bottom w:val="none" w:sz="0" w:space="0" w:color="auto"/>
        <w:right w:val="none" w:sz="0" w:space="0" w:color="auto"/>
      </w:divBdr>
    </w:div>
    <w:div w:id="300815140">
      <w:bodyDiv w:val="1"/>
      <w:marLeft w:val="0"/>
      <w:marRight w:val="0"/>
      <w:marTop w:val="0"/>
      <w:marBottom w:val="0"/>
      <w:divBdr>
        <w:top w:val="none" w:sz="0" w:space="0" w:color="auto"/>
        <w:left w:val="none" w:sz="0" w:space="0" w:color="auto"/>
        <w:bottom w:val="none" w:sz="0" w:space="0" w:color="auto"/>
        <w:right w:val="none" w:sz="0" w:space="0" w:color="auto"/>
      </w:divBdr>
    </w:div>
    <w:div w:id="301928039">
      <w:bodyDiv w:val="1"/>
      <w:marLeft w:val="0"/>
      <w:marRight w:val="0"/>
      <w:marTop w:val="0"/>
      <w:marBottom w:val="0"/>
      <w:divBdr>
        <w:top w:val="none" w:sz="0" w:space="0" w:color="auto"/>
        <w:left w:val="none" w:sz="0" w:space="0" w:color="auto"/>
        <w:bottom w:val="none" w:sz="0" w:space="0" w:color="auto"/>
        <w:right w:val="none" w:sz="0" w:space="0" w:color="auto"/>
      </w:divBdr>
    </w:div>
    <w:div w:id="314142146">
      <w:bodyDiv w:val="1"/>
      <w:marLeft w:val="0"/>
      <w:marRight w:val="0"/>
      <w:marTop w:val="0"/>
      <w:marBottom w:val="0"/>
      <w:divBdr>
        <w:top w:val="none" w:sz="0" w:space="0" w:color="auto"/>
        <w:left w:val="none" w:sz="0" w:space="0" w:color="auto"/>
        <w:bottom w:val="none" w:sz="0" w:space="0" w:color="auto"/>
        <w:right w:val="none" w:sz="0" w:space="0" w:color="auto"/>
      </w:divBdr>
    </w:div>
    <w:div w:id="319770488">
      <w:bodyDiv w:val="1"/>
      <w:marLeft w:val="0"/>
      <w:marRight w:val="0"/>
      <w:marTop w:val="0"/>
      <w:marBottom w:val="0"/>
      <w:divBdr>
        <w:top w:val="none" w:sz="0" w:space="0" w:color="auto"/>
        <w:left w:val="none" w:sz="0" w:space="0" w:color="auto"/>
        <w:bottom w:val="none" w:sz="0" w:space="0" w:color="auto"/>
        <w:right w:val="none" w:sz="0" w:space="0" w:color="auto"/>
      </w:divBdr>
    </w:div>
    <w:div w:id="326177077">
      <w:bodyDiv w:val="1"/>
      <w:marLeft w:val="0"/>
      <w:marRight w:val="0"/>
      <w:marTop w:val="0"/>
      <w:marBottom w:val="0"/>
      <w:divBdr>
        <w:top w:val="none" w:sz="0" w:space="0" w:color="auto"/>
        <w:left w:val="none" w:sz="0" w:space="0" w:color="auto"/>
        <w:bottom w:val="none" w:sz="0" w:space="0" w:color="auto"/>
        <w:right w:val="none" w:sz="0" w:space="0" w:color="auto"/>
      </w:divBdr>
    </w:div>
    <w:div w:id="328607708">
      <w:bodyDiv w:val="1"/>
      <w:marLeft w:val="0"/>
      <w:marRight w:val="0"/>
      <w:marTop w:val="0"/>
      <w:marBottom w:val="0"/>
      <w:divBdr>
        <w:top w:val="none" w:sz="0" w:space="0" w:color="auto"/>
        <w:left w:val="none" w:sz="0" w:space="0" w:color="auto"/>
        <w:bottom w:val="none" w:sz="0" w:space="0" w:color="auto"/>
        <w:right w:val="none" w:sz="0" w:space="0" w:color="auto"/>
      </w:divBdr>
    </w:div>
    <w:div w:id="332614823">
      <w:bodyDiv w:val="1"/>
      <w:marLeft w:val="0"/>
      <w:marRight w:val="0"/>
      <w:marTop w:val="0"/>
      <w:marBottom w:val="0"/>
      <w:divBdr>
        <w:top w:val="none" w:sz="0" w:space="0" w:color="auto"/>
        <w:left w:val="none" w:sz="0" w:space="0" w:color="auto"/>
        <w:bottom w:val="none" w:sz="0" w:space="0" w:color="auto"/>
        <w:right w:val="none" w:sz="0" w:space="0" w:color="auto"/>
      </w:divBdr>
    </w:div>
    <w:div w:id="337579978">
      <w:bodyDiv w:val="1"/>
      <w:marLeft w:val="0"/>
      <w:marRight w:val="0"/>
      <w:marTop w:val="0"/>
      <w:marBottom w:val="0"/>
      <w:divBdr>
        <w:top w:val="none" w:sz="0" w:space="0" w:color="auto"/>
        <w:left w:val="none" w:sz="0" w:space="0" w:color="auto"/>
        <w:bottom w:val="none" w:sz="0" w:space="0" w:color="auto"/>
        <w:right w:val="none" w:sz="0" w:space="0" w:color="auto"/>
      </w:divBdr>
    </w:div>
    <w:div w:id="359169257">
      <w:bodyDiv w:val="1"/>
      <w:marLeft w:val="0"/>
      <w:marRight w:val="0"/>
      <w:marTop w:val="0"/>
      <w:marBottom w:val="0"/>
      <w:divBdr>
        <w:top w:val="none" w:sz="0" w:space="0" w:color="auto"/>
        <w:left w:val="none" w:sz="0" w:space="0" w:color="auto"/>
        <w:bottom w:val="none" w:sz="0" w:space="0" w:color="auto"/>
        <w:right w:val="none" w:sz="0" w:space="0" w:color="auto"/>
      </w:divBdr>
    </w:div>
    <w:div w:id="360785532">
      <w:bodyDiv w:val="1"/>
      <w:marLeft w:val="0"/>
      <w:marRight w:val="0"/>
      <w:marTop w:val="0"/>
      <w:marBottom w:val="0"/>
      <w:divBdr>
        <w:top w:val="none" w:sz="0" w:space="0" w:color="auto"/>
        <w:left w:val="none" w:sz="0" w:space="0" w:color="auto"/>
        <w:bottom w:val="none" w:sz="0" w:space="0" w:color="auto"/>
        <w:right w:val="none" w:sz="0" w:space="0" w:color="auto"/>
      </w:divBdr>
    </w:div>
    <w:div w:id="364908754">
      <w:bodyDiv w:val="1"/>
      <w:marLeft w:val="0"/>
      <w:marRight w:val="0"/>
      <w:marTop w:val="0"/>
      <w:marBottom w:val="0"/>
      <w:divBdr>
        <w:top w:val="none" w:sz="0" w:space="0" w:color="auto"/>
        <w:left w:val="none" w:sz="0" w:space="0" w:color="auto"/>
        <w:bottom w:val="none" w:sz="0" w:space="0" w:color="auto"/>
        <w:right w:val="none" w:sz="0" w:space="0" w:color="auto"/>
      </w:divBdr>
    </w:div>
    <w:div w:id="369112598">
      <w:bodyDiv w:val="1"/>
      <w:marLeft w:val="0"/>
      <w:marRight w:val="0"/>
      <w:marTop w:val="0"/>
      <w:marBottom w:val="0"/>
      <w:divBdr>
        <w:top w:val="none" w:sz="0" w:space="0" w:color="auto"/>
        <w:left w:val="none" w:sz="0" w:space="0" w:color="auto"/>
        <w:bottom w:val="none" w:sz="0" w:space="0" w:color="auto"/>
        <w:right w:val="none" w:sz="0" w:space="0" w:color="auto"/>
      </w:divBdr>
    </w:div>
    <w:div w:id="377628756">
      <w:bodyDiv w:val="1"/>
      <w:marLeft w:val="0"/>
      <w:marRight w:val="0"/>
      <w:marTop w:val="0"/>
      <w:marBottom w:val="0"/>
      <w:divBdr>
        <w:top w:val="none" w:sz="0" w:space="0" w:color="auto"/>
        <w:left w:val="none" w:sz="0" w:space="0" w:color="auto"/>
        <w:bottom w:val="none" w:sz="0" w:space="0" w:color="auto"/>
        <w:right w:val="none" w:sz="0" w:space="0" w:color="auto"/>
      </w:divBdr>
    </w:div>
    <w:div w:id="379985857">
      <w:bodyDiv w:val="1"/>
      <w:marLeft w:val="0"/>
      <w:marRight w:val="0"/>
      <w:marTop w:val="0"/>
      <w:marBottom w:val="0"/>
      <w:divBdr>
        <w:top w:val="none" w:sz="0" w:space="0" w:color="auto"/>
        <w:left w:val="none" w:sz="0" w:space="0" w:color="auto"/>
        <w:bottom w:val="none" w:sz="0" w:space="0" w:color="auto"/>
        <w:right w:val="none" w:sz="0" w:space="0" w:color="auto"/>
      </w:divBdr>
    </w:div>
    <w:div w:id="381296388">
      <w:bodyDiv w:val="1"/>
      <w:marLeft w:val="0"/>
      <w:marRight w:val="0"/>
      <w:marTop w:val="0"/>
      <w:marBottom w:val="0"/>
      <w:divBdr>
        <w:top w:val="none" w:sz="0" w:space="0" w:color="auto"/>
        <w:left w:val="none" w:sz="0" w:space="0" w:color="auto"/>
        <w:bottom w:val="none" w:sz="0" w:space="0" w:color="auto"/>
        <w:right w:val="none" w:sz="0" w:space="0" w:color="auto"/>
      </w:divBdr>
    </w:div>
    <w:div w:id="385298573">
      <w:bodyDiv w:val="1"/>
      <w:marLeft w:val="0"/>
      <w:marRight w:val="0"/>
      <w:marTop w:val="0"/>
      <w:marBottom w:val="0"/>
      <w:divBdr>
        <w:top w:val="none" w:sz="0" w:space="0" w:color="auto"/>
        <w:left w:val="none" w:sz="0" w:space="0" w:color="auto"/>
        <w:bottom w:val="none" w:sz="0" w:space="0" w:color="auto"/>
        <w:right w:val="none" w:sz="0" w:space="0" w:color="auto"/>
      </w:divBdr>
    </w:div>
    <w:div w:id="386148901">
      <w:bodyDiv w:val="1"/>
      <w:marLeft w:val="0"/>
      <w:marRight w:val="0"/>
      <w:marTop w:val="0"/>
      <w:marBottom w:val="0"/>
      <w:divBdr>
        <w:top w:val="none" w:sz="0" w:space="0" w:color="auto"/>
        <w:left w:val="none" w:sz="0" w:space="0" w:color="auto"/>
        <w:bottom w:val="none" w:sz="0" w:space="0" w:color="auto"/>
        <w:right w:val="none" w:sz="0" w:space="0" w:color="auto"/>
      </w:divBdr>
    </w:div>
    <w:div w:id="399641505">
      <w:bodyDiv w:val="1"/>
      <w:marLeft w:val="0"/>
      <w:marRight w:val="0"/>
      <w:marTop w:val="0"/>
      <w:marBottom w:val="0"/>
      <w:divBdr>
        <w:top w:val="none" w:sz="0" w:space="0" w:color="auto"/>
        <w:left w:val="none" w:sz="0" w:space="0" w:color="auto"/>
        <w:bottom w:val="none" w:sz="0" w:space="0" w:color="auto"/>
        <w:right w:val="none" w:sz="0" w:space="0" w:color="auto"/>
      </w:divBdr>
    </w:div>
    <w:div w:id="403575536">
      <w:bodyDiv w:val="1"/>
      <w:marLeft w:val="0"/>
      <w:marRight w:val="0"/>
      <w:marTop w:val="0"/>
      <w:marBottom w:val="0"/>
      <w:divBdr>
        <w:top w:val="none" w:sz="0" w:space="0" w:color="auto"/>
        <w:left w:val="none" w:sz="0" w:space="0" w:color="auto"/>
        <w:bottom w:val="none" w:sz="0" w:space="0" w:color="auto"/>
        <w:right w:val="none" w:sz="0" w:space="0" w:color="auto"/>
      </w:divBdr>
    </w:div>
    <w:div w:id="409697585">
      <w:bodyDiv w:val="1"/>
      <w:marLeft w:val="0"/>
      <w:marRight w:val="0"/>
      <w:marTop w:val="0"/>
      <w:marBottom w:val="0"/>
      <w:divBdr>
        <w:top w:val="none" w:sz="0" w:space="0" w:color="auto"/>
        <w:left w:val="none" w:sz="0" w:space="0" w:color="auto"/>
        <w:bottom w:val="none" w:sz="0" w:space="0" w:color="auto"/>
        <w:right w:val="none" w:sz="0" w:space="0" w:color="auto"/>
      </w:divBdr>
    </w:div>
    <w:div w:id="410812122">
      <w:bodyDiv w:val="1"/>
      <w:marLeft w:val="0"/>
      <w:marRight w:val="0"/>
      <w:marTop w:val="0"/>
      <w:marBottom w:val="0"/>
      <w:divBdr>
        <w:top w:val="none" w:sz="0" w:space="0" w:color="auto"/>
        <w:left w:val="none" w:sz="0" w:space="0" w:color="auto"/>
        <w:bottom w:val="none" w:sz="0" w:space="0" w:color="auto"/>
        <w:right w:val="none" w:sz="0" w:space="0" w:color="auto"/>
      </w:divBdr>
    </w:div>
    <w:div w:id="434711482">
      <w:bodyDiv w:val="1"/>
      <w:marLeft w:val="0"/>
      <w:marRight w:val="0"/>
      <w:marTop w:val="0"/>
      <w:marBottom w:val="0"/>
      <w:divBdr>
        <w:top w:val="none" w:sz="0" w:space="0" w:color="auto"/>
        <w:left w:val="none" w:sz="0" w:space="0" w:color="auto"/>
        <w:bottom w:val="none" w:sz="0" w:space="0" w:color="auto"/>
        <w:right w:val="none" w:sz="0" w:space="0" w:color="auto"/>
      </w:divBdr>
    </w:div>
    <w:div w:id="449321805">
      <w:bodyDiv w:val="1"/>
      <w:marLeft w:val="0"/>
      <w:marRight w:val="0"/>
      <w:marTop w:val="0"/>
      <w:marBottom w:val="0"/>
      <w:divBdr>
        <w:top w:val="none" w:sz="0" w:space="0" w:color="auto"/>
        <w:left w:val="none" w:sz="0" w:space="0" w:color="auto"/>
        <w:bottom w:val="none" w:sz="0" w:space="0" w:color="auto"/>
        <w:right w:val="none" w:sz="0" w:space="0" w:color="auto"/>
      </w:divBdr>
    </w:div>
    <w:div w:id="464781566">
      <w:bodyDiv w:val="1"/>
      <w:marLeft w:val="0"/>
      <w:marRight w:val="0"/>
      <w:marTop w:val="0"/>
      <w:marBottom w:val="0"/>
      <w:divBdr>
        <w:top w:val="none" w:sz="0" w:space="0" w:color="auto"/>
        <w:left w:val="none" w:sz="0" w:space="0" w:color="auto"/>
        <w:bottom w:val="none" w:sz="0" w:space="0" w:color="auto"/>
        <w:right w:val="none" w:sz="0" w:space="0" w:color="auto"/>
      </w:divBdr>
    </w:div>
    <w:div w:id="468128249">
      <w:bodyDiv w:val="1"/>
      <w:marLeft w:val="0"/>
      <w:marRight w:val="0"/>
      <w:marTop w:val="0"/>
      <w:marBottom w:val="0"/>
      <w:divBdr>
        <w:top w:val="none" w:sz="0" w:space="0" w:color="auto"/>
        <w:left w:val="none" w:sz="0" w:space="0" w:color="auto"/>
        <w:bottom w:val="none" w:sz="0" w:space="0" w:color="auto"/>
        <w:right w:val="none" w:sz="0" w:space="0" w:color="auto"/>
      </w:divBdr>
    </w:div>
    <w:div w:id="479855144">
      <w:bodyDiv w:val="1"/>
      <w:marLeft w:val="0"/>
      <w:marRight w:val="0"/>
      <w:marTop w:val="0"/>
      <w:marBottom w:val="0"/>
      <w:divBdr>
        <w:top w:val="none" w:sz="0" w:space="0" w:color="auto"/>
        <w:left w:val="none" w:sz="0" w:space="0" w:color="auto"/>
        <w:bottom w:val="none" w:sz="0" w:space="0" w:color="auto"/>
        <w:right w:val="none" w:sz="0" w:space="0" w:color="auto"/>
      </w:divBdr>
    </w:div>
    <w:div w:id="487790206">
      <w:bodyDiv w:val="1"/>
      <w:marLeft w:val="0"/>
      <w:marRight w:val="0"/>
      <w:marTop w:val="0"/>
      <w:marBottom w:val="0"/>
      <w:divBdr>
        <w:top w:val="none" w:sz="0" w:space="0" w:color="auto"/>
        <w:left w:val="none" w:sz="0" w:space="0" w:color="auto"/>
        <w:bottom w:val="none" w:sz="0" w:space="0" w:color="auto"/>
        <w:right w:val="none" w:sz="0" w:space="0" w:color="auto"/>
      </w:divBdr>
    </w:div>
    <w:div w:id="518542005">
      <w:bodyDiv w:val="1"/>
      <w:marLeft w:val="0"/>
      <w:marRight w:val="0"/>
      <w:marTop w:val="0"/>
      <w:marBottom w:val="0"/>
      <w:divBdr>
        <w:top w:val="none" w:sz="0" w:space="0" w:color="auto"/>
        <w:left w:val="none" w:sz="0" w:space="0" w:color="auto"/>
        <w:bottom w:val="none" w:sz="0" w:space="0" w:color="auto"/>
        <w:right w:val="none" w:sz="0" w:space="0" w:color="auto"/>
      </w:divBdr>
    </w:div>
    <w:div w:id="545485700">
      <w:bodyDiv w:val="1"/>
      <w:marLeft w:val="0"/>
      <w:marRight w:val="0"/>
      <w:marTop w:val="0"/>
      <w:marBottom w:val="0"/>
      <w:divBdr>
        <w:top w:val="none" w:sz="0" w:space="0" w:color="auto"/>
        <w:left w:val="none" w:sz="0" w:space="0" w:color="auto"/>
        <w:bottom w:val="none" w:sz="0" w:space="0" w:color="auto"/>
        <w:right w:val="none" w:sz="0" w:space="0" w:color="auto"/>
      </w:divBdr>
    </w:div>
    <w:div w:id="554243118">
      <w:bodyDiv w:val="1"/>
      <w:marLeft w:val="0"/>
      <w:marRight w:val="0"/>
      <w:marTop w:val="0"/>
      <w:marBottom w:val="0"/>
      <w:divBdr>
        <w:top w:val="none" w:sz="0" w:space="0" w:color="auto"/>
        <w:left w:val="none" w:sz="0" w:space="0" w:color="auto"/>
        <w:bottom w:val="none" w:sz="0" w:space="0" w:color="auto"/>
        <w:right w:val="none" w:sz="0" w:space="0" w:color="auto"/>
      </w:divBdr>
    </w:div>
    <w:div w:id="558129232">
      <w:bodyDiv w:val="1"/>
      <w:marLeft w:val="0"/>
      <w:marRight w:val="0"/>
      <w:marTop w:val="0"/>
      <w:marBottom w:val="0"/>
      <w:divBdr>
        <w:top w:val="none" w:sz="0" w:space="0" w:color="auto"/>
        <w:left w:val="none" w:sz="0" w:space="0" w:color="auto"/>
        <w:bottom w:val="none" w:sz="0" w:space="0" w:color="auto"/>
        <w:right w:val="none" w:sz="0" w:space="0" w:color="auto"/>
      </w:divBdr>
    </w:div>
    <w:div w:id="562371997">
      <w:bodyDiv w:val="1"/>
      <w:marLeft w:val="0"/>
      <w:marRight w:val="0"/>
      <w:marTop w:val="0"/>
      <w:marBottom w:val="0"/>
      <w:divBdr>
        <w:top w:val="none" w:sz="0" w:space="0" w:color="auto"/>
        <w:left w:val="none" w:sz="0" w:space="0" w:color="auto"/>
        <w:bottom w:val="none" w:sz="0" w:space="0" w:color="auto"/>
        <w:right w:val="none" w:sz="0" w:space="0" w:color="auto"/>
      </w:divBdr>
    </w:div>
    <w:div w:id="582108096">
      <w:bodyDiv w:val="1"/>
      <w:marLeft w:val="0"/>
      <w:marRight w:val="0"/>
      <w:marTop w:val="0"/>
      <w:marBottom w:val="0"/>
      <w:divBdr>
        <w:top w:val="none" w:sz="0" w:space="0" w:color="auto"/>
        <w:left w:val="none" w:sz="0" w:space="0" w:color="auto"/>
        <w:bottom w:val="none" w:sz="0" w:space="0" w:color="auto"/>
        <w:right w:val="none" w:sz="0" w:space="0" w:color="auto"/>
      </w:divBdr>
    </w:div>
    <w:div w:id="589578957">
      <w:bodyDiv w:val="1"/>
      <w:marLeft w:val="0"/>
      <w:marRight w:val="0"/>
      <w:marTop w:val="0"/>
      <w:marBottom w:val="0"/>
      <w:divBdr>
        <w:top w:val="none" w:sz="0" w:space="0" w:color="auto"/>
        <w:left w:val="none" w:sz="0" w:space="0" w:color="auto"/>
        <w:bottom w:val="none" w:sz="0" w:space="0" w:color="auto"/>
        <w:right w:val="none" w:sz="0" w:space="0" w:color="auto"/>
      </w:divBdr>
    </w:div>
    <w:div w:id="669914469">
      <w:bodyDiv w:val="1"/>
      <w:marLeft w:val="0"/>
      <w:marRight w:val="0"/>
      <w:marTop w:val="0"/>
      <w:marBottom w:val="0"/>
      <w:divBdr>
        <w:top w:val="none" w:sz="0" w:space="0" w:color="auto"/>
        <w:left w:val="none" w:sz="0" w:space="0" w:color="auto"/>
        <w:bottom w:val="none" w:sz="0" w:space="0" w:color="auto"/>
        <w:right w:val="none" w:sz="0" w:space="0" w:color="auto"/>
      </w:divBdr>
    </w:div>
    <w:div w:id="672024853">
      <w:bodyDiv w:val="1"/>
      <w:marLeft w:val="0"/>
      <w:marRight w:val="0"/>
      <w:marTop w:val="0"/>
      <w:marBottom w:val="0"/>
      <w:divBdr>
        <w:top w:val="none" w:sz="0" w:space="0" w:color="auto"/>
        <w:left w:val="none" w:sz="0" w:space="0" w:color="auto"/>
        <w:bottom w:val="none" w:sz="0" w:space="0" w:color="auto"/>
        <w:right w:val="none" w:sz="0" w:space="0" w:color="auto"/>
      </w:divBdr>
    </w:div>
    <w:div w:id="676736436">
      <w:bodyDiv w:val="1"/>
      <w:marLeft w:val="0"/>
      <w:marRight w:val="0"/>
      <w:marTop w:val="0"/>
      <w:marBottom w:val="0"/>
      <w:divBdr>
        <w:top w:val="none" w:sz="0" w:space="0" w:color="auto"/>
        <w:left w:val="none" w:sz="0" w:space="0" w:color="auto"/>
        <w:bottom w:val="none" w:sz="0" w:space="0" w:color="auto"/>
        <w:right w:val="none" w:sz="0" w:space="0" w:color="auto"/>
      </w:divBdr>
    </w:div>
    <w:div w:id="680742568">
      <w:bodyDiv w:val="1"/>
      <w:marLeft w:val="0"/>
      <w:marRight w:val="0"/>
      <w:marTop w:val="0"/>
      <w:marBottom w:val="0"/>
      <w:divBdr>
        <w:top w:val="none" w:sz="0" w:space="0" w:color="auto"/>
        <w:left w:val="none" w:sz="0" w:space="0" w:color="auto"/>
        <w:bottom w:val="none" w:sz="0" w:space="0" w:color="auto"/>
        <w:right w:val="none" w:sz="0" w:space="0" w:color="auto"/>
      </w:divBdr>
    </w:div>
    <w:div w:id="702368334">
      <w:bodyDiv w:val="1"/>
      <w:marLeft w:val="0"/>
      <w:marRight w:val="0"/>
      <w:marTop w:val="0"/>
      <w:marBottom w:val="0"/>
      <w:divBdr>
        <w:top w:val="none" w:sz="0" w:space="0" w:color="auto"/>
        <w:left w:val="none" w:sz="0" w:space="0" w:color="auto"/>
        <w:bottom w:val="none" w:sz="0" w:space="0" w:color="auto"/>
        <w:right w:val="none" w:sz="0" w:space="0" w:color="auto"/>
      </w:divBdr>
    </w:div>
    <w:div w:id="705447229">
      <w:bodyDiv w:val="1"/>
      <w:marLeft w:val="0"/>
      <w:marRight w:val="0"/>
      <w:marTop w:val="0"/>
      <w:marBottom w:val="0"/>
      <w:divBdr>
        <w:top w:val="none" w:sz="0" w:space="0" w:color="auto"/>
        <w:left w:val="none" w:sz="0" w:space="0" w:color="auto"/>
        <w:bottom w:val="none" w:sz="0" w:space="0" w:color="auto"/>
        <w:right w:val="none" w:sz="0" w:space="0" w:color="auto"/>
      </w:divBdr>
    </w:div>
    <w:div w:id="724331043">
      <w:bodyDiv w:val="1"/>
      <w:marLeft w:val="0"/>
      <w:marRight w:val="0"/>
      <w:marTop w:val="0"/>
      <w:marBottom w:val="0"/>
      <w:divBdr>
        <w:top w:val="none" w:sz="0" w:space="0" w:color="auto"/>
        <w:left w:val="none" w:sz="0" w:space="0" w:color="auto"/>
        <w:bottom w:val="none" w:sz="0" w:space="0" w:color="auto"/>
        <w:right w:val="none" w:sz="0" w:space="0" w:color="auto"/>
      </w:divBdr>
    </w:div>
    <w:div w:id="733309093">
      <w:bodyDiv w:val="1"/>
      <w:marLeft w:val="0"/>
      <w:marRight w:val="0"/>
      <w:marTop w:val="0"/>
      <w:marBottom w:val="0"/>
      <w:divBdr>
        <w:top w:val="none" w:sz="0" w:space="0" w:color="auto"/>
        <w:left w:val="none" w:sz="0" w:space="0" w:color="auto"/>
        <w:bottom w:val="none" w:sz="0" w:space="0" w:color="auto"/>
        <w:right w:val="none" w:sz="0" w:space="0" w:color="auto"/>
      </w:divBdr>
    </w:div>
    <w:div w:id="759105569">
      <w:bodyDiv w:val="1"/>
      <w:marLeft w:val="0"/>
      <w:marRight w:val="0"/>
      <w:marTop w:val="0"/>
      <w:marBottom w:val="0"/>
      <w:divBdr>
        <w:top w:val="none" w:sz="0" w:space="0" w:color="auto"/>
        <w:left w:val="none" w:sz="0" w:space="0" w:color="auto"/>
        <w:bottom w:val="none" w:sz="0" w:space="0" w:color="auto"/>
        <w:right w:val="none" w:sz="0" w:space="0" w:color="auto"/>
      </w:divBdr>
    </w:div>
    <w:div w:id="775368354">
      <w:bodyDiv w:val="1"/>
      <w:marLeft w:val="0"/>
      <w:marRight w:val="0"/>
      <w:marTop w:val="0"/>
      <w:marBottom w:val="0"/>
      <w:divBdr>
        <w:top w:val="none" w:sz="0" w:space="0" w:color="auto"/>
        <w:left w:val="none" w:sz="0" w:space="0" w:color="auto"/>
        <w:bottom w:val="none" w:sz="0" w:space="0" w:color="auto"/>
        <w:right w:val="none" w:sz="0" w:space="0" w:color="auto"/>
      </w:divBdr>
    </w:div>
    <w:div w:id="780802473">
      <w:bodyDiv w:val="1"/>
      <w:marLeft w:val="0"/>
      <w:marRight w:val="0"/>
      <w:marTop w:val="0"/>
      <w:marBottom w:val="0"/>
      <w:divBdr>
        <w:top w:val="none" w:sz="0" w:space="0" w:color="auto"/>
        <w:left w:val="none" w:sz="0" w:space="0" w:color="auto"/>
        <w:bottom w:val="none" w:sz="0" w:space="0" w:color="auto"/>
        <w:right w:val="none" w:sz="0" w:space="0" w:color="auto"/>
      </w:divBdr>
    </w:div>
    <w:div w:id="785848262">
      <w:bodyDiv w:val="1"/>
      <w:marLeft w:val="0"/>
      <w:marRight w:val="0"/>
      <w:marTop w:val="0"/>
      <w:marBottom w:val="0"/>
      <w:divBdr>
        <w:top w:val="none" w:sz="0" w:space="0" w:color="auto"/>
        <w:left w:val="none" w:sz="0" w:space="0" w:color="auto"/>
        <w:bottom w:val="none" w:sz="0" w:space="0" w:color="auto"/>
        <w:right w:val="none" w:sz="0" w:space="0" w:color="auto"/>
      </w:divBdr>
    </w:div>
    <w:div w:id="814683555">
      <w:bodyDiv w:val="1"/>
      <w:marLeft w:val="0"/>
      <w:marRight w:val="0"/>
      <w:marTop w:val="0"/>
      <w:marBottom w:val="0"/>
      <w:divBdr>
        <w:top w:val="none" w:sz="0" w:space="0" w:color="auto"/>
        <w:left w:val="none" w:sz="0" w:space="0" w:color="auto"/>
        <w:bottom w:val="none" w:sz="0" w:space="0" w:color="auto"/>
        <w:right w:val="none" w:sz="0" w:space="0" w:color="auto"/>
      </w:divBdr>
    </w:div>
    <w:div w:id="842205041">
      <w:bodyDiv w:val="1"/>
      <w:marLeft w:val="0"/>
      <w:marRight w:val="0"/>
      <w:marTop w:val="0"/>
      <w:marBottom w:val="0"/>
      <w:divBdr>
        <w:top w:val="none" w:sz="0" w:space="0" w:color="auto"/>
        <w:left w:val="none" w:sz="0" w:space="0" w:color="auto"/>
        <w:bottom w:val="none" w:sz="0" w:space="0" w:color="auto"/>
        <w:right w:val="none" w:sz="0" w:space="0" w:color="auto"/>
      </w:divBdr>
    </w:div>
    <w:div w:id="860902220">
      <w:bodyDiv w:val="1"/>
      <w:marLeft w:val="0"/>
      <w:marRight w:val="0"/>
      <w:marTop w:val="0"/>
      <w:marBottom w:val="0"/>
      <w:divBdr>
        <w:top w:val="none" w:sz="0" w:space="0" w:color="auto"/>
        <w:left w:val="none" w:sz="0" w:space="0" w:color="auto"/>
        <w:bottom w:val="none" w:sz="0" w:space="0" w:color="auto"/>
        <w:right w:val="none" w:sz="0" w:space="0" w:color="auto"/>
      </w:divBdr>
    </w:div>
    <w:div w:id="861943340">
      <w:bodyDiv w:val="1"/>
      <w:marLeft w:val="0"/>
      <w:marRight w:val="0"/>
      <w:marTop w:val="0"/>
      <w:marBottom w:val="0"/>
      <w:divBdr>
        <w:top w:val="none" w:sz="0" w:space="0" w:color="auto"/>
        <w:left w:val="none" w:sz="0" w:space="0" w:color="auto"/>
        <w:bottom w:val="none" w:sz="0" w:space="0" w:color="auto"/>
        <w:right w:val="none" w:sz="0" w:space="0" w:color="auto"/>
      </w:divBdr>
    </w:div>
    <w:div w:id="864245274">
      <w:bodyDiv w:val="1"/>
      <w:marLeft w:val="0"/>
      <w:marRight w:val="0"/>
      <w:marTop w:val="0"/>
      <w:marBottom w:val="0"/>
      <w:divBdr>
        <w:top w:val="none" w:sz="0" w:space="0" w:color="auto"/>
        <w:left w:val="none" w:sz="0" w:space="0" w:color="auto"/>
        <w:bottom w:val="none" w:sz="0" w:space="0" w:color="auto"/>
        <w:right w:val="none" w:sz="0" w:space="0" w:color="auto"/>
      </w:divBdr>
    </w:div>
    <w:div w:id="864295298">
      <w:bodyDiv w:val="1"/>
      <w:marLeft w:val="0"/>
      <w:marRight w:val="0"/>
      <w:marTop w:val="0"/>
      <w:marBottom w:val="0"/>
      <w:divBdr>
        <w:top w:val="none" w:sz="0" w:space="0" w:color="auto"/>
        <w:left w:val="none" w:sz="0" w:space="0" w:color="auto"/>
        <w:bottom w:val="none" w:sz="0" w:space="0" w:color="auto"/>
        <w:right w:val="none" w:sz="0" w:space="0" w:color="auto"/>
      </w:divBdr>
    </w:div>
    <w:div w:id="881595460">
      <w:bodyDiv w:val="1"/>
      <w:marLeft w:val="0"/>
      <w:marRight w:val="0"/>
      <w:marTop w:val="0"/>
      <w:marBottom w:val="0"/>
      <w:divBdr>
        <w:top w:val="none" w:sz="0" w:space="0" w:color="auto"/>
        <w:left w:val="none" w:sz="0" w:space="0" w:color="auto"/>
        <w:bottom w:val="none" w:sz="0" w:space="0" w:color="auto"/>
        <w:right w:val="none" w:sz="0" w:space="0" w:color="auto"/>
      </w:divBdr>
    </w:div>
    <w:div w:id="892035278">
      <w:bodyDiv w:val="1"/>
      <w:marLeft w:val="0"/>
      <w:marRight w:val="0"/>
      <w:marTop w:val="0"/>
      <w:marBottom w:val="0"/>
      <w:divBdr>
        <w:top w:val="none" w:sz="0" w:space="0" w:color="auto"/>
        <w:left w:val="none" w:sz="0" w:space="0" w:color="auto"/>
        <w:bottom w:val="none" w:sz="0" w:space="0" w:color="auto"/>
        <w:right w:val="none" w:sz="0" w:space="0" w:color="auto"/>
      </w:divBdr>
    </w:div>
    <w:div w:id="904529866">
      <w:bodyDiv w:val="1"/>
      <w:marLeft w:val="0"/>
      <w:marRight w:val="0"/>
      <w:marTop w:val="0"/>
      <w:marBottom w:val="0"/>
      <w:divBdr>
        <w:top w:val="none" w:sz="0" w:space="0" w:color="auto"/>
        <w:left w:val="none" w:sz="0" w:space="0" w:color="auto"/>
        <w:bottom w:val="none" w:sz="0" w:space="0" w:color="auto"/>
        <w:right w:val="none" w:sz="0" w:space="0" w:color="auto"/>
      </w:divBdr>
    </w:div>
    <w:div w:id="916667180">
      <w:bodyDiv w:val="1"/>
      <w:marLeft w:val="0"/>
      <w:marRight w:val="0"/>
      <w:marTop w:val="0"/>
      <w:marBottom w:val="0"/>
      <w:divBdr>
        <w:top w:val="none" w:sz="0" w:space="0" w:color="auto"/>
        <w:left w:val="none" w:sz="0" w:space="0" w:color="auto"/>
        <w:bottom w:val="none" w:sz="0" w:space="0" w:color="auto"/>
        <w:right w:val="none" w:sz="0" w:space="0" w:color="auto"/>
      </w:divBdr>
    </w:div>
    <w:div w:id="917783652">
      <w:bodyDiv w:val="1"/>
      <w:marLeft w:val="0"/>
      <w:marRight w:val="0"/>
      <w:marTop w:val="0"/>
      <w:marBottom w:val="0"/>
      <w:divBdr>
        <w:top w:val="none" w:sz="0" w:space="0" w:color="auto"/>
        <w:left w:val="none" w:sz="0" w:space="0" w:color="auto"/>
        <w:bottom w:val="none" w:sz="0" w:space="0" w:color="auto"/>
        <w:right w:val="none" w:sz="0" w:space="0" w:color="auto"/>
      </w:divBdr>
    </w:div>
    <w:div w:id="934091051">
      <w:bodyDiv w:val="1"/>
      <w:marLeft w:val="0"/>
      <w:marRight w:val="0"/>
      <w:marTop w:val="0"/>
      <w:marBottom w:val="0"/>
      <w:divBdr>
        <w:top w:val="none" w:sz="0" w:space="0" w:color="auto"/>
        <w:left w:val="none" w:sz="0" w:space="0" w:color="auto"/>
        <w:bottom w:val="none" w:sz="0" w:space="0" w:color="auto"/>
        <w:right w:val="none" w:sz="0" w:space="0" w:color="auto"/>
      </w:divBdr>
    </w:div>
    <w:div w:id="943271319">
      <w:bodyDiv w:val="1"/>
      <w:marLeft w:val="0"/>
      <w:marRight w:val="0"/>
      <w:marTop w:val="0"/>
      <w:marBottom w:val="0"/>
      <w:divBdr>
        <w:top w:val="none" w:sz="0" w:space="0" w:color="auto"/>
        <w:left w:val="none" w:sz="0" w:space="0" w:color="auto"/>
        <w:bottom w:val="none" w:sz="0" w:space="0" w:color="auto"/>
        <w:right w:val="none" w:sz="0" w:space="0" w:color="auto"/>
      </w:divBdr>
    </w:div>
    <w:div w:id="964232161">
      <w:bodyDiv w:val="1"/>
      <w:marLeft w:val="0"/>
      <w:marRight w:val="0"/>
      <w:marTop w:val="0"/>
      <w:marBottom w:val="0"/>
      <w:divBdr>
        <w:top w:val="none" w:sz="0" w:space="0" w:color="auto"/>
        <w:left w:val="none" w:sz="0" w:space="0" w:color="auto"/>
        <w:bottom w:val="none" w:sz="0" w:space="0" w:color="auto"/>
        <w:right w:val="none" w:sz="0" w:space="0" w:color="auto"/>
      </w:divBdr>
    </w:div>
    <w:div w:id="967711367">
      <w:bodyDiv w:val="1"/>
      <w:marLeft w:val="0"/>
      <w:marRight w:val="0"/>
      <w:marTop w:val="0"/>
      <w:marBottom w:val="0"/>
      <w:divBdr>
        <w:top w:val="none" w:sz="0" w:space="0" w:color="auto"/>
        <w:left w:val="none" w:sz="0" w:space="0" w:color="auto"/>
        <w:bottom w:val="none" w:sz="0" w:space="0" w:color="auto"/>
        <w:right w:val="none" w:sz="0" w:space="0" w:color="auto"/>
      </w:divBdr>
    </w:div>
    <w:div w:id="975909651">
      <w:bodyDiv w:val="1"/>
      <w:marLeft w:val="0"/>
      <w:marRight w:val="0"/>
      <w:marTop w:val="0"/>
      <w:marBottom w:val="0"/>
      <w:divBdr>
        <w:top w:val="none" w:sz="0" w:space="0" w:color="auto"/>
        <w:left w:val="none" w:sz="0" w:space="0" w:color="auto"/>
        <w:bottom w:val="none" w:sz="0" w:space="0" w:color="auto"/>
        <w:right w:val="none" w:sz="0" w:space="0" w:color="auto"/>
      </w:divBdr>
    </w:div>
    <w:div w:id="976489306">
      <w:bodyDiv w:val="1"/>
      <w:marLeft w:val="0"/>
      <w:marRight w:val="0"/>
      <w:marTop w:val="0"/>
      <w:marBottom w:val="0"/>
      <w:divBdr>
        <w:top w:val="none" w:sz="0" w:space="0" w:color="auto"/>
        <w:left w:val="none" w:sz="0" w:space="0" w:color="auto"/>
        <w:bottom w:val="none" w:sz="0" w:space="0" w:color="auto"/>
        <w:right w:val="none" w:sz="0" w:space="0" w:color="auto"/>
      </w:divBdr>
    </w:div>
    <w:div w:id="977103637">
      <w:bodyDiv w:val="1"/>
      <w:marLeft w:val="0"/>
      <w:marRight w:val="0"/>
      <w:marTop w:val="0"/>
      <w:marBottom w:val="0"/>
      <w:divBdr>
        <w:top w:val="none" w:sz="0" w:space="0" w:color="auto"/>
        <w:left w:val="none" w:sz="0" w:space="0" w:color="auto"/>
        <w:bottom w:val="none" w:sz="0" w:space="0" w:color="auto"/>
        <w:right w:val="none" w:sz="0" w:space="0" w:color="auto"/>
      </w:divBdr>
    </w:div>
    <w:div w:id="989099277">
      <w:bodyDiv w:val="1"/>
      <w:marLeft w:val="0"/>
      <w:marRight w:val="0"/>
      <w:marTop w:val="0"/>
      <w:marBottom w:val="0"/>
      <w:divBdr>
        <w:top w:val="none" w:sz="0" w:space="0" w:color="auto"/>
        <w:left w:val="none" w:sz="0" w:space="0" w:color="auto"/>
        <w:bottom w:val="none" w:sz="0" w:space="0" w:color="auto"/>
        <w:right w:val="none" w:sz="0" w:space="0" w:color="auto"/>
      </w:divBdr>
    </w:div>
    <w:div w:id="1000541682">
      <w:bodyDiv w:val="1"/>
      <w:marLeft w:val="0"/>
      <w:marRight w:val="0"/>
      <w:marTop w:val="0"/>
      <w:marBottom w:val="0"/>
      <w:divBdr>
        <w:top w:val="none" w:sz="0" w:space="0" w:color="auto"/>
        <w:left w:val="none" w:sz="0" w:space="0" w:color="auto"/>
        <w:bottom w:val="none" w:sz="0" w:space="0" w:color="auto"/>
        <w:right w:val="none" w:sz="0" w:space="0" w:color="auto"/>
      </w:divBdr>
    </w:div>
    <w:div w:id="1005978089">
      <w:bodyDiv w:val="1"/>
      <w:marLeft w:val="0"/>
      <w:marRight w:val="0"/>
      <w:marTop w:val="0"/>
      <w:marBottom w:val="0"/>
      <w:divBdr>
        <w:top w:val="none" w:sz="0" w:space="0" w:color="auto"/>
        <w:left w:val="none" w:sz="0" w:space="0" w:color="auto"/>
        <w:bottom w:val="none" w:sz="0" w:space="0" w:color="auto"/>
        <w:right w:val="none" w:sz="0" w:space="0" w:color="auto"/>
      </w:divBdr>
    </w:div>
    <w:div w:id="1009680254">
      <w:bodyDiv w:val="1"/>
      <w:marLeft w:val="0"/>
      <w:marRight w:val="0"/>
      <w:marTop w:val="0"/>
      <w:marBottom w:val="0"/>
      <w:divBdr>
        <w:top w:val="none" w:sz="0" w:space="0" w:color="auto"/>
        <w:left w:val="none" w:sz="0" w:space="0" w:color="auto"/>
        <w:bottom w:val="none" w:sz="0" w:space="0" w:color="auto"/>
        <w:right w:val="none" w:sz="0" w:space="0" w:color="auto"/>
      </w:divBdr>
    </w:div>
    <w:div w:id="1029798259">
      <w:bodyDiv w:val="1"/>
      <w:marLeft w:val="0"/>
      <w:marRight w:val="0"/>
      <w:marTop w:val="0"/>
      <w:marBottom w:val="0"/>
      <w:divBdr>
        <w:top w:val="none" w:sz="0" w:space="0" w:color="auto"/>
        <w:left w:val="none" w:sz="0" w:space="0" w:color="auto"/>
        <w:bottom w:val="none" w:sz="0" w:space="0" w:color="auto"/>
        <w:right w:val="none" w:sz="0" w:space="0" w:color="auto"/>
      </w:divBdr>
    </w:div>
    <w:div w:id="1044718857">
      <w:bodyDiv w:val="1"/>
      <w:marLeft w:val="0"/>
      <w:marRight w:val="0"/>
      <w:marTop w:val="0"/>
      <w:marBottom w:val="0"/>
      <w:divBdr>
        <w:top w:val="none" w:sz="0" w:space="0" w:color="auto"/>
        <w:left w:val="none" w:sz="0" w:space="0" w:color="auto"/>
        <w:bottom w:val="none" w:sz="0" w:space="0" w:color="auto"/>
        <w:right w:val="none" w:sz="0" w:space="0" w:color="auto"/>
      </w:divBdr>
    </w:div>
    <w:div w:id="1053389169">
      <w:bodyDiv w:val="1"/>
      <w:marLeft w:val="0"/>
      <w:marRight w:val="0"/>
      <w:marTop w:val="0"/>
      <w:marBottom w:val="0"/>
      <w:divBdr>
        <w:top w:val="none" w:sz="0" w:space="0" w:color="auto"/>
        <w:left w:val="none" w:sz="0" w:space="0" w:color="auto"/>
        <w:bottom w:val="none" w:sz="0" w:space="0" w:color="auto"/>
        <w:right w:val="none" w:sz="0" w:space="0" w:color="auto"/>
      </w:divBdr>
    </w:div>
    <w:div w:id="1064989596">
      <w:bodyDiv w:val="1"/>
      <w:marLeft w:val="0"/>
      <w:marRight w:val="0"/>
      <w:marTop w:val="0"/>
      <w:marBottom w:val="0"/>
      <w:divBdr>
        <w:top w:val="none" w:sz="0" w:space="0" w:color="auto"/>
        <w:left w:val="none" w:sz="0" w:space="0" w:color="auto"/>
        <w:bottom w:val="none" w:sz="0" w:space="0" w:color="auto"/>
        <w:right w:val="none" w:sz="0" w:space="0" w:color="auto"/>
      </w:divBdr>
    </w:div>
    <w:div w:id="1070618853">
      <w:bodyDiv w:val="1"/>
      <w:marLeft w:val="0"/>
      <w:marRight w:val="0"/>
      <w:marTop w:val="0"/>
      <w:marBottom w:val="0"/>
      <w:divBdr>
        <w:top w:val="none" w:sz="0" w:space="0" w:color="auto"/>
        <w:left w:val="none" w:sz="0" w:space="0" w:color="auto"/>
        <w:bottom w:val="none" w:sz="0" w:space="0" w:color="auto"/>
        <w:right w:val="none" w:sz="0" w:space="0" w:color="auto"/>
      </w:divBdr>
    </w:div>
    <w:div w:id="1073938486">
      <w:bodyDiv w:val="1"/>
      <w:marLeft w:val="0"/>
      <w:marRight w:val="0"/>
      <w:marTop w:val="0"/>
      <w:marBottom w:val="0"/>
      <w:divBdr>
        <w:top w:val="none" w:sz="0" w:space="0" w:color="auto"/>
        <w:left w:val="none" w:sz="0" w:space="0" w:color="auto"/>
        <w:bottom w:val="none" w:sz="0" w:space="0" w:color="auto"/>
        <w:right w:val="none" w:sz="0" w:space="0" w:color="auto"/>
      </w:divBdr>
    </w:div>
    <w:div w:id="1085802271">
      <w:bodyDiv w:val="1"/>
      <w:marLeft w:val="0"/>
      <w:marRight w:val="0"/>
      <w:marTop w:val="0"/>
      <w:marBottom w:val="0"/>
      <w:divBdr>
        <w:top w:val="none" w:sz="0" w:space="0" w:color="auto"/>
        <w:left w:val="none" w:sz="0" w:space="0" w:color="auto"/>
        <w:bottom w:val="none" w:sz="0" w:space="0" w:color="auto"/>
        <w:right w:val="none" w:sz="0" w:space="0" w:color="auto"/>
      </w:divBdr>
    </w:div>
    <w:div w:id="1109859695">
      <w:bodyDiv w:val="1"/>
      <w:marLeft w:val="0"/>
      <w:marRight w:val="0"/>
      <w:marTop w:val="0"/>
      <w:marBottom w:val="0"/>
      <w:divBdr>
        <w:top w:val="none" w:sz="0" w:space="0" w:color="auto"/>
        <w:left w:val="none" w:sz="0" w:space="0" w:color="auto"/>
        <w:bottom w:val="none" w:sz="0" w:space="0" w:color="auto"/>
        <w:right w:val="none" w:sz="0" w:space="0" w:color="auto"/>
      </w:divBdr>
    </w:div>
    <w:div w:id="1118453579">
      <w:bodyDiv w:val="1"/>
      <w:marLeft w:val="0"/>
      <w:marRight w:val="0"/>
      <w:marTop w:val="0"/>
      <w:marBottom w:val="0"/>
      <w:divBdr>
        <w:top w:val="none" w:sz="0" w:space="0" w:color="auto"/>
        <w:left w:val="none" w:sz="0" w:space="0" w:color="auto"/>
        <w:bottom w:val="none" w:sz="0" w:space="0" w:color="auto"/>
        <w:right w:val="none" w:sz="0" w:space="0" w:color="auto"/>
      </w:divBdr>
    </w:div>
    <w:div w:id="1131172600">
      <w:bodyDiv w:val="1"/>
      <w:marLeft w:val="0"/>
      <w:marRight w:val="0"/>
      <w:marTop w:val="0"/>
      <w:marBottom w:val="0"/>
      <w:divBdr>
        <w:top w:val="none" w:sz="0" w:space="0" w:color="auto"/>
        <w:left w:val="none" w:sz="0" w:space="0" w:color="auto"/>
        <w:bottom w:val="none" w:sz="0" w:space="0" w:color="auto"/>
        <w:right w:val="none" w:sz="0" w:space="0" w:color="auto"/>
      </w:divBdr>
    </w:div>
    <w:div w:id="1133014192">
      <w:bodyDiv w:val="1"/>
      <w:marLeft w:val="0"/>
      <w:marRight w:val="0"/>
      <w:marTop w:val="0"/>
      <w:marBottom w:val="0"/>
      <w:divBdr>
        <w:top w:val="none" w:sz="0" w:space="0" w:color="auto"/>
        <w:left w:val="none" w:sz="0" w:space="0" w:color="auto"/>
        <w:bottom w:val="none" w:sz="0" w:space="0" w:color="auto"/>
        <w:right w:val="none" w:sz="0" w:space="0" w:color="auto"/>
      </w:divBdr>
    </w:div>
    <w:div w:id="1136878798">
      <w:bodyDiv w:val="1"/>
      <w:marLeft w:val="0"/>
      <w:marRight w:val="0"/>
      <w:marTop w:val="0"/>
      <w:marBottom w:val="0"/>
      <w:divBdr>
        <w:top w:val="none" w:sz="0" w:space="0" w:color="auto"/>
        <w:left w:val="none" w:sz="0" w:space="0" w:color="auto"/>
        <w:bottom w:val="none" w:sz="0" w:space="0" w:color="auto"/>
        <w:right w:val="none" w:sz="0" w:space="0" w:color="auto"/>
      </w:divBdr>
    </w:div>
    <w:div w:id="1197888537">
      <w:bodyDiv w:val="1"/>
      <w:marLeft w:val="0"/>
      <w:marRight w:val="0"/>
      <w:marTop w:val="0"/>
      <w:marBottom w:val="0"/>
      <w:divBdr>
        <w:top w:val="none" w:sz="0" w:space="0" w:color="auto"/>
        <w:left w:val="none" w:sz="0" w:space="0" w:color="auto"/>
        <w:bottom w:val="none" w:sz="0" w:space="0" w:color="auto"/>
        <w:right w:val="none" w:sz="0" w:space="0" w:color="auto"/>
      </w:divBdr>
    </w:div>
    <w:div w:id="1204445730">
      <w:bodyDiv w:val="1"/>
      <w:marLeft w:val="0"/>
      <w:marRight w:val="0"/>
      <w:marTop w:val="0"/>
      <w:marBottom w:val="0"/>
      <w:divBdr>
        <w:top w:val="none" w:sz="0" w:space="0" w:color="auto"/>
        <w:left w:val="none" w:sz="0" w:space="0" w:color="auto"/>
        <w:bottom w:val="none" w:sz="0" w:space="0" w:color="auto"/>
        <w:right w:val="none" w:sz="0" w:space="0" w:color="auto"/>
      </w:divBdr>
    </w:div>
    <w:div w:id="1205484052">
      <w:bodyDiv w:val="1"/>
      <w:marLeft w:val="0"/>
      <w:marRight w:val="0"/>
      <w:marTop w:val="0"/>
      <w:marBottom w:val="0"/>
      <w:divBdr>
        <w:top w:val="none" w:sz="0" w:space="0" w:color="auto"/>
        <w:left w:val="none" w:sz="0" w:space="0" w:color="auto"/>
        <w:bottom w:val="none" w:sz="0" w:space="0" w:color="auto"/>
        <w:right w:val="none" w:sz="0" w:space="0" w:color="auto"/>
      </w:divBdr>
    </w:div>
    <w:div w:id="1223718307">
      <w:bodyDiv w:val="1"/>
      <w:marLeft w:val="0"/>
      <w:marRight w:val="0"/>
      <w:marTop w:val="0"/>
      <w:marBottom w:val="0"/>
      <w:divBdr>
        <w:top w:val="none" w:sz="0" w:space="0" w:color="auto"/>
        <w:left w:val="none" w:sz="0" w:space="0" w:color="auto"/>
        <w:bottom w:val="none" w:sz="0" w:space="0" w:color="auto"/>
        <w:right w:val="none" w:sz="0" w:space="0" w:color="auto"/>
      </w:divBdr>
    </w:div>
    <w:div w:id="1277100548">
      <w:bodyDiv w:val="1"/>
      <w:marLeft w:val="0"/>
      <w:marRight w:val="0"/>
      <w:marTop w:val="0"/>
      <w:marBottom w:val="0"/>
      <w:divBdr>
        <w:top w:val="none" w:sz="0" w:space="0" w:color="auto"/>
        <w:left w:val="none" w:sz="0" w:space="0" w:color="auto"/>
        <w:bottom w:val="none" w:sz="0" w:space="0" w:color="auto"/>
        <w:right w:val="none" w:sz="0" w:space="0" w:color="auto"/>
      </w:divBdr>
    </w:div>
    <w:div w:id="1283147204">
      <w:bodyDiv w:val="1"/>
      <w:marLeft w:val="0"/>
      <w:marRight w:val="0"/>
      <w:marTop w:val="0"/>
      <w:marBottom w:val="0"/>
      <w:divBdr>
        <w:top w:val="none" w:sz="0" w:space="0" w:color="auto"/>
        <w:left w:val="none" w:sz="0" w:space="0" w:color="auto"/>
        <w:bottom w:val="none" w:sz="0" w:space="0" w:color="auto"/>
        <w:right w:val="none" w:sz="0" w:space="0" w:color="auto"/>
      </w:divBdr>
    </w:div>
    <w:div w:id="1302032005">
      <w:bodyDiv w:val="1"/>
      <w:marLeft w:val="0"/>
      <w:marRight w:val="0"/>
      <w:marTop w:val="0"/>
      <w:marBottom w:val="0"/>
      <w:divBdr>
        <w:top w:val="none" w:sz="0" w:space="0" w:color="auto"/>
        <w:left w:val="none" w:sz="0" w:space="0" w:color="auto"/>
        <w:bottom w:val="none" w:sz="0" w:space="0" w:color="auto"/>
        <w:right w:val="none" w:sz="0" w:space="0" w:color="auto"/>
      </w:divBdr>
    </w:div>
    <w:div w:id="1306088120">
      <w:bodyDiv w:val="1"/>
      <w:marLeft w:val="0"/>
      <w:marRight w:val="0"/>
      <w:marTop w:val="0"/>
      <w:marBottom w:val="0"/>
      <w:divBdr>
        <w:top w:val="none" w:sz="0" w:space="0" w:color="auto"/>
        <w:left w:val="none" w:sz="0" w:space="0" w:color="auto"/>
        <w:bottom w:val="none" w:sz="0" w:space="0" w:color="auto"/>
        <w:right w:val="none" w:sz="0" w:space="0" w:color="auto"/>
      </w:divBdr>
    </w:div>
    <w:div w:id="1315180048">
      <w:bodyDiv w:val="1"/>
      <w:marLeft w:val="0"/>
      <w:marRight w:val="0"/>
      <w:marTop w:val="0"/>
      <w:marBottom w:val="0"/>
      <w:divBdr>
        <w:top w:val="none" w:sz="0" w:space="0" w:color="auto"/>
        <w:left w:val="none" w:sz="0" w:space="0" w:color="auto"/>
        <w:bottom w:val="none" w:sz="0" w:space="0" w:color="auto"/>
        <w:right w:val="none" w:sz="0" w:space="0" w:color="auto"/>
      </w:divBdr>
    </w:div>
    <w:div w:id="1318530272">
      <w:bodyDiv w:val="1"/>
      <w:marLeft w:val="0"/>
      <w:marRight w:val="0"/>
      <w:marTop w:val="0"/>
      <w:marBottom w:val="0"/>
      <w:divBdr>
        <w:top w:val="none" w:sz="0" w:space="0" w:color="auto"/>
        <w:left w:val="none" w:sz="0" w:space="0" w:color="auto"/>
        <w:bottom w:val="none" w:sz="0" w:space="0" w:color="auto"/>
        <w:right w:val="none" w:sz="0" w:space="0" w:color="auto"/>
      </w:divBdr>
    </w:div>
    <w:div w:id="1324578106">
      <w:bodyDiv w:val="1"/>
      <w:marLeft w:val="0"/>
      <w:marRight w:val="0"/>
      <w:marTop w:val="0"/>
      <w:marBottom w:val="0"/>
      <w:divBdr>
        <w:top w:val="none" w:sz="0" w:space="0" w:color="auto"/>
        <w:left w:val="none" w:sz="0" w:space="0" w:color="auto"/>
        <w:bottom w:val="none" w:sz="0" w:space="0" w:color="auto"/>
        <w:right w:val="none" w:sz="0" w:space="0" w:color="auto"/>
      </w:divBdr>
    </w:div>
    <w:div w:id="1333147321">
      <w:bodyDiv w:val="1"/>
      <w:marLeft w:val="0"/>
      <w:marRight w:val="0"/>
      <w:marTop w:val="0"/>
      <w:marBottom w:val="0"/>
      <w:divBdr>
        <w:top w:val="none" w:sz="0" w:space="0" w:color="auto"/>
        <w:left w:val="none" w:sz="0" w:space="0" w:color="auto"/>
        <w:bottom w:val="none" w:sz="0" w:space="0" w:color="auto"/>
        <w:right w:val="none" w:sz="0" w:space="0" w:color="auto"/>
      </w:divBdr>
    </w:div>
    <w:div w:id="1348021162">
      <w:bodyDiv w:val="1"/>
      <w:marLeft w:val="0"/>
      <w:marRight w:val="0"/>
      <w:marTop w:val="0"/>
      <w:marBottom w:val="0"/>
      <w:divBdr>
        <w:top w:val="none" w:sz="0" w:space="0" w:color="auto"/>
        <w:left w:val="none" w:sz="0" w:space="0" w:color="auto"/>
        <w:bottom w:val="none" w:sz="0" w:space="0" w:color="auto"/>
        <w:right w:val="none" w:sz="0" w:space="0" w:color="auto"/>
      </w:divBdr>
    </w:div>
    <w:div w:id="1352611756">
      <w:bodyDiv w:val="1"/>
      <w:marLeft w:val="0"/>
      <w:marRight w:val="0"/>
      <w:marTop w:val="0"/>
      <w:marBottom w:val="0"/>
      <w:divBdr>
        <w:top w:val="none" w:sz="0" w:space="0" w:color="auto"/>
        <w:left w:val="none" w:sz="0" w:space="0" w:color="auto"/>
        <w:bottom w:val="none" w:sz="0" w:space="0" w:color="auto"/>
        <w:right w:val="none" w:sz="0" w:space="0" w:color="auto"/>
      </w:divBdr>
    </w:div>
    <w:div w:id="135673164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6007716">
      <w:bodyDiv w:val="1"/>
      <w:marLeft w:val="0"/>
      <w:marRight w:val="0"/>
      <w:marTop w:val="0"/>
      <w:marBottom w:val="0"/>
      <w:divBdr>
        <w:top w:val="none" w:sz="0" w:space="0" w:color="auto"/>
        <w:left w:val="none" w:sz="0" w:space="0" w:color="auto"/>
        <w:bottom w:val="none" w:sz="0" w:space="0" w:color="auto"/>
        <w:right w:val="none" w:sz="0" w:space="0" w:color="auto"/>
      </w:divBdr>
    </w:div>
    <w:div w:id="1379017264">
      <w:bodyDiv w:val="1"/>
      <w:marLeft w:val="0"/>
      <w:marRight w:val="0"/>
      <w:marTop w:val="0"/>
      <w:marBottom w:val="0"/>
      <w:divBdr>
        <w:top w:val="none" w:sz="0" w:space="0" w:color="auto"/>
        <w:left w:val="none" w:sz="0" w:space="0" w:color="auto"/>
        <w:bottom w:val="none" w:sz="0" w:space="0" w:color="auto"/>
        <w:right w:val="none" w:sz="0" w:space="0" w:color="auto"/>
      </w:divBdr>
    </w:div>
    <w:div w:id="1394769726">
      <w:bodyDiv w:val="1"/>
      <w:marLeft w:val="0"/>
      <w:marRight w:val="0"/>
      <w:marTop w:val="0"/>
      <w:marBottom w:val="0"/>
      <w:divBdr>
        <w:top w:val="none" w:sz="0" w:space="0" w:color="auto"/>
        <w:left w:val="none" w:sz="0" w:space="0" w:color="auto"/>
        <w:bottom w:val="none" w:sz="0" w:space="0" w:color="auto"/>
        <w:right w:val="none" w:sz="0" w:space="0" w:color="auto"/>
      </w:divBdr>
    </w:div>
    <w:div w:id="1411387854">
      <w:bodyDiv w:val="1"/>
      <w:marLeft w:val="0"/>
      <w:marRight w:val="0"/>
      <w:marTop w:val="0"/>
      <w:marBottom w:val="0"/>
      <w:divBdr>
        <w:top w:val="none" w:sz="0" w:space="0" w:color="auto"/>
        <w:left w:val="none" w:sz="0" w:space="0" w:color="auto"/>
        <w:bottom w:val="none" w:sz="0" w:space="0" w:color="auto"/>
        <w:right w:val="none" w:sz="0" w:space="0" w:color="auto"/>
      </w:divBdr>
    </w:div>
    <w:div w:id="1423140710">
      <w:bodyDiv w:val="1"/>
      <w:marLeft w:val="0"/>
      <w:marRight w:val="0"/>
      <w:marTop w:val="0"/>
      <w:marBottom w:val="0"/>
      <w:divBdr>
        <w:top w:val="none" w:sz="0" w:space="0" w:color="auto"/>
        <w:left w:val="none" w:sz="0" w:space="0" w:color="auto"/>
        <w:bottom w:val="none" w:sz="0" w:space="0" w:color="auto"/>
        <w:right w:val="none" w:sz="0" w:space="0" w:color="auto"/>
      </w:divBdr>
    </w:div>
    <w:div w:id="1442991212">
      <w:bodyDiv w:val="1"/>
      <w:marLeft w:val="0"/>
      <w:marRight w:val="0"/>
      <w:marTop w:val="0"/>
      <w:marBottom w:val="0"/>
      <w:divBdr>
        <w:top w:val="none" w:sz="0" w:space="0" w:color="auto"/>
        <w:left w:val="none" w:sz="0" w:space="0" w:color="auto"/>
        <w:bottom w:val="none" w:sz="0" w:space="0" w:color="auto"/>
        <w:right w:val="none" w:sz="0" w:space="0" w:color="auto"/>
      </w:divBdr>
    </w:div>
    <w:div w:id="1448699769">
      <w:bodyDiv w:val="1"/>
      <w:marLeft w:val="0"/>
      <w:marRight w:val="0"/>
      <w:marTop w:val="0"/>
      <w:marBottom w:val="0"/>
      <w:divBdr>
        <w:top w:val="none" w:sz="0" w:space="0" w:color="auto"/>
        <w:left w:val="none" w:sz="0" w:space="0" w:color="auto"/>
        <w:bottom w:val="none" w:sz="0" w:space="0" w:color="auto"/>
        <w:right w:val="none" w:sz="0" w:space="0" w:color="auto"/>
      </w:divBdr>
    </w:div>
    <w:div w:id="1451168415">
      <w:bodyDiv w:val="1"/>
      <w:marLeft w:val="0"/>
      <w:marRight w:val="0"/>
      <w:marTop w:val="0"/>
      <w:marBottom w:val="0"/>
      <w:divBdr>
        <w:top w:val="none" w:sz="0" w:space="0" w:color="auto"/>
        <w:left w:val="none" w:sz="0" w:space="0" w:color="auto"/>
        <w:bottom w:val="none" w:sz="0" w:space="0" w:color="auto"/>
        <w:right w:val="none" w:sz="0" w:space="0" w:color="auto"/>
      </w:divBdr>
    </w:div>
    <w:div w:id="1490638387">
      <w:bodyDiv w:val="1"/>
      <w:marLeft w:val="0"/>
      <w:marRight w:val="0"/>
      <w:marTop w:val="0"/>
      <w:marBottom w:val="0"/>
      <w:divBdr>
        <w:top w:val="none" w:sz="0" w:space="0" w:color="auto"/>
        <w:left w:val="none" w:sz="0" w:space="0" w:color="auto"/>
        <w:bottom w:val="none" w:sz="0" w:space="0" w:color="auto"/>
        <w:right w:val="none" w:sz="0" w:space="0" w:color="auto"/>
      </w:divBdr>
    </w:div>
    <w:div w:id="1497958512">
      <w:bodyDiv w:val="1"/>
      <w:marLeft w:val="0"/>
      <w:marRight w:val="0"/>
      <w:marTop w:val="0"/>
      <w:marBottom w:val="0"/>
      <w:divBdr>
        <w:top w:val="none" w:sz="0" w:space="0" w:color="auto"/>
        <w:left w:val="none" w:sz="0" w:space="0" w:color="auto"/>
        <w:bottom w:val="none" w:sz="0" w:space="0" w:color="auto"/>
        <w:right w:val="none" w:sz="0" w:space="0" w:color="auto"/>
      </w:divBdr>
    </w:div>
    <w:div w:id="1502159914">
      <w:bodyDiv w:val="1"/>
      <w:marLeft w:val="0"/>
      <w:marRight w:val="0"/>
      <w:marTop w:val="0"/>
      <w:marBottom w:val="0"/>
      <w:divBdr>
        <w:top w:val="none" w:sz="0" w:space="0" w:color="auto"/>
        <w:left w:val="none" w:sz="0" w:space="0" w:color="auto"/>
        <w:bottom w:val="none" w:sz="0" w:space="0" w:color="auto"/>
        <w:right w:val="none" w:sz="0" w:space="0" w:color="auto"/>
      </w:divBdr>
    </w:div>
    <w:div w:id="1521973181">
      <w:bodyDiv w:val="1"/>
      <w:marLeft w:val="0"/>
      <w:marRight w:val="0"/>
      <w:marTop w:val="0"/>
      <w:marBottom w:val="0"/>
      <w:divBdr>
        <w:top w:val="none" w:sz="0" w:space="0" w:color="auto"/>
        <w:left w:val="none" w:sz="0" w:space="0" w:color="auto"/>
        <w:bottom w:val="none" w:sz="0" w:space="0" w:color="auto"/>
        <w:right w:val="none" w:sz="0" w:space="0" w:color="auto"/>
      </w:divBdr>
    </w:div>
    <w:div w:id="1533804724">
      <w:bodyDiv w:val="1"/>
      <w:marLeft w:val="0"/>
      <w:marRight w:val="0"/>
      <w:marTop w:val="0"/>
      <w:marBottom w:val="0"/>
      <w:divBdr>
        <w:top w:val="none" w:sz="0" w:space="0" w:color="auto"/>
        <w:left w:val="none" w:sz="0" w:space="0" w:color="auto"/>
        <w:bottom w:val="none" w:sz="0" w:space="0" w:color="auto"/>
        <w:right w:val="none" w:sz="0" w:space="0" w:color="auto"/>
      </w:divBdr>
    </w:div>
    <w:div w:id="1551380950">
      <w:bodyDiv w:val="1"/>
      <w:marLeft w:val="0"/>
      <w:marRight w:val="0"/>
      <w:marTop w:val="0"/>
      <w:marBottom w:val="0"/>
      <w:divBdr>
        <w:top w:val="none" w:sz="0" w:space="0" w:color="auto"/>
        <w:left w:val="none" w:sz="0" w:space="0" w:color="auto"/>
        <w:bottom w:val="none" w:sz="0" w:space="0" w:color="auto"/>
        <w:right w:val="none" w:sz="0" w:space="0" w:color="auto"/>
      </w:divBdr>
    </w:div>
    <w:div w:id="1551963889">
      <w:bodyDiv w:val="1"/>
      <w:marLeft w:val="0"/>
      <w:marRight w:val="0"/>
      <w:marTop w:val="0"/>
      <w:marBottom w:val="0"/>
      <w:divBdr>
        <w:top w:val="none" w:sz="0" w:space="0" w:color="auto"/>
        <w:left w:val="none" w:sz="0" w:space="0" w:color="auto"/>
        <w:bottom w:val="none" w:sz="0" w:space="0" w:color="auto"/>
        <w:right w:val="none" w:sz="0" w:space="0" w:color="auto"/>
      </w:divBdr>
    </w:div>
    <w:div w:id="1564751543">
      <w:bodyDiv w:val="1"/>
      <w:marLeft w:val="0"/>
      <w:marRight w:val="0"/>
      <w:marTop w:val="0"/>
      <w:marBottom w:val="0"/>
      <w:divBdr>
        <w:top w:val="none" w:sz="0" w:space="0" w:color="auto"/>
        <w:left w:val="none" w:sz="0" w:space="0" w:color="auto"/>
        <w:bottom w:val="none" w:sz="0" w:space="0" w:color="auto"/>
        <w:right w:val="none" w:sz="0" w:space="0" w:color="auto"/>
      </w:divBdr>
    </w:div>
    <w:div w:id="1623536102">
      <w:bodyDiv w:val="1"/>
      <w:marLeft w:val="0"/>
      <w:marRight w:val="0"/>
      <w:marTop w:val="0"/>
      <w:marBottom w:val="0"/>
      <w:divBdr>
        <w:top w:val="none" w:sz="0" w:space="0" w:color="auto"/>
        <w:left w:val="none" w:sz="0" w:space="0" w:color="auto"/>
        <w:bottom w:val="none" w:sz="0" w:space="0" w:color="auto"/>
        <w:right w:val="none" w:sz="0" w:space="0" w:color="auto"/>
      </w:divBdr>
    </w:div>
    <w:div w:id="1632325962">
      <w:bodyDiv w:val="1"/>
      <w:marLeft w:val="0"/>
      <w:marRight w:val="0"/>
      <w:marTop w:val="0"/>
      <w:marBottom w:val="0"/>
      <w:divBdr>
        <w:top w:val="none" w:sz="0" w:space="0" w:color="auto"/>
        <w:left w:val="none" w:sz="0" w:space="0" w:color="auto"/>
        <w:bottom w:val="none" w:sz="0" w:space="0" w:color="auto"/>
        <w:right w:val="none" w:sz="0" w:space="0" w:color="auto"/>
      </w:divBdr>
    </w:div>
    <w:div w:id="1640064449">
      <w:bodyDiv w:val="1"/>
      <w:marLeft w:val="0"/>
      <w:marRight w:val="0"/>
      <w:marTop w:val="0"/>
      <w:marBottom w:val="0"/>
      <w:divBdr>
        <w:top w:val="none" w:sz="0" w:space="0" w:color="auto"/>
        <w:left w:val="none" w:sz="0" w:space="0" w:color="auto"/>
        <w:bottom w:val="none" w:sz="0" w:space="0" w:color="auto"/>
        <w:right w:val="none" w:sz="0" w:space="0" w:color="auto"/>
      </w:divBdr>
    </w:div>
    <w:div w:id="1654796154">
      <w:bodyDiv w:val="1"/>
      <w:marLeft w:val="0"/>
      <w:marRight w:val="0"/>
      <w:marTop w:val="0"/>
      <w:marBottom w:val="0"/>
      <w:divBdr>
        <w:top w:val="none" w:sz="0" w:space="0" w:color="auto"/>
        <w:left w:val="none" w:sz="0" w:space="0" w:color="auto"/>
        <w:bottom w:val="none" w:sz="0" w:space="0" w:color="auto"/>
        <w:right w:val="none" w:sz="0" w:space="0" w:color="auto"/>
      </w:divBdr>
    </w:div>
    <w:div w:id="1675183294">
      <w:bodyDiv w:val="1"/>
      <w:marLeft w:val="0"/>
      <w:marRight w:val="0"/>
      <w:marTop w:val="0"/>
      <w:marBottom w:val="0"/>
      <w:divBdr>
        <w:top w:val="none" w:sz="0" w:space="0" w:color="auto"/>
        <w:left w:val="none" w:sz="0" w:space="0" w:color="auto"/>
        <w:bottom w:val="none" w:sz="0" w:space="0" w:color="auto"/>
        <w:right w:val="none" w:sz="0" w:space="0" w:color="auto"/>
      </w:divBdr>
    </w:div>
    <w:div w:id="1684625067">
      <w:bodyDiv w:val="1"/>
      <w:marLeft w:val="0"/>
      <w:marRight w:val="0"/>
      <w:marTop w:val="0"/>
      <w:marBottom w:val="0"/>
      <w:divBdr>
        <w:top w:val="none" w:sz="0" w:space="0" w:color="auto"/>
        <w:left w:val="none" w:sz="0" w:space="0" w:color="auto"/>
        <w:bottom w:val="none" w:sz="0" w:space="0" w:color="auto"/>
        <w:right w:val="none" w:sz="0" w:space="0" w:color="auto"/>
      </w:divBdr>
    </w:div>
    <w:div w:id="1712920575">
      <w:bodyDiv w:val="1"/>
      <w:marLeft w:val="0"/>
      <w:marRight w:val="0"/>
      <w:marTop w:val="0"/>
      <w:marBottom w:val="0"/>
      <w:divBdr>
        <w:top w:val="none" w:sz="0" w:space="0" w:color="auto"/>
        <w:left w:val="none" w:sz="0" w:space="0" w:color="auto"/>
        <w:bottom w:val="none" w:sz="0" w:space="0" w:color="auto"/>
        <w:right w:val="none" w:sz="0" w:space="0" w:color="auto"/>
      </w:divBdr>
    </w:div>
    <w:div w:id="1726685690">
      <w:bodyDiv w:val="1"/>
      <w:marLeft w:val="0"/>
      <w:marRight w:val="0"/>
      <w:marTop w:val="0"/>
      <w:marBottom w:val="0"/>
      <w:divBdr>
        <w:top w:val="none" w:sz="0" w:space="0" w:color="auto"/>
        <w:left w:val="none" w:sz="0" w:space="0" w:color="auto"/>
        <w:bottom w:val="none" w:sz="0" w:space="0" w:color="auto"/>
        <w:right w:val="none" w:sz="0" w:space="0" w:color="auto"/>
      </w:divBdr>
    </w:div>
    <w:div w:id="1730810412">
      <w:bodyDiv w:val="1"/>
      <w:marLeft w:val="0"/>
      <w:marRight w:val="0"/>
      <w:marTop w:val="0"/>
      <w:marBottom w:val="0"/>
      <w:divBdr>
        <w:top w:val="none" w:sz="0" w:space="0" w:color="auto"/>
        <w:left w:val="none" w:sz="0" w:space="0" w:color="auto"/>
        <w:bottom w:val="none" w:sz="0" w:space="0" w:color="auto"/>
        <w:right w:val="none" w:sz="0" w:space="0" w:color="auto"/>
      </w:divBdr>
    </w:div>
    <w:div w:id="1798598077">
      <w:bodyDiv w:val="1"/>
      <w:marLeft w:val="0"/>
      <w:marRight w:val="0"/>
      <w:marTop w:val="0"/>
      <w:marBottom w:val="0"/>
      <w:divBdr>
        <w:top w:val="none" w:sz="0" w:space="0" w:color="auto"/>
        <w:left w:val="none" w:sz="0" w:space="0" w:color="auto"/>
        <w:bottom w:val="none" w:sz="0" w:space="0" w:color="auto"/>
        <w:right w:val="none" w:sz="0" w:space="0" w:color="auto"/>
      </w:divBdr>
    </w:div>
    <w:div w:id="1803306759">
      <w:bodyDiv w:val="1"/>
      <w:marLeft w:val="0"/>
      <w:marRight w:val="0"/>
      <w:marTop w:val="0"/>
      <w:marBottom w:val="0"/>
      <w:divBdr>
        <w:top w:val="none" w:sz="0" w:space="0" w:color="auto"/>
        <w:left w:val="none" w:sz="0" w:space="0" w:color="auto"/>
        <w:bottom w:val="none" w:sz="0" w:space="0" w:color="auto"/>
        <w:right w:val="none" w:sz="0" w:space="0" w:color="auto"/>
      </w:divBdr>
    </w:div>
    <w:div w:id="1809084769">
      <w:bodyDiv w:val="1"/>
      <w:marLeft w:val="0"/>
      <w:marRight w:val="0"/>
      <w:marTop w:val="0"/>
      <w:marBottom w:val="0"/>
      <w:divBdr>
        <w:top w:val="none" w:sz="0" w:space="0" w:color="auto"/>
        <w:left w:val="none" w:sz="0" w:space="0" w:color="auto"/>
        <w:bottom w:val="none" w:sz="0" w:space="0" w:color="auto"/>
        <w:right w:val="none" w:sz="0" w:space="0" w:color="auto"/>
      </w:divBdr>
    </w:div>
    <w:div w:id="1836607377">
      <w:bodyDiv w:val="1"/>
      <w:marLeft w:val="0"/>
      <w:marRight w:val="0"/>
      <w:marTop w:val="0"/>
      <w:marBottom w:val="0"/>
      <w:divBdr>
        <w:top w:val="none" w:sz="0" w:space="0" w:color="auto"/>
        <w:left w:val="none" w:sz="0" w:space="0" w:color="auto"/>
        <w:bottom w:val="none" w:sz="0" w:space="0" w:color="auto"/>
        <w:right w:val="none" w:sz="0" w:space="0" w:color="auto"/>
      </w:divBdr>
    </w:div>
    <w:div w:id="1847938272">
      <w:bodyDiv w:val="1"/>
      <w:marLeft w:val="0"/>
      <w:marRight w:val="0"/>
      <w:marTop w:val="0"/>
      <w:marBottom w:val="0"/>
      <w:divBdr>
        <w:top w:val="none" w:sz="0" w:space="0" w:color="auto"/>
        <w:left w:val="none" w:sz="0" w:space="0" w:color="auto"/>
        <w:bottom w:val="none" w:sz="0" w:space="0" w:color="auto"/>
        <w:right w:val="none" w:sz="0" w:space="0" w:color="auto"/>
      </w:divBdr>
    </w:div>
    <w:div w:id="1855224714">
      <w:bodyDiv w:val="1"/>
      <w:marLeft w:val="0"/>
      <w:marRight w:val="0"/>
      <w:marTop w:val="0"/>
      <w:marBottom w:val="0"/>
      <w:divBdr>
        <w:top w:val="none" w:sz="0" w:space="0" w:color="auto"/>
        <w:left w:val="none" w:sz="0" w:space="0" w:color="auto"/>
        <w:bottom w:val="none" w:sz="0" w:space="0" w:color="auto"/>
        <w:right w:val="none" w:sz="0" w:space="0" w:color="auto"/>
      </w:divBdr>
    </w:div>
    <w:div w:id="1864853817">
      <w:bodyDiv w:val="1"/>
      <w:marLeft w:val="0"/>
      <w:marRight w:val="0"/>
      <w:marTop w:val="0"/>
      <w:marBottom w:val="0"/>
      <w:divBdr>
        <w:top w:val="none" w:sz="0" w:space="0" w:color="auto"/>
        <w:left w:val="none" w:sz="0" w:space="0" w:color="auto"/>
        <w:bottom w:val="none" w:sz="0" w:space="0" w:color="auto"/>
        <w:right w:val="none" w:sz="0" w:space="0" w:color="auto"/>
      </w:divBdr>
    </w:div>
    <w:div w:id="1877355622">
      <w:bodyDiv w:val="1"/>
      <w:marLeft w:val="0"/>
      <w:marRight w:val="0"/>
      <w:marTop w:val="0"/>
      <w:marBottom w:val="0"/>
      <w:divBdr>
        <w:top w:val="none" w:sz="0" w:space="0" w:color="auto"/>
        <w:left w:val="none" w:sz="0" w:space="0" w:color="auto"/>
        <w:bottom w:val="none" w:sz="0" w:space="0" w:color="auto"/>
        <w:right w:val="none" w:sz="0" w:space="0" w:color="auto"/>
      </w:divBdr>
    </w:div>
    <w:div w:id="1881243005">
      <w:bodyDiv w:val="1"/>
      <w:marLeft w:val="0"/>
      <w:marRight w:val="0"/>
      <w:marTop w:val="0"/>
      <w:marBottom w:val="0"/>
      <w:divBdr>
        <w:top w:val="none" w:sz="0" w:space="0" w:color="auto"/>
        <w:left w:val="none" w:sz="0" w:space="0" w:color="auto"/>
        <w:bottom w:val="none" w:sz="0" w:space="0" w:color="auto"/>
        <w:right w:val="none" w:sz="0" w:space="0" w:color="auto"/>
      </w:divBdr>
    </w:div>
    <w:div w:id="1885870151">
      <w:bodyDiv w:val="1"/>
      <w:marLeft w:val="0"/>
      <w:marRight w:val="0"/>
      <w:marTop w:val="0"/>
      <w:marBottom w:val="0"/>
      <w:divBdr>
        <w:top w:val="none" w:sz="0" w:space="0" w:color="auto"/>
        <w:left w:val="none" w:sz="0" w:space="0" w:color="auto"/>
        <w:bottom w:val="none" w:sz="0" w:space="0" w:color="auto"/>
        <w:right w:val="none" w:sz="0" w:space="0" w:color="auto"/>
      </w:divBdr>
    </w:div>
    <w:div w:id="1888835702">
      <w:bodyDiv w:val="1"/>
      <w:marLeft w:val="0"/>
      <w:marRight w:val="0"/>
      <w:marTop w:val="0"/>
      <w:marBottom w:val="0"/>
      <w:divBdr>
        <w:top w:val="none" w:sz="0" w:space="0" w:color="auto"/>
        <w:left w:val="none" w:sz="0" w:space="0" w:color="auto"/>
        <w:bottom w:val="none" w:sz="0" w:space="0" w:color="auto"/>
        <w:right w:val="none" w:sz="0" w:space="0" w:color="auto"/>
      </w:divBdr>
    </w:div>
    <w:div w:id="1896426364">
      <w:bodyDiv w:val="1"/>
      <w:marLeft w:val="0"/>
      <w:marRight w:val="0"/>
      <w:marTop w:val="0"/>
      <w:marBottom w:val="0"/>
      <w:divBdr>
        <w:top w:val="none" w:sz="0" w:space="0" w:color="auto"/>
        <w:left w:val="none" w:sz="0" w:space="0" w:color="auto"/>
        <w:bottom w:val="none" w:sz="0" w:space="0" w:color="auto"/>
        <w:right w:val="none" w:sz="0" w:space="0" w:color="auto"/>
      </w:divBdr>
    </w:div>
    <w:div w:id="1935627168">
      <w:bodyDiv w:val="1"/>
      <w:marLeft w:val="0"/>
      <w:marRight w:val="0"/>
      <w:marTop w:val="0"/>
      <w:marBottom w:val="0"/>
      <w:divBdr>
        <w:top w:val="none" w:sz="0" w:space="0" w:color="auto"/>
        <w:left w:val="none" w:sz="0" w:space="0" w:color="auto"/>
        <w:bottom w:val="none" w:sz="0" w:space="0" w:color="auto"/>
        <w:right w:val="none" w:sz="0" w:space="0" w:color="auto"/>
      </w:divBdr>
    </w:div>
    <w:div w:id="1942954065">
      <w:bodyDiv w:val="1"/>
      <w:marLeft w:val="0"/>
      <w:marRight w:val="0"/>
      <w:marTop w:val="0"/>
      <w:marBottom w:val="0"/>
      <w:divBdr>
        <w:top w:val="none" w:sz="0" w:space="0" w:color="auto"/>
        <w:left w:val="none" w:sz="0" w:space="0" w:color="auto"/>
        <w:bottom w:val="none" w:sz="0" w:space="0" w:color="auto"/>
        <w:right w:val="none" w:sz="0" w:space="0" w:color="auto"/>
      </w:divBdr>
    </w:div>
    <w:div w:id="1946647958">
      <w:bodyDiv w:val="1"/>
      <w:marLeft w:val="0"/>
      <w:marRight w:val="0"/>
      <w:marTop w:val="0"/>
      <w:marBottom w:val="0"/>
      <w:divBdr>
        <w:top w:val="none" w:sz="0" w:space="0" w:color="auto"/>
        <w:left w:val="none" w:sz="0" w:space="0" w:color="auto"/>
        <w:bottom w:val="none" w:sz="0" w:space="0" w:color="auto"/>
        <w:right w:val="none" w:sz="0" w:space="0" w:color="auto"/>
      </w:divBdr>
    </w:div>
    <w:div w:id="1964648110">
      <w:bodyDiv w:val="1"/>
      <w:marLeft w:val="0"/>
      <w:marRight w:val="0"/>
      <w:marTop w:val="0"/>
      <w:marBottom w:val="0"/>
      <w:divBdr>
        <w:top w:val="none" w:sz="0" w:space="0" w:color="auto"/>
        <w:left w:val="none" w:sz="0" w:space="0" w:color="auto"/>
        <w:bottom w:val="none" w:sz="0" w:space="0" w:color="auto"/>
        <w:right w:val="none" w:sz="0" w:space="0" w:color="auto"/>
      </w:divBdr>
    </w:div>
    <w:div w:id="1990818594">
      <w:bodyDiv w:val="1"/>
      <w:marLeft w:val="0"/>
      <w:marRight w:val="0"/>
      <w:marTop w:val="0"/>
      <w:marBottom w:val="0"/>
      <w:divBdr>
        <w:top w:val="none" w:sz="0" w:space="0" w:color="auto"/>
        <w:left w:val="none" w:sz="0" w:space="0" w:color="auto"/>
        <w:bottom w:val="none" w:sz="0" w:space="0" w:color="auto"/>
        <w:right w:val="none" w:sz="0" w:space="0" w:color="auto"/>
      </w:divBdr>
    </w:div>
    <w:div w:id="2012827714">
      <w:bodyDiv w:val="1"/>
      <w:marLeft w:val="0"/>
      <w:marRight w:val="0"/>
      <w:marTop w:val="0"/>
      <w:marBottom w:val="0"/>
      <w:divBdr>
        <w:top w:val="none" w:sz="0" w:space="0" w:color="auto"/>
        <w:left w:val="none" w:sz="0" w:space="0" w:color="auto"/>
        <w:bottom w:val="none" w:sz="0" w:space="0" w:color="auto"/>
        <w:right w:val="none" w:sz="0" w:space="0" w:color="auto"/>
      </w:divBdr>
    </w:div>
    <w:div w:id="2031907298">
      <w:bodyDiv w:val="1"/>
      <w:marLeft w:val="0"/>
      <w:marRight w:val="0"/>
      <w:marTop w:val="0"/>
      <w:marBottom w:val="0"/>
      <w:divBdr>
        <w:top w:val="none" w:sz="0" w:space="0" w:color="auto"/>
        <w:left w:val="none" w:sz="0" w:space="0" w:color="auto"/>
        <w:bottom w:val="none" w:sz="0" w:space="0" w:color="auto"/>
        <w:right w:val="none" w:sz="0" w:space="0" w:color="auto"/>
      </w:divBdr>
    </w:div>
    <w:div w:id="2034961337">
      <w:bodyDiv w:val="1"/>
      <w:marLeft w:val="0"/>
      <w:marRight w:val="0"/>
      <w:marTop w:val="0"/>
      <w:marBottom w:val="0"/>
      <w:divBdr>
        <w:top w:val="none" w:sz="0" w:space="0" w:color="auto"/>
        <w:left w:val="none" w:sz="0" w:space="0" w:color="auto"/>
        <w:bottom w:val="none" w:sz="0" w:space="0" w:color="auto"/>
        <w:right w:val="none" w:sz="0" w:space="0" w:color="auto"/>
      </w:divBdr>
    </w:div>
    <w:div w:id="2047371018">
      <w:bodyDiv w:val="1"/>
      <w:marLeft w:val="0"/>
      <w:marRight w:val="0"/>
      <w:marTop w:val="0"/>
      <w:marBottom w:val="0"/>
      <w:divBdr>
        <w:top w:val="none" w:sz="0" w:space="0" w:color="auto"/>
        <w:left w:val="none" w:sz="0" w:space="0" w:color="auto"/>
        <w:bottom w:val="none" w:sz="0" w:space="0" w:color="auto"/>
        <w:right w:val="none" w:sz="0" w:space="0" w:color="auto"/>
      </w:divBdr>
    </w:div>
    <w:div w:id="2055812753">
      <w:bodyDiv w:val="1"/>
      <w:marLeft w:val="0"/>
      <w:marRight w:val="0"/>
      <w:marTop w:val="0"/>
      <w:marBottom w:val="0"/>
      <w:divBdr>
        <w:top w:val="none" w:sz="0" w:space="0" w:color="auto"/>
        <w:left w:val="none" w:sz="0" w:space="0" w:color="auto"/>
        <w:bottom w:val="none" w:sz="0" w:space="0" w:color="auto"/>
        <w:right w:val="none" w:sz="0" w:space="0" w:color="auto"/>
      </w:divBdr>
    </w:div>
    <w:div w:id="2067994884">
      <w:bodyDiv w:val="1"/>
      <w:marLeft w:val="0"/>
      <w:marRight w:val="0"/>
      <w:marTop w:val="0"/>
      <w:marBottom w:val="0"/>
      <w:divBdr>
        <w:top w:val="none" w:sz="0" w:space="0" w:color="auto"/>
        <w:left w:val="none" w:sz="0" w:space="0" w:color="auto"/>
        <w:bottom w:val="none" w:sz="0" w:space="0" w:color="auto"/>
        <w:right w:val="none" w:sz="0" w:space="0" w:color="auto"/>
      </w:divBdr>
    </w:div>
    <w:div w:id="2070760892">
      <w:bodyDiv w:val="1"/>
      <w:marLeft w:val="0"/>
      <w:marRight w:val="0"/>
      <w:marTop w:val="0"/>
      <w:marBottom w:val="0"/>
      <w:divBdr>
        <w:top w:val="none" w:sz="0" w:space="0" w:color="auto"/>
        <w:left w:val="none" w:sz="0" w:space="0" w:color="auto"/>
        <w:bottom w:val="none" w:sz="0" w:space="0" w:color="auto"/>
        <w:right w:val="none" w:sz="0" w:space="0" w:color="auto"/>
      </w:divBdr>
    </w:div>
    <w:div w:id="2079400581">
      <w:bodyDiv w:val="1"/>
      <w:marLeft w:val="0"/>
      <w:marRight w:val="0"/>
      <w:marTop w:val="0"/>
      <w:marBottom w:val="0"/>
      <w:divBdr>
        <w:top w:val="none" w:sz="0" w:space="0" w:color="auto"/>
        <w:left w:val="none" w:sz="0" w:space="0" w:color="auto"/>
        <w:bottom w:val="none" w:sz="0" w:space="0" w:color="auto"/>
        <w:right w:val="none" w:sz="0" w:space="0" w:color="auto"/>
      </w:divBdr>
    </w:div>
    <w:div w:id="2084832096">
      <w:bodyDiv w:val="1"/>
      <w:marLeft w:val="0"/>
      <w:marRight w:val="0"/>
      <w:marTop w:val="0"/>
      <w:marBottom w:val="0"/>
      <w:divBdr>
        <w:top w:val="none" w:sz="0" w:space="0" w:color="auto"/>
        <w:left w:val="none" w:sz="0" w:space="0" w:color="auto"/>
        <w:bottom w:val="none" w:sz="0" w:space="0" w:color="auto"/>
        <w:right w:val="none" w:sz="0" w:space="0" w:color="auto"/>
      </w:divBdr>
    </w:div>
    <w:div w:id="2088382511">
      <w:bodyDiv w:val="1"/>
      <w:marLeft w:val="0"/>
      <w:marRight w:val="0"/>
      <w:marTop w:val="0"/>
      <w:marBottom w:val="0"/>
      <w:divBdr>
        <w:top w:val="none" w:sz="0" w:space="0" w:color="auto"/>
        <w:left w:val="none" w:sz="0" w:space="0" w:color="auto"/>
        <w:bottom w:val="none" w:sz="0" w:space="0" w:color="auto"/>
        <w:right w:val="none" w:sz="0" w:space="0" w:color="auto"/>
      </w:divBdr>
    </w:div>
    <w:div w:id="2091462840">
      <w:bodyDiv w:val="1"/>
      <w:marLeft w:val="0"/>
      <w:marRight w:val="0"/>
      <w:marTop w:val="0"/>
      <w:marBottom w:val="0"/>
      <w:divBdr>
        <w:top w:val="none" w:sz="0" w:space="0" w:color="auto"/>
        <w:left w:val="none" w:sz="0" w:space="0" w:color="auto"/>
        <w:bottom w:val="none" w:sz="0" w:space="0" w:color="auto"/>
        <w:right w:val="none" w:sz="0" w:space="0" w:color="auto"/>
      </w:divBdr>
    </w:div>
    <w:div w:id="2098403676">
      <w:bodyDiv w:val="1"/>
      <w:marLeft w:val="0"/>
      <w:marRight w:val="0"/>
      <w:marTop w:val="0"/>
      <w:marBottom w:val="0"/>
      <w:divBdr>
        <w:top w:val="none" w:sz="0" w:space="0" w:color="auto"/>
        <w:left w:val="none" w:sz="0" w:space="0" w:color="auto"/>
        <w:bottom w:val="none" w:sz="0" w:space="0" w:color="auto"/>
        <w:right w:val="none" w:sz="0" w:space="0" w:color="auto"/>
      </w:divBdr>
    </w:div>
    <w:div w:id="2102295466">
      <w:bodyDiv w:val="1"/>
      <w:marLeft w:val="0"/>
      <w:marRight w:val="0"/>
      <w:marTop w:val="0"/>
      <w:marBottom w:val="0"/>
      <w:divBdr>
        <w:top w:val="none" w:sz="0" w:space="0" w:color="auto"/>
        <w:left w:val="none" w:sz="0" w:space="0" w:color="auto"/>
        <w:bottom w:val="none" w:sz="0" w:space="0" w:color="auto"/>
        <w:right w:val="none" w:sz="0" w:space="0" w:color="auto"/>
      </w:divBdr>
    </w:div>
    <w:div w:id="2124228177">
      <w:bodyDiv w:val="1"/>
      <w:marLeft w:val="0"/>
      <w:marRight w:val="0"/>
      <w:marTop w:val="0"/>
      <w:marBottom w:val="0"/>
      <w:divBdr>
        <w:top w:val="none" w:sz="0" w:space="0" w:color="auto"/>
        <w:left w:val="none" w:sz="0" w:space="0" w:color="auto"/>
        <w:bottom w:val="none" w:sz="0" w:space="0" w:color="auto"/>
        <w:right w:val="none" w:sz="0" w:space="0" w:color="auto"/>
      </w:divBdr>
    </w:div>
    <w:div w:id="2126385523">
      <w:bodyDiv w:val="1"/>
      <w:marLeft w:val="0"/>
      <w:marRight w:val="0"/>
      <w:marTop w:val="0"/>
      <w:marBottom w:val="0"/>
      <w:divBdr>
        <w:top w:val="none" w:sz="0" w:space="0" w:color="auto"/>
        <w:left w:val="none" w:sz="0" w:space="0" w:color="auto"/>
        <w:bottom w:val="none" w:sz="0" w:space="0" w:color="auto"/>
        <w:right w:val="none" w:sz="0" w:space="0" w:color="auto"/>
      </w:divBdr>
    </w:div>
    <w:div w:id="2128236653">
      <w:bodyDiv w:val="1"/>
      <w:marLeft w:val="0"/>
      <w:marRight w:val="0"/>
      <w:marTop w:val="0"/>
      <w:marBottom w:val="0"/>
      <w:divBdr>
        <w:top w:val="none" w:sz="0" w:space="0" w:color="auto"/>
        <w:left w:val="none" w:sz="0" w:space="0" w:color="auto"/>
        <w:bottom w:val="none" w:sz="0" w:space="0" w:color="auto"/>
        <w:right w:val="none" w:sz="0" w:space="0" w:color="auto"/>
      </w:divBdr>
    </w:div>
    <w:div w:id="2139451363">
      <w:bodyDiv w:val="1"/>
      <w:marLeft w:val="0"/>
      <w:marRight w:val="0"/>
      <w:marTop w:val="0"/>
      <w:marBottom w:val="0"/>
      <w:divBdr>
        <w:top w:val="none" w:sz="0" w:space="0" w:color="auto"/>
        <w:left w:val="none" w:sz="0" w:space="0" w:color="auto"/>
        <w:bottom w:val="none" w:sz="0" w:space="0" w:color="auto"/>
        <w:right w:val="none" w:sz="0" w:space="0" w:color="auto"/>
      </w:divBdr>
    </w:div>
    <w:div w:id="214535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DNS/prompt/regulations.html" TargetMode="External"/><Relationship Id="rId26" Type="http://schemas.openxmlformats.org/officeDocument/2006/relationships/hyperlink" Target="http://DNS/pm/hape/ipt_5010/EDI_Portfolio/Program%20Level%20Documentation/PC/FY%202015/Team%20Administration/S02_Purchased_Care_(PC)_Systems_Enhancements_PWS_11-20-2014,_v5.0.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NS/vapubs/viewPublication.asp?Pub_ID=435&amp;FType=2" TargetMode="External"/><Relationship Id="rId34" Type="http://schemas.openxmlformats.org/officeDocument/2006/relationships/hyperlink" Target="http://DNS/Standards_Checklist.asp"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TRM/TRMHomePage.asp" TargetMode="External"/><Relationship Id="rId25" Type="http://schemas.openxmlformats.org/officeDocument/2006/relationships/hyperlink" Target="http://DNS/pm/hape/ipt_5010/EDI_Portfolio/Program%20Level%20Documentation/Forms/AllItems.aspx?RootFolder=%2Fpm%2Fhape%2Fipt%5F5010%2FEDI%5FPortfolio%2FProgram%20Level%20Documentation%2FPC%2FFY%202015%2FVendor%20Deliverables%20%28VA%2D118%2D11%2DD%2D1009%29%2F0002AC%20%2D%20Purchased%20Care%20Authorizations%20Compliance%20Phase%203%20Requirements%20Specification%20Document" TargetMode="External"/><Relationship Id="rId33" Type="http://schemas.openxmlformats.org/officeDocument/2006/relationships/hyperlink" Target="http://DNS/vapubs/viewPublication.asp?Pub_ID=435&amp;FType=2" TargetMode="External"/><Relationship Id="rId38"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s://DNS/" TargetMode="External"/><Relationship Id="rId20" Type="http://schemas.openxmlformats.org/officeDocument/2006/relationships/hyperlink" Target="http://DNS/TRM/files/SACC_2008.pdf" TargetMode="External"/><Relationship Id="rId29" Type="http://schemas.openxmlformats.org/officeDocument/2006/relationships/hyperlink" Target="http://DNS/TRM/files/SACC_2008.pdf"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NS/pm/hape/ipt_5010/EDI_Portfolio/Program%20Level%20Documentation/Forms/AllItems.aspx?RootFolder=%2Fpm%2Fhape%2Fipt%5F5010%2FEDI%5FPortfolio%2FProgram%20Level%20Documentation%2FPC%2FFY%202015%2FBRD&amp;InitialTabId=Ribbon%2EDocument&amp;VisibilityContext=WSSTabPersistence" TargetMode="External"/><Relationship Id="rId32" Type="http://schemas.openxmlformats.org/officeDocument/2006/relationships/hyperlink" Target="http://DNS/TRM/files/SACC_2008.pdf" TargetMode="External"/><Relationship Id="rId37" Type="http://schemas.openxmlformats.org/officeDocument/2006/relationships/image" Target="media/image4.jpe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DNS/TRM/files/SACC_2008.pdf" TargetMode="External"/><Relationship Id="rId28" Type="http://schemas.openxmlformats.org/officeDocument/2006/relationships/hyperlink" Target="https://DNS/" TargetMode="External"/><Relationship Id="rId36" Type="http://schemas.openxmlformats.org/officeDocument/2006/relationships/image" Target="media/image3.jpeg"/><Relationship Id="rId10" Type="http://schemas.openxmlformats.org/officeDocument/2006/relationships/header" Target="header1.xml"/><Relationship Id="rId19" Type="http://schemas.openxmlformats.org/officeDocument/2006/relationships/hyperlink" Target="http://www.caqh.org/CORE_operat_rules.php" TargetMode="External"/><Relationship Id="rId31" Type="http://schemas.openxmlformats.org/officeDocument/2006/relationships/hyperlink" Target="http://www.caqh.org/CORE_operat_rules.ph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DNS/Standards_Checklist.asp" TargetMode="External"/><Relationship Id="rId27" Type="http://schemas.openxmlformats.org/officeDocument/2006/relationships/hyperlink" Target="https://DNS/" TargetMode="External"/><Relationship Id="rId30" Type="http://schemas.openxmlformats.org/officeDocument/2006/relationships/hyperlink" Target="http://DNS/prompt/regulations.html" TargetMode="External"/><Relationship Id="rId3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18736-7697-45FA-967C-E25295D32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19210</Words>
  <Characters>109502</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128456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ModifiedBy/>
  <cp:revision>1</cp:revision>
  <dcterms:created xsi:type="dcterms:W3CDTF">2017-08-07T20:39:00Z</dcterms:created>
  <dcterms:modified xsi:type="dcterms:W3CDTF">2017-08-07T20:40:00Z</dcterms:modified>
</cp:coreProperties>
</file>