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E2268" w14:textId="75D03F87" w:rsidR="009544E0" w:rsidRDefault="00A93D32" w:rsidP="009F21B6">
      <w:pPr>
        <w:pStyle w:val="Title"/>
        <w:spacing w:before="0"/>
      </w:pPr>
      <w:bookmarkStart w:id="0" w:name="_Toc205632711"/>
      <w:r w:rsidRPr="00C47950">
        <w:t>VistA</w:t>
      </w:r>
      <w:r w:rsidR="000C06A2">
        <w:t xml:space="preserve"> Services Assembler Phase 2</w:t>
      </w:r>
      <w:r w:rsidR="000D4C97">
        <w:t>.5</w:t>
      </w:r>
      <w:r w:rsidR="000C06A2">
        <w:t xml:space="preserve"> (VSA-P2</w:t>
      </w:r>
      <w:r w:rsidR="000D4C97">
        <w:t>.5</w:t>
      </w:r>
      <w:r w:rsidR="000C06A2">
        <w:t>)</w:t>
      </w:r>
    </w:p>
    <w:p w14:paraId="55880D40" w14:textId="5AA14186" w:rsidR="00777430" w:rsidRDefault="00F066A5" w:rsidP="009F21B6">
      <w:pPr>
        <w:pStyle w:val="Title"/>
        <w:spacing w:before="120"/>
      </w:pPr>
      <w:r>
        <w:t xml:space="preserve">VistA.js </w:t>
      </w:r>
      <w:r w:rsidR="00777430">
        <w:t>Project</w:t>
      </w:r>
    </w:p>
    <w:p w14:paraId="00B3D6F2" w14:textId="264BD873" w:rsidR="00A93D32" w:rsidRDefault="00F066A5" w:rsidP="009F21B6">
      <w:pPr>
        <w:pStyle w:val="Title"/>
        <w:spacing w:before="120"/>
      </w:pPr>
      <w:r>
        <w:t xml:space="preserve">Increment </w:t>
      </w:r>
      <w:r w:rsidR="00B9729E">
        <w:t>4</w:t>
      </w:r>
    </w:p>
    <w:p w14:paraId="3E643C1F" w14:textId="4B45A2AB" w:rsidR="00A93D32" w:rsidRPr="000C06A2" w:rsidRDefault="00A93D32" w:rsidP="009F21B6">
      <w:pPr>
        <w:pStyle w:val="Title"/>
      </w:pPr>
      <w:commentRangeStart w:id="1"/>
      <w:commentRangeStart w:id="2"/>
      <w:r w:rsidRPr="000C06A2">
        <w:t>Requirements Specification Document</w:t>
      </w:r>
      <w:r w:rsidR="009A66F7">
        <w:t xml:space="preserve"> (RSD)</w:t>
      </w:r>
      <w:r w:rsidR="00A16376">
        <w:t xml:space="preserve"> </w:t>
      </w:r>
      <w:commentRangeEnd w:id="1"/>
      <w:r w:rsidR="005813F8">
        <w:rPr>
          <w:rStyle w:val="CommentReference"/>
          <w:rFonts w:asciiTheme="minorHAnsi" w:hAnsiTheme="minorHAnsi"/>
          <w:b w:val="0"/>
          <w:bCs w:val="0"/>
          <w:kern w:val="0"/>
        </w:rPr>
        <w:commentReference w:id="1"/>
      </w:r>
      <w:commentRangeEnd w:id="2"/>
      <w:r w:rsidR="00247525">
        <w:rPr>
          <w:rStyle w:val="CommentReference"/>
          <w:rFonts w:asciiTheme="minorHAnsi" w:hAnsiTheme="minorHAnsi"/>
          <w:b w:val="0"/>
          <w:bCs w:val="0"/>
          <w:kern w:val="0"/>
        </w:rPr>
        <w:commentReference w:id="2"/>
      </w:r>
    </w:p>
    <w:p w14:paraId="26633BEE" w14:textId="77777777" w:rsidR="00FD45C9" w:rsidRPr="00FA1BF4" w:rsidRDefault="00FD45C9" w:rsidP="009F21B6">
      <w:pPr>
        <w:pStyle w:val="Title"/>
        <w:spacing w:before="960" w:after="960"/>
      </w:pPr>
      <w:r>
        <w:rPr>
          <w:noProof/>
        </w:rPr>
        <w:drawing>
          <wp:inline distT="0" distB="0" distL="0" distR="0" wp14:anchorId="19CDCC2B" wp14:editId="071E54BB">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NS  DNS   /6102/graphicstandards/official_seals/Official_VA_Seal_embossed_web_3in.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5C253318" w14:textId="26FEBDA6" w:rsidR="000C06A2" w:rsidRPr="00D10139" w:rsidRDefault="00BD404E" w:rsidP="009544E0">
      <w:pPr>
        <w:pStyle w:val="Title2"/>
      </w:pPr>
      <w:ins w:id="3" w:author="MWatkins" w:date="2016-11-09T10:14:00Z">
        <w:r>
          <w:t>November</w:t>
        </w:r>
      </w:ins>
      <w:del w:id="4" w:author="MWatkins" w:date="2016-11-09T10:14:00Z">
        <w:r w:rsidR="00B9729E" w:rsidDel="00BD404E">
          <w:delText>October</w:delText>
        </w:r>
      </w:del>
      <w:r w:rsidR="000C06A2" w:rsidRPr="00D10139">
        <w:t xml:space="preserve"> 2016</w:t>
      </w:r>
    </w:p>
    <w:p w14:paraId="4D4D9FDA" w14:textId="5327F2FB" w:rsidR="000C06A2" w:rsidRPr="00D10139" w:rsidRDefault="000C06A2" w:rsidP="009544E0">
      <w:pPr>
        <w:pStyle w:val="Title2"/>
        <w:rPr>
          <w:rFonts w:eastAsia="Arial"/>
        </w:rPr>
      </w:pPr>
      <w:r w:rsidRPr="00D10139">
        <w:t xml:space="preserve">Version: </w:t>
      </w:r>
      <w:r w:rsidR="009B4BE7" w:rsidRPr="00D10139">
        <w:rPr>
          <w:rFonts w:eastAsia="Arial"/>
        </w:rPr>
        <w:t>6.</w:t>
      </w:r>
      <w:ins w:id="5" w:author="MWatkins" w:date="2016-11-09T10:14:00Z">
        <w:r w:rsidR="00456E7F">
          <w:rPr>
            <w:rFonts w:eastAsia="Arial"/>
          </w:rPr>
          <w:t>6</w:t>
        </w:r>
      </w:ins>
      <w:del w:id="6" w:author="MWatkins" w:date="2016-11-09T10:14:00Z">
        <w:r w:rsidR="00B9729E" w:rsidDel="00BD404E">
          <w:rPr>
            <w:rFonts w:eastAsia="Arial"/>
          </w:rPr>
          <w:delText>4</w:delText>
        </w:r>
      </w:del>
    </w:p>
    <w:p w14:paraId="47FEE058" w14:textId="7D1485D7" w:rsidR="00C47950" w:rsidRPr="00D10139" w:rsidRDefault="00C47950" w:rsidP="009F21B6">
      <w:pPr>
        <w:pStyle w:val="Title2"/>
        <w:spacing w:before="480"/>
      </w:pPr>
      <w:r w:rsidRPr="00D10139">
        <w:t>Department of Veterans Affairs</w:t>
      </w:r>
      <w:r w:rsidR="000C06A2" w:rsidRPr="00D10139">
        <w:t xml:space="preserve"> (VA)</w:t>
      </w:r>
    </w:p>
    <w:p w14:paraId="32F16F83" w14:textId="55C9597D" w:rsidR="009B4BE7" w:rsidRPr="00D10139" w:rsidRDefault="009B4BE7" w:rsidP="009544E0">
      <w:pPr>
        <w:pStyle w:val="Title2"/>
      </w:pPr>
      <w:r w:rsidRPr="00D10139">
        <w:t>Office of Information and Technology (OI&amp;T)</w:t>
      </w:r>
    </w:p>
    <w:p w14:paraId="734FC1C3" w14:textId="287AEFCC" w:rsidR="009B4BE7" w:rsidRPr="00D10139" w:rsidRDefault="009B4BE7" w:rsidP="009544E0">
      <w:pPr>
        <w:pStyle w:val="Title2"/>
      </w:pPr>
      <w:r w:rsidRPr="00D10139">
        <w:t>Product Development (PD)</w:t>
      </w:r>
    </w:p>
    <w:p w14:paraId="295D7CD4" w14:textId="77777777" w:rsidR="009B4BE7" w:rsidRPr="000C06A2" w:rsidRDefault="009B4BE7" w:rsidP="009B4BE7">
      <w:pPr>
        <w:pStyle w:val="BodyText"/>
      </w:pPr>
    </w:p>
    <w:p w14:paraId="27A0A513" w14:textId="2FCD9687" w:rsidR="00376211" w:rsidRPr="007A48D9" w:rsidRDefault="00376211" w:rsidP="009B4BE7">
      <w:pPr>
        <w:pStyle w:val="BodyText"/>
        <w:rPr>
          <w:b/>
          <w:sz w:val="24"/>
        </w:rPr>
        <w:sectPr w:rsidR="00376211" w:rsidRPr="007A48D9" w:rsidSect="009B4BE7">
          <w:pgSz w:w="12240" w:h="15840" w:code="1"/>
          <w:pgMar w:top="1440" w:right="1440" w:bottom="1440" w:left="1440" w:header="720" w:footer="720" w:gutter="0"/>
          <w:pgNumType w:fmt="lowerRoman" w:start="1"/>
          <w:cols w:space="720"/>
          <w:vAlign w:val="center"/>
          <w:titlePg/>
          <w:docGrid w:linePitch="360"/>
        </w:sectPr>
      </w:pPr>
    </w:p>
    <w:p w14:paraId="58E9A4DD" w14:textId="77777777" w:rsidR="00AD4E85" w:rsidRDefault="00922D53" w:rsidP="009544E0">
      <w:pPr>
        <w:pStyle w:val="HeadingFront-BackMatter"/>
      </w:pPr>
      <w:bookmarkStart w:id="7" w:name="_Toc467483147"/>
      <w:r>
        <w:lastRenderedPageBreak/>
        <w:t>Revision History</w:t>
      </w:r>
      <w:bookmarkEnd w:id="7"/>
    </w:p>
    <w:p w14:paraId="16669FC2" w14:textId="454F10DC" w:rsidR="008B5388" w:rsidRDefault="002C4AC6" w:rsidP="009B4BE7">
      <w:pPr>
        <w:pStyle w:val="Note"/>
      </w:pPr>
      <w:r w:rsidRPr="00910DD8">
        <w:rPr>
          <w:noProof/>
          <w:lang w:eastAsia="en-US"/>
        </w:rPr>
        <w:drawing>
          <wp:inline distT="0" distB="0" distL="0" distR="0" wp14:anchorId="054694CD" wp14:editId="7FC73DE2">
            <wp:extent cx="264795" cy="284480"/>
            <wp:effectExtent l="0" t="0" r="0" b="0"/>
            <wp:docPr id="120" name="image225.png" descr="Note" title="Note"/>
            <wp:cNvGraphicFramePr/>
            <a:graphic xmlns:a="http://schemas.openxmlformats.org/drawingml/2006/main">
              <a:graphicData uri="http://schemas.openxmlformats.org/drawingml/2006/picture">
                <pic:pic xmlns:pic="http://schemas.openxmlformats.org/drawingml/2006/picture">
                  <pic:nvPicPr>
                    <pic:cNvPr id="0" name="image225.png" descr="Note" title="Note"/>
                    <pic:cNvPicPr preferRelativeResize="0"/>
                  </pic:nvPicPr>
                  <pic:blipFill>
                    <a:blip r:embed="rId15"/>
                    <a:srcRect/>
                    <a:stretch>
                      <a:fillRect/>
                    </a:stretch>
                  </pic:blipFill>
                  <pic:spPr>
                    <a:xfrm>
                      <a:off x="0" y="0"/>
                      <a:ext cx="264795" cy="284480"/>
                    </a:xfrm>
                    <a:prstGeom prst="rect">
                      <a:avLst/>
                    </a:prstGeom>
                    <a:ln/>
                  </pic:spPr>
                </pic:pic>
              </a:graphicData>
            </a:graphic>
          </wp:inline>
        </w:drawing>
      </w:r>
      <w:r w:rsidR="009B4BE7">
        <w:tab/>
      </w:r>
      <w:r w:rsidR="008B5388" w:rsidRPr="009B4BE7">
        <w:rPr>
          <w:b/>
        </w:rPr>
        <w:t>N</w:t>
      </w:r>
      <w:r w:rsidR="009B4BE7" w:rsidRPr="009B4BE7">
        <w:rPr>
          <w:b/>
        </w:rPr>
        <w:t>OTE</w:t>
      </w:r>
      <w:r w:rsidR="008B5388" w:rsidRPr="009B4BE7">
        <w:rPr>
          <w:b/>
        </w:rPr>
        <w:t>:</w:t>
      </w:r>
      <w:r w:rsidR="008B5388" w:rsidRPr="008B5388">
        <w:t xml:space="preserve"> The revision history cycle begins once changes or enhancements are requested after the Requirements Specification Document has been baselined.</w:t>
      </w:r>
    </w:p>
    <w:tbl>
      <w:tblPr>
        <w:tblW w:w="4915" w:type="pc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Description w:val="Revision History showing date artifact was created or revised, version number, description, and author."/>
      </w:tblPr>
      <w:tblGrid>
        <w:gridCol w:w="1976"/>
        <w:gridCol w:w="1061"/>
        <w:gridCol w:w="4281"/>
        <w:gridCol w:w="2095"/>
      </w:tblGrid>
      <w:tr w:rsidR="004F3A80" w:rsidRPr="00CC0E4A" w14:paraId="4DE21202" w14:textId="77777777" w:rsidTr="00BF083B">
        <w:trPr>
          <w:cantSplit/>
          <w:tblHeader/>
        </w:trPr>
        <w:tc>
          <w:tcPr>
            <w:tcW w:w="1049" w:type="pct"/>
            <w:shd w:val="clear" w:color="auto" w:fill="F2F2F2"/>
          </w:tcPr>
          <w:p w14:paraId="7A0B9769" w14:textId="77777777" w:rsidR="004F3A80" w:rsidRPr="00CC0E4A" w:rsidRDefault="004F3A80" w:rsidP="00CC0E4A">
            <w:pPr>
              <w:pStyle w:val="TableHeading"/>
            </w:pPr>
            <w:bookmarkStart w:id="8" w:name="COL001_TBL001"/>
            <w:bookmarkEnd w:id="8"/>
            <w:r w:rsidRPr="00CC0E4A">
              <w:t>Date</w:t>
            </w:r>
          </w:p>
        </w:tc>
        <w:tc>
          <w:tcPr>
            <w:tcW w:w="563" w:type="pct"/>
            <w:shd w:val="clear" w:color="auto" w:fill="F2F2F2"/>
          </w:tcPr>
          <w:p w14:paraId="29BC915B" w14:textId="77777777" w:rsidR="004F3A80" w:rsidRPr="00CC0E4A" w:rsidRDefault="004F3A80" w:rsidP="00CC0E4A">
            <w:pPr>
              <w:pStyle w:val="TableHeading"/>
            </w:pPr>
            <w:r w:rsidRPr="00CC0E4A">
              <w:t>Version</w:t>
            </w:r>
          </w:p>
        </w:tc>
        <w:tc>
          <w:tcPr>
            <w:tcW w:w="2274" w:type="pct"/>
            <w:shd w:val="clear" w:color="auto" w:fill="F2F2F2"/>
          </w:tcPr>
          <w:p w14:paraId="42210D6D" w14:textId="77777777" w:rsidR="004F3A80" w:rsidRPr="00CC0E4A" w:rsidRDefault="004F3A80" w:rsidP="00CC0E4A">
            <w:pPr>
              <w:pStyle w:val="TableHeading"/>
            </w:pPr>
            <w:r w:rsidRPr="00CC0E4A">
              <w:t>Description</w:t>
            </w:r>
          </w:p>
        </w:tc>
        <w:tc>
          <w:tcPr>
            <w:tcW w:w="1113" w:type="pct"/>
            <w:shd w:val="clear" w:color="auto" w:fill="F2F2F2"/>
          </w:tcPr>
          <w:p w14:paraId="090CDF60" w14:textId="77777777" w:rsidR="004F3A80" w:rsidRPr="00CC0E4A" w:rsidRDefault="004F3A80" w:rsidP="00CC0E4A">
            <w:pPr>
              <w:pStyle w:val="TableHeading"/>
            </w:pPr>
            <w:r w:rsidRPr="00CC0E4A">
              <w:t>Author</w:t>
            </w:r>
          </w:p>
        </w:tc>
      </w:tr>
      <w:tr w:rsidR="00456E7F" w14:paraId="6F474B3B" w14:textId="77777777" w:rsidTr="00BF083B">
        <w:tblPrEx>
          <w:tblLook w:val="04A0" w:firstRow="1" w:lastRow="0" w:firstColumn="1" w:lastColumn="0" w:noHBand="0" w:noVBand="1"/>
        </w:tblPrEx>
        <w:trPr>
          <w:cantSplit/>
          <w:ins w:id="9" w:author="MWatkins" w:date="2016-11-21T09:16:00Z"/>
        </w:trPr>
        <w:tc>
          <w:tcPr>
            <w:tcW w:w="1049" w:type="pct"/>
          </w:tcPr>
          <w:p w14:paraId="42B9B9C1" w14:textId="6CFBAED7" w:rsidR="00456E7F" w:rsidRDefault="00456E7F" w:rsidP="00DC0424">
            <w:pPr>
              <w:pStyle w:val="TableText"/>
              <w:rPr>
                <w:ins w:id="10" w:author="MWatkins" w:date="2016-11-21T09:16:00Z"/>
                <w:szCs w:val="22"/>
              </w:rPr>
            </w:pPr>
            <w:ins w:id="11" w:author="MWatkins" w:date="2016-11-21T09:16:00Z">
              <w:r>
                <w:rPr>
                  <w:szCs w:val="22"/>
                </w:rPr>
                <w:t>11/21/2016</w:t>
              </w:r>
            </w:ins>
          </w:p>
        </w:tc>
        <w:tc>
          <w:tcPr>
            <w:tcW w:w="563" w:type="pct"/>
          </w:tcPr>
          <w:p w14:paraId="6A17EC7D" w14:textId="2B3C2E7B" w:rsidR="00456E7F" w:rsidRDefault="00456E7F" w:rsidP="00CD0767">
            <w:pPr>
              <w:pStyle w:val="TableText"/>
              <w:rPr>
                <w:ins w:id="12" w:author="MWatkins" w:date="2016-11-21T09:16:00Z"/>
                <w:szCs w:val="22"/>
              </w:rPr>
            </w:pPr>
            <w:ins w:id="13" w:author="MWatkins" w:date="2016-11-21T09:16:00Z">
              <w:r>
                <w:rPr>
                  <w:szCs w:val="22"/>
                </w:rPr>
                <w:t>6.6</w:t>
              </w:r>
            </w:ins>
          </w:p>
        </w:tc>
        <w:tc>
          <w:tcPr>
            <w:tcW w:w="2274" w:type="pct"/>
          </w:tcPr>
          <w:p w14:paraId="32D86D46" w14:textId="6FF7C431" w:rsidR="00456E7F" w:rsidRDefault="00456E7F" w:rsidP="007F775B">
            <w:pPr>
              <w:pStyle w:val="TableText"/>
              <w:rPr>
                <w:ins w:id="14" w:author="MWatkins" w:date="2016-11-21T09:16:00Z"/>
                <w:szCs w:val="22"/>
              </w:rPr>
            </w:pPr>
            <w:ins w:id="15" w:author="MWatkins" w:date="2016-11-21T09:16:00Z">
              <w:r>
                <w:rPr>
                  <w:szCs w:val="22"/>
                </w:rPr>
                <w:t>Updates to RSD based on RTM version 0.15 and new Production release candidate (3.0.11).</w:t>
              </w:r>
            </w:ins>
          </w:p>
        </w:tc>
        <w:tc>
          <w:tcPr>
            <w:tcW w:w="1113" w:type="pct"/>
          </w:tcPr>
          <w:p w14:paraId="33E4E58E" w14:textId="5B88A917" w:rsidR="00456E7F" w:rsidRDefault="00456E7F">
            <w:pPr>
              <w:pStyle w:val="TableText"/>
              <w:rPr>
                <w:ins w:id="16" w:author="MWatkins" w:date="2016-11-21T09:16:00Z"/>
                <w:szCs w:val="22"/>
              </w:rPr>
            </w:pPr>
            <w:ins w:id="17" w:author="MWatkins" w:date="2016-11-21T09:16:00Z">
              <w:r>
                <w:rPr>
                  <w:szCs w:val="22"/>
                </w:rPr>
                <w:t>Apex Data Solutions</w:t>
              </w:r>
            </w:ins>
          </w:p>
        </w:tc>
      </w:tr>
      <w:tr w:rsidR="00BD404E" w14:paraId="0C94E99A" w14:textId="77777777" w:rsidTr="00BF083B">
        <w:tblPrEx>
          <w:tblLook w:val="04A0" w:firstRow="1" w:lastRow="0" w:firstColumn="1" w:lastColumn="0" w:noHBand="0" w:noVBand="1"/>
        </w:tblPrEx>
        <w:trPr>
          <w:cantSplit/>
          <w:ins w:id="18" w:author="MWatkins" w:date="2016-11-09T10:14:00Z"/>
        </w:trPr>
        <w:tc>
          <w:tcPr>
            <w:tcW w:w="1049" w:type="pct"/>
          </w:tcPr>
          <w:p w14:paraId="073A84B6" w14:textId="76A48F97" w:rsidR="00BD404E" w:rsidRDefault="00BD404E" w:rsidP="00DC0424">
            <w:pPr>
              <w:pStyle w:val="TableText"/>
              <w:rPr>
                <w:ins w:id="19" w:author="MWatkins" w:date="2016-11-09T10:14:00Z"/>
                <w:szCs w:val="22"/>
              </w:rPr>
            </w:pPr>
            <w:ins w:id="20" w:author="MWatkins" w:date="2016-11-09T10:14:00Z">
              <w:r>
                <w:rPr>
                  <w:szCs w:val="22"/>
                </w:rPr>
                <w:t>11/09/2016</w:t>
              </w:r>
            </w:ins>
          </w:p>
        </w:tc>
        <w:tc>
          <w:tcPr>
            <w:tcW w:w="563" w:type="pct"/>
          </w:tcPr>
          <w:p w14:paraId="6B01F742" w14:textId="5CF9AE65" w:rsidR="00BD404E" w:rsidRDefault="00BD404E" w:rsidP="00CD0767">
            <w:pPr>
              <w:pStyle w:val="TableText"/>
              <w:rPr>
                <w:ins w:id="21" w:author="MWatkins" w:date="2016-11-09T10:14:00Z"/>
                <w:szCs w:val="22"/>
              </w:rPr>
            </w:pPr>
            <w:ins w:id="22" w:author="MWatkins" w:date="2016-11-09T10:14:00Z">
              <w:r>
                <w:rPr>
                  <w:szCs w:val="22"/>
                </w:rPr>
                <w:t>6.5</w:t>
              </w:r>
            </w:ins>
          </w:p>
        </w:tc>
        <w:tc>
          <w:tcPr>
            <w:tcW w:w="2274" w:type="pct"/>
          </w:tcPr>
          <w:p w14:paraId="45778135" w14:textId="6FC7C041" w:rsidR="00BD404E" w:rsidRDefault="00BD404E" w:rsidP="007F775B">
            <w:pPr>
              <w:pStyle w:val="TableText"/>
              <w:rPr>
                <w:ins w:id="23" w:author="MWatkins" w:date="2016-11-09T10:14:00Z"/>
                <w:szCs w:val="22"/>
              </w:rPr>
            </w:pPr>
            <w:ins w:id="24" w:author="MWatkins" w:date="2016-11-09T10:15:00Z">
              <w:r>
                <w:rPr>
                  <w:szCs w:val="22"/>
                </w:rPr>
                <w:t>Updates to RSD based on RTM version 0.14 and new Production release candidate (3.0.10.1).</w:t>
              </w:r>
            </w:ins>
          </w:p>
        </w:tc>
        <w:tc>
          <w:tcPr>
            <w:tcW w:w="1113" w:type="pct"/>
          </w:tcPr>
          <w:p w14:paraId="14A4AD31" w14:textId="25FF0EAA" w:rsidR="00BD404E" w:rsidRDefault="00BD404E">
            <w:pPr>
              <w:pStyle w:val="TableText"/>
              <w:rPr>
                <w:ins w:id="25" w:author="MWatkins" w:date="2016-11-09T10:14:00Z"/>
                <w:szCs w:val="22"/>
              </w:rPr>
            </w:pPr>
            <w:ins w:id="26" w:author="MWatkins" w:date="2016-11-09T10:15:00Z">
              <w:r>
                <w:rPr>
                  <w:szCs w:val="22"/>
                </w:rPr>
                <w:t>Apex Data Solutions</w:t>
              </w:r>
            </w:ins>
          </w:p>
        </w:tc>
      </w:tr>
      <w:tr w:rsidR="00B9729E" w14:paraId="70340680" w14:textId="77777777" w:rsidTr="00BF083B">
        <w:tblPrEx>
          <w:tblLook w:val="04A0" w:firstRow="1" w:lastRow="0" w:firstColumn="1" w:lastColumn="0" w:noHBand="0" w:noVBand="1"/>
        </w:tblPrEx>
        <w:trPr>
          <w:cantSplit/>
        </w:trPr>
        <w:tc>
          <w:tcPr>
            <w:tcW w:w="1049" w:type="pct"/>
          </w:tcPr>
          <w:p w14:paraId="7D615279" w14:textId="1FA469C9" w:rsidR="00B9729E" w:rsidRPr="00CE1577" w:rsidRDefault="00B9729E" w:rsidP="00DC0424">
            <w:pPr>
              <w:pStyle w:val="TableText"/>
              <w:rPr>
                <w:szCs w:val="22"/>
              </w:rPr>
            </w:pPr>
            <w:r>
              <w:rPr>
                <w:szCs w:val="22"/>
              </w:rPr>
              <w:t>10/2</w:t>
            </w:r>
            <w:r w:rsidR="000D4C97">
              <w:rPr>
                <w:szCs w:val="22"/>
              </w:rPr>
              <w:t>4</w:t>
            </w:r>
            <w:r>
              <w:rPr>
                <w:szCs w:val="22"/>
              </w:rPr>
              <w:t>/2016</w:t>
            </w:r>
          </w:p>
        </w:tc>
        <w:tc>
          <w:tcPr>
            <w:tcW w:w="563" w:type="pct"/>
          </w:tcPr>
          <w:p w14:paraId="19A5F454" w14:textId="228796B5" w:rsidR="00B9729E" w:rsidRPr="00CE1577" w:rsidRDefault="00B9729E" w:rsidP="00CD0767">
            <w:pPr>
              <w:pStyle w:val="TableText"/>
              <w:rPr>
                <w:szCs w:val="22"/>
              </w:rPr>
            </w:pPr>
            <w:r>
              <w:rPr>
                <w:szCs w:val="22"/>
              </w:rPr>
              <w:t>6.4</w:t>
            </w:r>
          </w:p>
        </w:tc>
        <w:tc>
          <w:tcPr>
            <w:tcW w:w="2274" w:type="pct"/>
          </w:tcPr>
          <w:p w14:paraId="0E9B0479" w14:textId="6B19D2DE" w:rsidR="00B9729E" w:rsidRPr="00CE1577" w:rsidRDefault="00B9729E" w:rsidP="007F775B">
            <w:pPr>
              <w:pStyle w:val="TableText"/>
              <w:rPr>
                <w:szCs w:val="22"/>
              </w:rPr>
            </w:pPr>
            <w:r>
              <w:rPr>
                <w:szCs w:val="22"/>
              </w:rPr>
              <w:t xml:space="preserve">Updates to RSD based on RTM version 0.13 and new Production release candidate (3.0.10). </w:t>
            </w:r>
          </w:p>
        </w:tc>
        <w:tc>
          <w:tcPr>
            <w:tcW w:w="1113" w:type="pct"/>
          </w:tcPr>
          <w:p w14:paraId="6C075425" w14:textId="5DE5E43D" w:rsidR="00B9729E" w:rsidRPr="00CE1577" w:rsidRDefault="00B9729E">
            <w:pPr>
              <w:pStyle w:val="TableText"/>
              <w:rPr>
                <w:szCs w:val="22"/>
              </w:rPr>
            </w:pPr>
            <w:r>
              <w:rPr>
                <w:szCs w:val="22"/>
              </w:rPr>
              <w:t>Apex Data Solutions</w:t>
            </w:r>
          </w:p>
        </w:tc>
      </w:tr>
      <w:tr w:rsidR="00366135" w14:paraId="70F1DF11" w14:textId="77777777" w:rsidTr="00BF083B">
        <w:tblPrEx>
          <w:tblLook w:val="04A0" w:firstRow="1" w:lastRow="0" w:firstColumn="1" w:lastColumn="0" w:noHBand="0" w:noVBand="1"/>
        </w:tblPrEx>
        <w:trPr>
          <w:cantSplit/>
        </w:trPr>
        <w:tc>
          <w:tcPr>
            <w:tcW w:w="1049" w:type="pct"/>
          </w:tcPr>
          <w:p w14:paraId="48912182" w14:textId="18FC3A2D" w:rsidR="00366135" w:rsidRPr="00CE1577" w:rsidRDefault="00BF083B" w:rsidP="00DC0424">
            <w:pPr>
              <w:pStyle w:val="TableText"/>
              <w:rPr>
                <w:szCs w:val="22"/>
              </w:rPr>
            </w:pPr>
            <w:r w:rsidRPr="00CE1577">
              <w:rPr>
                <w:szCs w:val="22"/>
              </w:rPr>
              <w:t>08/26/2016</w:t>
            </w:r>
          </w:p>
        </w:tc>
        <w:tc>
          <w:tcPr>
            <w:tcW w:w="563" w:type="pct"/>
          </w:tcPr>
          <w:p w14:paraId="02BF55D1" w14:textId="33C04592" w:rsidR="00366135" w:rsidRPr="00CE1577" w:rsidRDefault="00BF083B" w:rsidP="00CD0767">
            <w:pPr>
              <w:pStyle w:val="TableText"/>
              <w:rPr>
                <w:szCs w:val="22"/>
              </w:rPr>
            </w:pPr>
            <w:r w:rsidRPr="00CE1577">
              <w:rPr>
                <w:szCs w:val="22"/>
              </w:rPr>
              <w:t>6.3</w:t>
            </w:r>
          </w:p>
        </w:tc>
        <w:tc>
          <w:tcPr>
            <w:tcW w:w="2274" w:type="pct"/>
          </w:tcPr>
          <w:p w14:paraId="014BE163" w14:textId="653366D1" w:rsidR="00366135" w:rsidRPr="00CE1577" w:rsidRDefault="00BF083B" w:rsidP="007F775B">
            <w:pPr>
              <w:pStyle w:val="TableText"/>
              <w:rPr>
                <w:szCs w:val="22"/>
              </w:rPr>
            </w:pPr>
            <w:r w:rsidRPr="00CE1577">
              <w:rPr>
                <w:szCs w:val="22"/>
              </w:rPr>
              <w:t xml:space="preserve">Updates to RSD based on VA feedback; updated based on </w:t>
            </w:r>
            <w:r w:rsidR="007F775B" w:rsidRPr="00CE1577">
              <w:rPr>
                <w:szCs w:val="22"/>
              </w:rPr>
              <w:t>completion of Increment 3</w:t>
            </w:r>
            <w:r w:rsidRPr="00CE1577">
              <w:rPr>
                <w:szCs w:val="22"/>
              </w:rPr>
              <w:t xml:space="preserve"> and RTM version 0.1</w:t>
            </w:r>
            <w:r w:rsidR="00A45BDA" w:rsidRPr="00CE1577">
              <w:rPr>
                <w:szCs w:val="22"/>
              </w:rPr>
              <w:t>2</w:t>
            </w:r>
          </w:p>
        </w:tc>
        <w:tc>
          <w:tcPr>
            <w:tcW w:w="1113" w:type="pct"/>
          </w:tcPr>
          <w:p w14:paraId="571237C2" w14:textId="7D47A6DC" w:rsidR="00366135" w:rsidRPr="00CE1577" w:rsidRDefault="009B5193">
            <w:pPr>
              <w:pStyle w:val="TableText"/>
              <w:rPr>
                <w:szCs w:val="22"/>
              </w:rPr>
            </w:pPr>
            <w:r w:rsidRPr="00CE1577">
              <w:rPr>
                <w:szCs w:val="22"/>
              </w:rPr>
              <w:t>Apex Data Solutions</w:t>
            </w:r>
          </w:p>
        </w:tc>
      </w:tr>
      <w:tr w:rsidR="00BF083B" w14:paraId="7DA30964" w14:textId="77777777" w:rsidTr="00BF083B">
        <w:tblPrEx>
          <w:tblLook w:val="04A0" w:firstRow="1" w:lastRow="0" w:firstColumn="1" w:lastColumn="0" w:noHBand="0" w:noVBand="1"/>
        </w:tblPrEx>
        <w:trPr>
          <w:cantSplit/>
        </w:trPr>
        <w:tc>
          <w:tcPr>
            <w:tcW w:w="1049" w:type="pct"/>
          </w:tcPr>
          <w:p w14:paraId="609C4FD5" w14:textId="1B790F71" w:rsidR="00BF083B" w:rsidRPr="00CE1577" w:rsidRDefault="00BF083B" w:rsidP="00BF083B">
            <w:pPr>
              <w:pStyle w:val="TableText"/>
              <w:rPr>
                <w:szCs w:val="22"/>
              </w:rPr>
            </w:pPr>
            <w:r w:rsidRPr="00CE1577">
              <w:rPr>
                <w:szCs w:val="22"/>
              </w:rPr>
              <w:t>07/25/2016</w:t>
            </w:r>
          </w:p>
        </w:tc>
        <w:tc>
          <w:tcPr>
            <w:tcW w:w="563" w:type="pct"/>
          </w:tcPr>
          <w:p w14:paraId="67AF85C7" w14:textId="36A5398B" w:rsidR="00BF083B" w:rsidRPr="00CE1577" w:rsidRDefault="00BF083B" w:rsidP="00BF083B">
            <w:pPr>
              <w:pStyle w:val="TableText"/>
              <w:rPr>
                <w:szCs w:val="22"/>
              </w:rPr>
            </w:pPr>
            <w:r w:rsidRPr="00CE1577">
              <w:rPr>
                <w:szCs w:val="22"/>
              </w:rPr>
              <w:t>6.2</w:t>
            </w:r>
          </w:p>
        </w:tc>
        <w:tc>
          <w:tcPr>
            <w:tcW w:w="2274" w:type="pct"/>
          </w:tcPr>
          <w:p w14:paraId="53AC169B" w14:textId="2FD0D493" w:rsidR="00BF083B" w:rsidRPr="00CE1577" w:rsidRDefault="00BF083B" w:rsidP="00BF083B">
            <w:pPr>
              <w:pStyle w:val="TableText"/>
              <w:rPr>
                <w:szCs w:val="22"/>
              </w:rPr>
            </w:pPr>
            <w:r w:rsidRPr="00CE1577">
              <w:rPr>
                <w:szCs w:val="22"/>
              </w:rPr>
              <w:t>Updates to RSD based on VA feedback</w:t>
            </w:r>
          </w:p>
        </w:tc>
        <w:tc>
          <w:tcPr>
            <w:tcW w:w="1113" w:type="pct"/>
          </w:tcPr>
          <w:p w14:paraId="0BEC270E" w14:textId="600FAAE1" w:rsidR="00BF083B" w:rsidRPr="00CE1577" w:rsidRDefault="00BF083B" w:rsidP="00BF083B">
            <w:pPr>
              <w:pStyle w:val="TableText"/>
              <w:rPr>
                <w:szCs w:val="22"/>
              </w:rPr>
            </w:pPr>
            <w:r w:rsidRPr="00CE1577">
              <w:rPr>
                <w:szCs w:val="22"/>
              </w:rPr>
              <w:t>Apex Data Solutions</w:t>
            </w:r>
          </w:p>
        </w:tc>
      </w:tr>
      <w:tr w:rsidR="00BF083B" w14:paraId="4C9A0CA1" w14:textId="77777777" w:rsidTr="00BF083B">
        <w:tblPrEx>
          <w:tblLook w:val="04A0" w:firstRow="1" w:lastRow="0" w:firstColumn="1" w:lastColumn="0" w:noHBand="0" w:noVBand="1"/>
        </w:tblPrEx>
        <w:trPr>
          <w:cantSplit/>
        </w:trPr>
        <w:tc>
          <w:tcPr>
            <w:tcW w:w="1049" w:type="pct"/>
          </w:tcPr>
          <w:p w14:paraId="1097FA0A" w14:textId="03E88997" w:rsidR="00BF083B" w:rsidRPr="00CE1577" w:rsidRDefault="00BF083B" w:rsidP="00BF083B">
            <w:pPr>
              <w:pStyle w:val="TableText"/>
              <w:rPr>
                <w:szCs w:val="22"/>
              </w:rPr>
            </w:pPr>
            <w:r w:rsidRPr="00CE1577">
              <w:rPr>
                <w:szCs w:val="22"/>
              </w:rPr>
              <w:t>06/20/2016</w:t>
            </w:r>
          </w:p>
        </w:tc>
        <w:tc>
          <w:tcPr>
            <w:tcW w:w="563" w:type="pct"/>
          </w:tcPr>
          <w:p w14:paraId="316001F6" w14:textId="58039C0D" w:rsidR="00BF083B" w:rsidRPr="00CE1577" w:rsidRDefault="00BF083B" w:rsidP="00BF083B">
            <w:pPr>
              <w:pStyle w:val="TableText"/>
              <w:rPr>
                <w:szCs w:val="22"/>
              </w:rPr>
            </w:pPr>
            <w:r w:rsidRPr="00CE1577">
              <w:rPr>
                <w:szCs w:val="22"/>
              </w:rPr>
              <w:t>6.1</w:t>
            </w:r>
          </w:p>
        </w:tc>
        <w:tc>
          <w:tcPr>
            <w:tcW w:w="2274" w:type="pct"/>
          </w:tcPr>
          <w:p w14:paraId="4B381A46" w14:textId="59CE341C" w:rsidR="00BF083B" w:rsidRPr="00CE1577" w:rsidRDefault="00BF083B" w:rsidP="00BF083B">
            <w:pPr>
              <w:pStyle w:val="TableText"/>
              <w:rPr>
                <w:szCs w:val="22"/>
              </w:rPr>
            </w:pPr>
            <w:r w:rsidRPr="00CE1577">
              <w:rPr>
                <w:szCs w:val="22"/>
              </w:rPr>
              <w:t>Reconcile with Current RTM version 0.7 (CLIN_0002AB_RTM_VistAjs)</w:t>
            </w:r>
          </w:p>
        </w:tc>
        <w:tc>
          <w:tcPr>
            <w:tcW w:w="1113" w:type="pct"/>
          </w:tcPr>
          <w:p w14:paraId="4254DC73" w14:textId="4ADBA1D2" w:rsidR="00BF083B" w:rsidRPr="00CE1577" w:rsidRDefault="00BF083B" w:rsidP="00BF083B">
            <w:pPr>
              <w:pStyle w:val="TableText"/>
              <w:rPr>
                <w:szCs w:val="22"/>
              </w:rPr>
            </w:pPr>
            <w:r w:rsidRPr="00CE1577">
              <w:rPr>
                <w:szCs w:val="22"/>
              </w:rPr>
              <w:t>Apex Data Solutions</w:t>
            </w:r>
          </w:p>
        </w:tc>
      </w:tr>
      <w:tr w:rsidR="00BF083B" w14:paraId="59C7D8DE" w14:textId="77777777" w:rsidTr="00BF083B">
        <w:tblPrEx>
          <w:tblLook w:val="04A0" w:firstRow="1" w:lastRow="0" w:firstColumn="1" w:lastColumn="0" w:noHBand="0" w:noVBand="1"/>
        </w:tblPrEx>
        <w:trPr>
          <w:cantSplit/>
        </w:trPr>
        <w:tc>
          <w:tcPr>
            <w:tcW w:w="1049" w:type="pct"/>
          </w:tcPr>
          <w:p w14:paraId="7D86F3B1" w14:textId="20B1E878" w:rsidR="00BF083B" w:rsidRPr="00CE1577" w:rsidRDefault="00BF083B" w:rsidP="00BF083B">
            <w:pPr>
              <w:pStyle w:val="TableText"/>
              <w:rPr>
                <w:szCs w:val="22"/>
              </w:rPr>
            </w:pPr>
            <w:r w:rsidRPr="00CE1577">
              <w:rPr>
                <w:szCs w:val="22"/>
              </w:rPr>
              <w:t>03/30/2016</w:t>
            </w:r>
          </w:p>
        </w:tc>
        <w:tc>
          <w:tcPr>
            <w:tcW w:w="563" w:type="pct"/>
          </w:tcPr>
          <w:p w14:paraId="3D3FB680" w14:textId="13C4DD98" w:rsidR="00BF083B" w:rsidRPr="00CE1577" w:rsidRDefault="00BF083B" w:rsidP="00BF083B">
            <w:pPr>
              <w:pStyle w:val="TableText"/>
              <w:rPr>
                <w:szCs w:val="22"/>
              </w:rPr>
            </w:pPr>
            <w:r w:rsidRPr="00CE1577">
              <w:rPr>
                <w:szCs w:val="22"/>
              </w:rPr>
              <w:t>6.0</w:t>
            </w:r>
          </w:p>
        </w:tc>
        <w:tc>
          <w:tcPr>
            <w:tcW w:w="2274" w:type="pct"/>
          </w:tcPr>
          <w:p w14:paraId="2395AC21" w14:textId="77777777" w:rsidR="00BF083B" w:rsidRPr="00CE1577" w:rsidRDefault="00BF083B" w:rsidP="00BF083B">
            <w:pPr>
              <w:pStyle w:val="TableText"/>
              <w:rPr>
                <w:szCs w:val="22"/>
              </w:rPr>
            </w:pPr>
            <w:r w:rsidRPr="00CE1577">
              <w:rPr>
                <w:szCs w:val="22"/>
              </w:rPr>
              <w:t>Tech Edits:</w:t>
            </w:r>
          </w:p>
          <w:p w14:paraId="220146B2" w14:textId="77777777" w:rsidR="00BF083B" w:rsidRPr="00CE1577" w:rsidRDefault="00BF083B" w:rsidP="00BF083B">
            <w:pPr>
              <w:pStyle w:val="TableListBullet"/>
              <w:rPr>
                <w:rFonts w:eastAsia="Arial"/>
                <w:sz w:val="22"/>
                <w:szCs w:val="22"/>
              </w:rPr>
            </w:pPr>
            <w:r w:rsidRPr="00CE1577">
              <w:rPr>
                <w:sz w:val="22"/>
                <w:szCs w:val="22"/>
              </w:rPr>
              <w:t>Baselined document: verified standards, styles, and Section 508 conformance.</w:t>
            </w:r>
          </w:p>
          <w:p w14:paraId="5049273D" w14:textId="0C65C424" w:rsidR="00BF083B" w:rsidRPr="00CE1577" w:rsidRDefault="00BF083B" w:rsidP="00BF083B">
            <w:pPr>
              <w:pStyle w:val="TableListBullet"/>
              <w:rPr>
                <w:sz w:val="22"/>
                <w:szCs w:val="22"/>
              </w:rPr>
            </w:pPr>
            <w:r w:rsidRPr="00CE1577">
              <w:rPr>
                <w:sz w:val="22"/>
                <w:szCs w:val="22"/>
              </w:rPr>
              <w:t>Based on the ProPath Template Version 1.7, released on September 2015.</w:t>
            </w:r>
          </w:p>
        </w:tc>
        <w:tc>
          <w:tcPr>
            <w:tcW w:w="1113" w:type="pct"/>
          </w:tcPr>
          <w:p w14:paraId="217327BA" w14:textId="332D94A0" w:rsidR="00BF083B" w:rsidRPr="00CE1577" w:rsidRDefault="00BF083B" w:rsidP="00BF083B">
            <w:pPr>
              <w:pStyle w:val="TableText"/>
              <w:rPr>
                <w:szCs w:val="22"/>
              </w:rPr>
            </w:pPr>
            <w:r w:rsidRPr="00CE1577">
              <w:rPr>
                <w:szCs w:val="22"/>
              </w:rPr>
              <w:t>VSA VistA.js VA Project Team</w:t>
            </w:r>
          </w:p>
        </w:tc>
      </w:tr>
      <w:tr w:rsidR="00BF083B" w14:paraId="589DFBDF" w14:textId="77777777" w:rsidTr="00BF083B">
        <w:tblPrEx>
          <w:tblLook w:val="04A0" w:firstRow="1" w:lastRow="0" w:firstColumn="1" w:lastColumn="0" w:noHBand="0" w:noVBand="1"/>
        </w:tblPrEx>
        <w:trPr>
          <w:cantSplit/>
        </w:trPr>
        <w:tc>
          <w:tcPr>
            <w:tcW w:w="1049" w:type="pct"/>
          </w:tcPr>
          <w:p w14:paraId="50E7FF00" w14:textId="3FF936D2" w:rsidR="00BF083B" w:rsidRPr="00CE1577" w:rsidRDefault="00BF083B" w:rsidP="00BF083B">
            <w:pPr>
              <w:pStyle w:val="TableText"/>
              <w:rPr>
                <w:szCs w:val="22"/>
              </w:rPr>
            </w:pPr>
            <w:r w:rsidRPr="00CE1577">
              <w:rPr>
                <w:szCs w:val="22"/>
              </w:rPr>
              <w:t>03/09/2016</w:t>
            </w:r>
          </w:p>
        </w:tc>
        <w:tc>
          <w:tcPr>
            <w:tcW w:w="563" w:type="pct"/>
          </w:tcPr>
          <w:p w14:paraId="6F2E85D4" w14:textId="6A35F9C8" w:rsidR="00BF083B" w:rsidRPr="00CE1577" w:rsidRDefault="00BF083B" w:rsidP="00BF083B">
            <w:pPr>
              <w:pStyle w:val="TableText"/>
              <w:rPr>
                <w:szCs w:val="22"/>
              </w:rPr>
            </w:pPr>
            <w:r w:rsidRPr="00CE1577">
              <w:rPr>
                <w:szCs w:val="22"/>
              </w:rPr>
              <w:t>5.9</w:t>
            </w:r>
          </w:p>
        </w:tc>
        <w:tc>
          <w:tcPr>
            <w:tcW w:w="2274" w:type="pct"/>
          </w:tcPr>
          <w:p w14:paraId="66D10642" w14:textId="643014AA" w:rsidR="00BF083B" w:rsidRPr="00CE1577" w:rsidRDefault="00BF083B" w:rsidP="00BF083B">
            <w:pPr>
              <w:pStyle w:val="TableText"/>
              <w:rPr>
                <w:szCs w:val="22"/>
              </w:rPr>
            </w:pPr>
            <w:r w:rsidRPr="00CE1577">
              <w:rPr>
                <w:szCs w:val="22"/>
              </w:rPr>
              <w:t>Updated the build planning for all requirements. Restructured the presentation, as depicted in the opening paragraphs for Section 2.6. Updated section 2.6.15 to show changes in future requirements tracking due to switch from PMAS to VIP. Aligned all requirements with the 3.0.0/3.0.1 delivery of the VistA.js RTM.</w:t>
            </w:r>
          </w:p>
        </w:tc>
        <w:tc>
          <w:tcPr>
            <w:tcW w:w="1113" w:type="pct"/>
          </w:tcPr>
          <w:p w14:paraId="7BE9EFB5" w14:textId="0BB13616" w:rsidR="00BF083B" w:rsidRPr="00CE1577" w:rsidRDefault="00BF083B" w:rsidP="00BF083B">
            <w:pPr>
              <w:pStyle w:val="TableText"/>
              <w:rPr>
                <w:szCs w:val="22"/>
              </w:rPr>
            </w:pPr>
            <w:r w:rsidRPr="00CE1577">
              <w:rPr>
                <w:szCs w:val="22"/>
              </w:rPr>
              <w:t>Apex Data Solutions</w:t>
            </w:r>
          </w:p>
        </w:tc>
      </w:tr>
      <w:tr w:rsidR="00676F0C" w14:paraId="084DE500" w14:textId="77777777" w:rsidTr="00BF083B">
        <w:tblPrEx>
          <w:tblLook w:val="04A0" w:firstRow="1" w:lastRow="0" w:firstColumn="1" w:lastColumn="0" w:noHBand="0" w:noVBand="1"/>
        </w:tblPrEx>
        <w:trPr>
          <w:cantSplit/>
        </w:trPr>
        <w:tc>
          <w:tcPr>
            <w:tcW w:w="1049" w:type="pct"/>
          </w:tcPr>
          <w:p w14:paraId="5F5E7237" w14:textId="526E6711" w:rsidR="00676F0C" w:rsidRPr="00CE1577" w:rsidRDefault="00676F0C" w:rsidP="00BF083B">
            <w:pPr>
              <w:pStyle w:val="TableText"/>
              <w:rPr>
                <w:szCs w:val="22"/>
              </w:rPr>
            </w:pPr>
            <w:r>
              <w:rPr>
                <w:szCs w:val="22"/>
              </w:rPr>
              <w:lastRenderedPageBreak/>
              <w:t>02/17/2016</w:t>
            </w:r>
          </w:p>
        </w:tc>
        <w:tc>
          <w:tcPr>
            <w:tcW w:w="563" w:type="pct"/>
          </w:tcPr>
          <w:p w14:paraId="45509F7E" w14:textId="7DB55570" w:rsidR="00676F0C" w:rsidRPr="00CE1577" w:rsidRDefault="00676F0C" w:rsidP="00BF083B">
            <w:pPr>
              <w:pStyle w:val="TableText"/>
              <w:rPr>
                <w:szCs w:val="22"/>
              </w:rPr>
            </w:pPr>
            <w:r>
              <w:rPr>
                <w:szCs w:val="22"/>
              </w:rPr>
              <w:t>5.8</w:t>
            </w:r>
          </w:p>
        </w:tc>
        <w:tc>
          <w:tcPr>
            <w:tcW w:w="2274" w:type="pct"/>
          </w:tcPr>
          <w:p w14:paraId="7E3CA999" w14:textId="77777777" w:rsidR="00676F0C" w:rsidRPr="00CE1577" w:rsidRDefault="00676F0C" w:rsidP="00676F0C">
            <w:pPr>
              <w:pStyle w:val="TableText"/>
              <w:rPr>
                <w:szCs w:val="22"/>
              </w:rPr>
            </w:pPr>
            <w:r w:rsidRPr="00CE1577">
              <w:rPr>
                <w:szCs w:val="22"/>
              </w:rPr>
              <w:t>Extensive fixes to minimize exchanges between APEX and VA. Track Changes were Accepted.</w:t>
            </w:r>
          </w:p>
          <w:p w14:paraId="410373C0" w14:textId="78435208" w:rsidR="00676F0C" w:rsidRPr="00CE1577" w:rsidRDefault="00676F0C" w:rsidP="00676F0C">
            <w:pPr>
              <w:pStyle w:val="TableText"/>
              <w:rPr>
                <w:szCs w:val="22"/>
              </w:rPr>
            </w:pPr>
            <w:r w:rsidRPr="00CE1577">
              <w:rPr>
                <w:szCs w:val="22"/>
              </w:rPr>
              <w:t>APEX changed staff from Carol Jones to S. Greenacre and information was not communicated to new staff</w:t>
            </w:r>
          </w:p>
        </w:tc>
        <w:tc>
          <w:tcPr>
            <w:tcW w:w="1113" w:type="pct"/>
          </w:tcPr>
          <w:p w14:paraId="3C7C5176" w14:textId="196F292B" w:rsidR="00676F0C" w:rsidRPr="00CE1577" w:rsidRDefault="00676F0C" w:rsidP="00BF083B">
            <w:pPr>
              <w:pStyle w:val="TableText"/>
              <w:rPr>
                <w:szCs w:val="22"/>
              </w:rPr>
            </w:pPr>
            <w:r w:rsidRPr="00CE1577">
              <w:rPr>
                <w:szCs w:val="22"/>
              </w:rPr>
              <w:t>VSA Development Team</w:t>
            </w:r>
          </w:p>
        </w:tc>
      </w:tr>
      <w:tr w:rsidR="00BF083B" w14:paraId="00E1180A" w14:textId="77777777" w:rsidTr="00BF083B">
        <w:trPr>
          <w:cantSplit/>
        </w:trPr>
        <w:tc>
          <w:tcPr>
            <w:tcW w:w="1049" w:type="pct"/>
          </w:tcPr>
          <w:p w14:paraId="64F28C90" w14:textId="77777777" w:rsidR="00BF083B" w:rsidRPr="00CE1577" w:rsidRDefault="00BF083B" w:rsidP="00BF083B">
            <w:pPr>
              <w:pStyle w:val="TableText"/>
              <w:rPr>
                <w:szCs w:val="22"/>
              </w:rPr>
            </w:pPr>
            <w:r w:rsidRPr="00CE1577">
              <w:rPr>
                <w:szCs w:val="22"/>
              </w:rPr>
              <w:t>01/21/2016</w:t>
            </w:r>
          </w:p>
        </w:tc>
        <w:tc>
          <w:tcPr>
            <w:tcW w:w="563" w:type="pct"/>
          </w:tcPr>
          <w:p w14:paraId="48075AA3" w14:textId="77777777" w:rsidR="00BF083B" w:rsidRPr="00CE1577" w:rsidRDefault="00BF083B" w:rsidP="00BF083B">
            <w:pPr>
              <w:pStyle w:val="TableText"/>
              <w:rPr>
                <w:szCs w:val="22"/>
              </w:rPr>
            </w:pPr>
            <w:r w:rsidRPr="00CE1577">
              <w:rPr>
                <w:szCs w:val="22"/>
              </w:rPr>
              <w:t>5.7</w:t>
            </w:r>
          </w:p>
        </w:tc>
        <w:tc>
          <w:tcPr>
            <w:tcW w:w="2274" w:type="pct"/>
          </w:tcPr>
          <w:p w14:paraId="094F5E02" w14:textId="77777777" w:rsidR="00BF083B" w:rsidRPr="00CE1577" w:rsidRDefault="00BF083B" w:rsidP="00BF083B">
            <w:pPr>
              <w:pStyle w:val="TableText"/>
              <w:rPr>
                <w:szCs w:val="22"/>
              </w:rPr>
            </w:pPr>
            <w:r w:rsidRPr="00CE1577">
              <w:rPr>
                <w:szCs w:val="22"/>
              </w:rPr>
              <w:t>Technical Edit:</w:t>
            </w:r>
          </w:p>
          <w:p w14:paraId="5D2CEF63" w14:textId="28EF8F0B" w:rsidR="00BF083B" w:rsidRPr="00CE1577" w:rsidRDefault="00BF083B" w:rsidP="00BF083B">
            <w:pPr>
              <w:pStyle w:val="TableListBullet"/>
              <w:rPr>
                <w:sz w:val="22"/>
                <w:szCs w:val="22"/>
              </w:rPr>
            </w:pPr>
            <w:r w:rsidRPr="00CE1577">
              <w:rPr>
                <w:sz w:val="22"/>
                <w:szCs w:val="22"/>
              </w:rPr>
              <w:t>Recreated the list of tables and figures TOC. Section A6, added content to a table.</w:t>
            </w:r>
          </w:p>
          <w:p w14:paraId="1FE89071" w14:textId="77777777" w:rsidR="00BF083B" w:rsidRPr="00CE1577" w:rsidRDefault="00BF083B" w:rsidP="00BF083B">
            <w:pPr>
              <w:pStyle w:val="TableListBullet"/>
              <w:rPr>
                <w:sz w:val="22"/>
                <w:szCs w:val="22"/>
              </w:rPr>
            </w:pPr>
            <w:r w:rsidRPr="00CE1577">
              <w:rPr>
                <w:sz w:val="22"/>
                <w:szCs w:val="22"/>
              </w:rPr>
              <w:t>Updated Table 3 with the missing Requirement numbers and Expected Delivery Dates.</w:t>
            </w:r>
          </w:p>
          <w:p w14:paraId="37FA12F9" w14:textId="77777777" w:rsidR="00BF083B" w:rsidRPr="00CE1577" w:rsidRDefault="00BF083B" w:rsidP="00BF083B">
            <w:pPr>
              <w:pStyle w:val="TableListBullet"/>
              <w:rPr>
                <w:sz w:val="22"/>
                <w:szCs w:val="22"/>
              </w:rPr>
            </w:pPr>
            <w:r w:rsidRPr="00CE1577">
              <w:rPr>
                <w:sz w:val="22"/>
                <w:szCs w:val="22"/>
              </w:rPr>
              <w:t>Added S-Cure charts to section 4.</w:t>
            </w:r>
          </w:p>
        </w:tc>
        <w:tc>
          <w:tcPr>
            <w:tcW w:w="1113" w:type="pct"/>
          </w:tcPr>
          <w:p w14:paraId="6BF3BE86" w14:textId="601349B8" w:rsidR="00BF083B" w:rsidRPr="00CE1577" w:rsidRDefault="00BF083B" w:rsidP="00BF083B">
            <w:pPr>
              <w:pStyle w:val="TableText"/>
              <w:rPr>
                <w:szCs w:val="22"/>
              </w:rPr>
            </w:pPr>
            <w:r w:rsidRPr="00CE1577">
              <w:rPr>
                <w:szCs w:val="22"/>
              </w:rPr>
              <w:t>Apex Data Solutions</w:t>
            </w:r>
          </w:p>
        </w:tc>
      </w:tr>
      <w:tr w:rsidR="00BF083B" w14:paraId="32FDF487" w14:textId="77777777" w:rsidTr="00BF083B">
        <w:trPr>
          <w:cantSplit/>
        </w:trPr>
        <w:tc>
          <w:tcPr>
            <w:tcW w:w="1049" w:type="pct"/>
          </w:tcPr>
          <w:p w14:paraId="5663E6C3" w14:textId="44D6315E" w:rsidR="00BF083B" w:rsidRPr="00CE1577" w:rsidRDefault="00BF083B" w:rsidP="00BF083B">
            <w:pPr>
              <w:pStyle w:val="TableText"/>
              <w:rPr>
                <w:szCs w:val="22"/>
              </w:rPr>
            </w:pPr>
            <w:r w:rsidRPr="00CE1577">
              <w:rPr>
                <w:szCs w:val="22"/>
              </w:rPr>
              <w:t>01/19/2016</w:t>
            </w:r>
          </w:p>
        </w:tc>
        <w:tc>
          <w:tcPr>
            <w:tcW w:w="563" w:type="pct"/>
          </w:tcPr>
          <w:p w14:paraId="5198AA58" w14:textId="77777777" w:rsidR="00BF083B" w:rsidRPr="00CE1577" w:rsidRDefault="00BF083B" w:rsidP="00BF083B">
            <w:pPr>
              <w:pStyle w:val="TableText"/>
              <w:rPr>
                <w:szCs w:val="22"/>
              </w:rPr>
            </w:pPr>
            <w:r w:rsidRPr="00CE1577">
              <w:rPr>
                <w:szCs w:val="22"/>
              </w:rPr>
              <w:t>5.6</w:t>
            </w:r>
          </w:p>
        </w:tc>
        <w:tc>
          <w:tcPr>
            <w:tcW w:w="2274" w:type="pct"/>
          </w:tcPr>
          <w:p w14:paraId="68CBDFA9" w14:textId="77777777" w:rsidR="00BF083B" w:rsidRPr="00CE1577" w:rsidRDefault="00BF083B" w:rsidP="00BF083B">
            <w:pPr>
              <w:pStyle w:val="TableText"/>
              <w:rPr>
                <w:szCs w:val="22"/>
              </w:rPr>
            </w:pPr>
            <w:r w:rsidRPr="00CE1577">
              <w:rPr>
                <w:szCs w:val="22"/>
              </w:rPr>
              <w:t xml:space="preserve">Update to address VA comments. </w:t>
            </w:r>
          </w:p>
          <w:p w14:paraId="70505399" w14:textId="77777777" w:rsidR="00BF083B" w:rsidRPr="00CE1577" w:rsidRDefault="00BF083B" w:rsidP="00BF083B">
            <w:pPr>
              <w:pStyle w:val="TableText"/>
              <w:rPr>
                <w:szCs w:val="22"/>
              </w:rPr>
            </w:pPr>
            <w:r w:rsidRPr="00CE1577">
              <w:rPr>
                <w:szCs w:val="22"/>
              </w:rPr>
              <w:t>Updated to current ProPath Template.</w:t>
            </w:r>
          </w:p>
        </w:tc>
        <w:tc>
          <w:tcPr>
            <w:tcW w:w="1113" w:type="pct"/>
          </w:tcPr>
          <w:p w14:paraId="54A4026D" w14:textId="0A25BDF4" w:rsidR="00BF083B" w:rsidRPr="00CE1577" w:rsidRDefault="00BF083B" w:rsidP="00BF083B">
            <w:pPr>
              <w:pStyle w:val="TableText"/>
              <w:rPr>
                <w:szCs w:val="22"/>
              </w:rPr>
            </w:pPr>
            <w:r w:rsidRPr="00CE1577">
              <w:rPr>
                <w:szCs w:val="22"/>
              </w:rPr>
              <w:t>Apex Data Solutions</w:t>
            </w:r>
          </w:p>
        </w:tc>
      </w:tr>
      <w:tr w:rsidR="00BF083B" w14:paraId="0BDC709E" w14:textId="77777777" w:rsidTr="00BF083B">
        <w:trPr>
          <w:cantSplit/>
        </w:trPr>
        <w:tc>
          <w:tcPr>
            <w:tcW w:w="1049" w:type="pct"/>
          </w:tcPr>
          <w:p w14:paraId="539AAC38" w14:textId="77777777" w:rsidR="00BF083B" w:rsidRPr="00CE1577" w:rsidRDefault="00BF083B" w:rsidP="00BF083B">
            <w:pPr>
              <w:pStyle w:val="TableText"/>
              <w:rPr>
                <w:szCs w:val="22"/>
              </w:rPr>
            </w:pPr>
            <w:r w:rsidRPr="00CE1577">
              <w:rPr>
                <w:szCs w:val="22"/>
              </w:rPr>
              <w:t>11/30/2015</w:t>
            </w:r>
          </w:p>
        </w:tc>
        <w:tc>
          <w:tcPr>
            <w:tcW w:w="563" w:type="pct"/>
          </w:tcPr>
          <w:p w14:paraId="6FCDBDA0" w14:textId="77777777" w:rsidR="00BF083B" w:rsidRPr="00CE1577" w:rsidRDefault="00BF083B" w:rsidP="00BF083B">
            <w:pPr>
              <w:pStyle w:val="TableText"/>
              <w:rPr>
                <w:szCs w:val="22"/>
              </w:rPr>
            </w:pPr>
            <w:r w:rsidRPr="00CE1577">
              <w:rPr>
                <w:szCs w:val="22"/>
              </w:rPr>
              <w:t>5.5</w:t>
            </w:r>
          </w:p>
        </w:tc>
        <w:tc>
          <w:tcPr>
            <w:tcW w:w="2274" w:type="pct"/>
          </w:tcPr>
          <w:p w14:paraId="42F0A8CC" w14:textId="77777777" w:rsidR="00BF083B" w:rsidRPr="00CE1577" w:rsidRDefault="00BF083B" w:rsidP="00BF083B">
            <w:pPr>
              <w:pStyle w:val="TableText"/>
              <w:rPr>
                <w:szCs w:val="22"/>
              </w:rPr>
            </w:pPr>
            <w:r w:rsidRPr="00CE1577">
              <w:rPr>
                <w:szCs w:val="22"/>
              </w:rPr>
              <w:t>Tech Edits</w:t>
            </w:r>
          </w:p>
          <w:p w14:paraId="258875C0" w14:textId="77777777" w:rsidR="00BF083B" w:rsidRPr="00CE1577" w:rsidRDefault="00BF083B" w:rsidP="00BF083B">
            <w:pPr>
              <w:pStyle w:val="TableListBullet"/>
              <w:rPr>
                <w:sz w:val="22"/>
                <w:szCs w:val="22"/>
              </w:rPr>
            </w:pPr>
            <w:r w:rsidRPr="00CE1577">
              <w:rPr>
                <w:sz w:val="22"/>
                <w:szCs w:val="22"/>
              </w:rPr>
              <w:t>Accepted all Track Changes and removed comments.</w:t>
            </w:r>
          </w:p>
          <w:p w14:paraId="7F19FFD8" w14:textId="291F1546" w:rsidR="00BF083B" w:rsidRPr="00CE1577" w:rsidRDefault="00BF083B" w:rsidP="00BF083B">
            <w:pPr>
              <w:pStyle w:val="TableListBullet"/>
              <w:rPr>
                <w:sz w:val="22"/>
                <w:szCs w:val="22"/>
              </w:rPr>
            </w:pPr>
            <w:r w:rsidRPr="00CE1577">
              <w:rPr>
                <w:sz w:val="22"/>
                <w:szCs w:val="22"/>
              </w:rPr>
              <w:t>Re-formatted entire document for Section 508 compliance.</w:t>
            </w:r>
          </w:p>
          <w:p w14:paraId="2378EB0B" w14:textId="4C3CB097" w:rsidR="00BF083B" w:rsidRPr="00CE1577" w:rsidRDefault="00BF083B" w:rsidP="00BF083B">
            <w:pPr>
              <w:pStyle w:val="TableListBullet"/>
              <w:rPr>
                <w:sz w:val="22"/>
                <w:szCs w:val="22"/>
              </w:rPr>
            </w:pPr>
            <w:r w:rsidRPr="00CE1577">
              <w:rPr>
                <w:sz w:val="22"/>
                <w:szCs w:val="22"/>
              </w:rPr>
              <w:t>Added alt text to all tables and figures for Section 508 compliance.</w:t>
            </w:r>
          </w:p>
          <w:p w14:paraId="70DDDC49" w14:textId="77777777" w:rsidR="00BF083B" w:rsidRPr="00CE1577" w:rsidRDefault="00BF083B" w:rsidP="00BF083B">
            <w:pPr>
              <w:pStyle w:val="TableListBullet"/>
              <w:rPr>
                <w:sz w:val="22"/>
                <w:szCs w:val="22"/>
              </w:rPr>
            </w:pPr>
            <w:r w:rsidRPr="00CE1577">
              <w:rPr>
                <w:sz w:val="22"/>
                <w:szCs w:val="22"/>
              </w:rPr>
              <w:t>Updated all hyperlinks per the 508 compliance guidelines.</w:t>
            </w:r>
          </w:p>
        </w:tc>
        <w:tc>
          <w:tcPr>
            <w:tcW w:w="1113" w:type="pct"/>
          </w:tcPr>
          <w:p w14:paraId="0A58CDD1" w14:textId="53B3F7F2" w:rsidR="00BF083B" w:rsidRPr="00CE1577" w:rsidRDefault="00BF083B" w:rsidP="00BF083B">
            <w:pPr>
              <w:pStyle w:val="TableText"/>
              <w:rPr>
                <w:szCs w:val="22"/>
              </w:rPr>
            </w:pPr>
            <w:r w:rsidRPr="00CE1577">
              <w:rPr>
                <w:szCs w:val="22"/>
              </w:rPr>
              <w:t>Apex Data Solutions</w:t>
            </w:r>
          </w:p>
        </w:tc>
      </w:tr>
      <w:tr w:rsidR="00BF083B" w14:paraId="47F9BA7F" w14:textId="77777777" w:rsidTr="00BF083B">
        <w:trPr>
          <w:cantSplit/>
        </w:trPr>
        <w:tc>
          <w:tcPr>
            <w:tcW w:w="1049" w:type="pct"/>
          </w:tcPr>
          <w:p w14:paraId="22D91EE3" w14:textId="77777777" w:rsidR="00BF083B" w:rsidRPr="00CE1577" w:rsidRDefault="00BF083B" w:rsidP="00BF083B">
            <w:pPr>
              <w:pStyle w:val="TableText"/>
              <w:rPr>
                <w:szCs w:val="22"/>
              </w:rPr>
            </w:pPr>
            <w:r w:rsidRPr="00CE1577">
              <w:rPr>
                <w:szCs w:val="22"/>
              </w:rPr>
              <w:t>11/23/2015</w:t>
            </w:r>
          </w:p>
        </w:tc>
        <w:tc>
          <w:tcPr>
            <w:tcW w:w="563" w:type="pct"/>
          </w:tcPr>
          <w:p w14:paraId="7E82BADC" w14:textId="77777777" w:rsidR="00BF083B" w:rsidRPr="00CE1577" w:rsidRDefault="00BF083B" w:rsidP="00BF083B">
            <w:pPr>
              <w:pStyle w:val="TableText"/>
              <w:rPr>
                <w:szCs w:val="22"/>
              </w:rPr>
            </w:pPr>
            <w:r w:rsidRPr="00CE1577">
              <w:rPr>
                <w:szCs w:val="22"/>
              </w:rPr>
              <w:t>5.4</w:t>
            </w:r>
          </w:p>
        </w:tc>
        <w:tc>
          <w:tcPr>
            <w:tcW w:w="2274" w:type="pct"/>
          </w:tcPr>
          <w:p w14:paraId="7847864D" w14:textId="77777777" w:rsidR="00BF083B" w:rsidRPr="00CE1577" w:rsidRDefault="00BF083B" w:rsidP="00BF083B">
            <w:pPr>
              <w:pStyle w:val="TableText"/>
              <w:rPr>
                <w:szCs w:val="22"/>
              </w:rPr>
            </w:pPr>
            <w:r w:rsidRPr="00CE1577">
              <w:rPr>
                <w:szCs w:val="22"/>
              </w:rPr>
              <w:t>Tech Edits</w:t>
            </w:r>
          </w:p>
          <w:p w14:paraId="6AF825E4" w14:textId="56B8DF0B" w:rsidR="00BF083B" w:rsidRPr="00CE1577" w:rsidRDefault="00BF083B" w:rsidP="00BF083B">
            <w:pPr>
              <w:pStyle w:val="TableListBullet"/>
              <w:rPr>
                <w:sz w:val="22"/>
                <w:szCs w:val="22"/>
              </w:rPr>
            </w:pPr>
            <w:r w:rsidRPr="00CE1577">
              <w:rPr>
                <w:sz w:val="22"/>
                <w:szCs w:val="22"/>
              </w:rPr>
              <w:t>Updated the Delivery Column.</w:t>
            </w:r>
          </w:p>
          <w:p w14:paraId="4CD287A6" w14:textId="0D519126" w:rsidR="00BF083B" w:rsidRPr="00CE1577" w:rsidRDefault="00BF083B" w:rsidP="00BF083B">
            <w:pPr>
              <w:pStyle w:val="TableListBullet"/>
              <w:rPr>
                <w:sz w:val="22"/>
                <w:szCs w:val="22"/>
              </w:rPr>
            </w:pPr>
            <w:r w:rsidRPr="00CE1577">
              <w:rPr>
                <w:sz w:val="22"/>
                <w:szCs w:val="22"/>
              </w:rPr>
              <w:t>Added contract verbiage to Introduction, Purpose and Scope.</w:t>
            </w:r>
          </w:p>
        </w:tc>
        <w:tc>
          <w:tcPr>
            <w:tcW w:w="1113" w:type="pct"/>
          </w:tcPr>
          <w:p w14:paraId="0B8D54C5" w14:textId="3B76F231" w:rsidR="00BF083B" w:rsidRPr="00CE1577" w:rsidRDefault="00BF083B" w:rsidP="00BF083B">
            <w:pPr>
              <w:pStyle w:val="TableText"/>
              <w:rPr>
                <w:szCs w:val="22"/>
              </w:rPr>
            </w:pPr>
            <w:r w:rsidRPr="00CE1577">
              <w:rPr>
                <w:szCs w:val="22"/>
              </w:rPr>
              <w:t>Apex Data Solutions</w:t>
            </w:r>
          </w:p>
        </w:tc>
      </w:tr>
      <w:tr w:rsidR="00BF083B" w14:paraId="232E1CED" w14:textId="77777777" w:rsidTr="00BF083B">
        <w:trPr>
          <w:cantSplit/>
        </w:trPr>
        <w:tc>
          <w:tcPr>
            <w:tcW w:w="1049" w:type="pct"/>
          </w:tcPr>
          <w:p w14:paraId="52746510" w14:textId="77777777" w:rsidR="00BF083B" w:rsidRPr="00CE1577" w:rsidRDefault="00BF083B" w:rsidP="00BF083B">
            <w:pPr>
              <w:pStyle w:val="TableText"/>
              <w:rPr>
                <w:szCs w:val="22"/>
              </w:rPr>
            </w:pPr>
            <w:r w:rsidRPr="00CE1577">
              <w:rPr>
                <w:szCs w:val="22"/>
              </w:rPr>
              <w:t>11/19/2015</w:t>
            </w:r>
          </w:p>
        </w:tc>
        <w:tc>
          <w:tcPr>
            <w:tcW w:w="563" w:type="pct"/>
          </w:tcPr>
          <w:p w14:paraId="5656093A" w14:textId="77777777" w:rsidR="00BF083B" w:rsidRPr="00CE1577" w:rsidRDefault="00BF083B" w:rsidP="00BF083B">
            <w:pPr>
              <w:pStyle w:val="TableText"/>
              <w:rPr>
                <w:szCs w:val="22"/>
              </w:rPr>
            </w:pPr>
            <w:r w:rsidRPr="00CE1577">
              <w:rPr>
                <w:szCs w:val="22"/>
              </w:rPr>
              <w:t>5.3</w:t>
            </w:r>
          </w:p>
        </w:tc>
        <w:tc>
          <w:tcPr>
            <w:tcW w:w="2274" w:type="pct"/>
          </w:tcPr>
          <w:p w14:paraId="3DACDDEC" w14:textId="77777777" w:rsidR="00BF083B" w:rsidRPr="00CE1577" w:rsidRDefault="00BF083B" w:rsidP="00BF083B">
            <w:pPr>
              <w:pStyle w:val="TableText"/>
              <w:rPr>
                <w:szCs w:val="22"/>
              </w:rPr>
            </w:pPr>
            <w:r w:rsidRPr="00CE1577">
              <w:rPr>
                <w:szCs w:val="22"/>
              </w:rPr>
              <w:t>Tech Edits</w:t>
            </w:r>
          </w:p>
          <w:p w14:paraId="2BCA7722" w14:textId="0021C0C3" w:rsidR="00BF083B" w:rsidRPr="00CE1577" w:rsidRDefault="00BF083B" w:rsidP="00BF083B">
            <w:pPr>
              <w:pStyle w:val="TableListBullet"/>
              <w:rPr>
                <w:sz w:val="22"/>
                <w:szCs w:val="22"/>
              </w:rPr>
            </w:pPr>
            <w:r w:rsidRPr="00CE1577">
              <w:rPr>
                <w:sz w:val="22"/>
                <w:szCs w:val="22"/>
              </w:rPr>
              <w:t>Replaced VSA VistA.js with VSA.</w:t>
            </w:r>
          </w:p>
          <w:p w14:paraId="1149295F" w14:textId="29ECB323" w:rsidR="00BF083B" w:rsidRPr="00CE1577" w:rsidRDefault="00BF083B" w:rsidP="00BF083B">
            <w:pPr>
              <w:pStyle w:val="TableListBullet"/>
              <w:rPr>
                <w:sz w:val="22"/>
                <w:szCs w:val="22"/>
              </w:rPr>
            </w:pPr>
            <w:r w:rsidRPr="00CE1577">
              <w:rPr>
                <w:sz w:val="22"/>
                <w:szCs w:val="22"/>
              </w:rPr>
              <w:t>Replaced SOA with SOAP.</w:t>
            </w:r>
          </w:p>
        </w:tc>
        <w:tc>
          <w:tcPr>
            <w:tcW w:w="1113" w:type="pct"/>
          </w:tcPr>
          <w:p w14:paraId="3EC4E912" w14:textId="13CD7191" w:rsidR="00BF083B" w:rsidRPr="00CE1577" w:rsidRDefault="00BF083B" w:rsidP="00BF083B">
            <w:pPr>
              <w:pStyle w:val="TableText"/>
              <w:rPr>
                <w:szCs w:val="22"/>
              </w:rPr>
            </w:pPr>
            <w:r w:rsidRPr="00CE1577">
              <w:rPr>
                <w:szCs w:val="22"/>
              </w:rPr>
              <w:t>Apex Data Solutions</w:t>
            </w:r>
          </w:p>
        </w:tc>
      </w:tr>
      <w:tr w:rsidR="00BF083B" w14:paraId="06B20395" w14:textId="77777777" w:rsidTr="00BF083B">
        <w:trPr>
          <w:cantSplit/>
        </w:trPr>
        <w:tc>
          <w:tcPr>
            <w:tcW w:w="1049" w:type="pct"/>
          </w:tcPr>
          <w:p w14:paraId="3B186B37" w14:textId="77777777" w:rsidR="00BF083B" w:rsidRPr="00CE1577" w:rsidRDefault="00BF083B" w:rsidP="00BF083B">
            <w:pPr>
              <w:pStyle w:val="TableText"/>
              <w:rPr>
                <w:szCs w:val="22"/>
              </w:rPr>
            </w:pPr>
            <w:r w:rsidRPr="00CE1577">
              <w:rPr>
                <w:szCs w:val="22"/>
              </w:rPr>
              <w:lastRenderedPageBreak/>
              <w:t>11/06/2015</w:t>
            </w:r>
          </w:p>
        </w:tc>
        <w:tc>
          <w:tcPr>
            <w:tcW w:w="563" w:type="pct"/>
          </w:tcPr>
          <w:p w14:paraId="32D602E2" w14:textId="77777777" w:rsidR="00BF083B" w:rsidRPr="00CE1577" w:rsidRDefault="00BF083B" w:rsidP="00BF083B">
            <w:pPr>
              <w:pStyle w:val="TableText"/>
              <w:rPr>
                <w:szCs w:val="22"/>
              </w:rPr>
            </w:pPr>
            <w:r w:rsidRPr="00CE1577">
              <w:rPr>
                <w:szCs w:val="22"/>
              </w:rPr>
              <w:t>5.2</w:t>
            </w:r>
          </w:p>
        </w:tc>
        <w:tc>
          <w:tcPr>
            <w:tcW w:w="2274" w:type="pct"/>
          </w:tcPr>
          <w:p w14:paraId="57397323" w14:textId="77777777" w:rsidR="00BF083B" w:rsidRPr="00CE1577" w:rsidRDefault="00BF083B" w:rsidP="00BF083B">
            <w:pPr>
              <w:pStyle w:val="TableText"/>
              <w:rPr>
                <w:szCs w:val="22"/>
              </w:rPr>
            </w:pPr>
            <w:r w:rsidRPr="00CE1577">
              <w:rPr>
                <w:szCs w:val="22"/>
              </w:rPr>
              <w:t>Tech Edits</w:t>
            </w:r>
          </w:p>
          <w:p w14:paraId="5202FA27" w14:textId="78A10554" w:rsidR="00BF083B" w:rsidRPr="00CE1577" w:rsidRDefault="00BF083B" w:rsidP="00BF083B">
            <w:pPr>
              <w:pStyle w:val="TableListBullet"/>
              <w:rPr>
                <w:sz w:val="22"/>
                <w:szCs w:val="22"/>
              </w:rPr>
            </w:pPr>
            <w:r w:rsidRPr="00CE1577">
              <w:rPr>
                <w:sz w:val="22"/>
                <w:szCs w:val="22"/>
              </w:rPr>
              <w:t>Replaced VSA VistA with VSA VistA.js.</w:t>
            </w:r>
          </w:p>
          <w:p w14:paraId="57438E59" w14:textId="545657E8" w:rsidR="00BF083B" w:rsidRPr="00CE1577" w:rsidRDefault="00BF083B" w:rsidP="00BF083B">
            <w:pPr>
              <w:pStyle w:val="TableListBullet"/>
              <w:rPr>
                <w:sz w:val="22"/>
                <w:szCs w:val="22"/>
              </w:rPr>
            </w:pPr>
            <w:r w:rsidRPr="00CE1577">
              <w:rPr>
                <w:rFonts w:eastAsia="Arial"/>
                <w:sz w:val="22"/>
                <w:szCs w:val="22"/>
              </w:rPr>
              <w:t>Replaced SOAP with SOA.</w:t>
            </w:r>
          </w:p>
          <w:p w14:paraId="55B8C08D" w14:textId="0F774ACE" w:rsidR="00BF083B" w:rsidRPr="00CE1577" w:rsidRDefault="00BF083B" w:rsidP="00BF083B">
            <w:pPr>
              <w:pStyle w:val="TableListBullet"/>
              <w:rPr>
                <w:sz w:val="22"/>
                <w:szCs w:val="22"/>
              </w:rPr>
            </w:pPr>
            <w:r w:rsidRPr="00CE1577">
              <w:rPr>
                <w:sz w:val="22"/>
                <w:szCs w:val="22"/>
              </w:rPr>
              <w:t>Updated footer.</w:t>
            </w:r>
          </w:p>
          <w:p w14:paraId="2BBFC15B" w14:textId="6E7D8D69" w:rsidR="00BF083B" w:rsidRPr="00CE1577" w:rsidRDefault="00BF083B" w:rsidP="00BF083B">
            <w:pPr>
              <w:pStyle w:val="TableListBullet"/>
              <w:rPr>
                <w:sz w:val="22"/>
                <w:szCs w:val="22"/>
              </w:rPr>
            </w:pPr>
            <w:r w:rsidRPr="00CE1577">
              <w:rPr>
                <w:sz w:val="22"/>
                <w:szCs w:val="22"/>
              </w:rPr>
              <w:t>Added justification to deleted requirements.</w:t>
            </w:r>
          </w:p>
          <w:p w14:paraId="76699B9E" w14:textId="77777777" w:rsidR="00BF083B" w:rsidRPr="00CE1577" w:rsidRDefault="00BF083B" w:rsidP="00BF083B">
            <w:pPr>
              <w:pStyle w:val="TableListBullet"/>
              <w:rPr>
                <w:sz w:val="22"/>
                <w:szCs w:val="22"/>
              </w:rPr>
            </w:pPr>
            <w:r w:rsidRPr="00CE1577">
              <w:rPr>
                <w:sz w:val="22"/>
                <w:szCs w:val="22"/>
              </w:rPr>
              <w:t>Deleted a number of requirements with justification that text related to a specific technical implementation that is no longer current.</w:t>
            </w:r>
          </w:p>
          <w:p w14:paraId="4C83FB40" w14:textId="77777777" w:rsidR="00BF083B" w:rsidRPr="00CE1577" w:rsidRDefault="00BF083B" w:rsidP="00BF083B">
            <w:pPr>
              <w:pStyle w:val="TableListBullet"/>
              <w:rPr>
                <w:sz w:val="22"/>
                <w:szCs w:val="22"/>
              </w:rPr>
            </w:pPr>
            <w:r w:rsidRPr="00CE1577">
              <w:rPr>
                <w:sz w:val="22"/>
                <w:szCs w:val="22"/>
              </w:rPr>
              <w:t>Updated several requirements to reflect scope.</w:t>
            </w:r>
          </w:p>
          <w:p w14:paraId="7E4AB404" w14:textId="77777777" w:rsidR="00BF083B" w:rsidRPr="00CE1577" w:rsidRDefault="00BF083B" w:rsidP="00BF083B">
            <w:pPr>
              <w:pStyle w:val="TableListBullet"/>
              <w:rPr>
                <w:sz w:val="22"/>
                <w:szCs w:val="22"/>
              </w:rPr>
            </w:pPr>
            <w:r w:rsidRPr="00CE1577">
              <w:rPr>
                <w:sz w:val="22"/>
                <w:szCs w:val="22"/>
              </w:rPr>
              <w:t>Replaced “VSA Wizard” with VistA.js Wizard functionality.</w:t>
            </w:r>
          </w:p>
          <w:p w14:paraId="12E901A1" w14:textId="5B088122" w:rsidR="00BF083B" w:rsidRPr="00CE1577" w:rsidRDefault="00BF083B" w:rsidP="00BF083B">
            <w:pPr>
              <w:pStyle w:val="TableListBullet"/>
              <w:rPr>
                <w:sz w:val="22"/>
                <w:szCs w:val="22"/>
              </w:rPr>
            </w:pPr>
            <w:r w:rsidRPr="00CE1577">
              <w:rPr>
                <w:sz w:val="22"/>
                <w:szCs w:val="22"/>
              </w:rPr>
              <w:t>Noted that Figures 2, 3 and 4 are no longer current.</w:t>
            </w:r>
          </w:p>
          <w:p w14:paraId="0FF040DA" w14:textId="77777777" w:rsidR="00BF083B" w:rsidRPr="00CE1577" w:rsidRDefault="00BF083B" w:rsidP="00BF083B">
            <w:pPr>
              <w:pStyle w:val="TableListBullet"/>
              <w:rPr>
                <w:sz w:val="22"/>
                <w:szCs w:val="22"/>
              </w:rPr>
            </w:pPr>
            <w:r w:rsidRPr="00CE1577">
              <w:rPr>
                <w:sz w:val="22"/>
                <w:szCs w:val="22"/>
              </w:rPr>
              <w:t>Corrected previous substitution of SOAP with SOA. This update will be validated with Government.</w:t>
            </w:r>
          </w:p>
          <w:p w14:paraId="0EF4A9FD" w14:textId="77777777" w:rsidR="00BF083B" w:rsidRPr="00CE1577" w:rsidRDefault="00BF083B" w:rsidP="00BF083B">
            <w:pPr>
              <w:pStyle w:val="TableListBullet"/>
              <w:rPr>
                <w:sz w:val="22"/>
                <w:szCs w:val="22"/>
              </w:rPr>
            </w:pPr>
            <w:r w:rsidRPr="00CE1577">
              <w:rPr>
                <w:sz w:val="22"/>
                <w:szCs w:val="22"/>
              </w:rPr>
              <w:t>Updated delivery column values and 2.6.15 requirements apportionment.</w:t>
            </w:r>
          </w:p>
        </w:tc>
        <w:tc>
          <w:tcPr>
            <w:tcW w:w="1113" w:type="pct"/>
          </w:tcPr>
          <w:p w14:paraId="76E69368" w14:textId="1CAC4C24" w:rsidR="00BF083B" w:rsidRPr="00CE1577" w:rsidRDefault="00BF083B" w:rsidP="00BF083B">
            <w:pPr>
              <w:pStyle w:val="TableText"/>
              <w:rPr>
                <w:szCs w:val="22"/>
              </w:rPr>
            </w:pPr>
            <w:r w:rsidRPr="00CE1577">
              <w:rPr>
                <w:szCs w:val="22"/>
              </w:rPr>
              <w:t>Apex Data Solutions</w:t>
            </w:r>
          </w:p>
        </w:tc>
      </w:tr>
      <w:tr w:rsidR="00BF083B" w14:paraId="3B252BAB" w14:textId="77777777" w:rsidTr="00BF083B">
        <w:trPr>
          <w:cantSplit/>
        </w:trPr>
        <w:tc>
          <w:tcPr>
            <w:tcW w:w="1049" w:type="pct"/>
          </w:tcPr>
          <w:p w14:paraId="764015E9" w14:textId="77777777" w:rsidR="00BF083B" w:rsidRPr="00CE1577" w:rsidRDefault="00BF083B" w:rsidP="00BF083B">
            <w:pPr>
              <w:pStyle w:val="TableText"/>
              <w:rPr>
                <w:szCs w:val="22"/>
              </w:rPr>
            </w:pPr>
            <w:r w:rsidRPr="00CE1577">
              <w:rPr>
                <w:rFonts w:eastAsia="Arial"/>
                <w:szCs w:val="22"/>
              </w:rPr>
              <w:t>07/28/2015</w:t>
            </w:r>
          </w:p>
        </w:tc>
        <w:tc>
          <w:tcPr>
            <w:tcW w:w="563" w:type="pct"/>
          </w:tcPr>
          <w:p w14:paraId="139580FC" w14:textId="77777777" w:rsidR="00BF083B" w:rsidRPr="00CE1577" w:rsidRDefault="00BF083B" w:rsidP="00BF083B">
            <w:pPr>
              <w:pStyle w:val="TableText"/>
              <w:rPr>
                <w:szCs w:val="22"/>
              </w:rPr>
            </w:pPr>
            <w:r w:rsidRPr="00CE1577">
              <w:rPr>
                <w:rFonts w:eastAsia="Arial"/>
                <w:szCs w:val="22"/>
              </w:rPr>
              <w:t>5.1</w:t>
            </w:r>
          </w:p>
        </w:tc>
        <w:tc>
          <w:tcPr>
            <w:tcW w:w="2274" w:type="pct"/>
          </w:tcPr>
          <w:p w14:paraId="69820867" w14:textId="77777777" w:rsidR="00BF083B" w:rsidRPr="00CE1577" w:rsidRDefault="00BF083B" w:rsidP="00BF083B">
            <w:pPr>
              <w:pStyle w:val="TableText"/>
              <w:rPr>
                <w:szCs w:val="22"/>
              </w:rPr>
            </w:pPr>
            <w:r w:rsidRPr="00CE1577">
              <w:rPr>
                <w:rFonts w:eastAsia="Arial"/>
                <w:szCs w:val="22"/>
              </w:rPr>
              <w:t>Tech Edits</w:t>
            </w:r>
          </w:p>
          <w:p w14:paraId="3C8954D9" w14:textId="77777777" w:rsidR="00BF083B" w:rsidRPr="00CE1577" w:rsidRDefault="00BF083B" w:rsidP="00BF083B">
            <w:pPr>
              <w:pStyle w:val="TableListBullet"/>
              <w:rPr>
                <w:sz w:val="22"/>
                <w:szCs w:val="22"/>
              </w:rPr>
            </w:pPr>
            <w:r w:rsidRPr="00CE1577">
              <w:rPr>
                <w:rFonts w:eastAsia="Arial"/>
                <w:sz w:val="22"/>
                <w:szCs w:val="22"/>
              </w:rPr>
              <w:t>Added note below Figure 8.</w:t>
            </w:r>
          </w:p>
          <w:p w14:paraId="7B88E537" w14:textId="77777777" w:rsidR="00BF083B" w:rsidRPr="00CE1577" w:rsidRDefault="00BF083B" w:rsidP="00BF083B">
            <w:pPr>
              <w:pStyle w:val="TableListBullet"/>
              <w:rPr>
                <w:sz w:val="22"/>
                <w:szCs w:val="22"/>
              </w:rPr>
            </w:pPr>
            <w:r w:rsidRPr="00CE1577">
              <w:rPr>
                <w:rFonts w:eastAsia="Arial"/>
                <w:sz w:val="22"/>
                <w:szCs w:val="22"/>
              </w:rPr>
              <w:t>Corrected footer formatting in Section 8.</w:t>
            </w:r>
          </w:p>
          <w:p w14:paraId="4DCE6DC2" w14:textId="77777777" w:rsidR="00BF083B" w:rsidRPr="00CE1577" w:rsidRDefault="00BF083B" w:rsidP="00BF083B">
            <w:pPr>
              <w:pStyle w:val="TableListBullet"/>
              <w:rPr>
                <w:sz w:val="22"/>
                <w:szCs w:val="22"/>
              </w:rPr>
            </w:pPr>
            <w:r w:rsidRPr="00CE1577">
              <w:rPr>
                <w:rFonts w:eastAsia="Arial"/>
                <w:sz w:val="22"/>
                <w:szCs w:val="22"/>
              </w:rPr>
              <w:t>Renamed document to follow latest VSA naming conventions.</w:t>
            </w:r>
          </w:p>
        </w:tc>
        <w:tc>
          <w:tcPr>
            <w:tcW w:w="1113" w:type="pct"/>
          </w:tcPr>
          <w:p w14:paraId="04D6AFDC" w14:textId="534C0BB3" w:rsidR="00BF083B" w:rsidRPr="00CE1577" w:rsidRDefault="00BF083B" w:rsidP="00BF083B">
            <w:pPr>
              <w:pStyle w:val="TableText"/>
              <w:rPr>
                <w:szCs w:val="22"/>
              </w:rPr>
            </w:pPr>
            <w:r w:rsidRPr="00CE1577">
              <w:rPr>
                <w:rFonts w:eastAsia="Arial"/>
                <w:szCs w:val="22"/>
              </w:rPr>
              <w:t>VSA Development Team</w:t>
            </w:r>
          </w:p>
        </w:tc>
      </w:tr>
      <w:tr w:rsidR="00BF083B" w14:paraId="5D683808" w14:textId="77777777" w:rsidTr="00BF083B">
        <w:trPr>
          <w:cantSplit/>
        </w:trPr>
        <w:tc>
          <w:tcPr>
            <w:tcW w:w="1049" w:type="pct"/>
          </w:tcPr>
          <w:p w14:paraId="1C09010F" w14:textId="77777777" w:rsidR="00BF083B" w:rsidRPr="00CE1577" w:rsidRDefault="00BF083B" w:rsidP="00BF083B">
            <w:pPr>
              <w:pStyle w:val="TableText"/>
              <w:rPr>
                <w:rFonts w:eastAsia="Arial"/>
                <w:szCs w:val="22"/>
              </w:rPr>
            </w:pPr>
            <w:r w:rsidRPr="00CE1577">
              <w:rPr>
                <w:rFonts w:eastAsia="Arial"/>
                <w:szCs w:val="22"/>
              </w:rPr>
              <w:lastRenderedPageBreak/>
              <w:t>07/24/2015</w:t>
            </w:r>
          </w:p>
        </w:tc>
        <w:tc>
          <w:tcPr>
            <w:tcW w:w="563" w:type="pct"/>
          </w:tcPr>
          <w:p w14:paraId="207A704C" w14:textId="77777777" w:rsidR="00BF083B" w:rsidRPr="00CE1577" w:rsidRDefault="00BF083B" w:rsidP="00BF083B">
            <w:pPr>
              <w:pStyle w:val="TableText"/>
              <w:rPr>
                <w:rFonts w:eastAsia="Arial"/>
                <w:szCs w:val="22"/>
              </w:rPr>
            </w:pPr>
            <w:r w:rsidRPr="00CE1577">
              <w:rPr>
                <w:rFonts w:eastAsia="Arial"/>
                <w:szCs w:val="22"/>
              </w:rPr>
              <w:t>5.0</w:t>
            </w:r>
          </w:p>
        </w:tc>
        <w:tc>
          <w:tcPr>
            <w:tcW w:w="2274" w:type="pct"/>
          </w:tcPr>
          <w:p w14:paraId="1432D0E7" w14:textId="77777777" w:rsidR="00BF083B" w:rsidRPr="00CE1577" w:rsidRDefault="00BF083B" w:rsidP="00BF083B">
            <w:pPr>
              <w:pStyle w:val="TableText"/>
              <w:rPr>
                <w:szCs w:val="22"/>
              </w:rPr>
            </w:pPr>
            <w:r w:rsidRPr="00CE1577">
              <w:rPr>
                <w:rFonts w:eastAsia="Arial"/>
                <w:szCs w:val="22"/>
              </w:rPr>
              <w:t>Tech Edits</w:t>
            </w:r>
          </w:p>
          <w:p w14:paraId="7C84F7B8" w14:textId="77777777" w:rsidR="00BF083B" w:rsidRPr="00CE1577" w:rsidRDefault="00BF083B" w:rsidP="00BF083B">
            <w:pPr>
              <w:pStyle w:val="TableListBullet"/>
              <w:rPr>
                <w:sz w:val="22"/>
                <w:szCs w:val="22"/>
              </w:rPr>
            </w:pPr>
            <w:r w:rsidRPr="00CE1577">
              <w:rPr>
                <w:rFonts w:eastAsia="Arial"/>
                <w:sz w:val="22"/>
                <w:szCs w:val="22"/>
              </w:rPr>
              <w:t>Baselined document based on latest updates and feedback from the VSA development team.</w:t>
            </w:r>
          </w:p>
          <w:p w14:paraId="14204AD4" w14:textId="77777777" w:rsidR="00BF083B" w:rsidRPr="00CE1577" w:rsidRDefault="00BF083B" w:rsidP="00BF083B">
            <w:pPr>
              <w:pStyle w:val="TableListBullet"/>
              <w:rPr>
                <w:sz w:val="22"/>
                <w:szCs w:val="22"/>
              </w:rPr>
            </w:pPr>
            <w:r w:rsidRPr="00CE1577">
              <w:rPr>
                <w:rFonts w:eastAsia="Arial"/>
                <w:sz w:val="22"/>
                <w:szCs w:val="22"/>
              </w:rPr>
              <w:t>Modified styles and formatting throughout.</w:t>
            </w:r>
          </w:p>
          <w:p w14:paraId="35E35998" w14:textId="77777777" w:rsidR="00BF083B" w:rsidRPr="00CE1577" w:rsidRDefault="00BF083B" w:rsidP="00BF083B">
            <w:pPr>
              <w:pStyle w:val="TableListBullet"/>
              <w:rPr>
                <w:sz w:val="22"/>
                <w:szCs w:val="22"/>
              </w:rPr>
            </w:pPr>
            <w:r w:rsidRPr="00CE1577">
              <w:rPr>
                <w:rFonts w:eastAsia="Arial"/>
                <w:sz w:val="22"/>
                <w:szCs w:val="22"/>
              </w:rPr>
              <w:t>Added “Draft” watermark on all pages. This should be removed prior to final document approval and signoff.</w:t>
            </w:r>
          </w:p>
          <w:p w14:paraId="6DF0E6FF" w14:textId="77777777" w:rsidR="00BF083B" w:rsidRPr="00CE1577" w:rsidRDefault="00BF083B" w:rsidP="00BF083B">
            <w:pPr>
              <w:pStyle w:val="TableListBullet"/>
              <w:rPr>
                <w:sz w:val="22"/>
                <w:szCs w:val="22"/>
              </w:rPr>
            </w:pPr>
            <w:r w:rsidRPr="00CE1577">
              <w:rPr>
                <w:rFonts w:eastAsia="Arial"/>
                <w:sz w:val="22"/>
                <w:szCs w:val="22"/>
              </w:rPr>
              <w:t>Updated document for latest documentation standards.</w:t>
            </w:r>
          </w:p>
          <w:p w14:paraId="4DDAA91D" w14:textId="77777777" w:rsidR="00BF083B" w:rsidRPr="00CE1577" w:rsidRDefault="00BF083B" w:rsidP="00BF083B">
            <w:pPr>
              <w:pStyle w:val="TableListBullet"/>
              <w:rPr>
                <w:sz w:val="22"/>
                <w:szCs w:val="22"/>
              </w:rPr>
            </w:pPr>
            <w:r w:rsidRPr="00CE1577">
              <w:rPr>
                <w:rFonts w:eastAsia="Arial"/>
                <w:sz w:val="22"/>
                <w:szCs w:val="22"/>
              </w:rPr>
              <w:t>Reviewed, added, and updated hyperlinks throughout.</w:t>
            </w:r>
          </w:p>
          <w:p w14:paraId="5896ADB4" w14:textId="77777777" w:rsidR="00BF083B" w:rsidRPr="00CE1577" w:rsidRDefault="00BF083B" w:rsidP="00BF083B">
            <w:pPr>
              <w:pStyle w:val="TableListBullet"/>
              <w:rPr>
                <w:sz w:val="22"/>
                <w:szCs w:val="22"/>
              </w:rPr>
            </w:pPr>
            <w:r w:rsidRPr="00CE1577">
              <w:rPr>
                <w:rFonts w:eastAsia="Arial"/>
                <w:sz w:val="22"/>
                <w:szCs w:val="22"/>
              </w:rPr>
              <w:t>Reviewed Word document for Section 508 conformance.</w:t>
            </w:r>
          </w:p>
          <w:p w14:paraId="2792A902" w14:textId="77777777" w:rsidR="00BF083B" w:rsidRPr="00CE1577" w:rsidRDefault="00BF083B" w:rsidP="00BF083B">
            <w:pPr>
              <w:pStyle w:val="TableListBullet"/>
              <w:rPr>
                <w:rFonts w:eastAsia="Arial"/>
                <w:sz w:val="22"/>
                <w:szCs w:val="22"/>
              </w:rPr>
            </w:pPr>
            <w:r w:rsidRPr="00CE1577">
              <w:rPr>
                <w:rFonts w:eastAsia="Arial"/>
                <w:sz w:val="22"/>
                <w:szCs w:val="22"/>
              </w:rPr>
              <w:t>Reviewed and edited content for grammar, punctuation, and spelling.</w:t>
            </w:r>
          </w:p>
        </w:tc>
        <w:tc>
          <w:tcPr>
            <w:tcW w:w="1113" w:type="pct"/>
          </w:tcPr>
          <w:p w14:paraId="52568CE6" w14:textId="35EFC5AC" w:rsidR="00BF083B" w:rsidRPr="00CE1577" w:rsidRDefault="00BF083B" w:rsidP="00BF083B">
            <w:pPr>
              <w:pStyle w:val="TableText"/>
              <w:rPr>
                <w:rFonts w:eastAsia="Arial"/>
                <w:szCs w:val="22"/>
              </w:rPr>
            </w:pPr>
            <w:r w:rsidRPr="00CE1577">
              <w:rPr>
                <w:rFonts w:eastAsia="Arial"/>
                <w:szCs w:val="22"/>
              </w:rPr>
              <w:t>VSA Development Team</w:t>
            </w:r>
          </w:p>
        </w:tc>
      </w:tr>
      <w:tr w:rsidR="00BF083B" w14:paraId="20342B06" w14:textId="77777777" w:rsidTr="00BF083B">
        <w:trPr>
          <w:cantSplit/>
        </w:trPr>
        <w:tc>
          <w:tcPr>
            <w:tcW w:w="1049" w:type="pct"/>
          </w:tcPr>
          <w:p w14:paraId="023A7B01" w14:textId="77777777" w:rsidR="00BF083B" w:rsidRPr="00CE1577" w:rsidRDefault="00BF083B" w:rsidP="00BF083B">
            <w:pPr>
              <w:pStyle w:val="TableText"/>
              <w:rPr>
                <w:rFonts w:eastAsia="Arial"/>
                <w:szCs w:val="22"/>
              </w:rPr>
            </w:pPr>
            <w:r w:rsidRPr="00CE1577">
              <w:rPr>
                <w:rFonts w:eastAsia="Arial"/>
                <w:szCs w:val="22"/>
              </w:rPr>
              <w:t>07/16/2015</w:t>
            </w:r>
          </w:p>
        </w:tc>
        <w:tc>
          <w:tcPr>
            <w:tcW w:w="563" w:type="pct"/>
          </w:tcPr>
          <w:p w14:paraId="188D7EA7" w14:textId="77777777" w:rsidR="00BF083B" w:rsidRPr="00CE1577" w:rsidRDefault="00BF083B" w:rsidP="00BF083B">
            <w:pPr>
              <w:pStyle w:val="TableText"/>
              <w:rPr>
                <w:rFonts w:eastAsia="Arial"/>
                <w:szCs w:val="22"/>
              </w:rPr>
            </w:pPr>
            <w:r w:rsidRPr="00CE1577">
              <w:rPr>
                <w:rFonts w:eastAsia="Arial"/>
                <w:szCs w:val="22"/>
              </w:rPr>
              <w:t>4.0</w:t>
            </w:r>
          </w:p>
        </w:tc>
        <w:tc>
          <w:tcPr>
            <w:tcW w:w="2274" w:type="pct"/>
          </w:tcPr>
          <w:p w14:paraId="0740835F" w14:textId="77777777" w:rsidR="00BF083B" w:rsidRPr="00CE1577" w:rsidRDefault="00BF083B" w:rsidP="00BF083B">
            <w:pPr>
              <w:pStyle w:val="TableText"/>
              <w:rPr>
                <w:rFonts w:eastAsia="Arial"/>
                <w:szCs w:val="22"/>
              </w:rPr>
            </w:pPr>
            <w:r w:rsidRPr="00CE1577">
              <w:rPr>
                <w:rFonts w:eastAsia="Arial"/>
                <w:szCs w:val="22"/>
              </w:rPr>
              <w:t>Removed language on the use of technology specific to Java, JavaScript, etc., and other edits provided.</w:t>
            </w:r>
          </w:p>
        </w:tc>
        <w:tc>
          <w:tcPr>
            <w:tcW w:w="1113" w:type="pct"/>
          </w:tcPr>
          <w:p w14:paraId="054E197B" w14:textId="0F966B27" w:rsidR="00BF083B" w:rsidRPr="00CE1577" w:rsidRDefault="00BF083B" w:rsidP="00BF083B">
            <w:pPr>
              <w:pStyle w:val="TableText"/>
              <w:rPr>
                <w:rFonts w:eastAsia="Arial"/>
                <w:szCs w:val="22"/>
              </w:rPr>
            </w:pPr>
            <w:r w:rsidRPr="00CE1577">
              <w:rPr>
                <w:rFonts w:eastAsia="Arial"/>
                <w:szCs w:val="22"/>
              </w:rPr>
              <w:t>VSA Development Team</w:t>
            </w:r>
          </w:p>
        </w:tc>
      </w:tr>
      <w:tr w:rsidR="00BF083B" w14:paraId="40D2ED3A" w14:textId="77777777" w:rsidTr="00BF083B">
        <w:trPr>
          <w:cantSplit/>
        </w:trPr>
        <w:tc>
          <w:tcPr>
            <w:tcW w:w="1049" w:type="pct"/>
          </w:tcPr>
          <w:p w14:paraId="0C634685" w14:textId="77777777" w:rsidR="00BF083B" w:rsidRPr="00CE1577" w:rsidRDefault="00BF083B" w:rsidP="00BF083B">
            <w:pPr>
              <w:pStyle w:val="TableText"/>
              <w:rPr>
                <w:rFonts w:eastAsia="Arial"/>
                <w:szCs w:val="22"/>
              </w:rPr>
            </w:pPr>
            <w:r w:rsidRPr="00CE1577">
              <w:rPr>
                <w:rFonts w:eastAsia="Arial"/>
                <w:szCs w:val="22"/>
              </w:rPr>
              <w:t>10/20/2014</w:t>
            </w:r>
          </w:p>
        </w:tc>
        <w:tc>
          <w:tcPr>
            <w:tcW w:w="563" w:type="pct"/>
          </w:tcPr>
          <w:p w14:paraId="57951EC7" w14:textId="77777777" w:rsidR="00BF083B" w:rsidRPr="00CE1577" w:rsidRDefault="00BF083B" w:rsidP="00BF083B">
            <w:pPr>
              <w:pStyle w:val="TableText"/>
              <w:rPr>
                <w:rFonts w:eastAsia="Arial"/>
                <w:szCs w:val="22"/>
              </w:rPr>
            </w:pPr>
            <w:r w:rsidRPr="00CE1577">
              <w:rPr>
                <w:rFonts w:eastAsia="Arial"/>
                <w:szCs w:val="22"/>
              </w:rPr>
              <w:t>3.0</w:t>
            </w:r>
          </w:p>
        </w:tc>
        <w:tc>
          <w:tcPr>
            <w:tcW w:w="2274" w:type="pct"/>
          </w:tcPr>
          <w:p w14:paraId="0ECA968E" w14:textId="77777777" w:rsidR="00BF083B" w:rsidRPr="00CE1577" w:rsidRDefault="00BF083B" w:rsidP="00BF083B">
            <w:pPr>
              <w:pStyle w:val="TableText"/>
              <w:rPr>
                <w:szCs w:val="22"/>
              </w:rPr>
            </w:pPr>
            <w:r w:rsidRPr="00CE1577">
              <w:rPr>
                <w:rFonts w:eastAsia="Arial"/>
                <w:szCs w:val="22"/>
              </w:rPr>
              <w:t>Tech Edits</w:t>
            </w:r>
          </w:p>
          <w:p w14:paraId="0CFE8C66" w14:textId="77777777" w:rsidR="00BF083B" w:rsidRPr="00CE1577" w:rsidRDefault="00BF083B" w:rsidP="00BF083B">
            <w:pPr>
              <w:pStyle w:val="TableListBullet"/>
              <w:rPr>
                <w:sz w:val="22"/>
                <w:szCs w:val="22"/>
              </w:rPr>
            </w:pPr>
            <w:r w:rsidRPr="00CE1577">
              <w:rPr>
                <w:rFonts w:eastAsia="Arial"/>
                <w:sz w:val="22"/>
                <w:szCs w:val="22"/>
              </w:rPr>
              <w:t>Final baseline document for signatures in PDF.</w:t>
            </w:r>
          </w:p>
          <w:p w14:paraId="1C5CCB1F" w14:textId="77777777" w:rsidR="00BF083B" w:rsidRPr="00CE1577" w:rsidRDefault="00BF083B" w:rsidP="00BF083B">
            <w:pPr>
              <w:pStyle w:val="TableListBullet"/>
              <w:rPr>
                <w:rFonts w:eastAsia="Arial"/>
                <w:sz w:val="22"/>
                <w:szCs w:val="22"/>
              </w:rPr>
            </w:pPr>
            <w:r w:rsidRPr="00CE1577">
              <w:rPr>
                <w:rFonts w:eastAsia="Arial"/>
                <w:sz w:val="22"/>
                <w:szCs w:val="22"/>
              </w:rPr>
              <w:t>Extensive rewrite and reformat of entire document as per K. Cox review.</w:t>
            </w:r>
          </w:p>
        </w:tc>
        <w:tc>
          <w:tcPr>
            <w:tcW w:w="1113" w:type="pct"/>
          </w:tcPr>
          <w:p w14:paraId="2EE9223B" w14:textId="77777777" w:rsidR="00BF083B" w:rsidRPr="00CE1577" w:rsidRDefault="00BF083B" w:rsidP="00BF083B">
            <w:pPr>
              <w:pStyle w:val="TableText"/>
              <w:rPr>
                <w:rFonts w:eastAsia="Arial"/>
                <w:szCs w:val="22"/>
              </w:rPr>
            </w:pPr>
            <w:r w:rsidRPr="00CE1577">
              <w:rPr>
                <w:rFonts w:eastAsia="Arial"/>
                <w:szCs w:val="22"/>
              </w:rPr>
              <w:t>VSA Development Team</w:t>
            </w:r>
          </w:p>
        </w:tc>
      </w:tr>
      <w:tr w:rsidR="00BF083B" w14:paraId="3DD32501" w14:textId="77777777" w:rsidTr="00BF083B">
        <w:trPr>
          <w:cantSplit/>
        </w:trPr>
        <w:tc>
          <w:tcPr>
            <w:tcW w:w="1049" w:type="pct"/>
          </w:tcPr>
          <w:p w14:paraId="76E3A1F5" w14:textId="77777777" w:rsidR="00BF083B" w:rsidRPr="00CE1577" w:rsidRDefault="00BF083B" w:rsidP="00BF083B">
            <w:pPr>
              <w:pStyle w:val="TableText"/>
              <w:rPr>
                <w:rFonts w:eastAsia="Arial"/>
                <w:szCs w:val="22"/>
              </w:rPr>
            </w:pPr>
            <w:r w:rsidRPr="00CE1577">
              <w:rPr>
                <w:rFonts w:eastAsia="Arial"/>
                <w:szCs w:val="22"/>
              </w:rPr>
              <w:lastRenderedPageBreak/>
              <w:t>10/03/2014</w:t>
            </w:r>
          </w:p>
        </w:tc>
        <w:tc>
          <w:tcPr>
            <w:tcW w:w="563" w:type="pct"/>
          </w:tcPr>
          <w:p w14:paraId="15C936AF" w14:textId="77777777" w:rsidR="00BF083B" w:rsidRPr="00CE1577" w:rsidRDefault="00BF083B" w:rsidP="00BF083B">
            <w:pPr>
              <w:pStyle w:val="TableText"/>
              <w:rPr>
                <w:rFonts w:eastAsia="Arial"/>
                <w:szCs w:val="22"/>
              </w:rPr>
            </w:pPr>
            <w:r w:rsidRPr="00CE1577">
              <w:rPr>
                <w:rFonts w:eastAsia="Arial"/>
                <w:szCs w:val="22"/>
              </w:rPr>
              <w:t>2.0</w:t>
            </w:r>
          </w:p>
        </w:tc>
        <w:tc>
          <w:tcPr>
            <w:tcW w:w="2274" w:type="pct"/>
          </w:tcPr>
          <w:p w14:paraId="634382A8" w14:textId="77777777" w:rsidR="00BF083B" w:rsidRPr="00CE1577" w:rsidRDefault="00BF083B" w:rsidP="00BF083B">
            <w:pPr>
              <w:pStyle w:val="TableText"/>
              <w:rPr>
                <w:szCs w:val="22"/>
              </w:rPr>
            </w:pPr>
            <w:r w:rsidRPr="00CE1577">
              <w:rPr>
                <w:rFonts w:eastAsia="Arial"/>
                <w:szCs w:val="22"/>
              </w:rPr>
              <w:t>Tech Edits</w:t>
            </w:r>
          </w:p>
          <w:p w14:paraId="2FF851E1" w14:textId="77777777" w:rsidR="00BF083B" w:rsidRPr="00CE1577" w:rsidRDefault="00BF083B" w:rsidP="00BF083B">
            <w:pPr>
              <w:pStyle w:val="TableListBullet"/>
              <w:rPr>
                <w:sz w:val="22"/>
                <w:szCs w:val="22"/>
              </w:rPr>
            </w:pPr>
            <w:r w:rsidRPr="00CE1577">
              <w:rPr>
                <w:rFonts w:eastAsia="Arial"/>
                <w:sz w:val="22"/>
                <w:szCs w:val="22"/>
              </w:rPr>
              <w:t>Baselined document to Version 2.0.</w:t>
            </w:r>
          </w:p>
          <w:p w14:paraId="6469FF53" w14:textId="77777777" w:rsidR="00BF083B" w:rsidRPr="00CE1577" w:rsidRDefault="00BF083B" w:rsidP="00BF083B">
            <w:pPr>
              <w:pStyle w:val="TableListBullet"/>
              <w:rPr>
                <w:sz w:val="22"/>
                <w:szCs w:val="22"/>
              </w:rPr>
            </w:pPr>
            <w:r w:rsidRPr="00CE1577">
              <w:rPr>
                <w:rFonts w:eastAsia="Arial"/>
                <w:sz w:val="22"/>
                <w:szCs w:val="22"/>
              </w:rPr>
              <w:t>Reviewed updated sections in document, since last baseline.</w:t>
            </w:r>
          </w:p>
          <w:p w14:paraId="51750425" w14:textId="77777777" w:rsidR="00BF083B" w:rsidRPr="00CE1577" w:rsidRDefault="00BF083B" w:rsidP="00BF083B">
            <w:pPr>
              <w:pStyle w:val="TableListBullet"/>
              <w:rPr>
                <w:sz w:val="22"/>
                <w:szCs w:val="22"/>
              </w:rPr>
            </w:pPr>
            <w:r w:rsidRPr="00CE1577">
              <w:rPr>
                <w:rFonts w:eastAsia="Arial"/>
                <w:sz w:val="22"/>
                <w:szCs w:val="22"/>
              </w:rPr>
              <w:t>Reviewed document for formatting and style updates.</w:t>
            </w:r>
          </w:p>
          <w:p w14:paraId="112CD5FD" w14:textId="77777777" w:rsidR="00BF083B" w:rsidRPr="00CE1577" w:rsidRDefault="00BF083B" w:rsidP="00BF083B">
            <w:pPr>
              <w:pStyle w:val="TableListBullet"/>
              <w:rPr>
                <w:sz w:val="22"/>
                <w:szCs w:val="22"/>
              </w:rPr>
            </w:pPr>
            <w:r w:rsidRPr="00CE1577">
              <w:rPr>
                <w:rFonts w:eastAsia="Arial"/>
                <w:sz w:val="22"/>
                <w:szCs w:val="22"/>
              </w:rPr>
              <w:t>Updated all document references, table of contents, table of figures, etc.</w:t>
            </w:r>
          </w:p>
          <w:p w14:paraId="0019F686" w14:textId="77777777" w:rsidR="00BF083B" w:rsidRPr="00CE1577" w:rsidRDefault="00BF083B" w:rsidP="00BF083B">
            <w:pPr>
              <w:pStyle w:val="TableListBullet"/>
              <w:rPr>
                <w:sz w:val="22"/>
                <w:szCs w:val="22"/>
              </w:rPr>
            </w:pPr>
            <w:r w:rsidRPr="00CE1577">
              <w:rPr>
                <w:rFonts w:eastAsia="Arial"/>
                <w:sz w:val="22"/>
                <w:szCs w:val="22"/>
              </w:rPr>
              <w:t>Added Office of General Counsel software disclaimer statement to Section 5.</w:t>
            </w:r>
          </w:p>
          <w:p w14:paraId="7F131B36" w14:textId="77777777" w:rsidR="00BF083B" w:rsidRPr="00CE1577" w:rsidRDefault="00BF083B" w:rsidP="00BF083B">
            <w:pPr>
              <w:pStyle w:val="TableListBullet"/>
              <w:rPr>
                <w:sz w:val="22"/>
                <w:szCs w:val="22"/>
              </w:rPr>
            </w:pPr>
            <w:r w:rsidRPr="00CE1577">
              <w:rPr>
                <w:rFonts w:eastAsia="Arial"/>
                <w:sz w:val="22"/>
                <w:szCs w:val="22"/>
              </w:rPr>
              <w:t>Made minor grammar, punctuation, and spelling updates as needed.</w:t>
            </w:r>
          </w:p>
          <w:p w14:paraId="1B07F117" w14:textId="77777777" w:rsidR="00BF083B" w:rsidRPr="00CE1577" w:rsidRDefault="00BF083B" w:rsidP="00BF083B">
            <w:pPr>
              <w:pStyle w:val="TableListBullet"/>
              <w:rPr>
                <w:sz w:val="22"/>
                <w:szCs w:val="22"/>
              </w:rPr>
            </w:pPr>
            <w:r w:rsidRPr="00CE1577">
              <w:rPr>
                <w:rFonts w:eastAsia="Arial"/>
                <w:sz w:val="22"/>
                <w:szCs w:val="22"/>
              </w:rPr>
              <w:t>Checked document for Section 508 conformance.</w:t>
            </w:r>
          </w:p>
          <w:p w14:paraId="1AB8B408" w14:textId="77777777" w:rsidR="00BF083B" w:rsidRPr="00CE1577" w:rsidRDefault="00BF083B" w:rsidP="00BF083B">
            <w:pPr>
              <w:pStyle w:val="TableListBullet"/>
              <w:rPr>
                <w:rFonts w:eastAsia="Arial"/>
                <w:sz w:val="22"/>
                <w:szCs w:val="22"/>
              </w:rPr>
            </w:pPr>
            <w:r w:rsidRPr="00CE1577">
              <w:rPr>
                <w:rFonts w:eastAsia="Arial"/>
                <w:sz w:val="22"/>
                <w:szCs w:val="22"/>
              </w:rPr>
              <w:t>Removed “Draft” and watermark from the document for final PDF and digital signatures.</w:t>
            </w:r>
          </w:p>
        </w:tc>
        <w:tc>
          <w:tcPr>
            <w:tcW w:w="1113" w:type="pct"/>
          </w:tcPr>
          <w:p w14:paraId="3ADF64FB" w14:textId="77777777" w:rsidR="00BF083B" w:rsidRPr="00CE1577" w:rsidRDefault="00BF083B" w:rsidP="00BF083B">
            <w:pPr>
              <w:pStyle w:val="TableText"/>
              <w:rPr>
                <w:szCs w:val="22"/>
              </w:rPr>
            </w:pPr>
            <w:r w:rsidRPr="00CE1577">
              <w:rPr>
                <w:rFonts w:eastAsia="Arial"/>
                <w:szCs w:val="22"/>
              </w:rPr>
              <w:t>T. Blom</w:t>
            </w:r>
          </w:p>
          <w:p w14:paraId="2731D55D"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08D2634D" w14:textId="77777777" w:rsidTr="00BF083B">
        <w:trPr>
          <w:cantSplit/>
        </w:trPr>
        <w:tc>
          <w:tcPr>
            <w:tcW w:w="1049" w:type="pct"/>
          </w:tcPr>
          <w:p w14:paraId="683F777F" w14:textId="77777777" w:rsidR="00BF083B" w:rsidRPr="00CE1577" w:rsidRDefault="00BF083B" w:rsidP="00BF083B">
            <w:pPr>
              <w:pStyle w:val="TableText"/>
              <w:rPr>
                <w:rFonts w:eastAsia="Arial"/>
                <w:szCs w:val="22"/>
              </w:rPr>
            </w:pPr>
            <w:r w:rsidRPr="00CE1577">
              <w:rPr>
                <w:rFonts w:eastAsia="Arial"/>
                <w:szCs w:val="22"/>
              </w:rPr>
              <w:t>10/01/2014</w:t>
            </w:r>
          </w:p>
        </w:tc>
        <w:tc>
          <w:tcPr>
            <w:tcW w:w="563" w:type="pct"/>
          </w:tcPr>
          <w:p w14:paraId="65D81EB2" w14:textId="77777777" w:rsidR="00BF083B" w:rsidRPr="00CE1577" w:rsidRDefault="00BF083B" w:rsidP="00BF083B">
            <w:pPr>
              <w:pStyle w:val="TableText"/>
              <w:rPr>
                <w:rFonts w:eastAsia="Arial"/>
                <w:szCs w:val="22"/>
              </w:rPr>
            </w:pPr>
            <w:r w:rsidRPr="00CE1577">
              <w:rPr>
                <w:rFonts w:eastAsia="Arial"/>
                <w:szCs w:val="22"/>
              </w:rPr>
              <w:t>1.7</w:t>
            </w:r>
          </w:p>
        </w:tc>
        <w:tc>
          <w:tcPr>
            <w:tcW w:w="2274" w:type="pct"/>
          </w:tcPr>
          <w:p w14:paraId="2F1E9185" w14:textId="77777777" w:rsidR="00BF083B" w:rsidRPr="00CE1577" w:rsidRDefault="00BF083B" w:rsidP="00BF083B">
            <w:pPr>
              <w:pStyle w:val="TableListBullet"/>
              <w:rPr>
                <w:sz w:val="22"/>
                <w:szCs w:val="22"/>
              </w:rPr>
            </w:pPr>
            <w:r w:rsidRPr="00CE1577">
              <w:rPr>
                <w:rFonts w:eastAsia="Arial"/>
                <w:sz w:val="22"/>
                <w:szCs w:val="22"/>
              </w:rPr>
              <w:t>Added spec for “Federated” calls item 2.6.4d.</w:t>
            </w:r>
          </w:p>
          <w:p w14:paraId="42C162A6" w14:textId="77777777" w:rsidR="00BF083B" w:rsidRPr="00CE1577" w:rsidRDefault="00BF083B" w:rsidP="00BF083B">
            <w:pPr>
              <w:pStyle w:val="TableListBullet"/>
              <w:rPr>
                <w:rFonts w:eastAsia="Arial"/>
                <w:sz w:val="22"/>
                <w:szCs w:val="22"/>
              </w:rPr>
            </w:pPr>
            <w:r w:rsidRPr="00CE1577">
              <w:rPr>
                <w:rFonts w:eastAsia="Arial"/>
                <w:sz w:val="22"/>
                <w:szCs w:val="22"/>
              </w:rPr>
              <w:t>Added requirement for Federated calls, see PS2.9.8.</w:t>
            </w:r>
          </w:p>
        </w:tc>
        <w:tc>
          <w:tcPr>
            <w:tcW w:w="1113" w:type="pct"/>
          </w:tcPr>
          <w:p w14:paraId="0FF25126" w14:textId="77777777" w:rsidR="00BF083B" w:rsidRPr="00CE1577" w:rsidRDefault="00BF083B" w:rsidP="00BF083B">
            <w:pPr>
              <w:pStyle w:val="TableText"/>
              <w:rPr>
                <w:szCs w:val="22"/>
              </w:rPr>
            </w:pPr>
            <w:r w:rsidRPr="00CE1577">
              <w:rPr>
                <w:rFonts w:eastAsia="Arial"/>
                <w:szCs w:val="22"/>
              </w:rPr>
              <w:t>E. Laurel</w:t>
            </w:r>
          </w:p>
          <w:p w14:paraId="5E1FE649" w14:textId="77777777" w:rsidR="00BF083B" w:rsidRPr="00CE1577" w:rsidRDefault="00BF083B" w:rsidP="00BF083B">
            <w:pPr>
              <w:pStyle w:val="TableText"/>
              <w:rPr>
                <w:rFonts w:eastAsia="Arial"/>
                <w:szCs w:val="22"/>
              </w:rPr>
            </w:pPr>
            <w:r w:rsidRPr="00CE1577">
              <w:rPr>
                <w:rFonts w:eastAsia="Arial"/>
                <w:szCs w:val="22"/>
              </w:rPr>
              <w:t>J. Garcia</w:t>
            </w:r>
          </w:p>
        </w:tc>
      </w:tr>
      <w:tr w:rsidR="00BF083B" w14:paraId="6198B702" w14:textId="77777777" w:rsidTr="00BF083B">
        <w:trPr>
          <w:cantSplit/>
        </w:trPr>
        <w:tc>
          <w:tcPr>
            <w:tcW w:w="1049" w:type="pct"/>
          </w:tcPr>
          <w:p w14:paraId="0A384037" w14:textId="77777777" w:rsidR="00BF083B" w:rsidRPr="00CE1577" w:rsidRDefault="00BF083B" w:rsidP="00BF083B">
            <w:pPr>
              <w:pStyle w:val="TableText"/>
              <w:rPr>
                <w:rFonts w:eastAsia="Arial"/>
                <w:szCs w:val="22"/>
              </w:rPr>
            </w:pPr>
            <w:r w:rsidRPr="00CE1577">
              <w:rPr>
                <w:rFonts w:eastAsia="Arial"/>
                <w:szCs w:val="22"/>
              </w:rPr>
              <w:t>09/22/2014</w:t>
            </w:r>
          </w:p>
        </w:tc>
        <w:tc>
          <w:tcPr>
            <w:tcW w:w="563" w:type="pct"/>
          </w:tcPr>
          <w:p w14:paraId="2B043D26" w14:textId="77777777" w:rsidR="00BF083B" w:rsidRPr="00CE1577" w:rsidRDefault="00BF083B" w:rsidP="00BF083B">
            <w:pPr>
              <w:pStyle w:val="TableText"/>
              <w:rPr>
                <w:rFonts w:eastAsia="Arial"/>
                <w:szCs w:val="22"/>
              </w:rPr>
            </w:pPr>
            <w:r w:rsidRPr="00CE1577">
              <w:rPr>
                <w:rFonts w:eastAsia="Arial"/>
                <w:szCs w:val="22"/>
              </w:rPr>
              <w:t>1.6</w:t>
            </w:r>
          </w:p>
        </w:tc>
        <w:tc>
          <w:tcPr>
            <w:tcW w:w="2274" w:type="pct"/>
          </w:tcPr>
          <w:p w14:paraId="5CAA9300" w14:textId="77777777" w:rsidR="00BF083B" w:rsidRPr="00CE1577" w:rsidRDefault="00BF083B" w:rsidP="00BF083B">
            <w:pPr>
              <w:pStyle w:val="TableListBullet"/>
              <w:rPr>
                <w:sz w:val="22"/>
                <w:szCs w:val="22"/>
              </w:rPr>
            </w:pPr>
            <w:r w:rsidRPr="00CE1577">
              <w:rPr>
                <w:rFonts w:eastAsia="Arial"/>
                <w:sz w:val="22"/>
                <w:szCs w:val="22"/>
              </w:rPr>
              <w:t>Updated Business Needs table in Section 2.6.15 with the most up to date “status”.</w:t>
            </w:r>
          </w:p>
          <w:p w14:paraId="16D649AF" w14:textId="77777777" w:rsidR="00BF083B" w:rsidRPr="00CE1577" w:rsidRDefault="00BF083B" w:rsidP="00BF083B">
            <w:pPr>
              <w:pStyle w:val="TableListBullet"/>
              <w:rPr>
                <w:rFonts w:eastAsia="Arial"/>
                <w:sz w:val="22"/>
                <w:szCs w:val="22"/>
              </w:rPr>
            </w:pPr>
            <w:r w:rsidRPr="00CE1577">
              <w:rPr>
                <w:rFonts w:eastAsia="Arial"/>
                <w:sz w:val="22"/>
                <w:szCs w:val="22"/>
              </w:rPr>
              <w:t>Added security requirements for PII and PHI as SS2.13.7 in Section 2.13.</w:t>
            </w:r>
          </w:p>
        </w:tc>
        <w:tc>
          <w:tcPr>
            <w:tcW w:w="1113" w:type="pct"/>
          </w:tcPr>
          <w:p w14:paraId="35D57A85" w14:textId="77777777" w:rsidR="00BF083B" w:rsidRPr="00CE1577" w:rsidRDefault="00BF083B" w:rsidP="00BF083B">
            <w:pPr>
              <w:pStyle w:val="TableText"/>
              <w:rPr>
                <w:szCs w:val="22"/>
              </w:rPr>
            </w:pPr>
            <w:r w:rsidRPr="00CE1577">
              <w:rPr>
                <w:rFonts w:eastAsia="Arial"/>
                <w:szCs w:val="22"/>
              </w:rPr>
              <w:t>E. Laurel</w:t>
            </w:r>
          </w:p>
          <w:p w14:paraId="59C9FFC8" w14:textId="77777777" w:rsidR="00BF083B" w:rsidRPr="00CE1577" w:rsidRDefault="00BF083B" w:rsidP="00BF083B">
            <w:pPr>
              <w:pStyle w:val="TableText"/>
              <w:rPr>
                <w:szCs w:val="22"/>
              </w:rPr>
            </w:pPr>
            <w:r w:rsidRPr="00CE1577">
              <w:rPr>
                <w:rFonts w:eastAsia="Arial"/>
                <w:szCs w:val="22"/>
              </w:rPr>
              <w:t>J. Garcia</w:t>
            </w:r>
          </w:p>
          <w:p w14:paraId="35666FBA" w14:textId="77777777" w:rsidR="00BF083B" w:rsidRPr="00CE1577" w:rsidRDefault="00BF083B" w:rsidP="00BF083B">
            <w:pPr>
              <w:pStyle w:val="TableText"/>
              <w:rPr>
                <w:szCs w:val="22"/>
              </w:rPr>
            </w:pPr>
            <w:r w:rsidRPr="00CE1577">
              <w:rPr>
                <w:rFonts w:eastAsia="Arial"/>
                <w:szCs w:val="22"/>
              </w:rPr>
              <w:t>V. Rodriguez</w:t>
            </w:r>
          </w:p>
          <w:p w14:paraId="35D904C5" w14:textId="77777777" w:rsidR="00BF083B" w:rsidRPr="00CE1577" w:rsidRDefault="00BF083B" w:rsidP="00BF083B">
            <w:pPr>
              <w:pStyle w:val="TableText"/>
              <w:rPr>
                <w:rFonts w:eastAsia="Arial"/>
                <w:szCs w:val="22"/>
              </w:rPr>
            </w:pPr>
            <w:r w:rsidRPr="00CE1577">
              <w:rPr>
                <w:rFonts w:eastAsia="Arial"/>
                <w:szCs w:val="22"/>
              </w:rPr>
              <w:t>L. Janko</w:t>
            </w:r>
          </w:p>
        </w:tc>
      </w:tr>
      <w:tr w:rsidR="00BF083B" w14:paraId="5C62FEBE" w14:textId="77777777" w:rsidTr="00BF083B">
        <w:trPr>
          <w:cantSplit/>
        </w:trPr>
        <w:tc>
          <w:tcPr>
            <w:tcW w:w="1049" w:type="pct"/>
          </w:tcPr>
          <w:p w14:paraId="3AB19F78" w14:textId="77777777" w:rsidR="00BF083B" w:rsidRPr="00CE1577" w:rsidRDefault="00BF083B" w:rsidP="00BF083B">
            <w:pPr>
              <w:pStyle w:val="TableText"/>
              <w:rPr>
                <w:rFonts w:eastAsia="Arial"/>
                <w:szCs w:val="22"/>
              </w:rPr>
            </w:pPr>
            <w:r w:rsidRPr="00CE1577">
              <w:rPr>
                <w:rFonts w:eastAsia="Arial"/>
                <w:szCs w:val="22"/>
              </w:rPr>
              <w:t>09/18/2014</w:t>
            </w:r>
          </w:p>
        </w:tc>
        <w:tc>
          <w:tcPr>
            <w:tcW w:w="563" w:type="pct"/>
          </w:tcPr>
          <w:p w14:paraId="4B3F8CF8" w14:textId="77777777" w:rsidR="00BF083B" w:rsidRPr="00CE1577" w:rsidRDefault="00BF083B" w:rsidP="00BF083B">
            <w:pPr>
              <w:pStyle w:val="TableText"/>
              <w:rPr>
                <w:rFonts w:eastAsia="Arial"/>
                <w:szCs w:val="22"/>
              </w:rPr>
            </w:pPr>
            <w:r w:rsidRPr="00CE1577">
              <w:rPr>
                <w:rFonts w:eastAsia="Arial"/>
                <w:szCs w:val="22"/>
              </w:rPr>
              <w:t>1.5</w:t>
            </w:r>
          </w:p>
        </w:tc>
        <w:tc>
          <w:tcPr>
            <w:tcW w:w="2274" w:type="pct"/>
          </w:tcPr>
          <w:p w14:paraId="600FDFC8" w14:textId="77777777" w:rsidR="00BF083B" w:rsidRPr="00CE1577" w:rsidRDefault="00BF083B" w:rsidP="00BF083B">
            <w:pPr>
              <w:pStyle w:val="TableText"/>
              <w:rPr>
                <w:rFonts w:eastAsia="Arial"/>
                <w:szCs w:val="22"/>
              </w:rPr>
            </w:pPr>
            <w:r w:rsidRPr="00CE1577">
              <w:rPr>
                <w:rFonts w:eastAsia="Arial"/>
                <w:szCs w:val="22"/>
              </w:rPr>
              <w:t>Added numbering (e.g., 2.2a, etc.) to non-functional specs not containing tables; this will better link requirements to RRC identifiers.</w:t>
            </w:r>
          </w:p>
        </w:tc>
        <w:tc>
          <w:tcPr>
            <w:tcW w:w="1113" w:type="pct"/>
          </w:tcPr>
          <w:p w14:paraId="5C08E5C1"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57557623" w14:textId="77777777" w:rsidTr="00BF083B">
        <w:trPr>
          <w:cantSplit/>
        </w:trPr>
        <w:tc>
          <w:tcPr>
            <w:tcW w:w="1049" w:type="pct"/>
          </w:tcPr>
          <w:p w14:paraId="5CD3B2DC" w14:textId="77777777" w:rsidR="00BF083B" w:rsidRPr="00CE1577" w:rsidRDefault="00BF083B" w:rsidP="00BF083B">
            <w:pPr>
              <w:pStyle w:val="TableText"/>
              <w:rPr>
                <w:rFonts w:eastAsia="Arial"/>
                <w:szCs w:val="22"/>
              </w:rPr>
            </w:pPr>
            <w:r w:rsidRPr="00CE1577">
              <w:rPr>
                <w:rFonts w:eastAsia="Arial"/>
                <w:szCs w:val="22"/>
              </w:rPr>
              <w:t>09/10/2014</w:t>
            </w:r>
          </w:p>
        </w:tc>
        <w:tc>
          <w:tcPr>
            <w:tcW w:w="563" w:type="pct"/>
          </w:tcPr>
          <w:p w14:paraId="40819B15" w14:textId="77777777" w:rsidR="00BF083B" w:rsidRPr="00CE1577" w:rsidRDefault="00BF083B" w:rsidP="00BF083B">
            <w:pPr>
              <w:pStyle w:val="TableText"/>
              <w:rPr>
                <w:rFonts w:eastAsia="Arial"/>
                <w:szCs w:val="22"/>
              </w:rPr>
            </w:pPr>
            <w:r w:rsidRPr="00CE1577">
              <w:rPr>
                <w:rFonts w:eastAsia="Arial"/>
                <w:szCs w:val="22"/>
              </w:rPr>
              <w:t>1.4</w:t>
            </w:r>
          </w:p>
        </w:tc>
        <w:tc>
          <w:tcPr>
            <w:tcW w:w="2274" w:type="pct"/>
          </w:tcPr>
          <w:p w14:paraId="47274374" w14:textId="77777777" w:rsidR="00BF083B" w:rsidRPr="00CE1577" w:rsidRDefault="00BF083B" w:rsidP="00BF083B">
            <w:pPr>
              <w:pStyle w:val="TableText"/>
              <w:rPr>
                <w:rFonts w:eastAsia="Arial"/>
                <w:szCs w:val="22"/>
              </w:rPr>
            </w:pPr>
            <w:r w:rsidRPr="00CE1577">
              <w:rPr>
                <w:rFonts w:eastAsia="Arial"/>
                <w:szCs w:val="22"/>
              </w:rPr>
              <w:t>Added content to Section 2.13, “Security Specifications.”</w:t>
            </w:r>
          </w:p>
        </w:tc>
        <w:tc>
          <w:tcPr>
            <w:tcW w:w="1113" w:type="pct"/>
          </w:tcPr>
          <w:p w14:paraId="48539647" w14:textId="77777777" w:rsidR="00BF083B" w:rsidRPr="00CE1577" w:rsidRDefault="00BF083B" w:rsidP="00BF083B">
            <w:pPr>
              <w:pStyle w:val="TableText"/>
              <w:rPr>
                <w:szCs w:val="22"/>
              </w:rPr>
            </w:pPr>
            <w:r w:rsidRPr="00CE1577">
              <w:rPr>
                <w:rFonts w:eastAsia="Arial"/>
                <w:szCs w:val="22"/>
              </w:rPr>
              <w:t>J. Garcia</w:t>
            </w:r>
          </w:p>
          <w:p w14:paraId="49B8F32A"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4A4A210E" w14:textId="77777777" w:rsidTr="00BF083B">
        <w:trPr>
          <w:cantSplit/>
        </w:trPr>
        <w:tc>
          <w:tcPr>
            <w:tcW w:w="1049" w:type="pct"/>
          </w:tcPr>
          <w:p w14:paraId="04A1FB6E" w14:textId="77777777" w:rsidR="00BF083B" w:rsidRPr="00CE1577" w:rsidRDefault="00BF083B" w:rsidP="00BF083B">
            <w:pPr>
              <w:pStyle w:val="TableText"/>
              <w:rPr>
                <w:rFonts w:eastAsia="Arial"/>
                <w:szCs w:val="22"/>
              </w:rPr>
            </w:pPr>
            <w:r w:rsidRPr="00CE1577">
              <w:rPr>
                <w:rFonts w:eastAsia="Arial"/>
                <w:szCs w:val="22"/>
              </w:rPr>
              <w:lastRenderedPageBreak/>
              <w:t>08/26/2014</w:t>
            </w:r>
          </w:p>
        </w:tc>
        <w:tc>
          <w:tcPr>
            <w:tcW w:w="563" w:type="pct"/>
          </w:tcPr>
          <w:p w14:paraId="55374EDA" w14:textId="77777777" w:rsidR="00BF083B" w:rsidRPr="00CE1577" w:rsidRDefault="00BF083B" w:rsidP="00BF083B">
            <w:pPr>
              <w:pStyle w:val="TableText"/>
              <w:rPr>
                <w:rFonts w:eastAsia="Arial"/>
                <w:szCs w:val="22"/>
              </w:rPr>
            </w:pPr>
            <w:r w:rsidRPr="00CE1577">
              <w:rPr>
                <w:rFonts w:eastAsia="Arial"/>
                <w:szCs w:val="22"/>
              </w:rPr>
              <w:t>1.3</w:t>
            </w:r>
          </w:p>
        </w:tc>
        <w:tc>
          <w:tcPr>
            <w:tcW w:w="2274" w:type="pct"/>
          </w:tcPr>
          <w:p w14:paraId="45D8DB42" w14:textId="77777777" w:rsidR="00BF083B" w:rsidRPr="00CE1577" w:rsidRDefault="00BF083B" w:rsidP="00BF083B">
            <w:pPr>
              <w:pStyle w:val="TableListBullet"/>
              <w:rPr>
                <w:sz w:val="22"/>
                <w:szCs w:val="22"/>
              </w:rPr>
            </w:pPr>
            <w:r w:rsidRPr="00CE1577">
              <w:rPr>
                <w:rFonts w:eastAsia="Arial"/>
                <w:sz w:val="22"/>
                <w:szCs w:val="22"/>
              </w:rPr>
              <w:t>Revised scope in Section 1.2.</w:t>
            </w:r>
          </w:p>
          <w:p w14:paraId="2B60598E" w14:textId="77777777" w:rsidR="00BF083B" w:rsidRPr="00CE1577" w:rsidRDefault="00BF083B" w:rsidP="00BF083B">
            <w:pPr>
              <w:pStyle w:val="TableListBullet"/>
              <w:rPr>
                <w:sz w:val="22"/>
                <w:szCs w:val="22"/>
              </w:rPr>
            </w:pPr>
            <w:r w:rsidRPr="00CE1577">
              <w:rPr>
                <w:rFonts w:eastAsia="Arial"/>
                <w:sz w:val="22"/>
                <w:szCs w:val="22"/>
              </w:rPr>
              <w:t>Added RRC requirement identifier numbers in Section 2.6; corresponds with new entries of requirements in RRC for VSA-P2.</w:t>
            </w:r>
          </w:p>
          <w:p w14:paraId="2A58699D" w14:textId="77777777" w:rsidR="00BF083B" w:rsidRPr="00CE1577" w:rsidRDefault="00BF083B" w:rsidP="00BF083B">
            <w:pPr>
              <w:pStyle w:val="TableListBullet"/>
              <w:rPr>
                <w:sz w:val="22"/>
                <w:szCs w:val="22"/>
              </w:rPr>
            </w:pPr>
            <w:r w:rsidRPr="00CE1577">
              <w:rPr>
                <w:rFonts w:eastAsia="Arial"/>
                <w:sz w:val="22"/>
                <w:szCs w:val="22"/>
              </w:rPr>
              <w:t>Added Goals/Objectives table from BRD in Section 1.2.1.</w:t>
            </w:r>
          </w:p>
          <w:p w14:paraId="1CD87B63" w14:textId="77777777" w:rsidR="00BF083B" w:rsidRPr="00CE1577" w:rsidRDefault="00BF083B" w:rsidP="00BF083B">
            <w:pPr>
              <w:pStyle w:val="TableListBullet"/>
              <w:rPr>
                <w:rFonts w:eastAsia="Arial"/>
                <w:sz w:val="22"/>
                <w:szCs w:val="22"/>
              </w:rPr>
            </w:pPr>
            <w:r w:rsidRPr="00CE1577">
              <w:rPr>
                <w:rFonts w:eastAsia="Arial"/>
                <w:sz w:val="22"/>
                <w:szCs w:val="22"/>
              </w:rPr>
              <w:t>Removed all comments.</w:t>
            </w:r>
          </w:p>
        </w:tc>
        <w:tc>
          <w:tcPr>
            <w:tcW w:w="1113" w:type="pct"/>
          </w:tcPr>
          <w:p w14:paraId="38024627"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456B2FBE" w14:textId="77777777" w:rsidTr="00BF083B">
        <w:trPr>
          <w:cantSplit/>
        </w:trPr>
        <w:tc>
          <w:tcPr>
            <w:tcW w:w="1049" w:type="pct"/>
          </w:tcPr>
          <w:p w14:paraId="18E2FC97" w14:textId="77777777" w:rsidR="00BF083B" w:rsidRPr="00CE1577" w:rsidRDefault="00BF083B" w:rsidP="00BF083B">
            <w:pPr>
              <w:pStyle w:val="TableText"/>
              <w:rPr>
                <w:rFonts w:eastAsia="Arial"/>
                <w:szCs w:val="22"/>
              </w:rPr>
            </w:pPr>
            <w:r w:rsidRPr="00CE1577">
              <w:rPr>
                <w:rFonts w:eastAsia="Arial"/>
                <w:szCs w:val="22"/>
              </w:rPr>
              <w:t>08/14/2014</w:t>
            </w:r>
          </w:p>
        </w:tc>
        <w:tc>
          <w:tcPr>
            <w:tcW w:w="563" w:type="pct"/>
          </w:tcPr>
          <w:p w14:paraId="5700F2EA" w14:textId="77777777" w:rsidR="00BF083B" w:rsidRPr="00CE1577" w:rsidRDefault="00BF083B" w:rsidP="00BF083B">
            <w:pPr>
              <w:pStyle w:val="TableText"/>
              <w:rPr>
                <w:rFonts w:eastAsia="Arial"/>
                <w:szCs w:val="22"/>
              </w:rPr>
            </w:pPr>
            <w:r w:rsidRPr="00CE1577">
              <w:rPr>
                <w:rFonts w:eastAsia="Arial"/>
                <w:szCs w:val="22"/>
              </w:rPr>
              <w:t>1.2</w:t>
            </w:r>
          </w:p>
        </w:tc>
        <w:tc>
          <w:tcPr>
            <w:tcW w:w="2274" w:type="pct"/>
          </w:tcPr>
          <w:p w14:paraId="5A73CE7A" w14:textId="77777777" w:rsidR="00BF083B" w:rsidRPr="00CE1577" w:rsidRDefault="00BF083B" w:rsidP="00BF083B">
            <w:pPr>
              <w:pStyle w:val="TableText"/>
              <w:rPr>
                <w:szCs w:val="22"/>
              </w:rPr>
            </w:pPr>
            <w:r w:rsidRPr="00CE1577">
              <w:rPr>
                <w:rFonts w:eastAsia="Arial"/>
                <w:szCs w:val="22"/>
              </w:rPr>
              <w:t>Tech Edits</w:t>
            </w:r>
          </w:p>
          <w:p w14:paraId="27C50580" w14:textId="77777777" w:rsidR="00BF083B" w:rsidRPr="00CE1577" w:rsidRDefault="00BF083B" w:rsidP="00BF083B">
            <w:pPr>
              <w:pStyle w:val="TableListBullet"/>
              <w:rPr>
                <w:sz w:val="22"/>
                <w:szCs w:val="22"/>
              </w:rPr>
            </w:pPr>
            <w:r w:rsidRPr="00CE1577">
              <w:rPr>
                <w:rFonts w:eastAsia="Arial"/>
                <w:sz w:val="22"/>
                <w:szCs w:val="22"/>
              </w:rPr>
              <w:t>Updated Figure 2, Figure 3, and Figure 4; based on new footer added to VSA Wizard screens.</w:t>
            </w:r>
          </w:p>
          <w:p w14:paraId="4C70B78C" w14:textId="77777777" w:rsidR="00BF083B" w:rsidRPr="00CE1577" w:rsidRDefault="00BF083B" w:rsidP="00BF083B">
            <w:pPr>
              <w:pStyle w:val="TableListBullet"/>
              <w:rPr>
                <w:sz w:val="22"/>
                <w:szCs w:val="22"/>
              </w:rPr>
            </w:pPr>
            <w:r w:rsidRPr="00CE1577">
              <w:rPr>
                <w:rFonts w:eastAsia="Arial"/>
                <w:sz w:val="22"/>
                <w:szCs w:val="22"/>
              </w:rPr>
              <w:t>Updated Figure 7 and Figure 8.</w:t>
            </w:r>
          </w:p>
          <w:p w14:paraId="1B3E4A9B" w14:textId="77777777" w:rsidR="00BF083B" w:rsidRPr="00CE1577" w:rsidRDefault="00BF083B" w:rsidP="00BF083B">
            <w:pPr>
              <w:pStyle w:val="TableListBullet"/>
              <w:rPr>
                <w:sz w:val="22"/>
                <w:szCs w:val="22"/>
              </w:rPr>
            </w:pPr>
            <w:r w:rsidRPr="00CE1577">
              <w:rPr>
                <w:rFonts w:eastAsia="Arial"/>
                <w:sz w:val="22"/>
                <w:szCs w:val="22"/>
              </w:rPr>
              <w:t>Changed WebLogic Release “12.1.2” to “12.x” in Table 17.</w:t>
            </w:r>
          </w:p>
          <w:p w14:paraId="3FC0E07E" w14:textId="77777777" w:rsidR="00BF083B" w:rsidRPr="00CE1577" w:rsidRDefault="00BF083B" w:rsidP="00BF083B">
            <w:pPr>
              <w:pStyle w:val="TableListBullet"/>
              <w:rPr>
                <w:rFonts w:eastAsia="Arial"/>
                <w:sz w:val="22"/>
                <w:szCs w:val="22"/>
              </w:rPr>
            </w:pPr>
            <w:r w:rsidRPr="00CE1577">
              <w:rPr>
                <w:rFonts w:eastAsia="Arial"/>
                <w:sz w:val="22"/>
                <w:szCs w:val="22"/>
              </w:rPr>
              <w:t>Added Registered trademark ® to references in Table 17 and Table 18.</w:t>
            </w:r>
          </w:p>
        </w:tc>
        <w:tc>
          <w:tcPr>
            <w:tcW w:w="1113" w:type="pct"/>
          </w:tcPr>
          <w:p w14:paraId="657126DA" w14:textId="77777777" w:rsidR="00BF083B" w:rsidRPr="00CE1577" w:rsidRDefault="00BF083B" w:rsidP="00BF083B">
            <w:pPr>
              <w:pStyle w:val="TableText"/>
              <w:rPr>
                <w:szCs w:val="22"/>
              </w:rPr>
            </w:pPr>
            <w:r w:rsidRPr="00CE1577">
              <w:rPr>
                <w:rFonts w:eastAsia="Arial"/>
                <w:szCs w:val="22"/>
              </w:rPr>
              <w:t>T. Blom</w:t>
            </w:r>
          </w:p>
          <w:p w14:paraId="40EC544F" w14:textId="77777777" w:rsidR="00BF083B" w:rsidRPr="00CE1577" w:rsidRDefault="00BF083B" w:rsidP="00BF083B">
            <w:pPr>
              <w:pStyle w:val="TableText"/>
              <w:rPr>
                <w:rFonts w:eastAsia="Arial"/>
                <w:szCs w:val="22"/>
              </w:rPr>
            </w:pPr>
            <w:r w:rsidRPr="00CE1577">
              <w:rPr>
                <w:rFonts w:eastAsia="Arial"/>
                <w:szCs w:val="22"/>
              </w:rPr>
              <w:t>M. Ogi</w:t>
            </w:r>
          </w:p>
        </w:tc>
      </w:tr>
      <w:tr w:rsidR="00BF083B" w14:paraId="543BB05D" w14:textId="77777777" w:rsidTr="00BF083B">
        <w:trPr>
          <w:cantSplit/>
        </w:trPr>
        <w:tc>
          <w:tcPr>
            <w:tcW w:w="1049" w:type="pct"/>
          </w:tcPr>
          <w:p w14:paraId="3C136C15" w14:textId="77777777" w:rsidR="00BF083B" w:rsidRPr="00CE1577" w:rsidRDefault="00BF083B" w:rsidP="00BF083B">
            <w:pPr>
              <w:pStyle w:val="TableText"/>
              <w:rPr>
                <w:rFonts w:eastAsia="Arial"/>
                <w:szCs w:val="22"/>
              </w:rPr>
            </w:pPr>
            <w:r w:rsidRPr="00CE1577">
              <w:rPr>
                <w:rFonts w:eastAsia="Arial"/>
                <w:szCs w:val="22"/>
              </w:rPr>
              <w:t>08/07/2014</w:t>
            </w:r>
          </w:p>
        </w:tc>
        <w:tc>
          <w:tcPr>
            <w:tcW w:w="563" w:type="pct"/>
          </w:tcPr>
          <w:p w14:paraId="50263639" w14:textId="77777777" w:rsidR="00BF083B" w:rsidRPr="00CE1577" w:rsidRDefault="00BF083B" w:rsidP="00BF083B">
            <w:pPr>
              <w:pStyle w:val="TableText"/>
              <w:rPr>
                <w:rFonts w:eastAsia="Arial"/>
                <w:szCs w:val="22"/>
              </w:rPr>
            </w:pPr>
            <w:r w:rsidRPr="00CE1577">
              <w:rPr>
                <w:rFonts w:eastAsia="Arial"/>
                <w:szCs w:val="22"/>
              </w:rPr>
              <w:t>1.1</w:t>
            </w:r>
          </w:p>
        </w:tc>
        <w:tc>
          <w:tcPr>
            <w:tcW w:w="2274" w:type="pct"/>
          </w:tcPr>
          <w:p w14:paraId="64FB0551" w14:textId="77777777" w:rsidR="00BF083B" w:rsidRPr="00CE1577" w:rsidRDefault="00BF083B" w:rsidP="00BF083B">
            <w:pPr>
              <w:pStyle w:val="TableText"/>
              <w:rPr>
                <w:szCs w:val="22"/>
              </w:rPr>
            </w:pPr>
            <w:r w:rsidRPr="00CE1577">
              <w:rPr>
                <w:rFonts w:eastAsia="Arial"/>
                <w:szCs w:val="22"/>
              </w:rPr>
              <w:t>Tech Edits</w:t>
            </w:r>
          </w:p>
          <w:p w14:paraId="0D07E1C0" w14:textId="77777777" w:rsidR="00BF083B" w:rsidRPr="00CE1577" w:rsidRDefault="00BF083B" w:rsidP="00BF083B">
            <w:pPr>
              <w:pStyle w:val="TableListBullet"/>
              <w:rPr>
                <w:sz w:val="22"/>
                <w:szCs w:val="22"/>
              </w:rPr>
            </w:pPr>
            <w:r w:rsidRPr="00CE1577">
              <w:rPr>
                <w:rFonts w:eastAsia="Arial"/>
                <w:sz w:val="22"/>
                <w:szCs w:val="22"/>
              </w:rPr>
              <w:t>Updated caption for Figure 7.</w:t>
            </w:r>
          </w:p>
          <w:p w14:paraId="026C36C1" w14:textId="77777777" w:rsidR="00BF083B" w:rsidRPr="00CE1577" w:rsidRDefault="00BF083B" w:rsidP="00BF083B">
            <w:pPr>
              <w:pStyle w:val="TableListBullet"/>
              <w:rPr>
                <w:sz w:val="22"/>
                <w:szCs w:val="22"/>
              </w:rPr>
            </w:pPr>
            <w:r w:rsidRPr="00CE1577">
              <w:rPr>
                <w:rFonts w:eastAsia="Arial"/>
                <w:sz w:val="22"/>
                <w:szCs w:val="22"/>
              </w:rPr>
              <w:t>Updated Figure 7 and added Figure 8 based on feedback from J. Garcia.</w:t>
            </w:r>
          </w:p>
          <w:p w14:paraId="0C7D3FD7" w14:textId="77777777" w:rsidR="00BF083B" w:rsidRPr="00CE1577" w:rsidRDefault="00BF083B" w:rsidP="00BF083B">
            <w:pPr>
              <w:pStyle w:val="TableListBullet"/>
              <w:rPr>
                <w:sz w:val="22"/>
                <w:szCs w:val="22"/>
              </w:rPr>
            </w:pPr>
            <w:r w:rsidRPr="00CE1577">
              <w:rPr>
                <w:rFonts w:eastAsia="Arial"/>
                <w:sz w:val="22"/>
                <w:szCs w:val="22"/>
              </w:rPr>
              <w:t>Updated acronyms in Table 18.</w:t>
            </w:r>
          </w:p>
          <w:p w14:paraId="3C06D7A7" w14:textId="77777777" w:rsidR="00BF083B" w:rsidRPr="00CE1577" w:rsidRDefault="00BF083B" w:rsidP="00BF083B">
            <w:pPr>
              <w:pStyle w:val="TableListBullet"/>
              <w:rPr>
                <w:rFonts w:eastAsia="Arial"/>
                <w:sz w:val="22"/>
                <w:szCs w:val="22"/>
              </w:rPr>
            </w:pPr>
            <w:r w:rsidRPr="00CE1577">
              <w:rPr>
                <w:rFonts w:eastAsia="Arial"/>
                <w:sz w:val="22"/>
                <w:szCs w:val="22"/>
              </w:rPr>
              <w:t>Removed the moved content from “Status” column, to “OWNR” column and then deleted the “Status” column. Also, changed references from “POC” to “Phase 2” throughout the table.</w:t>
            </w:r>
          </w:p>
        </w:tc>
        <w:tc>
          <w:tcPr>
            <w:tcW w:w="1113" w:type="pct"/>
          </w:tcPr>
          <w:p w14:paraId="6D8BE325" w14:textId="77777777" w:rsidR="00BF083B" w:rsidRPr="00CE1577" w:rsidRDefault="00BF083B" w:rsidP="00BF083B">
            <w:pPr>
              <w:pStyle w:val="TableText"/>
              <w:rPr>
                <w:szCs w:val="22"/>
              </w:rPr>
            </w:pPr>
            <w:r w:rsidRPr="00CE1577">
              <w:rPr>
                <w:rFonts w:eastAsia="Arial"/>
                <w:szCs w:val="22"/>
              </w:rPr>
              <w:t>T. Blom</w:t>
            </w:r>
          </w:p>
          <w:p w14:paraId="2A95E9EB" w14:textId="77777777" w:rsidR="00BF083B" w:rsidRPr="00CE1577" w:rsidRDefault="00BF083B" w:rsidP="00BF083B">
            <w:pPr>
              <w:pStyle w:val="TableText"/>
              <w:rPr>
                <w:rFonts w:eastAsia="Arial"/>
                <w:szCs w:val="22"/>
              </w:rPr>
            </w:pPr>
            <w:r w:rsidRPr="00CE1577">
              <w:rPr>
                <w:rFonts w:eastAsia="Arial"/>
                <w:szCs w:val="22"/>
              </w:rPr>
              <w:t>J. Garcia</w:t>
            </w:r>
          </w:p>
        </w:tc>
      </w:tr>
      <w:tr w:rsidR="00BF083B" w14:paraId="5F67DE41" w14:textId="77777777" w:rsidTr="00BF083B">
        <w:trPr>
          <w:cantSplit/>
        </w:trPr>
        <w:tc>
          <w:tcPr>
            <w:tcW w:w="1049" w:type="pct"/>
          </w:tcPr>
          <w:p w14:paraId="10E9D161" w14:textId="77777777" w:rsidR="00BF083B" w:rsidRPr="00CE1577" w:rsidRDefault="00BF083B" w:rsidP="00BF083B">
            <w:pPr>
              <w:pStyle w:val="TableText"/>
              <w:rPr>
                <w:rFonts w:eastAsia="Arial"/>
                <w:szCs w:val="22"/>
              </w:rPr>
            </w:pPr>
            <w:r w:rsidRPr="00CE1577">
              <w:rPr>
                <w:rFonts w:eastAsia="Arial"/>
                <w:szCs w:val="22"/>
              </w:rPr>
              <w:lastRenderedPageBreak/>
              <w:t>08/04/2014</w:t>
            </w:r>
          </w:p>
        </w:tc>
        <w:tc>
          <w:tcPr>
            <w:tcW w:w="563" w:type="pct"/>
          </w:tcPr>
          <w:p w14:paraId="751237CC" w14:textId="77777777" w:rsidR="00BF083B" w:rsidRPr="00CE1577" w:rsidRDefault="00BF083B" w:rsidP="00BF083B">
            <w:pPr>
              <w:pStyle w:val="TableText"/>
              <w:rPr>
                <w:rFonts w:eastAsia="Arial"/>
                <w:szCs w:val="22"/>
              </w:rPr>
            </w:pPr>
            <w:r w:rsidRPr="00CE1577">
              <w:rPr>
                <w:rFonts w:eastAsia="Arial"/>
                <w:szCs w:val="22"/>
              </w:rPr>
              <w:t>1.0</w:t>
            </w:r>
          </w:p>
        </w:tc>
        <w:tc>
          <w:tcPr>
            <w:tcW w:w="2274" w:type="pct"/>
          </w:tcPr>
          <w:p w14:paraId="56F38AD7" w14:textId="77777777" w:rsidR="00BF083B" w:rsidRPr="00CE1577" w:rsidRDefault="00BF083B" w:rsidP="00BF083B">
            <w:pPr>
              <w:pStyle w:val="TableText"/>
              <w:rPr>
                <w:szCs w:val="22"/>
              </w:rPr>
            </w:pPr>
            <w:r w:rsidRPr="00CE1577">
              <w:rPr>
                <w:rFonts w:eastAsia="Arial"/>
                <w:szCs w:val="22"/>
              </w:rPr>
              <w:t>Tech Edits</w:t>
            </w:r>
          </w:p>
          <w:p w14:paraId="58222C27" w14:textId="77777777" w:rsidR="00BF083B" w:rsidRPr="00CE1577" w:rsidRDefault="00BF083B" w:rsidP="00BF083B">
            <w:pPr>
              <w:pStyle w:val="TableListBullet"/>
              <w:rPr>
                <w:sz w:val="22"/>
                <w:szCs w:val="22"/>
              </w:rPr>
            </w:pPr>
            <w:r w:rsidRPr="00CE1577">
              <w:rPr>
                <w:rFonts w:eastAsia="Arial"/>
                <w:sz w:val="22"/>
                <w:szCs w:val="22"/>
              </w:rPr>
              <w:t>Reviewed document for formatting and style updates.</w:t>
            </w:r>
          </w:p>
          <w:p w14:paraId="3204AA09" w14:textId="77777777" w:rsidR="00BF083B" w:rsidRPr="00CE1577" w:rsidRDefault="00BF083B" w:rsidP="00BF083B">
            <w:pPr>
              <w:pStyle w:val="TableListBullet"/>
              <w:rPr>
                <w:sz w:val="22"/>
                <w:szCs w:val="22"/>
              </w:rPr>
            </w:pPr>
            <w:r w:rsidRPr="00CE1577">
              <w:rPr>
                <w:rFonts w:eastAsia="Arial"/>
                <w:sz w:val="22"/>
                <w:szCs w:val="22"/>
              </w:rPr>
              <w:t>Updated all document references, table of contents, table of figures, etc.</w:t>
            </w:r>
          </w:p>
          <w:p w14:paraId="77FBFB40" w14:textId="77777777" w:rsidR="00BF083B" w:rsidRPr="00CE1577" w:rsidRDefault="00BF083B" w:rsidP="00BF083B">
            <w:pPr>
              <w:pStyle w:val="TableListBullet"/>
              <w:rPr>
                <w:sz w:val="22"/>
                <w:szCs w:val="22"/>
              </w:rPr>
            </w:pPr>
            <w:r w:rsidRPr="00CE1577">
              <w:rPr>
                <w:rFonts w:eastAsia="Arial"/>
                <w:sz w:val="22"/>
                <w:szCs w:val="22"/>
              </w:rPr>
              <w:t>Made minor grammar, punctuation, and spelling updates as needed.</w:t>
            </w:r>
          </w:p>
          <w:p w14:paraId="18E2BA3E" w14:textId="77777777" w:rsidR="00BF083B" w:rsidRPr="00CE1577" w:rsidRDefault="00BF083B" w:rsidP="00BF083B">
            <w:pPr>
              <w:pStyle w:val="TableListBullet"/>
              <w:rPr>
                <w:sz w:val="22"/>
                <w:szCs w:val="22"/>
              </w:rPr>
            </w:pPr>
            <w:r w:rsidRPr="00CE1577">
              <w:rPr>
                <w:rFonts w:eastAsia="Arial"/>
                <w:sz w:val="22"/>
                <w:szCs w:val="22"/>
              </w:rPr>
              <w:t>Checked document for Section 508 conformance.</w:t>
            </w:r>
          </w:p>
          <w:p w14:paraId="4D0F96E4" w14:textId="77777777" w:rsidR="00BF083B" w:rsidRPr="00CE1577" w:rsidRDefault="00BF083B" w:rsidP="00BF083B">
            <w:pPr>
              <w:pStyle w:val="TableListBullet"/>
              <w:rPr>
                <w:rFonts w:eastAsia="Arial"/>
                <w:sz w:val="22"/>
                <w:szCs w:val="22"/>
              </w:rPr>
            </w:pPr>
            <w:r w:rsidRPr="00CE1577">
              <w:rPr>
                <w:rFonts w:eastAsia="Arial"/>
                <w:sz w:val="22"/>
                <w:szCs w:val="22"/>
              </w:rPr>
              <w:t>Baselined document to Version 1.0.</w:t>
            </w:r>
          </w:p>
        </w:tc>
        <w:tc>
          <w:tcPr>
            <w:tcW w:w="1113" w:type="pct"/>
          </w:tcPr>
          <w:p w14:paraId="6A1C95C6" w14:textId="77777777" w:rsidR="00BF083B" w:rsidRPr="00CE1577" w:rsidRDefault="00BF083B" w:rsidP="00BF083B">
            <w:pPr>
              <w:pStyle w:val="TableText"/>
              <w:rPr>
                <w:szCs w:val="22"/>
              </w:rPr>
            </w:pPr>
            <w:r w:rsidRPr="00CE1577">
              <w:rPr>
                <w:rFonts w:eastAsia="Arial"/>
                <w:szCs w:val="22"/>
              </w:rPr>
              <w:t>T. Blom</w:t>
            </w:r>
          </w:p>
          <w:p w14:paraId="65AAAAD0"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1F35207E" w14:textId="77777777" w:rsidTr="00BF083B">
        <w:trPr>
          <w:cantSplit/>
        </w:trPr>
        <w:tc>
          <w:tcPr>
            <w:tcW w:w="1049" w:type="pct"/>
          </w:tcPr>
          <w:p w14:paraId="2EC644A6" w14:textId="77777777" w:rsidR="00BF083B" w:rsidRPr="00CE1577" w:rsidRDefault="00BF083B" w:rsidP="00BF083B">
            <w:pPr>
              <w:pStyle w:val="TableText"/>
              <w:rPr>
                <w:rFonts w:eastAsia="Arial"/>
                <w:szCs w:val="22"/>
              </w:rPr>
            </w:pPr>
            <w:r w:rsidRPr="00CE1577">
              <w:rPr>
                <w:rFonts w:eastAsia="Arial"/>
                <w:szCs w:val="22"/>
              </w:rPr>
              <w:t>07/31/2014</w:t>
            </w:r>
          </w:p>
        </w:tc>
        <w:tc>
          <w:tcPr>
            <w:tcW w:w="563" w:type="pct"/>
          </w:tcPr>
          <w:p w14:paraId="07445067" w14:textId="77777777" w:rsidR="00BF083B" w:rsidRPr="00CE1577" w:rsidRDefault="00BF083B" w:rsidP="00BF083B">
            <w:pPr>
              <w:pStyle w:val="TableText"/>
              <w:rPr>
                <w:rFonts w:eastAsia="Arial"/>
                <w:szCs w:val="22"/>
              </w:rPr>
            </w:pPr>
            <w:r w:rsidRPr="00CE1577">
              <w:rPr>
                <w:rFonts w:eastAsia="Arial"/>
                <w:szCs w:val="22"/>
              </w:rPr>
              <w:t>0.5</w:t>
            </w:r>
          </w:p>
        </w:tc>
        <w:tc>
          <w:tcPr>
            <w:tcW w:w="2274" w:type="pct"/>
          </w:tcPr>
          <w:p w14:paraId="62CD2674" w14:textId="77777777" w:rsidR="00BF083B" w:rsidRPr="00CE1577" w:rsidRDefault="00BF083B" w:rsidP="00BF083B">
            <w:pPr>
              <w:pStyle w:val="TableText"/>
              <w:rPr>
                <w:rFonts w:eastAsia="Arial"/>
                <w:szCs w:val="22"/>
              </w:rPr>
            </w:pPr>
            <w:r w:rsidRPr="00CE1577">
              <w:rPr>
                <w:rFonts w:eastAsia="Arial"/>
                <w:szCs w:val="22"/>
              </w:rPr>
              <w:t>Revised multiple sections; MultiDivisional, Performance, Scope Integration, Reliability, Usability, GUI, Communications, User Interface sections</w:t>
            </w:r>
          </w:p>
        </w:tc>
        <w:tc>
          <w:tcPr>
            <w:tcW w:w="1113" w:type="pct"/>
          </w:tcPr>
          <w:p w14:paraId="73492254" w14:textId="77777777" w:rsidR="00BF083B" w:rsidRPr="00CE1577" w:rsidRDefault="00BF083B" w:rsidP="00BF083B">
            <w:pPr>
              <w:pStyle w:val="TableText"/>
              <w:rPr>
                <w:szCs w:val="22"/>
              </w:rPr>
            </w:pPr>
            <w:r w:rsidRPr="00CE1577">
              <w:rPr>
                <w:rFonts w:eastAsia="Arial"/>
                <w:szCs w:val="22"/>
              </w:rPr>
              <w:t>J. Garcia</w:t>
            </w:r>
          </w:p>
          <w:p w14:paraId="57B6E9D3"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7FD27E49" w14:textId="77777777" w:rsidTr="00BF083B">
        <w:trPr>
          <w:cantSplit/>
        </w:trPr>
        <w:tc>
          <w:tcPr>
            <w:tcW w:w="1049" w:type="pct"/>
          </w:tcPr>
          <w:p w14:paraId="542C3745" w14:textId="77777777" w:rsidR="00BF083B" w:rsidRPr="00CE1577" w:rsidRDefault="00BF083B" w:rsidP="00BF083B">
            <w:pPr>
              <w:pStyle w:val="TableText"/>
              <w:rPr>
                <w:rFonts w:eastAsia="Arial"/>
                <w:szCs w:val="22"/>
              </w:rPr>
            </w:pPr>
            <w:r w:rsidRPr="00CE1577">
              <w:rPr>
                <w:rFonts w:eastAsia="Arial"/>
                <w:szCs w:val="22"/>
              </w:rPr>
              <w:t>07/17/2014</w:t>
            </w:r>
          </w:p>
        </w:tc>
        <w:tc>
          <w:tcPr>
            <w:tcW w:w="563" w:type="pct"/>
          </w:tcPr>
          <w:p w14:paraId="3F51466E" w14:textId="77777777" w:rsidR="00BF083B" w:rsidRPr="00CE1577" w:rsidRDefault="00BF083B" w:rsidP="00BF083B">
            <w:pPr>
              <w:pStyle w:val="TableText"/>
              <w:rPr>
                <w:rFonts w:eastAsia="Arial"/>
                <w:szCs w:val="22"/>
              </w:rPr>
            </w:pPr>
            <w:r w:rsidRPr="00CE1577">
              <w:rPr>
                <w:rFonts w:eastAsia="Arial"/>
                <w:szCs w:val="22"/>
              </w:rPr>
              <w:t>0.4</w:t>
            </w:r>
          </w:p>
        </w:tc>
        <w:tc>
          <w:tcPr>
            <w:tcW w:w="2274" w:type="pct"/>
          </w:tcPr>
          <w:p w14:paraId="2C07C72C" w14:textId="0A9F4604" w:rsidR="00BF083B" w:rsidRPr="00CE1577" w:rsidRDefault="00BF083B" w:rsidP="00BF083B">
            <w:pPr>
              <w:pStyle w:val="TableListBullet"/>
              <w:rPr>
                <w:sz w:val="22"/>
                <w:szCs w:val="22"/>
              </w:rPr>
            </w:pPr>
            <w:r w:rsidRPr="00CE1577">
              <w:rPr>
                <w:rFonts w:eastAsia="Arial"/>
                <w:sz w:val="22"/>
                <w:szCs w:val="22"/>
              </w:rPr>
              <w:t>Revised multiple sections; added comments.</w:t>
            </w:r>
          </w:p>
          <w:p w14:paraId="4170BB53" w14:textId="0D3A24B7" w:rsidR="00BF083B" w:rsidRPr="00CE1577" w:rsidRDefault="00BF083B" w:rsidP="00BF083B">
            <w:pPr>
              <w:pStyle w:val="TableListBullet"/>
              <w:rPr>
                <w:rFonts w:eastAsia="Arial"/>
                <w:sz w:val="22"/>
                <w:szCs w:val="22"/>
              </w:rPr>
            </w:pPr>
            <w:r w:rsidRPr="00CE1577">
              <w:rPr>
                <w:rFonts w:eastAsia="Arial"/>
                <w:sz w:val="22"/>
                <w:szCs w:val="22"/>
              </w:rPr>
              <w:t>Accepted inserts and deleted comments.</w:t>
            </w:r>
          </w:p>
        </w:tc>
        <w:tc>
          <w:tcPr>
            <w:tcW w:w="1113" w:type="pct"/>
          </w:tcPr>
          <w:p w14:paraId="1CCF3EEA" w14:textId="77777777" w:rsidR="00BF083B" w:rsidRPr="00CE1577" w:rsidRDefault="00BF083B" w:rsidP="00BF083B">
            <w:pPr>
              <w:pStyle w:val="TableText"/>
              <w:rPr>
                <w:szCs w:val="22"/>
              </w:rPr>
            </w:pPr>
            <w:r w:rsidRPr="00CE1577">
              <w:rPr>
                <w:rFonts w:eastAsia="Arial"/>
                <w:szCs w:val="22"/>
              </w:rPr>
              <w:t>G. Smullen</w:t>
            </w:r>
          </w:p>
          <w:p w14:paraId="55AD4FBA" w14:textId="77777777" w:rsidR="00BF083B" w:rsidRPr="00CE1577" w:rsidRDefault="00BF083B" w:rsidP="00BF083B">
            <w:pPr>
              <w:pStyle w:val="TableText"/>
              <w:rPr>
                <w:szCs w:val="22"/>
              </w:rPr>
            </w:pPr>
            <w:r w:rsidRPr="00CE1577">
              <w:rPr>
                <w:rFonts w:eastAsia="Arial"/>
                <w:szCs w:val="22"/>
              </w:rPr>
              <w:t>J. Garcia</w:t>
            </w:r>
          </w:p>
          <w:p w14:paraId="74D87FAA" w14:textId="77777777" w:rsidR="00BF083B" w:rsidRPr="00CE1577" w:rsidRDefault="00BF083B" w:rsidP="00BF083B">
            <w:pPr>
              <w:pStyle w:val="TableText"/>
              <w:rPr>
                <w:szCs w:val="22"/>
              </w:rPr>
            </w:pPr>
            <w:r w:rsidRPr="00CE1577">
              <w:rPr>
                <w:rFonts w:eastAsia="Arial"/>
                <w:szCs w:val="22"/>
              </w:rPr>
              <w:t>M. Ogi</w:t>
            </w:r>
          </w:p>
          <w:p w14:paraId="30A68895"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6860F591" w14:textId="77777777" w:rsidTr="00BF083B">
        <w:trPr>
          <w:cantSplit/>
        </w:trPr>
        <w:tc>
          <w:tcPr>
            <w:tcW w:w="1049" w:type="pct"/>
          </w:tcPr>
          <w:p w14:paraId="4943C5A2" w14:textId="77777777" w:rsidR="00BF083B" w:rsidRPr="00CE1577" w:rsidRDefault="00BF083B" w:rsidP="00BF083B">
            <w:pPr>
              <w:pStyle w:val="TableText"/>
              <w:rPr>
                <w:rFonts w:eastAsia="Arial"/>
                <w:szCs w:val="22"/>
              </w:rPr>
            </w:pPr>
            <w:r w:rsidRPr="00CE1577">
              <w:rPr>
                <w:rFonts w:eastAsia="Arial"/>
                <w:szCs w:val="22"/>
              </w:rPr>
              <w:t>06/23/2014</w:t>
            </w:r>
          </w:p>
        </w:tc>
        <w:tc>
          <w:tcPr>
            <w:tcW w:w="563" w:type="pct"/>
          </w:tcPr>
          <w:p w14:paraId="4801AF4B" w14:textId="77777777" w:rsidR="00BF083B" w:rsidRPr="00CE1577" w:rsidRDefault="00BF083B" w:rsidP="00BF083B">
            <w:pPr>
              <w:pStyle w:val="TableText"/>
              <w:rPr>
                <w:rFonts w:eastAsia="Arial"/>
                <w:szCs w:val="22"/>
              </w:rPr>
            </w:pPr>
            <w:r w:rsidRPr="00CE1577">
              <w:rPr>
                <w:rFonts w:eastAsia="Arial"/>
                <w:szCs w:val="22"/>
              </w:rPr>
              <w:t>0.3</w:t>
            </w:r>
          </w:p>
        </w:tc>
        <w:tc>
          <w:tcPr>
            <w:tcW w:w="2274" w:type="pct"/>
          </w:tcPr>
          <w:p w14:paraId="03AEA91D" w14:textId="1B4DD083" w:rsidR="00BF083B" w:rsidRPr="00CE1577" w:rsidRDefault="00BF083B" w:rsidP="00BF083B">
            <w:pPr>
              <w:pStyle w:val="TableText"/>
              <w:rPr>
                <w:rFonts w:eastAsia="Arial"/>
                <w:szCs w:val="22"/>
              </w:rPr>
            </w:pPr>
            <w:r w:rsidRPr="00CE1577">
              <w:rPr>
                <w:rFonts w:eastAsia="Arial"/>
                <w:szCs w:val="22"/>
              </w:rPr>
              <w:t>Revised Federation of Web Services; added content for Pre and Post Action actions.</w:t>
            </w:r>
          </w:p>
        </w:tc>
        <w:tc>
          <w:tcPr>
            <w:tcW w:w="1113" w:type="pct"/>
          </w:tcPr>
          <w:p w14:paraId="5E9A8158"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4EF80315" w14:textId="77777777" w:rsidTr="00BF083B">
        <w:trPr>
          <w:cantSplit/>
        </w:trPr>
        <w:tc>
          <w:tcPr>
            <w:tcW w:w="1049" w:type="pct"/>
          </w:tcPr>
          <w:p w14:paraId="6AB9AB64" w14:textId="77777777" w:rsidR="00BF083B" w:rsidRPr="00CE1577" w:rsidRDefault="00BF083B" w:rsidP="00BF083B">
            <w:pPr>
              <w:pStyle w:val="TableText"/>
              <w:rPr>
                <w:rFonts w:eastAsia="Arial"/>
                <w:szCs w:val="22"/>
              </w:rPr>
            </w:pPr>
            <w:r w:rsidRPr="00CE1577">
              <w:rPr>
                <w:rFonts w:eastAsia="Arial"/>
                <w:szCs w:val="22"/>
              </w:rPr>
              <w:t>05/28/2014</w:t>
            </w:r>
          </w:p>
        </w:tc>
        <w:tc>
          <w:tcPr>
            <w:tcW w:w="563" w:type="pct"/>
          </w:tcPr>
          <w:p w14:paraId="6FF114DC" w14:textId="77777777" w:rsidR="00BF083B" w:rsidRPr="00CE1577" w:rsidRDefault="00BF083B" w:rsidP="00BF083B">
            <w:pPr>
              <w:pStyle w:val="TableText"/>
              <w:rPr>
                <w:rFonts w:eastAsia="Arial"/>
                <w:szCs w:val="22"/>
              </w:rPr>
            </w:pPr>
            <w:r w:rsidRPr="00CE1577">
              <w:rPr>
                <w:rFonts w:eastAsia="Arial"/>
                <w:szCs w:val="22"/>
              </w:rPr>
              <w:t>0.2</w:t>
            </w:r>
          </w:p>
        </w:tc>
        <w:tc>
          <w:tcPr>
            <w:tcW w:w="2274" w:type="pct"/>
          </w:tcPr>
          <w:p w14:paraId="0EBA2D97" w14:textId="1344E8E4" w:rsidR="00BF083B" w:rsidRPr="00CE1577" w:rsidRDefault="00BF083B" w:rsidP="00BF083B">
            <w:pPr>
              <w:pStyle w:val="TableText"/>
              <w:rPr>
                <w:rFonts w:eastAsia="Arial"/>
                <w:szCs w:val="22"/>
              </w:rPr>
            </w:pPr>
            <w:r w:rsidRPr="00CE1577">
              <w:rPr>
                <w:rFonts w:eastAsia="Arial"/>
                <w:szCs w:val="22"/>
              </w:rPr>
              <w:t>Revised to modify scope and added functionality for Representational State Transfer (RESTful) services.</w:t>
            </w:r>
          </w:p>
        </w:tc>
        <w:tc>
          <w:tcPr>
            <w:tcW w:w="1113" w:type="pct"/>
          </w:tcPr>
          <w:p w14:paraId="1773C277" w14:textId="77777777" w:rsidR="00BF083B" w:rsidRPr="00CE1577" w:rsidRDefault="00BF083B" w:rsidP="00BF083B">
            <w:pPr>
              <w:pStyle w:val="TableText"/>
              <w:rPr>
                <w:rFonts w:eastAsia="Arial"/>
                <w:szCs w:val="22"/>
              </w:rPr>
            </w:pPr>
            <w:r w:rsidRPr="00CE1577">
              <w:rPr>
                <w:rFonts w:eastAsia="Arial"/>
                <w:szCs w:val="22"/>
              </w:rPr>
              <w:t>E. Laurel</w:t>
            </w:r>
          </w:p>
        </w:tc>
      </w:tr>
      <w:tr w:rsidR="00BF083B" w14:paraId="6FAF1CB1" w14:textId="77777777" w:rsidTr="00BF083B">
        <w:trPr>
          <w:cantSplit/>
        </w:trPr>
        <w:tc>
          <w:tcPr>
            <w:tcW w:w="1049" w:type="pct"/>
          </w:tcPr>
          <w:p w14:paraId="1B9B0AC8" w14:textId="77777777" w:rsidR="00BF083B" w:rsidRPr="00CE1577" w:rsidRDefault="00BF083B" w:rsidP="00BF083B">
            <w:pPr>
              <w:pStyle w:val="TableText"/>
              <w:rPr>
                <w:rFonts w:eastAsia="Arial"/>
                <w:szCs w:val="22"/>
              </w:rPr>
            </w:pPr>
            <w:r w:rsidRPr="00CE1577">
              <w:rPr>
                <w:rFonts w:eastAsia="Arial"/>
                <w:szCs w:val="22"/>
              </w:rPr>
              <w:t>04/08/2014</w:t>
            </w:r>
          </w:p>
        </w:tc>
        <w:tc>
          <w:tcPr>
            <w:tcW w:w="563" w:type="pct"/>
          </w:tcPr>
          <w:p w14:paraId="25F95F71" w14:textId="77777777" w:rsidR="00BF083B" w:rsidRPr="00CE1577" w:rsidRDefault="00BF083B" w:rsidP="00BF083B">
            <w:pPr>
              <w:pStyle w:val="TableText"/>
              <w:rPr>
                <w:rFonts w:eastAsia="Arial"/>
                <w:szCs w:val="22"/>
              </w:rPr>
            </w:pPr>
            <w:r w:rsidRPr="00CE1577">
              <w:rPr>
                <w:rFonts w:eastAsia="Arial"/>
                <w:szCs w:val="22"/>
              </w:rPr>
              <w:t>0.1</w:t>
            </w:r>
          </w:p>
        </w:tc>
        <w:tc>
          <w:tcPr>
            <w:tcW w:w="2274" w:type="pct"/>
          </w:tcPr>
          <w:p w14:paraId="6ACF4226" w14:textId="77777777" w:rsidR="00BF083B" w:rsidRPr="00CE1577" w:rsidRDefault="00BF083B" w:rsidP="00BF083B">
            <w:pPr>
              <w:pStyle w:val="TableText"/>
              <w:rPr>
                <w:szCs w:val="22"/>
              </w:rPr>
            </w:pPr>
            <w:r w:rsidRPr="00CE1577">
              <w:rPr>
                <w:rFonts w:eastAsia="Arial"/>
                <w:szCs w:val="22"/>
              </w:rPr>
              <w:t>Initial VSA 1.0.0 Phase 2 document: Based on original Prototype; Proof-of-Concept document.</w:t>
            </w:r>
          </w:p>
          <w:p w14:paraId="2C298C50" w14:textId="77777777" w:rsidR="00BF083B" w:rsidRPr="00CE1577" w:rsidRDefault="00BF083B" w:rsidP="00BF083B">
            <w:pPr>
              <w:pStyle w:val="TableText"/>
              <w:rPr>
                <w:rFonts w:eastAsia="Arial"/>
                <w:szCs w:val="22"/>
              </w:rPr>
            </w:pPr>
            <w:r w:rsidRPr="00CE1577">
              <w:rPr>
                <w:rFonts w:eastAsia="Arial"/>
                <w:szCs w:val="22"/>
              </w:rPr>
              <w:t>Revised content to reflect requirements for Increment 1 (RESTful Services).</w:t>
            </w:r>
          </w:p>
        </w:tc>
        <w:tc>
          <w:tcPr>
            <w:tcW w:w="1113" w:type="pct"/>
          </w:tcPr>
          <w:p w14:paraId="50F8B11A" w14:textId="77777777" w:rsidR="00BF083B" w:rsidRPr="00CE1577" w:rsidRDefault="00BF083B" w:rsidP="00BF083B">
            <w:pPr>
              <w:pStyle w:val="TableText"/>
              <w:rPr>
                <w:rFonts w:eastAsia="Arial"/>
                <w:szCs w:val="22"/>
              </w:rPr>
            </w:pPr>
            <w:r w:rsidRPr="00CE1577">
              <w:rPr>
                <w:rFonts w:eastAsia="Arial"/>
                <w:szCs w:val="22"/>
              </w:rPr>
              <w:t>E. Laurel</w:t>
            </w:r>
          </w:p>
        </w:tc>
      </w:tr>
    </w:tbl>
    <w:p w14:paraId="2BECA1DF" w14:textId="0CEFCD71" w:rsidR="00BF2C5A" w:rsidRDefault="00BF2C5A" w:rsidP="009B4BE7">
      <w:pPr>
        <w:pStyle w:val="BodyText"/>
      </w:pPr>
    </w:p>
    <w:p w14:paraId="66A9189A" w14:textId="77777777" w:rsidR="009B4BE7" w:rsidRPr="009B4BE7" w:rsidRDefault="009B4BE7" w:rsidP="009B4BE7">
      <w:pPr>
        <w:pStyle w:val="BodyText"/>
      </w:pPr>
    </w:p>
    <w:p w14:paraId="3C6F17C6" w14:textId="77777777" w:rsidR="009B4BE7" w:rsidRDefault="009B4BE7" w:rsidP="009B4BE7">
      <w:pPr>
        <w:pStyle w:val="BodyText"/>
        <w:sectPr w:rsidR="009B4BE7" w:rsidSect="009B4BE7">
          <w:footerReference w:type="default" r:id="rId16"/>
          <w:pgSz w:w="12240" w:h="15840" w:code="1"/>
          <w:pgMar w:top="1440" w:right="1440" w:bottom="1440" w:left="1440" w:header="720" w:footer="720" w:gutter="0"/>
          <w:pgNumType w:fmt="lowerRoman"/>
          <w:cols w:space="720"/>
          <w:docGrid w:linePitch="360"/>
        </w:sectPr>
      </w:pPr>
    </w:p>
    <w:p w14:paraId="300AAD52" w14:textId="37225DA3" w:rsidR="004F3A80" w:rsidRDefault="004F3A80" w:rsidP="009544E0">
      <w:pPr>
        <w:pStyle w:val="Title2"/>
      </w:pPr>
      <w:r>
        <w:lastRenderedPageBreak/>
        <w:t>Table of Contents</w:t>
      </w:r>
    </w:p>
    <w:p w14:paraId="3F588E23" w14:textId="77777777" w:rsidR="00285D77" w:rsidRDefault="00C13645">
      <w:pPr>
        <w:pStyle w:val="TOC9"/>
        <w:rPr>
          <w:rFonts w:eastAsiaTheme="minorEastAsia"/>
          <w:noProof/>
          <w:szCs w:val="22"/>
          <w:lang w:eastAsia="en-US"/>
        </w:rPr>
      </w:pPr>
      <w:r>
        <w:rPr>
          <w:b/>
          <w:noProof/>
        </w:rPr>
        <w:fldChar w:fldCharType="begin"/>
      </w:r>
      <w:r>
        <w:rPr>
          <w:b/>
          <w:noProof/>
        </w:rPr>
        <w:instrText xml:space="preserve"> TOC \o "3-3" \h \z \t "Heading 1,1,Heading 2,2,Heading Front-Back_Matter,9" </w:instrText>
      </w:r>
      <w:r>
        <w:rPr>
          <w:b/>
          <w:noProof/>
        </w:rPr>
        <w:fldChar w:fldCharType="separate"/>
      </w:r>
      <w:hyperlink w:anchor="_Toc467483147" w:history="1">
        <w:r w:rsidR="00285D77" w:rsidRPr="00A67DEE">
          <w:rPr>
            <w:rStyle w:val="Hyperlink"/>
            <w:noProof/>
          </w:rPr>
          <w:t>Revision History</w:t>
        </w:r>
        <w:r w:rsidR="00285D77">
          <w:rPr>
            <w:noProof/>
            <w:webHidden/>
          </w:rPr>
          <w:tab/>
        </w:r>
        <w:r w:rsidR="00285D77">
          <w:rPr>
            <w:noProof/>
            <w:webHidden/>
          </w:rPr>
          <w:fldChar w:fldCharType="begin"/>
        </w:r>
        <w:r w:rsidR="00285D77">
          <w:rPr>
            <w:noProof/>
            <w:webHidden/>
          </w:rPr>
          <w:instrText xml:space="preserve"> PAGEREF _Toc467483147 \h </w:instrText>
        </w:r>
        <w:r w:rsidR="00285D77">
          <w:rPr>
            <w:noProof/>
            <w:webHidden/>
          </w:rPr>
        </w:r>
        <w:r w:rsidR="00285D77">
          <w:rPr>
            <w:noProof/>
            <w:webHidden/>
          </w:rPr>
          <w:fldChar w:fldCharType="separate"/>
        </w:r>
        <w:r w:rsidR="00285D77">
          <w:rPr>
            <w:noProof/>
            <w:webHidden/>
          </w:rPr>
          <w:t>ii</w:t>
        </w:r>
        <w:r w:rsidR="00285D77">
          <w:rPr>
            <w:noProof/>
            <w:webHidden/>
          </w:rPr>
          <w:fldChar w:fldCharType="end"/>
        </w:r>
      </w:hyperlink>
    </w:p>
    <w:p w14:paraId="4351A257" w14:textId="77777777" w:rsidR="00285D77" w:rsidRDefault="00B47EEC">
      <w:pPr>
        <w:pStyle w:val="TOC9"/>
        <w:rPr>
          <w:rFonts w:eastAsiaTheme="minorEastAsia"/>
          <w:noProof/>
          <w:szCs w:val="22"/>
          <w:lang w:eastAsia="en-US"/>
        </w:rPr>
      </w:pPr>
      <w:hyperlink w:anchor="_Toc467483148" w:history="1">
        <w:r w:rsidR="00285D77" w:rsidRPr="00A67DEE">
          <w:rPr>
            <w:rStyle w:val="Hyperlink"/>
            <w:noProof/>
          </w:rPr>
          <w:t>List of Tables</w:t>
        </w:r>
        <w:r w:rsidR="00285D77">
          <w:rPr>
            <w:noProof/>
            <w:webHidden/>
          </w:rPr>
          <w:tab/>
        </w:r>
        <w:r w:rsidR="00285D77">
          <w:rPr>
            <w:noProof/>
            <w:webHidden/>
          </w:rPr>
          <w:fldChar w:fldCharType="begin"/>
        </w:r>
        <w:r w:rsidR="00285D77">
          <w:rPr>
            <w:noProof/>
            <w:webHidden/>
          </w:rPr>
          <w:instrText xml:space="preserve"> PAGEREF _Toc467483148 \h </w:instrText>
        </w:r>
        <w:r w:rsidR="00285D77">
          <w:rPr>
            <w:noProof/>
            <w:webHidden/>
          </w:rPr>
        </w:r>
        <w:r w:rsidR="00285D77">
          <w:rPr>
            <w:noProof/>
            <w:webHidden/>
          </w:rPr>
          <w:fldChar w:fldCharType="separate"/>
        </w:r>
        <w:r w:rsidR="00285D77">
          <w:rPr>
            <w:noProof/>
            <w:webHidden/>
          </w:rPr>
          <w:t>xi</w:t>
        </w:r>
        <w:r w:rsidR="00285D77">
          <w:rPr>
            <w:noProof/>
            <w:webHidden/>
          </w:rPr>
          <w:fldChar w:fldCharType="end"/>
        </w:r>
      </w:hyperlink>
    </w:p>
    <w:p w14:paraId="2DCDC457" w14:textId="77777777" w:rsidR="00285D77" w:rsidRDefault="00B47EEC">
      <w:pPr>
        <w:pStyle w:val="TOC9"/>
        <w:rPr>
          <w:rFonts w:eastAsiaTheme="minorEastAsia"/>
          <w:noProof/>
          <w:szCs w:val="22"/>
          <w:lang w:eastAsia="en-US"/>
        </w:rPr>
      </w:pPr>
      <w:hyperlink w:anchor="_Toc467483149" w:history="1">
        <w:r w:rsidR="00285D77" w:rsidRPr="00A67DEE">
          <w:rPr>
            <w:rStyle w:val="Hyperlink"/>
            <w:noProof/>
          </w:rPr>
          <w:t>List of Figures</w:t>
        </w:r>
        <w:r w:rsidR="00285D77">
          <w:rPr>
            <w:noProof/>
            <w:webHidden/>
          </w:rPr>
          <w:tab/>
        </w:r>
        <w:r w:rsidR="00285D77">
          <w:rPr>
            <w:noProof/>
            <w:webHidden/>
          </w:rPr>
          <w:fldChar w:fldCharType="begin"/>
        </w:r>
        <w:r w:rsidR="00285D77">
          <w:rPr>
            <w:noProof/>
            <w:webHidden/>
          </w:rPr>
          <w:instrText xml:space="preserve"> PAGEREF _Toc467483149 \h </w:instrText>
        </w:r>
        <w:r w:rsidR="00285D77">
          <w:rPr>
            <w:noProof/>
            <w:webHidden/>
          </w:rPr>
        </w:r>
        <w:r w:rsidR="00285D77">
          <w:rPr>
            <w:noProof/>
            <w:webHidden/>
          </w:rPr>
          <w:fldChar w:fldCharType="separate"/>
        </w:r>
        <w:r w:rsidR="00285D77">
          <w:rPr>
            <w:noProof/>
            <w:webHidden/>
          </w:rPr>
          <w:t>xii</w:t>
        </w:r>
        <w:r w:rsidR="00285D77">
          <w:rPr>
            <w:noProof/>
            <w:webHidden/>
          </w:rPr>
          <w:fldChar w:fldCharType="end"/>
        </w:r>
      </w:hyperlink>
    </w:p>
    <w:p w14:paraId="49F20430" w14:textId="77777777" w:rsidR="00285D77" w:rsidRDefault="00B47EEC">
      <w:pPr>
        <w:pStyle w:val="TOC1"/>
        <w:rPr>
          <w:rFonts w:eastAsiaTheme="minorEastAsia"/>
          <w:b w:val="0"/>
          <w:szCs w:val="22"/>
          <w:lang w:eastAsia="en-US"/>
        </w:rPr>
      </w:pPr>
      <w:hyperlink w:anchor="_Toc467483150" w:history="1">
        <w:r w:rsidR="00285D77" w:rsidRPr="00A67DEE">
          <w:rPr>
            <w:rStyle w:val="Hyperlink"/>
          </w:rPr>
          <w:t>1</w:t>
        </w:r>
        <w:r w:rsidR="00285D77">
          <w:rPr>
            <w:rFonts w:eastAsiaTheme="minorEastAsia"/>
            <w:b w:val="0"/>
            <w:szCs w:val="22"/>
            <w:lang w:eastAsia="en-US"/>
          </w:rPr>
          <w:tab/>
        </w:r>
        <w:r w:rsidR="00285D77" w:rsidRPr="00A67DEE">
          <w:rPr>
            <w:rStyle w:val="Hyperlink"/>
          </w:rPr>
          <w:t>Introduction</w:t>
        </w:r>
        <w:r w:rsidR="00285D77">
          <w:rPr>
            <w:webHidden/>
          </w:rPr>
          <w:tab/>
        </w:r>
        <w:r w:rsidR="00285D77">
          <w:rPr>
            <w:webHidden/>
          </w:rPr>
          <w:fldChar w:fldCharType="begin"/>
        </w:r>
        <w:r w:rsidR="00285D77">
          <w:rPr>
            <w:webHidden/>
          </w:rPr>
          <w:instrText xml:space="preserve"> PAGEREF _Toc467483150 \h </w:instrText>
        </w:r>
        <w:r w:rsidR="00285D77">
          <w:rPr>
            <w:webHidden/>
          </w:rPr>
        </w:r>
        <w:r w:rsidR="00285D77">
          <w:rPr>
            <w:webHidden/>
          </w:rPr>
          <w:fldChar w:fldCharType="separate"/>
        </w:r>
        <w:r w:rsidR="00285D77">
          <w:rPr>
            <w:webHidden/>
          </w:rPr>
          <w:t>1</w:t>
        </w:r>
        <w:r w:rsidR="00285D77">
          <w:rPr>
            <w:webHidden/>
          </w:rPr>
          <w:fldChar w:fldCharType="end"/>
        </w:r>
      </w:hyperlink>
    </w:p>
    <w:p w14:paraId="64978352" w14:textId="77777777" w:rsidR="00285D77" w:rsidRDefault="00B47EEC">
      <w:pPr>
        <w:pStyle w:val="TOC2"/>
        <w:rPr>
          <w:rFonts w:eastAsiaTheme="minorEastAsia"/>
          <w:noProof/>
          <w:szCs w:val="22"/>
          <w:lang w:eastAsia="en-US"/>
        </w:rPr>
      </w:pPr>
      <w:hyperlink w:anchor="_Toc467483151" w:history="1">
        <w:r w:rsidR="00285D77" w:rsidRPr="00A67DEE">
          <w:rPr>
            <w:rStyle w:val="Hyperlink"/>
            <w:noProof/>
          </w:rPr>
          <w:t>1.1</w:t>
        </w:r>
        <w:r w:rsidR="00285D77">
          <w:rPr>
            <w:rFonts w:eastAsiaTheme="minorEastAsia"/>
            <w:noProof/>
            <w:szCs w:val="22"/>
            <w:lang w:eastAsia="en-US"/>
          </w:rPr>
          <w:tab/>
        </w:r>
        <w:r w:rsidR="00285D77" w:rsidRPr="00A67DEE">
          <w:rPr>
            <w:rStyle w:val="Hyperlink"/>
            <w:noProof/>
          </w:rPr>
          <w:t>Purpose</w:t>
        </w:r>
        <w:r w:rsidR="00285D77">
          <w:rPr>
            <w:noProof/>
            <w:webHidden/>
          </w:rPr>
          <w:tab/>
        </w:r>
        <w:r w:rsidR="00285D77">
          <w:rPr>
            <w:noProof/>
            <w:webHidden/>
          </w:rPr>
          <w:fldChar w:fldCharType="begin"/>
        </w:r>
        <w:r w:rsidR="00285D77">
          <w:rPr>
            <w:noProof/>
            <w:webHidden/>
          </w:rPr>
          <w:instrText xml:space="preserve"> PAGEREF _Toc467483151 \h </w:instrText>
        </w:r>
        <w:r w:rsidR="00285D77">
          <w:rPr>
            <w:noProof/>
            <w:webHidden/>
          </w:rPr>
        </w:r>
        <w:r w:rsidR="00285D77">
          <w:rPr>
            <w:noProof/>
            <w:webHidden/>
          </w:rPr>
          <w:fldChar w:fldCharType="separate"/>
        </w:r>
        <w:r w:rsidR="00285D77">
          <w:rPr>
            <w:noProof/>
            <w:webHidden/>
          </w:rPr>
          <w:t>2</w:t>
        </w:r>
        <w:r w:rsidR="00285D77">
          <w:rPr>
            <w:noProof/>
            <w:webHidden/>
          </w:rPr>
          <w:fldChar w:fldCharType="end"/>
        </w:r>
      </w:hyperlink>
    </w:p>
    <w:p w14:paraId="2395D17C" w14:textId="77777777" w:rsidR="00285D77" w:rsidRDefault="00B47EEC">
      <w:pPr>
        <w:pStyle w:val="TOC2"/>
        <w:rPr>
          <w:rFonts w:eastAsiaTheme="minorEastAsia"/>
          <w:noProof/>
          <w:szCs w:val="22"/>
          <w:lang w:eastAsia="en-US"/>
        </w:rPr>
      </w:pPr>
      <w:hyperlink w:anchor="_Toc467483152" w:history="1">
        <w:r w:rsidR="00285D77" w:rsidRPr="00A67DEE">
          <w:rPr>
            <w:rStyle w:val="Hyperlink"/>
            <w:noProof/>
          </w:rPr>
          <w:t>1.2</w:t>
        </w:r>
        <w:r w:rsidR="00285D77">
          <w:rPr>
            <w:rFonts w:eastAsiaTheme="minorEastAsia"/>
            <w:noProof/>
            <w:szCs w:val="22"/>
            <w:lang w:eastAsia="en-US"/>
          </w:rPr>
          <w:tab/>
        </w:r>
        <w:r w:rsidR="00285D77" w:rsidRPr="00A67DEE">
          <w:rPr>
            <w:rStyle w:val="Hyperlink"/>
            <w:noProof/>
          </w:rPr>
          <w:t>Scope</w:t>
        </w:r>
        <w:r w:rsidR="00285D77">
          <w:rPr>
            <w:noProof/>
            <w:webHidden/>
          </w:rPr>
          <w:tab/>
        </w:r>
        <w:r w:rsidR="00285D77">
          <w:rPr>
            <w:noProof/>
            <w:webHidden/>
          </w:rPr>
          <w:fldChar w:fldCharType="begin"/>
        </w:r>
        <w:r w:rsidR="00285D77">
          <w:rPr>
            <w:noProof/>
            <w:webHidden/>
          </w:rPr>
          <w:instrText xml:space="preserve"> PAGEREF _Toc467483152 \h </w:instrText>
        </w:r>
        <w:r w:rsidR="00285D77">
          <w:rPr>
            <w:noProof/>
            <w:webHidden/>
          </w:rPr>
        </w:r>
        <w:r w:rsidR="00285D77">
          <w:rPr>
            <w:noProof/>
            <w:webHidden/>
          </w:rPr>
          <w:fldChar w:fldCharType="separate"/>
        </w:r>
        <w:r w:rsidR="00285D77">
          <w:rPr>
            <w:noProof/>
            <w:webHidden/>
          </w:rPr>
          <w:t>3</w:t>
        </w:r>
        <w:r w:rsidR="00285D77">
          <w:rPr>
            <w:noProof/>
            <w:webHidden/>
          </w:rPr>
          <w:fldChar w:fldCharType="end"/>
        </w:r>
      </w:hyperlink>
    </w:p>
    <w:p w14:paraId="45923CB7" w14:textId="77777777" w:rsidR="00285D77" w:rsidRDefault="00B47EEC">
      <w:pPr>
        <w:pStyle w:val="TOC2"/>
        <w:rPr>
          <w:rFonts w:eastAsiaTheme="minorEastAsia"/>
          <w:noProof/>
          <w:szCs w:val="22"/>
          <w:lang w:eastAsia="en-US"/>
        </w:rPr>
      </w:pPr>
      <w:hyperlink w:anchor="_Toc467483153" w:history="1">
        <w:r w:rsidR="00285D77" w:rsidRPr="00A67DEE">
          <w:rPr>
            <w:rStyle w:val="Hyperlink"/>
            <w:noProof/>
          </w:rPr>
          <w:t>1.3</w:t>
        </w:r>
        <w:r w:rsidR="00285D77">
          <w:rPr>
            <w:rFonts w:eastAsiaTheme="minorEastAsia"/>
            <w:noProof/>
            <w:szCs w:val="22"/>
            <w:lang w:eastAsia="en-US"/>
          </w:rPr>
          <w:tab/>
        </w:r>
        <w:r w:rsidR="00285D77" w:rsidRPr="00A67DEE">
          <w:rPr>
            <w:rStyle w:val="Hyperlink"/>
            <w:noProof/>
          </w:rPr>
          <w:t>References</w:t>
        </w:r>
        <w:r w:rsidR="00285D77">
          <w:rPr>
            <w:noProof/>
            <w:webHidden/>
          </w:rPr>
          <w:tab/>
        </w:r>
        <w:r w:rsidR="00285D77">
          <w:rPr>
            <w:noProof/>
            <w:webHidden/>
          </w:rPr>
          <w:fldChar w:fldCharType="begin"/>
        </w:r>
        <w:r w:rsidR="00285D77">
          <w:rPr>
            <w:noProof/>
            <w:webHidden/>
          </w:rPr>
          <w:instrText xml:space="preserve"> PAGEREF _Toc467483153 \h </w:instrText>
        </w:r>
        <w:r w:rsidR="00285D77">
          <w:rPr>
            <w:noProof/>
            <w:webHidden/>
          </w:rPr>
        </w:r>
        <w:r w:rsidR="00285D77">
          <w:rPr>
            <w:noProof/>
            <w:webHidden/>
          </w:rPr>
          <w:fldChar w:fldCharType="separate"/>
        </w:r>
        <w:r w:rsidR="00285D77">
          <w:rPr>
            <w:noProof/>
            <w:webHidden/>
          </w:rPr>
          <w:t>6</w:t>
        </w:r>
        <w:r w:rsidR="00285D77">
          <w:rPr>
            <w:noProof/>
            <w:webHidden/>
          </w:rPr>
          <w:fldChar w:fldCharType="end"/>
        </w:r>
      </w:hyperlink>
    </w:p>
    <w:p w14:paraId="16301AF0" w14:textId="77777777" w:rsidR="00285D77" w:rsidRDefault="00B47EEC">
      <w:pPr>
        <w:pStyle w:val="TOC1"/>
        <w:rPr>
          <w:rFonts w:eastAsiaTheme="minorEastAsia"/>
          <w:b w:val="0"/>
          <w:szCs w:val="22"/>
          <w:lang w:eastAsia="en-US"/>
        </w:rPr>
      </w:pPr>
      <w:hyperlink w:anchor="_Toc467483154" w:history="1">
        <w:r w:rsidR="00285D77" w:rsidRPr="00A67DEE">
          <w:rPr>
            <w:rStyle w:val="Hyperlink"/>
          </w:rPr>
          <w:t>2</w:t>
        </w:r>
        <w:r w:rsidR="00285D77">
          <w:rPr>
            <w:rFonts w:eastAsiaTheme="minorEastAsia"/>
            <w:b w:val="0"/>
            <w:szCs w:val="22"/>
            <w:lang w:eastAsia="en-US"/>
          </w:rPr>
          <w:tab/>
        </w:r>
        <w:r w:rsidR="00285D77" w:rsidRPr="00A67DEE">
          <w:rPr>
            <w:rStyle w:val="Hyperlink"/>
          </w:rPr>
          <w:t>Overall Description</w:t>
        </w:r>
        <w:r w:rsidR="00285D77">
          <w:rPr>
            <w:webHidden/>
          </w:rPr>
          <w:tab/>
        </w:r>
        <w:r w:rsidR="00285D77">
          <w:rPr>
            <w:webHidden/>
          </w:rPr>
          <w:fldChar w:fldCharType="begin"/>
        </w:r>
        <w:r w:rsidR="00285D77">
          <w:rPr>
            <w:webHidden/>
          </w:rPr>
          <w:instrText xml:space="preserve"> PAGEREF _Toc467483154 \h </w:instrText>
        </w:r>
        <w:r w:rsidR="00285D77">
          <w:rPr>
            <w:webHidden/>
          </w:rPr>
        </w:r>
        <w:r w:rsidR="00285D77">
          <w:rPr>
            <w:webHidden/>
          </w:rPr>
          <w:fldChar w:fldCharType="separate"/>
        </w:r>
        <w:r w:rsidR="00285D77">
          <w:rPr>
            <w:webHidden/>
          </w:rPr>
          <w:t>8</w:t>
        </w:r>
        <w:r w:rsidR="00285D77">
          <w:rPr>
            <w:webHidden/>
          </w:rPr>
          <w:fldChar w:fldCharType="end"/>
        </w:r>
      </w:hyperlink>
    </w:p>
    <w:p w14:paraId="4E863696" w14:textId="77777777" w:rsidR="00285D77" w:rsidRDefault="00B47EEC">
      <w:pPr>
        <w:pStyle w:val="TOC2"/>
        <w:rPr>
          <w:rFonts w:eastAsiaTheme="minorEastAsia"/>
          <w:noProof/>
          <w:szCs w:val="22"/>
          <w:lang w:eastAsia="en-US"/>
        </w:rPr>
      </w:pPr>
      <w:hyperlink w:anchor="_Toc467483155" w:history="1">
        <w:r w:rsidR="00285D77" w:rsidRPr="00A67DEE">
          <w:rPr>
            <w:rStyle w:val="Hyperlink"/>
            <w:noProof/>
          </w:rPr>
          <w:t>2.1</w:t>
        </w:r>
        <w:r w:rsidR="00285D77">
          <w:rPr>
            <w:rFonts w:eastAsiaTheme="minorEastAsia"/>
            <w:noProof/>
            <w:szCs w:val="22"/>
            <w:lang w:eastAsia="en-US"/>
          </w:rPr>
          <w:tab/>
        </w:r>
        <w:r w:rsidR="00285D77" w:rsidRPr="00A67DEE">
          <w:rPr>
            <w:rStyle w:val="Hyperlink"/>
            <w:noProof/>
          </w:rPr>
          <w:t>Accessibility Specifications</w:t>
        </w:r>
        <w:r w:rsidR="00285D77">
          <w:rPr>
            <w:noProof/>
            <w:webHidden/>
          </w:rPr>
          <w:tab/>
        </w:r>
        <w:r w:rsidR="00285D77">
          <w:rPr>
            <w:noProof/>
            <w:webHidden/>
          </w:rPr>
          <w:fldChar w:fldCharType="begin"/>
        </w:r>
        <w:r w:rsidR="00285D77">
          <w:rPr>
            <w:noProof/>
            <w:webHidden/>
          </w:rPr>
          <w:instrText xml:space="preserve"> PAGEREF _Toc467483155 \h </w:instrText>
        </w:r>
        <w:r w:rsidR="00285D77">
          <w:rPr>
            <w:noProof/>
            <w:webHidden/>
          </w:rPr>
        </w:r>
        <w:r w:rsidR="00285D77">
          <w:rPr>
            <w:noProof/>
            <w:webHidden/>
          </w:rPr>
          <w:fldChar w:fldCharType="separate"/>
        </w:r>
        <w:r w:rsidR="00285D77">
          <w:rPr>
            <w:noProof/>
            <w:webHidden/>
          </w:rPr>
          <w:t>8</w:t>
        </w:r>
        <w:r w:rsidR="00285D77">
          <w:rPr>
            <w:noProof/>
            <w:webHidden/>
          </w:rPr>
          <w:fldChar w:fldCharType="end"/>
        </w:r>
      </w:hyperlink>
    </w:p>
    <w:p w14:paraId="0DE90AB0" w14:textId="77777777" w:rsidR="00285D77" w:rsidRDefault="00B47EEC">
      <w:pPr>
        <w:pStyle w:val="TOC2"/>
        <w:rPr>
          <w:rFonts w:eastAsiaTheme="minorEastAsia"/>
          <w:noProof/>
          <w:szCs w:val="22"/>
          <w:lang w:eastAsia="en-US"/>
        </w:rPr>
      </w:pPr>
      <w:hyperlink w:anchor="_Toc467483156" w:history="1">
        <w:r w:rsidR="00285D77" w:rsidRPr="00A67DEE">
          <w:rPr>
            <w:rStyle w:val="Hyperlink"/>
            <w:noProof/>
          </w:rPr>
          <w:t>2.2</w:t>
        </w:r>
        <w:r w:rsidR="00285D77">
          <w:rPr>
            <w:rFonts w:eastAsiaTheme="minorEastAsia"/>
            <w:noProof/>
            <w:szCs w:val="22"/>
            <w:lang w:eastAsia="en-US"/>
          </w:rPr>
          <w:tab/>
        </w:r>
        <w:r w:rsidR="00285D77" w:rsidRPr="00A67DEE">
          <w:rPr>
            <w:rStyle w:val="Hyperlink"/>
            <w:noProof/>
          </w:rPr>
          <w:t>Business Rules Specification</w:t>
        </w:r>
        <w:r w:rsidR="00285D77">
          <w:rPr>
            <w:noProof/>
            <w:webHidden/>
          </w:rPr>
          <w:tab/>
        </w:r>
        <w:r w:rsidR="00285D77">
          <w:rPr>
            <w:noProof/>
            <w:webHidden/>
          </w:rPr>
          <w:fldChar w:fldCharType="begin"/>
        </w:r>
        <w:r w:rsidR="00285D77">
          <w:rPr>
            <w:noProof/>
            <w:webHidden/>
          </w:rPr>
          <w:instrText xml:space="preserve"> PAGEREF _Toc467483156 \h </w:instrText>
        </w:r>
        <w:r w:rsidR="00285D77">
          <w:rPr>
            <w:noProof/>
            <w:webHidden/>
          </w:rPr>
        </w:r>
        <w:r w:rsidR="00285D77">
          <w:rPr>
            <w:noProof/>
            <w:webHidden/>
          </w:rPr>
          <w:fldChar w:fldCharType="separate"/>
        </w:r>
        <w:r w:rsidR="00285D77">
          <w:rPr>
            <w:noProof/>
            <w:webHidden/>
          </w:rPr>
          <w:t>8</w:t>
        </w:r>
        <w:r w:rsidR="00285D77">
          <w:rPr>
            <w:noProof/>
            <w:webHidden/>
          </w:rPr>
          <w:fldChar w:fldCharType="end"/>
        </w:r>
      </w:hyperlink>
    </w:p>
    <w:p w14:paraId="404BAE85" w14:textId="77777777" w:rsidR="00285D77" w:rsidRDefault="00B47EEC">
      <w:pPr>
        <w:pStyle w:val="TOC2"/>
        <w:rPr>
          <w:rFonts w:eastAsiaTheme="minorEastAsia"/>
          <w:noProof/>
          <w:szCs w:val="22"/>
          <w:lang w:eastAsia="en-US"/>
        </w:rPr>
      </w:pPr>
      <w:hyperlink w:anchor="_Toc467483157" w:history="1">
        <w:r w:rsidR="00285D77" w:rsidRPr="00A67DEE">
          <w:rPr>
            <w:rStyle w:val="Hyperlink"/>
            <w:noProof/>
          </w:rPr>
          <w:t>2.3</w:t>
        </w:r>
        <w:r w:rsidR="00285D77">
          <w:rPr>
            <w:rFonts w:eastAsiaTheme="minorEastAsia"/>
            <w:noProof/>
            <w:szCs w:val="22"/>
            <w:lang w:eastAsia="en-US"/>
          </w:rPr>
          <w:tab/>
        </w:r>
        <w:r w:rsidR="00285D77" w:rsidRPr="00A67DEE">
          <w:rPr>
            <w:rStyle w:val="Hyperlink"/>
            <w:noProof/>
          </w:rPr>
          <w:t>Design Constraints Specification</w:t>
        </w:r>
        <w:r w:rsidR="00285D77">
          <w:rPr>
            <w:noProof/>
            <w:webHidden/>
          </w:rPr>
          <w:tab/>
        </w:r>
        <w:r w:rsidR="00285D77">
          <w:rPr>
            <w:noProof/>
            <w:webHidden/>
          </w:rPr>
          <w:fldChar w:fldCharType="begin"/>
        </w:r>
        <w:r w:rsidR="00285D77">
          <w:rPr>
            <w:noProof/>
            <w:webHidden/>
          </w:rPr>
          <w:instrText xml:space="preserve"> PAGEREF _Toc467483157 \h </w:instrText>
        </w:r>
        <w:r w:rsidR="00285D77">
          <w:rPr>
            <w:noProof/>
            <w:webHidden/>
          </w:rPr>
        </w:r>
        <w:r w:rsidR="00285D77">
          <w:rPr>
            <w:noProof/>
            <w:webHidden/>
          </w:rPr>
          <w:fldChar w:fldCharType="separate"/>
        </w:r>
        <w:r w:rsidR="00285D77">
          <w:rPr>
            <w:noProof/>
            <w:webHidden/>
          </w:rPr>
          <w:t>8</w:t>
        </w:r>
        <w:r w:rsidR="00285D77">
          <w:rPr>
            <w:noProof/>
            <w:webHidden/>
          </w:rPr>
          <w:fldChar w:fldCharType="end"/>
        </w:r>
      </w:hyperlink>
    </w:p>
    <w:p w14:paraId="32730114" w14:textId="77777777" w:rsidR="00285D77" w:rsidRDefault="00B47EEC">
      <w:pPr>
        <w:pStyle w:val="TOC2"/>
        <w:rPr>
          <w:rFonts w:eastAsiaTheme="minorEastAsia"/>
          <w:noProof/>
          <w:szCs w:val="22"/>
          <w:lang w:eastAsia="en-US"/>
        </w:rPr>
      </w:pPr>
      <w:hyperlink w:anchor="_Toc467483158" w:history="1">
        <w:r w:rsidR="00285D77" w:rsidRPr="00A67DEE">
          <w:rPr>
            <w:rStyle w:val="Hyperlink"/>
            <w:noProof/>
          </w:rPr>
          <w:t>2.4</w:t>
        </w:r>
        <w:r w:rsidR="00285D77">
          <w:rPr>
            <w:rFonts w:eastAsiaTheme="minorEastAsia"/>
            <w:noProof/>
            <w:szCs w:val="22"/>
            <w:lang w:eastAsia="en-US"/>
          </w:rPr>
          <w:tab/>
        </w:r>
        <w:r w:rsidR="00285D77" w:rsidRPr="00A67DEE">
          <w:rPr>
            <w:rStyle w:val="Hyperlink"/>
            <w:noProof/>
          </w:rPr>
          <w:t>Disaster Recovery Specification</w:t>
        </w:r>
        <w:r w:rsidR="00285D77">
          <w:rPr>
            <w:noProof/>
            <w:webHidden/>
          </w:rPr>
          <w:tab/>
        </w:r>
        <w:r w:rsidR="00285D77">
          <w:rPr>
            <w:noProof/>
            <w:webHidden/>
          </w:rPr>
          <w:fldChar w:fldCharType="begin"/>
        </w:r>
        <w:r w:rsidR="00285D77">
          <w:rPr>
            <w:noProof/>
            <w:webHidden/>
          </w:rPr>
          <w:instrText xml:space="preserve"> PAGEREF _Toc467483158 \h </w:instrText>
        </w:r>
        <w:r w:rsidR="00285D77">
          <w:rPr>
            <w:noProof/>
            <w:webHidden/>
          </w:rPr>
        </w:r>
        <w:r w:rsidR="00285D77">
          <w:rPr>
            <w:noProof/>
            <w:webHidden/>
          </w:rPr>
          <w:fldChar w:fldCharType="separate"/>
        </w:r>
        <w:r w:rsidR="00285D77">
          <w:rPr>
            <w:noProof/>
            <w:webHidden/>
          </w:rPr>
          <w:t>9</w:t>
        </w:r>
        <w:r w:rsidR="00285D77">
          <w:rPr>
            <w:noProof/>
            <w:webHidden/>
          </w:rPr>
          <w:fldChar w:fldCharType="end"/>
        </w:r>
      </w:hyperlink>
    </w:p>
    <w:p w14:paraId="00FD312A" w14:textId="77777777" w:rsidR="00285D77" w:rsidRDefault="00B47EEC">
      <w:pPr>
        <w:pStyle w:val="TOC2"/>
        <w:rPr>
          <w:rFonts w:eastAsiaTheme="minorEastAsia"/>
          <w:noProof/>
          <w:szCs w:val="22"/>
          <w:lang w:eastAsia="en-US"/>
        </w:rPr>
      </w:pPr>
      <w:hyperlink w:anchor="_Toc467483159" w:history="1">
        <w:r w:rsidR="00285D77" w:rsidRPr="00A67DEE">
          <w:rPr>
            <w:rStyle w:val="Hyperlink"/>
            <w:noProof/>
          </w:rPr>
          <w:t>2.5</w:t>
        </w:r>
        <w:r w:rsidR="00285D77">
          <w:rPr>
            <w:rFonts w:eastAsiaTheme="minorEastAsia"/>
            <w:noProof/>
            <w:szCs w:val="22"/>
            <w:lang w:eastAsia="en-US"/>
          </w:rPr>
          <w:tab/>
        </w:r>
        <w:r w:rsidR="00285D77" w:rsidRPr="00A67DEE">
          <w:rPr>
            <w:rStyle w:val="Hyperlink"/>
            <w:noProof/>
          </w:rPr>
          <w:t>Documentation Specifications</w:t>
        </w:r>
        <w:r w:rsidR="00285D77">
          <w:rPr>
            <w:noProof/>
            <w:webHidden/>
          </w:rPr>
          <w:tab/>
        </w:r>
        <w:r w:rsidR="00285D77">
          <w:rPr>
            <w:noProof/>
            <w:webHidden/>
          </w:rPr>
          <w:fldChar w:fldCharType="begin"/>
        </w:r>
        <w:r w:rsidR="00285D77">
          <w:rPr>
            <w:noProof/>
            <w:webHidden/>
          </w:rPr>
          <w:instrText xml:space="preserve"> PAGEREF _Toc467483159 \h </w:instrText>
        </w:r>
        <w:r w:rsidR="00285D77">
          <w:rPr>
            <w:noProof/>
            <w:webHidden/>
          </w:rPr>
        </w:r>
        <w:r w:rsidR="00285D77">
          <w:rPr>
            <w:noProof/>
            <w:webHidden/>
          </w:rPr>
          <w:fldChar w:fldCharType="separate"/>
        </w:r>
        <w:r w:rsidR="00285D77">
          <w:rPr>
            <w:noProof/>
            <w:webHidden/>
          </w:rPr>
          <w:t>9</w:t>
        </w:r>
        <w:r w:rsidR="00285D77">
          <w:rPr>
            <w:noProof/>
            <w:webHidden/>
          </w:rPr>
          <w:fldChar w:fldCharType="end"/>
        </w:r>
      </w:hyperlink>
    </w:p>
    <w:p w14:paraId="0C53C405" w14:textId="77777777" w:rsidR="00285D77" w:rsidRDefault="00B47EEC">
      <w:pPr>
        <w:pStyle w:val="TOC2"/>
        <w:rPr>
          <w:rFonts w:eastAsiaTheme="minorEastAsia"/>
          <w:noProof/>
          <w:szCs w:val="22"/>
          <w:lang w:eastAsia="en-US"/>
        </w:rPr>
      </w:pPr>
      <w:hyperlink w:anchor="_Toc467483160" w:history="1">
        <w:r w:rsidR="00285D77" w:rsidRPr="00A67DEE">
          <w:rPr>
            <w:rStyle w:val="Hyperlink"/>
            <w:noProof/>
          </w:rPr>
          <w:t>2.6</w:t>
        </w:r>
        <w:r w:rsidR="00285D77">
          <w:rPr>
            <w:rFonts w:eastAsiaTheme="minorEastAsia"/>
            <w:noProof/>
            <w:szCs w:val="22"/>
            <w:lang w:eastAsia="en-US"/>
          </w:rPr>
          <w:tab/>
        </w:r>
        <w:r w:rsidR="00285D77" w:rsidRPr="00A67DEE">
          <w:rPr>
            <w:rStyle w:val="Hyperlink"/>
            <w:noProof/>
          </w:rPr>
          <w:t>Functional Specifications</w:t>
        </w:r>
        <w:r w:rsidR="00285D77">
          <w:rPr>
            <w:noProof/>
            <w:webHidden/>
          </w:rPr>
          <w:tab/>
        </w:r>
        <w:r w:rsidR="00285D77">
          <w:rPr>
            <w:noProof/>
            <w:webHidden/>
          </w:rPr>
          <w:fldChar w:fldCharType="begin"/>
        </w:r>
        <w:r w:rsidR="00285D77">
          <w:rPr>
            <w:noProof/>
            <w:webHidden/>
          </w:rPr>
          <w:instrText xml:space="preserve"> PAGEREF _Toc467483160 \h </w:instrText>
        </w:r>
        <w:r w:rsidR="00285D77">
          <w:rPr>
            <w:noProof/>
            <w:webHidden/>
          </w:rPr>
        </w:r>
        <w:r w:rsidR="00285D77">
          <w:rPr>
            <w:noProof/>
            <w:webHidden/>
          </w:rPr>
          <w:fldChar w:fldCharType="separate"/>
        </w:r>
        <w:r w:rsidR="00285D77">
          <w:rPr>
            <w:noProof/>
            <w:webHidden/>
          </w:rPr>
          <w:t>9</w:t>
        </w:r>
        <w:r w:rsidR="00285D77">
          <w:rPr>
            <w:noProof/>
            <w:webHidden/>
          </w:rPr>
          <w:fldChar w:fldCharType="end"/>
        </w:r>
      </w:hyperlink>
    </w:p>
    <w:p w14:paraId="0493AA4B" w14:textId="77777777" w:rsidR="00285D77" w:rsidRDefault="00B47EEC">
      <w:pPr>
        <w:pStyle w:val="TOC3"/>
        <w:rPr>
          <w:rFonts w:eastAsiaTheme="minorEastAsia"/>
          <w:noProof/>
          <w:szCs w:val="22"/>
          <w:lang w:eastAsia="en-US"/>
        </w:rPr>
      </w:pPr>
      <w:hyperlink w:anchor="_Toc467483161" w:history="1">
        <w:r w:rsidR="00285D77" w:rsidRPr="00A67DEE">
          <w:rPr>
            <w:rStyle w:val="Hyperlink"/>
            <w:noProof/>
          </w:rPr>
          <w:t>2.6.1</w:t>
        </w:r>
        <w:r w:rsidR="00285D77">
          <w:rPr>
            <w:rFonts w:eastAsiaTheme="minorEastAsia"/>
            <w:noProof/>
            <w:szCs w:val="22"/>
            <w:lang w:eastAsia="en-US"/>
          </w:rPr>
          <w:tab/>
        </w:r>
        <w:r w:rsidR="00285D77" w:rsidRPr="00A67DEE">
          <w:rPr>
            <w:rStyle w:val="Hyperlink"/>
            <w:noProof/>
          </w:rPr>
          <w:t>VSA Wizard Functionality—User Interface</w:t>
        </w:r>
        <w:r w:rsidR="00285D77">
          <w:rPr>
            <w:noProof/>
            <w:webHidden/>
          </w:rPr>
          <w:tab/>
        </w:r>
        <w:r w:rsidR="00285D77">
          <w:rPr>
            <w:noProof/>
            <w:webHidden/>
          </w:rPr>
          <w:fldChar w:fldCharType="begin"/>
        </w:r>
        <w:r w:rsidR="00285D77">
          <w:rPr>
            <w:noProof/>
            <w:webHidden/>
          </w:rPr>
          <w:instrText xml:space="preserve"> PAGEREF _Toc467483161 \h </w:instrText>
        </w:r>
        <w:r w:rsidR="00285D77">
          <w:rPr>
            <w:noProof/>
            <w:webHidden/>
          </w:rPr>
        </w:r>
        <w:r w:rsidR="00285D77">
          <w:rPr>
            <w:noProof/>
            <w:webHidden/>
          </w:rPr>
          <w:fldChar w:fldCharType="separate"/>
        </w:r>
        <w:r w:rsidR="00285D77">
          <w:rPr>
            <w:noProof/>
            <w:webHidden/>
          </w:rPr>
          <w:t>10</w:t>
        </w:r>
        <w:r w:rsidR="00285D77">
          <w:rPr>
            <w:noProof/>
            <w:webHidden/>
          </w:rPr>
          <w:fldChar w:fldCharType="end"/>
        </w:r>
      </w:hyperlink>
    </w:p>
    <w:p w14:paraId="2FF8C03F" w14:textId="77777777" w:rsidR="00285D77" w:rsidRDefault="00B47EEC">
      <w:pPr>
        <w:pStyle w:val="TOC3"/>
        <w:rPr>
          <w:rFonts w:eastAsiaTheme="minorEastAsia"/>
          <w:noProof/>
          <w:szCs w:val="22"/>
          <w:lang w:eastAsia="en-US"/>
        </w:rPr>
      </w:pPr>
      <w:hyperlink w:anchor="_Toc467483162" w:history="1">
        <w:r w:rsidR="00285D77" w:rsidRPr="00A67DEE">
          <w:rPr>
            <w:rStyle w:val="Hyperlink"/>
            <w:noProof/>
          </w:rPr>
          <w:t>2.6.2</w:t>
        </w:r>
        <w:r w:rsidR="00285D77">
          <w:rPr>
            <w:rFonts w:eastAsiaTheme="minorEastAsia"/>
            <w:noProof/>
            <w:szCs w:val="22"/>
            <w:lang w:eastAsia="en-US"/>
          </w:rPr>
          <w:tab/>
        </w:r>
        <w:r w:rsidR="00285D77" w:rsidRPr="00A67DEE">
          <w:rPr>
            <w:rStyle w:val="Hyperlink"/>
            <w:noProof/>
          </w:rPr>
          <w:t>VSA Wizard Functionality—Functions</w:t>
        </w:r>
        <w:r w:rsidR="00285D77">
          <w:rPr>
            <w:noProof/>
            <w:webHidden/>
          </w:rPr>
          <w:tab/>
        </w:r>
        <w:r w:rsidR="00285D77">
          <w:rPr>
            <w:noProof/>
            <w:webHidden/>
          </w:rPr>
          <w:fldChar w:fldCharType="begin"/>
        </w:r>
        <w:r w:rsidR="00285D77">
          <w:rPr>
            <w:noProof/>
            <w:webHidden/>
          </w:rPr>
          <w:instrText xml:space="preserve"> PAGEREF _Toc467483162 \h </w:instrText>
        </w:r>
        <w:r w:rsidR="00285D77">
          <w:rPr>
            <w:noProof/>
            <w:webHidden/>
          </w:rPr>
        </w:r>
        <w:r w:rsidR="00285D77">
          <w:rPr>
            <w:noProof/>
            <w:webHidden/>
          </w:rPr>
          <w:fldChar w:fldCharType="separate"/>
        </w:r>
        <w:r w:rsidR="00285D77">
          <w:rPr>
            <w:noProof/>
            <w:webHidden/>
          </w:rPr>
          <w:t>28</w:t>
        </w:r>
        <w:r w:rsidR="00285D77">
          <w:rPr>
            <w:noProof/>
            <w:webHidden/>
          </w:rPr>
          <w:fldChar w:fldCharType="end"/>
        </w:r>
      </w:hyperlink>
    </w:p>
    <w:p w14:paraId="74F40D88" w14:textId="77777777" w:rsidR="00285D77" w:rsidRDefault="00B47EEC">
      <w:pPr>
        <w:pStyle w:val="TOC3"/>
        <w:rPr>
          <w:rFonts w:eastAsiaTheme="minorEastAsia"/>
          <w:noProof/>
          <w:szCs w:val="22"/>
          <w:lang w:eastAsia="en-US"/>
        </w:rPr>
      </w:pPr>
      <w:hyperlink w:anchor="_Toc467483163" w:history="1">
        <w:r w:rsidR="00285D77" w:rsidRPr="00A67DEE">
          <w:rPr>
            <w:rStyle w:val="Hyperlink"/>
            <w:noProof/>
          </w:rPr>
          <w:t>2.6.3</w:t>
        </w:r>
        <w:r w:rsidR="00285D77">
          <w:rPr>
            <w:rFonts w:eastAsiaTheme="minorEastAsia"/>
            <w:noProof/>
            <w:szCs w:val="22"/>
            <w:lang w:eastAsia="en-US"/>
          </w:rPr>
          <w:tab/>
        </w:r>
        <w:r w:rsidR="00285D77" w:rsidRPr="00A67DEE">
          <w:rPr>
            <w:rStyle w:val="Hyperlink"/>
            <w:noProof/>
          </w:rPr>
          <w:t>VSA Runtime Environment Components</w:t>
        </w:r>
        <w:r w:rsidR="00285D77">
          <w:rPr>
            <w:noProof/>
            <w:webHidden/>
          </w:rPr>
          <w:tab/>
        </w:r>
        <w:r w:rsidR="00285D77">
          <w:rPr>
            <w:noProof/>
            <w:webHidden/>
          </w:rPr>
          <w:fldChar w:fldCharType="begin"/>
        </w:r>
        <w:r w:rsidR="00285D77">
          <w:rPr>
            <w:noProof/>
            <w:webHidden/>
          </w:rPr>
          <w:instrText xml:space="preserve"> PAGEREF _Toc467483163 \h </w:instrText>
        </w:r>
        <w:r w:rsidR="00285D77">
          <w:rPr>
            <w:noProof/>
            <w:webHidden/>
          </w:rPr>
        </w:r>
        <w:r w:rsidR="00285D77">
          <w:rPr>
            <w:noProof/>
            <w:webHidden/>
          </w:rPr>
          <w:fldChar w:fldCharType="separate"/>
        </w:r>
        <w:r w:rsidR="00285D77">
          <w:rPr>
            <w:noProof/>
            <w:webHidden/>
          </w:rPr>
          <w:t>31</w:t>
        </w:r>
        <w:r w:rsidR="00285D77">
          <w:rPr>
            <w:noProof/>
            <w:webHidden/>
          </w:rPr>
          <w:fldChar w:fldCharType="end"/>
        </w:r>
      </w:hyperlink>
    </w:p>
    <w:p w14:paraId="51B81E64" w14:textId="77777777" w:rsidR="00285D77" w:rsidRDefault="00B47EEC">
      <w:pPr>
        <w:pStyle w:val="TOC3"/>
        <w:rPr>
          <w:rFonts w:eastAsiaTheme="minorEastAsia"/>
          <w:noProof/>
          <w:szCs w:val="22"/>
          <w:lang w:eastAsia="en-US"/>
        </w:rPr>
      </w:pPr>
      <w:hyperlink w:anchor="_Toc467483164" w:history="1">
        <w:r w:rsidR="00285D77" w:rsidRPr="00A67DEE">
          <w:rPr>
            <w:rStyle w:val="Hyperlink"/>
            <w:noProof/>
          </w:rPr>
          <w:t>2.6.4</w:t>
        </w:r>
        <w:r w:rsidR="00285D77">
          <w:rPr>
            <w:rFonts w:eastAsiaTheme="minorEastAsia"/>
            <w:noProof/>
            <w:szCs w:val="22"/>
            <w:lang w:eastAsia="en-US"/>
          </w:rPr>
          <w:tab/>
        </w:r>
        <w:r w:rsidR="00285D77" w:rsidRPr="00A67DEE">
          <w:rPr>
            <w:rStyle w:val="Hyperlink"/>
            <w:noProof/>
          </w:rPr>
          <w:t>Federation</w:t>
        </w:r>
        <w:r w:rsidR="00285D77">
          <w:rPr>
            <w:noProof/>
            <w:webHidden/>
          </w:rPr>
          <w:tab/>
        </w:r>
        <w:r w:rsidR="00285D77">
          <w:rPr>
            <w:noProof/>
            <w:webHidden/>
          </w:rPr>
          <w:fldChar w:fldCharType="begin"/>
        </w:r>
        <w:r w:rsidR="00285D77">
          <w:rPr>
            <w:noProof/>
            <w:webHidden/>
          </w:rPr>
          <w:instrText xml:space="preserve"> PAGEREF _Toc467483164 \h </w:instrText>
        </w:r>
        <w:r w:rsidR="00285D77">
          <w:rPr>
            <w:noProof/>
            <w:webHidden/>
          </w:rPr>
        </w:r>
        <w:r w:rsidR="00285D77">
          <w:rPr>
            <w:noProof/>
            <w:webHidden/>
          </w:rPr>
          <w:fldChar w:fldCharType="separate"/>
        </w:r>
        <w:r w:rsidR="00285D77">
          <w:rPr>
            <w:noProof/>
            <w:webHidden/>
          </w:rPr>
          <w:t>33</w:t>
        </w:r>
        <w:r w:rsidR="00285D77">
          <w:rPr>
            <w:noProof/>
            <w:webHidden/>
          </w:rPr>
          <w:fldChar w:fldCharType="end"/>
        </w:r>
      </w:hyperlink>
    </w:p>
    <w:p w14:paraId="1F72CDDA" w14:textId="77777777" w:rsidR="00285D77" w:rsidRDefault="00B47EEC">
      <w:pPr>
        <w:pStyle w:val="TOC3"/>
        <w:rPr>
          <w:rFonts w:eastAsiaTheme="minorEastAsia"/>
          <w:noProof/>
          <w:szCs w:val="22"/>
          <w:lang w:eastAsia="en-US"/>
        </w:rPr>
      </w:pPr>
      <w:hyperlink w:anchor="_Toc467483165" w:history="1">
        <w:r w:rsidR="00285D77" w:rsidRPr="00A67DEE">
          <w:rPr>
            <w:rStyle w:val="Hyperlink"/>
            <w:noProof/>
          </w:rPr>
          <w:t>2.6.5</w:t>
        </w:r>
        <w:r w:rsidR="00285D77">
          <w:rPr>
            <w:rFonts w:eastAsiaTheme="minorEastAsia"/>
            <w:noProof/>
            <w:szCs w:val="22"/>
            <w:lang w:eastAsia="en-US"/>
          </w:rPr>
          <w:tab/>
        </w:r>
        <w:r w:rsidR="00285D77" w:rsidRPr="00A67DEE">
          <w:rPr>
            <w:rStyle w:val="Hyperlink"/>
            <w:noProof/>
          </w:rPr>
          <w:t>Pre/Post Logic Processing</w:t>
        </w:r>
        <w:r w:rsidR="00285D77">
          <w:rPr>
            <w:noProof/>
            <w:webHidden/>
          </w:rPr>
          <w:tab/>
        </w:r>
        <w:r w:rsidR="00285D77">
          <w:rPr>
            <w:noProof/>
            <w:webHidden/>
          </w:rPr>
          <w:fldChar w:fldCharType="begin"/>
        </w:r>
        <w:r w:rsidR="00285D77">
          <w:rPr>
            <w:noProof/>
            <w:webHidden/>
          </w:rPr>
          <w:instrText xml:space="preserve"> PAGEREF _Toc467483165 \h </w:instrText>
        </w:r>
        <w:r w:rsidR="00285D77">
          <w:rPr>
            <w:noProof/>
            <w:webHidden/>
          </w:rPr>
        </w:r>
        <w:r w:rsidR="00285D77">
          <w:rPr>
            <w:noProof/>
            <w:webHidden/>
          </w:rPr>
          <w:fldChar w:fldCharType="separate"/>
        </w:r>
        <w:r w:rsidR="00285D77">
          <w:rPr>
            <w:noProof/>
            <w:webHidden/>
          </w:rPr>
          <w:t>35</w:t>
        </w:r>
        <w:r w:rsidR="00285D77">
          <w:rPr>
            <w:noProof/>
            <w:webHidden/>
          </w:rPr>
          <w:fldChar w:fldCharType="end"/>
        </w:r>
      </w:hyperlink>
    </w:p>
    <w:p w14:paraId="124FF0C6" w14:textId="77777777" w:rsidR="00285D77" w:rsidRDefault="00B47EEC">
      <w:pPr>
        <w:pStyle w:val="TOC3"/>
        <w:rPr>
          <w:rFonts w:eastAsiaTheme="minorEastAsia"/>
          <w:noProof/>
          <w:szCs w:val="22"/>
          <w:lang w:eastAsia="en-US"/>
        </w:rPr>
      </w:pPr>
      <w:hyperlink w:anchor="_Toc467483166" w:history="1">
        <w:r w:rsidR="00285D77" w:rsidRPr="00A67DEE">
          <w:rPr>
            <w:rStyle w:val="Hyperlink"/>
            <w:noProof/>
          </w:rPr>
          <w:t>2.6.6</w:t>
        </w:r>
        <w:r w:rsidR="00285D77">
          <w:rPr>
            <w:rFonts w:eastAsiaTheme="minorEastAsia"/>
            <w:noProof/>
            <w:szCs w:val="22"/>
            <w:lang w:eastAsia="en-US"/>
          </w:rPr>
          <w:tab/>
        </w:r>
        <w:r w:rsidR="00285D77" w:rsidRPr="00A67DEE">
          <w:rPr>
            <w:rStyle w:val="Hyperlink"/>
            <w:noProof/>
          </w:rPr>
          <w:t>Exception and Error Handling</w:t>
        </w:r>
        <w:r w:rsidR="00285D77">
          <w:rPr>
            <w:noProof/>
            <w:webHidden/>
          </w:rPr>
          <w:tab/>
        </w:r>
        <w:r w:rsidR="00285D77">
          <w:rPr>
            <w:noProof/>
            <w:webHidden/>
          </w:rPr>
          <w:fldChar w:fldCharType="begin"/>
        </w:r>
        <w:r w:rsidR="00285D77">
          <w:rPr>
            <w:noProof/>
            <w:webHidden/>
          </w:rPr>
          <w:instrText xml:space="preserve"> PAGEREF _Toc467483166 \h </w:instrText>
        </w:r>
        <w:r w:rsidR="00285D77">
          <w:rPr>
            <w:noProof/>
            <w:webHidden/>
          </w:rPr>
        </w:r>
        <w:r w:rsidR="00285D77">
          <w:rPr>
            <w:noProof/>
            <w:webHidden/>
          </w:rPr>
          <w:fldChar w:fldCharType="separate"/>
        </w:r>
        <w:r w:rsidR="00285D77">
          <w:rPr>
            <w:noProof/>
            <w:webHidden/>
          </w:rPr>
          <w:t>38</w:t>
        </w:r>
        <w:r w:rsidR="00285D77">
          <w:rPr>
            <w:noProof/>
            <w:webHidden/>
          </w:rPr>
          <w:fldChar w:fldCharType="end"/>
        </w:r>
      </w:hyperlink>
    </w:p>
    <w:p w14:paraId="1FD4A7D6" w14:textId="77777777" w:rsidR="00285D77" w:rsidRDefault="00B47EEC">
      <w:pPr>
        <w:pStyle w:val="TOC3"/>
        <w:rPr>
          <w:rFonts w:eastAsiaTheme="minorEastAsia"/>
          <w:noProof/>
          <w:szCs w:val="22"/>
          <w:lang w:eastAsia="en-US"/>
        </w:rPr>
      </w:pPr>
      <w:hyperlink w:anchor="_Toc467483167" w:history="1">
        <w:r w:rsidR="00285D77" w:rsidRPr="00A67DEE">
          <w:rPr>
            <w:rStyle w:val="Hyperlink"/>
            <w:noProof/>
          </w:rPr>
          <w:t>2.6.7</w:t>
        </w:r>
        <w:r w:rsidR="00285D77">
          <w:rPr>
            <w:rFonts w:eastAsiaTheme="minorEastAsia"/>
            <w:noProof/>
            <w:szCs w:val="22"/>
            <w:lang w:eastAsia="en-US"/>
          </w:rPr>
          <w:tab/>
        </w:r>
        <w:r w:rsidR="00285D77" w:rsidRPr="00A67DEE">
          <w:rPr>
            <w:rStyle w:val="Hyperlink"/>
            <w:noProof/>
          </w:rPr>
          <w:t>Architectural Principles</w:t>
        </w:r>
        <w:r w:rsidR="00285D77">
          <w:rPr>
            <w:noProof/>
            <w:webHidden/>
          </w:rPr>
          <w:tab/>
        </w:r>
        <w:r w:rsidR="00285D77">
          <w:rPr>
            <w:noProof/>
            <w:webHidden/>
          </w:rPr>
          <w:fldChar w:fldCharType="begin"/>
        </w:r>
        <w:r w:rsidR="00285D77">
          <w:rPr>
            <w:noProof/>
            <w:webHidden/>
          </w:rPr>
          <w:instrText xml:space="preserve"> PAGEREF _Toc467483167 \h </w:instrText>
        </w:r>
        <w:r w:rsidR="00285D77">
          <w:rPr>
            <w:noProof/>
            <w:webHidden/>
          </w:rPr>
        </w:r>
        <w:r w:rsidR="00285D77">
          <w:rPr>
            <w:noProof/>
            <w:webHidden/>
          </w:rPr>
          <w:fldChar w:fldCharType="separate"/>
        </w:r>
        <w:r w:rsidR="00285D77">
          <w:rPr>
            <w:noProof/>
            <w:webHidden/>
          </w:rPr>
          <w:t>38</w:t>
        </w:r>
        <w:r w:rsidR="00285D77">
          <w:rPr>
            <w:noProof/>
            <w:webHidden/>
          </w:rPr>
          <w:fldChar w:fldCharType="end"/>
        </w:r>
      </w:hyperlink>
    </w:p>
    <w:p w14:paraId="3C37704B" w14:textId="77777777" w:rsidR="00285D77" w:rsidRDefault="00B47EEC">
      <w:pPr>
        <w:pStyle w:val="TOC3"/>
        <w:rPr>
          <w:rFonts w:eastAsiaTheme="minorEastAsia"/>
          <w:noProof/>
          <w:szCs w:val="22"/>
          <w:lang w:eastAsia="en-US"/>
        </w:rPr>
      </w:pPr>
      <w:hyperlink w:anchor="_Toc467483168" w:history="1">
        <w:r w:rsidR="00285D77" w:rsidRPr="00A67DEE">
          <w:rPr>
            <w:rStyle w:val="Hyperlink"/>
            <w:noProof/>
          </w:rPr>
          <w:t>2.6.8</w:t>
        </w:r>
        <w:r w:rsidR="00285D77">
          <w:rPr>
            <w:rFonts w:eastAsiaTheme="minorEastAsia"/>
            <w:noProof/>
            <w:szCs w:val="22"/>
            <w:lang w:eastAsia="en-US"/>
          </w:rPr>
          <w:tab/>
        </w:r>
        <w:r w:rsidR="00285D77" w:rsidRPr="00A67DEE">
          <w:rPr>
            <w:rStyle w:val="Hyperlink"/>
            <w:noProof/>
          </w:rPr>
          <w:t>Supporting geographically distributed VA System Topology</w:t>
        </w:r>
        <w:r w:rsidR="00285D77">
          <w:rPr>
            <w:noProof/>
            <w:webHidden/>
          </w:rPr>
          <w:tab/>
        </w:r>
        <w:r w:rsidR="00285D77">
          <w:rPr>
            <w:noProof/>
            <w:webHidden/>
          </w:rPr>
          <w:fldChar w:fldCharType="begin"/>
        </w:r>
        <w:r w:rsidR="00285D77">
          <w:rPr>
            <w:noProof/>
            <w:webHidden/>
          </w:rPr>
          <w:instrText xml:space="preserve"> PAGEREF _Toc467483168 \h </w:instrText>
        </w:r>
        <w:r w:rsidR="00285D77">
          <w:rPr>
            <w:noProof/>
            <w:webHidden/>
          </w:rPr>
        </w:r>
        <w:r w:rsidR="00285D77">
          <w:rPr>
            <w:noProof/>
            <w:webHidden/>
          </w:rPr>
          <w:fldChar w:fldCharType="separate"/>
        </w:r>
        <w:r w:rsidR="00285D77">
          <w:rPr>
            <w:noProof/>
            <w:webHidden/>
          </w:rPr>
          <w:t>40</w:t>
        </w:r>
        <w:r w:rsidR="00285D77">
          <w:rPr>
            <w:noProof/>
            <w:webHidden/>
          </w:rPr>
          <w:fldChar w:fldCharType="end"/>
        </w:r>
      </w:hyperlink>
    </w:p>
    <w:p w14:paraId="35DBC5E3" w14:textId="77777777" w:rsidR="00285D77" w:rsidRDefault="00B47EEC">
      <w:pPr>
        <w:pStyle w:val="TOC3"/>
        <w:rPr>
          <w:rFonts w:eastAsiaTheme="minorEastAsia"/>
          <w:noProof/>
          <w:szCs w:val="22"/>
          <w:lang w:eastAsia="en-US"/>
        </w:rPr>
      </w:pPr>
      <w:hyperlink w:anchor="_Toc467483169" w:history="1">
        <w:r w:rsidR="00285D77" w:rsidRPr="00A67DEE">
          <w:rPr>
            <w:rStyle w:val="Hyperlink"/>
            <w:noProof/>
          </w:rPr>
          <w:t>2.6.9</w:t>
        </w:r>
        <w:r w:rsidR="00285D77">
          <w:rPr>
            <w:rFonts w:eastAsiaTheme="minorEastAsia"/>
            <w:noProof/>
            <w:szCs w:val="22"/>
            <w:lang w:eastAsia="en-US"/>
          </w:rPr>
          <w:tab/>
        </w:r>
        <w:r w:rsidR="00285D77" w:rsidRPr="00A67DEE">
          <w:rPr>
            <w:rStyle w:val="Hyperlink"/>
            <w:noProof/>
          </w:rPr>
          <w:t>Non-Functional Requirements</w:t>
        </w:r>
        <w:r w:rsidR="00285D77">
          <w:rPr>
            <w:noProof/>
            <w:webHidden/>
          </w:rPr>
          <w:tab/>
        </w:r>
        <w:r w:rsidR="00285D77">
          <w:rPr>
            <w:noProof/>
            <w:webHidden/>
          </w:rPr>
          <w:fldChar w:fldCharType="begin"/>
        </w:r>
        <w:r w:rsidR="00285D77">
          <w:rPr>
            <w:noProof/>
            <w:webHidden/>
          </w:rPr>
          <w:instrText xml:space="preserve"> PAGEREF _Toc467483169 \h </w:instrText>
        </w:r>
        <w:r w:rsidR="00285D77">
          <w:rPr>
            <w:noProof/>
            <w:webHidden/>
          </w:rPr>
        </w:r>
        <w:r w:rsidR="00285D77">
          <w:rPr>
            <w:noProof/>
            <w:webHidden/>
          </w:rPr>
          <w:fldChar w:fldCharType="separate"/>
        </w:r>
        <w:r w:rsidR="00285D77">
          <w:rPr>
            <w:noProof/>
            <w:webHidden/>
          </w:rPr>
          <w:t>45</w:t>
        </w:r>
        <w:r w:rsidR="00285D77">
          <w:rPr>
            <w:noProof/>
            <w:webHidden/>
          </w:rPr>
          <w:fldChar w:fldCharType="end"/>
        </w:r>
      </w:hyperlink>
    </w:p>
    <w:p w14:paraId="4B436ABC" w14:textId="77777777" w:rsidR="00285D77" w:rsidRDefault="00B47EEC">
      <w:pPr>
        <w:pStyle w:val="TOC3"/>
        <w:rPr>
          <w:rFonts w:eastAsiaTheme="minorEastAsia"/>
          <w:noProof/>
          <w:szCs w:val="22"/>
          <w:lang w:eastAsia="en-US"/>
        </w:rPr>
      </w:pPr>
      <w:hyperlink w:anchor="_Toc467483170" w:history="1">
        <w:r w:rsidR="00285D77" w:rsidRPr="00A67DEE">
          <w:rPr>
            <w:rStyle w:val="Hyperlink"/>
            <w:noProof/>
          </w:rPr>
          <w:t>2.6.10</w:t>
        </w:r>
        <w:r w:rsidR="00285D77">
          <w:rPr>
            <w:rFonts w:eastAsiaTheme="minorEastAsia"/>
            <w:noProof/>
            <w:szCs w:val="22"/>
            <w:lang w:eastAsia="en-US"/>
          </w:rPr>
          <w:tab/>
        </w:r>
        <w:r w:rsidR="00285D77" w:rsidRPr="00A67DEE">
          <w:rPr>
            <w:rStyle w:val="Hyperlink"/>
            <w:noProof/>
          </w:rPr>
          <w:t>Capacity, Load, and Performance</w:t>
        </w:r>
        <w:r w:rsidR="00285D77">
          <w:rPr>
            <w:noProof/>
            <w:webHidden/>
          </w:rPr>
          <w:tab/>
        </w:r>
        <w:r w:rsidR="00285D77">
          <w:rPr>
            <w:noProof/>
            <w:webHidden/>
          </w:rPr>
          <w:fldChar w:fldCharType="begin"/>
        </w:r>
        <w:r w:rsidR="00285D77">
          <w:rPr>
            <w:noProof/>
            <w:webHidden/>
          </w:rPr>
          <w:instrText xml:space="preserve"> PAGEREF _Toc467483170 \h </w:instrText>
        </w:r>
        <w:r w:rsidR="00285D77">
          <w:rPr>
            <w:noProof/>
            <w:webHidden/>
          </w:rPr>
        </w:r>
        <w:r w:rsidR="00285D77">
          <w:rPr>
            <w:noProof/>
            <w:webHidden/>
          </w:rPr>
          <w:fldChar w:fldCharType="separate"/>
        </w:r>
        <w:r w:rsidR="00285D77">
          <w:rPr>
            <w:noProof/>
            <w:webHidden/>
          </w:rPr>
          <w:t>47</w:t>
        </w:r>
        <w:r w:rsidR="00285D77">
          <w:rPr>
            <w:noProof/>
            <w:webHidden/>
          </w:rPr>
          <w:fldChar w:fldCharType="end"/>
        </w:r>
      </w:hyperlink>
    </w:p>
    <w:p w14:paraId="74627CE5" w14:textId="77777777" w:rsidR="00285D77" w:rsidRDefault="00B47EEC">
      <w:pPr>
        <w:pStyle w:val="TOC3"/>
        <w:rPr>
          <w:rFonts w:eastAsiaTheme="minorEastAsia"/>
          <w:noProof/>
          <w:szCs w:val="22"/>
          <w:lang w:eastAsia="en-US"/>
        </w:rPr>
      </w:pPr>
      <w:hyperlink w:anchor="_Toc467483171" w:history="1">
        <w:r w:rsidR="00285D77" w:rsidRPr="00A67DEE">
          <w:rPr>
            <w:rStyle w:val="Hyperlink"/>
            <w:noProof/>
          </w:rPr>
          <w:t>2.6.11</w:t>
        </w:r>
        <w:r w:rsidR="00285D77">
          <w:rPr>
            <w:rFonts w:eastAsiaTheme="minorEastAsia"/>
            <w:noProof/>
            <w:szCs w:val="22"/>
            <w:lang w:eastAsia="en-US"/>
          </w:rPr>
          <w:tab/>
        </w:r>
        <w:r w:rsidR="00285D77" w:rsidRPr="00A67DEE">
          <w:rPr>
            <w:rStyle w:val="Hyperlink"/>
            <w:noProof/>
          </w:rPr>
          <w:t>Security</w:t>
        </w:r>
        <w:r w:rsidR="00285D77">
          <w:rPr>
            <w:noProof/>
            <w:webHidden/>
          </w:rPr>
          <w:tab/>
        </w:r>
        <w:r w:rsidR="00285D77">
          <w:rPr>
            <w:noProof/>
            <w:webHidden/>
          </w:rPr>
          <w:fldChar w:fldCharType="begin"/>
        </w:r>
        <w:r w:rsidR="00285D77">
          <w:rPr>
            <w:noProof/>
            <w:webHidden/>
          </w:rPr>
          <w:instrText xml:space="preserve"> PAGEREF _Toc467483171 \h </w:instrText>
        </w:r>
        <w:r w:rsidR="00285D77">
          <w:rPr>
            <w:noProof/>
            <w:webHidden/>
          </w:rPr>
        </w:r>
        <w:r w:rsidR="00285D77">
          <w:rPr>
            <w:noProof/>
            <w:webHidden/>
          </w:rPr>
          <w:fldChar w:fldCharType="separate"/>
        </w:r>
        <w:r w:rsidR="00285D77">
          <w:rPr>
            <w:noProof/>
            <w:webHidden/>
          </w:rPr>
          <w:t>50</w:t>
        </w:r>
        <w:r w:rsidR="00285D77">
          <w:rPr>
            <w:noProof/>
            <w:webHidden/>
          </w:rPr>
          <w:fldChar w:fldCharType="end"/>
        </w:r>
      </w:hyperlink>
    </w:p>
    <w:p w14:paraId="015E4BCA" w14:textId="77777777" w:rsidR="00285D77" w:rsidRDefault="00B47EEC">
      <w:pPr>
        <w:pStyle w:val="TOC3"/>
        <w:rPr>
          <w:rFonts w:eastAsiaTheme="minorEastAsia"/>
          <w:noProof/>
          <w:szCs w:val="22"/>
          <w:lang w:eastAsia="en-US"/>
        </w:rPr>
      </w:pPr>
      <w:hyperlink w:anchor="_Toc467483172" w:history="1">
        <w:r w:rsidR="00285D77" w:rsidRPr="00A67DEE">
          <w:rPr>
            <w:rStyle w:val="Hyperlink"/>
            <w:noProof/>
          </w:rPr>
          <w:t>2.6.12</w:t>
        </w:r>
        <w:r w:rsidR="00285D77">
          <w:rPr>
            <w:rFonts w:eastAsiaTheme="minorEastAsia"/>
            <w:noProof/>
            <w:szCs w:val="22"/>
            <w:lang w:eastAsia="en-US"/>
          </w:rPr>
          <w:tab/>
        </w:r>
        <w:r w:rsidR="00285D77" w:rsidRPr="00A67DEE">
          <w:rPr>
            <w:rStyle w:val="Hyperlink"/>
            <w:noProof/>
          </w:rPr>
          <w:t>User Identity Propagation</w:t>
        </w:r>
        <w:r w:rsidR="00285D77">
          <w:rPr>
            <w:noProof/>
            <w:webHidden/>
          </w:rPr>
          <w:tab/>
        </w:r>
        <w:r w:rsidR="00285D77">
          <w:rPr>
            <w:noProof/>
            <w:webHidden/>
          </w:rPr>
          <w:fldChar w:fldCharType="begin"/>
        </w:r>
        <w:r w:rsidR="00285D77">
          <w:rPr>
            <w:noProof/>
            <w:webHidden/>
          </w:rPr>
          <w:instrText xml:space="preserve"> PAGEREF _Toc467483172 \h </w:instrText>
        </w:r>
        <w:r w:rsidR="00285D77">
          <w:rPr>
            <w:noProof/>
            <w:webHidden/>
          </w:rPr>
        </w:r>
        <w:r w:rsidR="00285D77">
          <w:rPr>
            <w:noProof/>
            <w:webHidden/>
          </w:rPr>
          <w:fldChar w:fldCharType="separate"/>
        </w:r>
        <w:r w:rsidR="00285D77">
          <w:rPr>
            <w:noProof/>
            <w:webHidden/>
          </w:rPr>
          <w:t>52</w:t>
        </w:r>
        <w:r w:rsidR="00285D77">
          <w:rPr>
            <w:noProof/>
            <w:webHidden/>
          </w:rPr>
          <w:fldChar w:fldCharType="end"/>
        </w:r>
      </w:hyperlink>
    </w:p>
    <w:p w14:paraId="198E3BC2" w14:textId="77777777" w:rsidR="00285D77" w:rsidRDefault="00B47EEC">
      <w:pPr>
        <w:pStyle w:val="TOC3"/>
        <w:rPr>
          <w:rFonts w:eastAsiaTheme="minorEastAsia"/>
          <w:noProof/>
          <w:szCs w:val="22"/>
          <w:lang w:eastAsia="en-US"/>
        </w:rPr>
      </w:pPr>
      <w:hyperlink w:anchor="_Toc467483173" w:history="1">
        <w:r w:rsidR="00285D77" w:rsidRPr="00A67DEE">
          <w:rPr>
            <w:rStyle w:val="Hyperlink"/>
            <w:noProof/>
          </w:rPr>
          <w:t>2.6.13</w:t>
        </w:r>
        <w:r w:rsidR="00285D77">
          <w:rPr>
            <w:rFonts w:eastAsiaTheme="minorEastAsia"/>
            <w:noProof/>
            <w:szCs w:val="22"/>
            <w:lang w:eastAsia="en-US"/>
          </w:rPr>
          <w:tab/>
        </w:r>
        <w:r w:rsidR="00285D77" w:rsidRPr="00A67DEE">
          <w:rPr>
            <w:rStyle w:val="Hyperlink"/>
            <w:noProof/>
          </w:rPr>
          <w:t>Availability - COOP/Disaster Recovery</w:t>
        </w:r>
        <w:r w:rsidR="00285D77">
          <w:rPr>
            <w:noProof/>
            <w:webHidden/>
          </w:rPr>
          <w:tab/>
        </w:r>
        <w:r w:rsidR="00285D77">
          <w:rPr>
            <w:noProof/>
            <w:webHidden/>
          </w:rPr>
          <w:fldChar w:fldCharType="begin"/>
        </w:r>
        <w:r w:rsidR="00285D77">
          <w:rPr>
            <w:noProof/>
            <w:webHidden/>
          </w:rPr>
          <w:instrText xml:space="preserve"> PAGEREF _Toc467483173 \h </w:instrText>
        </w:r>
        <w:r w:rsidR="00285D77">
          <w:rPr>
            <w:noProof/>
            <w:webHidden/>
          </w:rPr>
        </w:r>
        <w:r w:rsidR="00285D77">
          <w:rPr>
            <w:noProof/>
            <w:webHidden/>
          </w:rPr>
          <w:fldChar w:fldCharType="separate"/>
        </w:r>
        <w:r w:rsidR="00285D77">
          <w:rPr>
            <w:noProof/>
            <w:webHidden/>
          </w:rPr>
          <w:t>54</w:t>
        </w:r>
        <w:r w:rsidR="00285D77">
          <w:rPr>
            <w:noProof/>
            <w:webHidden/>
          </w:rPr>
          <w:fldChar w:fldCharType="end"/>
        </w:r>
      </w:hyperlink>
    </w:p>
    <w:p w14:paraId="00973DE0" w14:textId="77777777" w:rsidR="00285D77" w:rsidRDefault="00B47EEC">
      <w:pPr>
        <w:pStyle w:val="TOC3"/>
        <w:rPr>
          <w:rFonts w:eastAsiaTheme="minorEastAsia"/>
          <w:noProof/>
          <w:szCs w:val="22"/>
          <w:lang w:eastAsia="en-US"/>
        </w:rPr>
      </w:pPr>
      <w:hyperlink w:anchor="_Toc467483174" w:history="1">
        <w:r w:rsidR="00285D77" w:rsidRPr="00A67DEE">
          <w:rPr>
            <w:rStyle w:val="Hyperlink"/>
            <w:noProof/>
          </w:rPr>
          <w:t>2.6.14</w:t>
        </w:r>
        <w:r w:rsidR="00285D77">
          <w:rPr>
            <w:rFonts w:eastAsiaTheme="minorEastAsia"/>
            <w:noProof/>
            <w:szCs w:val="22"/>
            <w:lang w:eastAsia="en-US"/>
          </w:rPr>
          <w:tab/>
        </w:r>
        <w:r w:rsidR="00285D77" w:rsidRPr="00A67DEE">
          <w:rPr>
            <w:rStyle w:val="Hyperlink"/>
            <w:noProof/>
          </w:rPr>
          <w:t>Documentation</w:t>
        </w:r>
        <w:r w:rsidR="00285D77">
          <w:rPr>
            <w:noProof/>
            <w:webHidden/>
          </w:rPr>
          <w:tab/>
        </w:r>
        <w:r w:rsidR="00285D77">
          <w:rPr>
            <w:noProof/>
            <w:webHidden/>
          </w:rPr>
          <w:fldChar w:fldCharType="begin"/>
        </w:r>
        <w:r w:rsidR="00285D77">
          <w:rPr>
            <w:noProof/>
            <w:webHidden/>
          </w:rPr>
          <w:instrText xml:space="preserve"> PAGEREF _Toc467483174 \h </w:instrText>
        </w:r>
        <w:r w:rsidR="00285D77">
          <w:rPr>
            <w:noProof/>
            <w:webHidden/>
          </w:rPr>
        </w:r>
        <w:r w:rsidR="00285D77">
          <w:rPr>
            <w:noProof/>
            <w:webHidden/>
          </w:rPr>
          <w:fldChar w:fldCharType="separate"/>
        </w:r>
        <w:r w:rsidR="00285D77">
          <w:rPr>
            <w:noProof/>
            <w:webHidden/>
          </w:rPr>
          <w:t>55</w:t>
        </w:r>
        <w:r w:rsidR="00285D77">
          <w:rPr>
            <w:noProof/>
            <w:webHidden/>
          </w:rPr>
          <w:fldChar w:fldCharType="end"/>
        </w:r>
      </w:hyperlink>
    </w:p>
    <w:p w14:paraId="452D626D" w14:textId="77777777" w:rsidR="00285D77" w:rsidRDefault="00B47EEC">
      <w:pPr>
        <w:pStyle w:val="TOC3"/>
        <w:rPr>
          <w:rFonts w:eastAsiaTheme="minorEastAsia"/>
          <w:noProof/>
          <w:szCs w:val="22"/>
          <w:lang w:eastAsia="en-US"/>
        </w:rPr>
      </w:pPr>
      <w:hyperlink w:anchor="_Toc467483175" w:history="1">
        <w:r w:rsidR="00285D77" w:rsidRPr="00A67DEE">
          <w:rPr>
            <w:rStyle w:val="Hyperlink"/>
            <w:noProof/>
          </w:rPr>
          <w:t>2.6.15</w:t>
        </w:r>
        <w:r w:rsidR="00285D77">
          <w:rPr>
            <w:rFonts w:eastAsiaTheme="minorEastAsia"/>
            <w:noProof/>
            <w:szCs w:val="22"/>
            <w:lang w:eastAsia="en-US"/>
          </w:rPr>
          <w:tab/>
        </w:r>
        <w:r w:rsidR="00285D77" w:rsidRPr="00A67DEE">
          <w:rPr>
            <w:rStyle w:val="Hyperlink"/>
            <w:noProof/>
          </w:rPr>
          <w:t>Apportioning of Requirements</w:t>
        </w:r>
        <w:r w:rsidR="00285D77">
          <w:rPr>
            <w:noProof/>
            <w:webHidden/>
          </w:rPr>
          <w:tab/>
        </w:r>
        <w:r w:rsidR="00285D77">
          <w:rPr>
            <w:noProof/>
            <w:webHidden/>
          </w:rPr>
          <w:fldChar w:fldCharType="begin"/>
        </w:r>
        <w:r w:rsidR="00285D77">
          <w:rPr>
            <w:noProof/>
            <w:webHidden/>
          </w:rPr>
          <w:instrText xml:space="preserve"> PAGEREF _Toc467483175 \h </w:instrText>
        </w:r>
        <w:r w:rsidR="00285D77">
          <w:rPr>
            <w:noProof/>
            <w:webHidden/>
          </w:rPr>
        </w:r>
        <w:r w:rsidR="00285D77">
          <w:rPr>
            <w:noProof/>
            <w:webHidden/>
          </w:rPr>
          <w:fldChar w:fldCharType="separate"/>
        </w:r>
        <w:r w:rsidR="00285D77">
          <w:rPr>
            <w:noProof/>
            <w:webHidden/>
          </w:rPr>
          <w:t>56</w:t>
        </w:r>
        <w:r w:rsidR="00285D77">
          <w:rPr>
            <w:noProof/>
            <w:webHidden/>
          </w:rPr>
          <w:fldChar w:fldCharType="end"/>
        </w:r>
      </w:hyperlink>
    </w:p>
    <w:p w14:paraId="7925B996" w14:textId="77777777" w:rsidR="00285D77" w:rsidRDefault="00B47EEC">
      <w:pPr>
        <w:pStyle w:val="TOC2"/>
        <w:rPr>
          <w:rFonts w:eastAsiaTheme="minorEastAsia"/>
          <w:noProof/>
          <w:szCs w:val="22"/>
          <w:lang w:eastAsia="en-US"/>
        </w:rPr>
      </w:pPr>
      <w:hyperlink w:anchor="_Toc467483176" w:history="1">
        <w:r w:rsidR="00285D77" w:rsidRPr="00A67DEE">
          <w:rPr>
            <w:rStyle w:val="Hyperlink"/>
            <w:noProof/>
          </w:rPr>
          <w:t>2.7</w:t>
        </w:r>
        <w:r w:rsidR="00285D77">
          <w:rPr>
            <w:rFonts w:eastAsiaTheme="minorEastAsia"/>
            <w:noProof/>
            <w:szCs w:val="22"/>
            <w:lang w:eastAsia="en-US"/>
          </w:rPr>
          <w:tab/>
        </w:r>
        <w:r w:rsidR="00285D77" w:rsidRPr="00A67DEE">
          <w:rPr>
            <w:rStyle w:val="Hyperlink"/>
            <w:noProof/>
          </w:rPr>
          <w:t>Graphical User Interface (GUI) Specifications</w:t>
        </w:r>
        <w:r w:rsidR="00285D77">
          <w:rPr>
            <w:noProof/>
            <w:webHidden/>
          </w:rPr>
          <w:tab/>
        </w:r>
        <w:r w:rsidR="00285D77">
          <w:rPr>
            <w:noProof/>
            <w:webHidden/>
          </w:rPr>
          <w:fldChar w:fldCharType="begin"/>
        </w:r>
        <w:r w:rsidR="00285D77">
          <w:rPr>
            <w:noProof/>
            <w:webHidden/>
          </w:rPr>
          <w:instrText xml:space="preserve"> PAGEREF _Toc467483176 \h </w:instrText>
        </w:r>
        <w:r w:rsidR="00285D77">
          <w:rPr>
            <w:noProof/>
            <w:webHidden/>
          </w:rPr>
        </w:r>
        <w:r w:rsidR="00285D77">
          <w:rPr>
            <w:noProof/>
            <w:webHidden/>
          </w:rPr>
          <w:fldChar w:fldCharType="separate"/>
        </w:r>
        <w:r w:rsidR="00285D77">
          <w:rPr>
            <w:noProof/>
            <w:webHidden/>
          </w:rPr>
          <w:t>57</w:t>
        </w:r>
        <w:r w:rsidR="00285D77">
          <w:rPr>
            <w:noProof/>
            <w:webHidden/>
          </w:rPr>
          <w:fldChar w:fldCharType="end"/>
        </w:r>
      </w:hyperlink>
    </w:p>
    <w:p w14:paraId="374DB637" w14:textId="77777777" w:rsidR="00285D77" w:rsidRDefault="00B47EEC">
      <w:pPr>
        <w:pStyle w:val="TOC2"/>
        <w:rPr>
          <w:rFonts w:eastAsiaTheme="minorEastAsia"/>
          <w:noProof/>
          <w:szCs w:val="22"/>
          <w:lang w:eastAsia="en-US"/>
        </w:rPr>
      </w:pPr>
      <w:hyperlink w:anchor="_Toc467483177" w:history="1">
        <w:r w:rsidR="00285D77" w:rsidRPr="00A67DEE">
          <w:rPr>
            <w:rStyle w:val="Hyperlink"/>
            <w:noProof/>
          </w:rPr>
          <w:t>2.8</w:t>
        </w:r>
        <w:r w:rsidR="00285D77">
          <w:rPr>
            <w:rFonts w:eastAsiaTheme="minorEastAsia"/>
            <w:noProof/>
            <w:szCs w:val="22"/>
            <w:lang w:eastAsia="en-US"/>
          </w:rPr>
          <w:tab/>
        </w:r>
        <w:r w:rsidR="00285D77" w:rsidRPr="00A67DEE">
          <w:rPr>
            <w:rStyle w:val="Hyperlink"/>
            <w:noProof/>
          </w:rPr>
          <w:t>Multi-divisional Specifications</w:t>
        </w:r>
        <w:r w:rsidR="00285D77">
          <w:rPr>
            <w:noProof/>
            <w:webHidden/>
          </w:rPr>
          <w:tab/>
        </w:r>
        <w:r w:rsidR="00285D77">
          <w:rPr>
            <w:noProof/>
            <w:webHidden/>
          </w:rPr>
          <w:fldChar w:fldCharType="begin"/>
        </w:r>
        <w:r w:rsidR="00285D77">
          <w:rPr>
            <w:noProof/>
            <w:webHidden/>
          </w:rPr>
          <w:instrText xml:space="preserve"> PAGEREF _Toc467483177 \h </w:instrText>
        </w:r>
        <w:r w:rsidR="00285D77">
          <w:rPr>
            <w:noProof/>
            <w:webHidden/>
          </w:rPr>
        </w:r>
        <w:r w:rsidR="00285D77">
          <w:rPr>
            <w:noProof/>
            <w:webHidden/>
          </w:rPr>
          <w:fldChar w:fldCharType="separate"/>
        </w:r>
        <w:r w:rsidR="00285D77">
          <w:rPr>
            <w:noProof/>
            <w:webHidden/>
          </w:rPr>
          <w:t>60</w:t>
        </w:r>
        <w:r w:rsidR="00285D77">
          <w:rPr>
            <w:noProof/>
            <w:webHidden/>
          </w:rPr>
          <w:fldChar w:fldCharType="end"/>
        </w:r>
      </w:hyperlink>
    </w:p>
    <w:p w14:paraId="3B54263C" w14:textId="77777777" w:rsidR="00285D77" w:rsidRDefault="00B47EEC">
      <w:pPr>
        <w:pStyle w:val="TOC2"/>
        <w:rPr>
          <w:rFonts w:eastAsiaTheme="minorEastAsia"/>
          <w:noProof/>
          <w:szCs w:val="22"/>
          <w:lang w:eastAsia="en-US"/>
        </w:rPr>
      </w:pPr>
      <w:hyperlink w:anchor="_Toc467483178" w:history="1">
        <w:r w:rsidR="00285D77" w:rsidRPr="00A67DEE">
          <w:rPr>
            <w:rStyle w:val="Hyperlink"/>
            <w:noProof/>
          </w:rPr>
          <w:t>2.9</w:t>
        </w:r>
        <w:r w:rsidR="00285D77">
          <w:rPr>
            <w:rFonts w:eastAsiaTheme="minorEastAsia"/>
            <w:noProof/>
            <w:szCs w:val="22"/>
            <w:lang w:eastAsia="en-US"/>
          </w:rPr>
          <w:tab/>
        </w:r>
        <w:r w:rsidR="00285D77" w:rsidRPr="00A67DEE">
          <w:rPr>
            <w:rStyle w:val="Hyperlink"/>
            <w:noProof/>
          </w:rPr>
          <w:t>Performance Specifications</w:t>
        </w:r>
        <w:r w:rsidR="00285D77">
          <w:rPr>
            <w:noProof/>
            <w:webHidden/>
          </w:rPr>
          <w:tab/>
        </w:r>
        <w:r w:rsidR="00285D77">
          <w:rPr>
            <w:noProof/>
            <w:webHidden/>
          </w:rPr>
          <w:fldChar w:fldCharType="begin"/>
        </w:r>
        <w:r w:rsidR="00285D77">
          <w:rPr>
            <w:noProof/>
            <w:webHidden/>
          </w:rPr>
          <w:instrText xml:space="preserve"> PAGEREF _Toc467483178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264BA5DD" w14:textId="77777777" w:rsidR="00285D77" w:rsidRDefault="00B47EEC">
      <w:pPr>
        <w:pStyle w:val="TOC2"/>
        <w:rPr>
          <w:rFonts w:eastAsiaTheme="minorEastAsia"/>
          <w:noProof/>
          <w:szCs w:val="22"/>
          <w:lang w:eastAsia="en-US"/>
        </w:rPr>
      </w:pPr>
      <w:hyperlink w:anchor="_Toc467483179" w:history="1">
        <w:r w:rsidR="00285D77" w:rsidRPr="00A67DEE">
          <w:rPr>
            <w:rStyle w:val="Hyperlink"/>
            <w:noProof/>
          </w:rPr>
          <w:t>2.10</w:t>
        </w:r>
        <w:r w:rsidR="00285D77">
          <w:rPr>
            <w:rFonts w:eastAsiaTheme="minorEastAsia"/>
            <w:noProof/>
            <w:szCs w:val="22"/>
            <w:lang w:eastAsia="en-US"/>
          </w:rPr>
          <w:tab/>
        </w:r>
        <w:r w:rsidR="00285D77" w:rsidRPr="00A67DEE">
          <w:rPr>
            <w:rStyle w:val="Hyperlink"/>
            <w:noProof/>
          </w:rPr>
          <w:t>Quality Attributes Specification</w:t>
        </w:r>
        <w:r w:rsidR="00285D77">
          <w:rPr>
            <w:noProof/>
            <w:webHidden/>
          </w:rPr>
          <w:tab/>
        </w:r>
        <w:r w:rsidR="00285D77">
          <w:rPr>
            <w:noProof/>
            <w:webHidden/>
          </w:rPr>
          <w:fldChar w:fldCharType="begin"/>
        </w:r>
        <w:r w:rsidR="00285D77">
          <w:rPr>
            <w:noProof/>
            <w:webHidden/>
          </w:rPr>
          <w:instrText xml:space="preserve"> PAGEREF _Toc467483179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3F26CF80" w14:textId="77777777" w:rsidR="00285D77" w:rsidRDefault="00B47EEC">
      <w:pPr>
        <w:pStyle w:val="TOC2"/>
        <w:rPr>
          <w:rFonts w:eastAsiaTheme="minorEastAsia"/>
          <w:noProof/>
          <w:szCs w:val="22"/>
          <w:lang w:eastAsia="en-US"/>
        </w:rPr>
      </w:pPr>
      <w:hyperlink w:anchor="_Toc467483180" w:history="1">
        <w:r w:rsidR="00285D77" w:rsidRPr="00A67DEE">
          <w:rPr>
            <w:rStyle w:val="Hyperlink"/>
            <w:noProof/>
          </w:rPr>
          <w:t>2.11</w:t>
        </w:r>
        <w:r w:rsidR="00285D77">
          <w:rPr>
            <w:rFonts w:eastAsiaTheme="minorEastAsia"/>
            <w:noProof/>
            <w:szCs w:val="22"/>
            <w:lang w:eastAsia="en-US"/>
          </w:rPr>
          <w:tab/>
        </w:r>
        <w:r w:rsidR="00285D77" w:rsidRPr="00A67DEE">
          <w:rPr>
            <w:rStyle w:val="Hyperlink"/>
            <w:noProof/>
          </w:rPr>
          <w:t>Reliability Specifications</w:t>
        </w:r>
        <w:r w:rsidR="00285D77">
          <w:rPr>
            <w:noProof/>
            <w:webHidden/>
          </w:rPr>
          <w:tab/>
        </w:r>
        <w:r w:rsidR="00285D77">
          <w:rPr>
            <w:noProof/>
            <w:webHidden/>
          </w:rPr>
          <w:fldChar w:fldCharType="begin"/>
        </w:r>
        <w:r w:rsidR="00285D77">
          <w:rPr>
            <w:noProof/>
            <w:webHidden/>
          </w:rPr>
          <w:instrText xml:space="preserve"> PAGEREF _Toc467483180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4EF32E87" w14:textId="77777777" w:rsidR="00285D77" w:rsidRDefault="00B47EEC">
      <w:pPr>
        <w:pStyle w:val="TOC2"/>
        <w:rPr>
          <w:rFonts w:eastAsiaTheme="minorEastAsia"/>
          <w:noProof/>
          <w:szCs w:val="22"/>
          <w:lang w:eastAsia="en-US"/>
        </w:rPr>
      </w:pPr>
      <w:hyperlink w:anchor="_Toc467483181" w:history="1">
        <w:r w:rsidR="00285D77" w:rsidRPr="00A67DEE">
          <w:rPr>
            <w:rStyle w:val="Hyperlink"/>
            <w:noProof/>
          </w:rPr>
          <w:t>2.12</w:t>
        </w:r>
        <w:r w:rsidR="00285D77">
          <w:rPr>
            <w:rFonts w:eastAsiaTheme="minorEastAsia"/>
            <w:noProof/>
            <w:szCs w:val="22"/>
            <w:lang w:eastAsia="en-US"/>
          </w:rPr>
          <w:tab/>
        </w:r>
        <w:r w:rsidR="00285D77" w:rsidRPr="00A67DEE">
          <w:rPr>
            <w:rStyle w:val="Hyperlink"/>
            <w:noProof/>
          </w:rPr>
          <w:t>Scope Integration</w:t>
        </w:r>
        <w:r w:rsidR="00285D77">
          <w:rPr>
            <w:noProof/>
            <w:webHidden/>
          </w:rPr>
          <w:tab/>
        </w:r>
        <w:r w:rsidR="00285D77">
          <w:rPr>
            <w:noProof/>
            <w:webHidden/>
          </w:rPr>
          <w:fldChar w:fldCharType="begin"/>
        </w:r>
        <w:r w:rsidR="00285D77">
          <w:rPr>
            <w:noProof/>
            <w:webHidden/>
          </w:rPr>
          <w:instrText xml:space="preserve"> PAGEREF _Toc467483181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624CC064" w14:textId="77777777" w:rsidR="00285D77" w:rsidRDefault="00B47EEC">
      <w:pPr>
        <w:pStyle w:val="TOC2"/>
        <w:rPr>
          <w:rFonts w:eastAsiaTheme="minorEastAsia"/>
          <w:noProof/>
          <w:szCs w:val="22"/>
          <w:lang w:eastAsia="en-US"/>
        </w:rPr>
      </w:pPr>
      <w:hyperlink w:anchor="_Toc467483182" w:history="1">
        <w:r w:rsidR="00285D77" w:rsidRPr="00A67DEE">
          <w:rPr>
            <w:rStyle w:val="Hyperlink"/>
            <w:noProof/>
          </w:rPr>
          <w:t>2.13</w:t>
        </w:r>
        <w:r w:rsidR="00285D77">
          <w:rPr>
            <w:rFonts w:eastAsiaTheme="minorEastAsia"/>
            <w:noProof/>
            <w:szCs w:val="22"/>
            <w:lang w:eastAsia="en-US"/>
          </w:rPr>
          <w:tab/>
        </w:r>
        <w:r w:rsidR="00285D77" w:rsidRPr="00A67DEE">
          <w:rPr>
            <w:rStyle w:val="Hyperlink"/>
            <w:noProof/>
          </w:rPr>
          <w:t>Security Specifications</w:t>
        </w:r>
        <w:r w:rsidR="00285D77">
          <w:rPr>
            <w:noProof/>
            <w:webHidden/>
          </w:rPr>
          <w:tab/>
        </w:r>
        <w:r w:rsidR="00285D77">
          <w:rPr>
            <w:noProof/>
            <w:webHidden/>
          </w:rPr>
          <w:fldChar w:fldCharType="begin"/>
        </w:r>
        <w:r w:rsidR="00285D77">
          <w:rPr>
            <w:noProof/>
            <w:webHidden/>
          </w:rPr>
          <w:instrText xml:space="preserve"> PAGEREF _Toc467483182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357DA3E1" w14:textId="77777777" w:rsidR="00285D77" w:rsidRDefault="00B47EEC">
      <w:pPr>
        <w:pStyle w:val="TOC2"/>
        <w:rPr>
          <w:rFonts w:eastAsiaTheme="minorEastAsia"/>
          <w:noProof/>
          <w:szCs w:val="22"/>
          <w:lang w:eastAsia="en-US"/>
        </w:rPr>
      </w:pPr>
      <w:hyperlink w:anchor="_Toc467483183" w:history="1">
        <w:r w:rsidR="00285D77" w:rsidRPr="00A67DEE">
          <w:rPr>
            <w:rStyle w:val="Hyperlink"/>
            <w:noProof/>
          </w:rPr>
          <w:t>2.14</w:t>
        </w:r>
        <w:r w:rsidR="00285D77">
          <w:rPr>
            <w:rFonts w:eastAsiaTheme="minorEastAsia"/>
            <w:noProof/>
            <w:szCs w:val="22"/>
            <w:lang w:eastAsia="en-US"/>
          </w:rPr>
          <w:tab/>
        </w:r>
        <w:r w:rsidR="00285D77" w:rsidRPr="00A67DEE">
          <w:rPr>
            <w:rStyle w:val="Hyperlink"/>
            <w:noProof/>
          </w:rPr>
          <w:t>System Features</w:t>
        </w:r>
        <w:r w:rsidR="00285D77">
          <w:rPr>
            <w:noProof/>
            <w:webHidden/>
          </w:rPr>
          <w:tab/>
        </w:r>
        <w:r w:rsidR="00285D77">
          <w:rPr>
            <w:noProof/>
            <w:webHidden/>
          </w:rPr>
          <w:fldChar w:fldCharType="begin"/>
        </w:r>
        <w:r w:rsidR="00285D77">
          <w:rPr>
            <w:noProof/>
            <w:webHidden/>
          </w:rPr>
          <w:instrText xml:space="preserve"> PAGEREF _Toc467483183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3004C9A1" w14:textId="77777777" w:rsidR="00285D77" w:rsidRDefault="00B47EEC">
      <w:pPr>
        <w:pStyle w:val="TOC2"/>
        <w:rPr>
          <w:rFonts w:eastAsiaTheme="minorEastAsia"/>
          <w:noProof/>
          <w:szCs w:val="22"/>
          <w:lang w:eastAsia="en-US"/>
        </w:rPr>
      </w:pPr>
      <w:hyperlink w:anchor="_Toc467483184" w:history="1">
        <w:r w:rsidR="00285D77" w:rsidRPr="00A67DEE">
          <w:rPr>
            <w:rStyle w:val="Hyperlink"/>
            <w:noProof/>
          </w:rPr>
          <w:t>2.15</w:t>
        </w:r>
        <w:r w:rsidR="00285D77">
          <w:rPr>
            <w:rFonts w:eastAsiaTheme="minorEastAsia"/>
            <w:noProof/>
            <w:szCs w:val="22"/>
            <w:lang w:eastAsia="en-US"/>
          </w:rPr>
          <w:tab/>
        </w:r>
        <w:r w:rsidR="00285D77" w:rsidRPr="00A67DEE">
          <w:rPr>
            <w:rStyle w:val="Hyperlink"/>
            <w:noProof/>
          </w:rPr>
          <w:t>Usability Specifications</w:t>
        </w:r>
        <w:r w:rsidR="00285D77">
          <w:rPr>
            <w:noProof/>
            <w:webHidden/>
          </w:rPr>
          <w:tab/>
        </w:r>
        <w:r w:rsidR="00285D77">
          <w:rPr>
            <w:noProof/>
            <w:webHidden/>
          </w:rPr>
          <w:fldChar w:fldCharType="begin"/>
        </w:r>
        <w:r w:rsidR="00285D77">
          <w:rPr>
            <w:noProof/>
            <w:webHidden/>
          </w:rPr>
          <w:instrText xml:space="preserve"> PAGEREF _Toc467483184 \h </w:instrText>
        </w:r>
        <w:r w:rsidR="00285D77">
          <w:rPr>
            <w:noProof/>
            <w:webHidden/>
          </w:rPr>
        </w:r>
        <w:r w:rsidR="00285D77">
          <w:rPr>
            <w:noProof/>
            <w:webHidden/>
          </w:rPr>
          <w:fldChar w:fldCharType="separate"/>
        </w:r>
        <w:r w:rsidR="00285D77">
          <w:rPr>
            <w:noProof/>
            <w:webHidden/>
          </w:rPr>
          <w:t>61</w:t>
        </w:r>
        <w:r w:rsidR="00285D77">
          <w:rPr>
            <w:noProof/>
            <w:webHidden/>
          </w:rPr>
          <w:fldChar w:fldCharType="end"/>
        </w:r>
      </w:hyperlink>
    </w:p>
    <w:p w14:paraId="42B7E5A1" w14:textId="77777777" w:rsidR="00285D77" w:rsidRDefault="00B47EEC">
      <w:pPr>
        <w:pStyle w:val="TOC1"/>
        <w:rPr>
          <w:rFonts w:eastAsiaTheme="minorEastAsia"/>
          <w:b w:val="0"/>
          <w:szCs w:val="22"/>
          <w:lang w:eastAsia="en-US"/>
        </w:rPr>
      </w:pPr>
      <w:hyperlink w:anchor="_Toc467483185" w:history="1">
        <w:r w:rsidR="00285D77" w:rsidRPr="00A67DEE">
          <w:rPr>
            <w:rStyle w:val="Hyperlink"/>
          </w:rPr>
          <w:t>3</w:t>
        </w:r>
        <w:r w:rsidR="00285D77">
          <w:rPr>
            <w:rFonts w:eastAsiaTheme="minorEastAsia"/>
            <w:b w:val="0"/>
            <w:szCs w:val="22"/>
            <w:lang w:eastAsia="en-US"/>
          </w:rPr>
          <w:tab/>
        </w:r>
        <w:r w:rsidR="00285D77" w:rsidRPr="00A67DEE">
          <w:rPr>
            <w:rStyle w:val="Hyperlink"/>
          </w:rPr>
          <w:t>Purchased Components</w:t>
        </w:r>
        <w:r w:rsidR="00285D77">
          <w:rPr>
            <w:webHidden/>
          </w:rPr>
          <w:tab/>
        </w:r>
        <w:r w:rsidR="00285D77">
          <w:rPr>
            <w:webHidden/>
          </w:rPr>
          <w:fldChar w:fldCharType="begin"/>
        </w:r>
        <w:r w:rsidR="00285D77">
          <w:rPr>
            <w:webHidden/>
          </w:rPr>
          <w:instrText xml:space="preserve"> PAGEREF _Toc467483185 \h </w:instrText>
        </w:r>
        <w:r w:rsidR="00285D77">
          <w:rPr>
            <w:webHidden/>
          </w:rPr>
        </w:r>
        <w:r w:rsidR="00285D77">
          <w:rPr>
            <w:webHidden/>
          </w:rPr>
          <w:fldChar w:fldCharType="separate"/>
        </w:r>
        <w:r w:rsidR="00285D77">
          <w:rPr>
            <w:webHidden/>
          </w:rPr>
          <w:t>61</w:t>
        </w:r>
        <w:r w:rsidR="00285D77">
          <w:rPr>
            <w:webHidden/>
          </w:rPr>
          <w:fldChar w:fldCharType="end"/>
        </w:r>
      </w:hyperlink>
    </w:p>
    <w:p w14:paraId="23F1178C" w14:textId="77777777" w:rsidR="00285D77" w:rsidRDefault="00B47EEC">
      <w:pPr>
        <w:pStyle w:val="TOC1"/>
        <w:rPr>
          <w:rFonts w:eastAsiaTheme="minorEastAsia"/>
          <w:b w:val="0"/>
          <w:szCs w:val="22"/>
          <w:lang w:eastAsia="en-US"/>
        </w:rPr>
      </w:pPr>
      <w:hyperlink w:anchor="_Toc467483186" w:history="1">
        <w:r w:rsidR="00285D77" w:rsidRPr="00A67DEE">
          <w:rPr>
            <w:rStyle w:val="Hyperlink"/>
          </w:rPr>
          <w:t>4</w:t>
        </w:r>
        <w:r w:rsidR="00285D77">
          <w:rPr>
            <w:rFonts w:eastAsiaTheme="minorEastAsia"/>
            <w:b w:val="0"/>
            <w:szCs w:val="22"/>
            <w:lang w:eastAsia="en-US"/>
          </w:rPr>
          <w:tab/>
        </w:r>
        <w:r w:rsidR="00285D77" w:rsidRPr="00A67DEE">
          <w:rPr>
            <w:rStyle w:val="Hyperlink"/>
          </w:rPr>
          <w:t>Estimation</w:t>
        </w:r>
        <w:r w:rsidR="00285D77">
          <w:rPr>
            <w:webHidden/>
          </w:rPr>
          <w:tab/>
        </w:r>
        <w:r w:rsidR="00285D77">
          <w:rPr>
            <w:webHidden/>
          </w:rPr>
          <w:fldChar w:fldCharType="begin"/>
        </w:r>
        <w:r w:rsidR="00285D77">
          <w:rPr>
            <w:webHidden/>
          </w:rPr>
          <w:instrText xml:space="preserve"> PAGEREF _Toc467483186 \h </w:instrText>
        </w:r>
        <w:r w:rsidR="00285D77">
          <w:rPr>
            <w:webHidden/>
          </w:rPr>
        </w:r>
        <w:r w:rsidR="00285D77">
          <w:rPr>
            <w:webHidden/>
          </w:rPr>
          <w:fldChar w:fldCharType="separate"/>
        </w:r>
        <w:r w:rsidR="00285D77">
          <w:rPr>
            <w:webHidden/>
          </w:rPr>
          <w:t>62</w:t>
        </w:r>
        <w:r w:rsidR="00285D77">
          <w:rPr>
            <w:webHidden/>
          </w:rPr>
          <w:fldChar w:fldCharType="end"/>
        </w:r>
      </w:hyperlink>
    </w:p>
    <w:p w14:paraId="73212954" w14:textId="77777777" w:rsidR="00285D77" w:rsidRDefault="00B47EEC">
      <w:pPr>
        <w:pStyle w:val="TOC2"/>
        <w:rPr>
          <w:rFonts w:eastAsiaTheme="minorEastAsia"/>
          <w:noProof/>
          <w:szCs w:val="22"/>
          <w:lang w:eastAsia="en-US"/>
        </w:rPr>
      </w:pPr>
      <w:hyperlink w:anchor="_Toc467483187" w:history="1">
        <w:r w:rsidR="00285D77" w:rsidRPr="00A67DEE">
          <w:rPr>
            <w:rStyle w:val="Hyperlink"/>
            <w:noProof/>
          </w:rPr>
          <w:t>4.1</w:t>
        </w:r>
        <w:r w:rsidR="00285D77">
          <w:rPr>
            <w:rFonts w:eastAsiaTheme="minorEastAsia"/>
            <w:noProof/>
            <w:szCs w:val="22"/>
            <w:lang w:eastAsia="en-US"/>
          </w:rPr>
          <w:tab/>
        </w:r>
        <w:r w:rsidR="00285D77" w:rsidRPr="00A67DEE">
          <w:rPr>
            <w:rStyle w:val="Hyperlink"/>
            <w:noProof/>
          </w:rPr>
          <w:t>Project Software Functional Size and Size-Based Effort and Duration Estimate</w:t>
        </w:r>
        <w:r w:rsidR="00285D77">
          <w:rPr>
            <w:noProof/>
            <w:webHidden/>
          </w:rPr>
          <w:tab/>
        </w:r>
        <w:r w:rsidR="00285D77">
          <w:rPr>
            <w:noProof/>
            <w:webHidden/>
          </w:rPr>
          <w:fldChar w:fldCharType="begin"/>
        </w:r>
        <w:r w:rsidR="00285D77">
          <w:rPr>
            <w:noProof/>
            <w:webHidden/>
          </w:rPr>
          <w:instrText xml:space="preserve"> PAGEREF _Toc467483187 \h </w:instrText>
        </w:r>
        <w:r w:rsidR="00285D77">
          <w:rPr>
            <w:noProof/>
            <w:webHidden/>
          </w:rPr>
        </w:r>
        <w:r w:rsidR="00285D77">
          <w:rPr>
            <w:noProof/>
            <w:webHidden/>
          </w:rPr>
          <w:fldChar w:fldCharType="separate"/>
        </w:r>
        <w:r w:rsidR="00285D77">
          <w:rPr>
            <w:noProof/>
            <w:webHidden/>
          </w:rPr>
          <w:t>62</w:t>
        </w:r>
        <w:r w:rsidR="00285D77">
          <w:rPr>
            <w:noProof/>
            <w:webHidden/>
          </w:rPr>
          <w:fldChar w:fldCharType="end"/>
        </w:r>
      </w:hyperlink>
    </w:p>
    <w:p w14:paraId="5A3B62B1" w14:textId="77777777" w:rsidR="00285D77" w:rsidRDefault="00B47EEC">
      <w:pPr>
        <w:pStyle w:val="TOC3"/>
        <w:rPr>
          <w:rFonts w:eastAsiaTheme="minorEastAsia"/>
          <w:noProof/>
          <w:szCs w:val="22"/>
          <w:lang w:eastAsia="en-US"/>
        </w:rPr>
      </w:pPr>
      <w:hyperlink w:anchor="_Toc467483188" w:history="1">
        <w:r w:rsidR="00285D77" w:rsidRPr="00A67DEE">
          <w:rPr>
            <w:rStyle w:val="Hyperlink"/>
            <w:noProof/>
          </w:rPr>
          <w:t>4.1.1</w:t>
        </w:r>
        <w:r w:rsidR="00285D77">
          <w:rPr>
            <w:rFonts w:eastAsiaTheme="minorEastAsia"/>
            <w:noProof/>
            <w:szCs w:val="22"/>
            <w:lang w:eastAsia="en-US"/>
          </w:rPr>
          <w:tab/>
        </w:r>
        <w:r w:rsidR="00285D77" w:rsidRPr="00A67DEE">
          <w:rPr>
            <w:rStyle w:val="Hyperlink"/>
            <w:noProof/>
          </w:rPr>
          <w:t>Application</w:t>
        </w:r>
        <w:r w:rsidR="00285D77">
          <w:rPr>
            <w:noProof/>
            <w:webHidden/>
          </w:rPr>
          <w:tab/>
        </w:r>
        <w:r w:rsidR="00285D77">
          <w:rPr>
            <w:noProof/>
            <w:webHidden/>
          </w:rPr>
          <w:fldChar w:fldCharType="begin"/>
        </w:r>
        <w:r w:rsidR="00285D77">
          <w:rPr>
            <w:noProof/>
            <w:webHidden/>
          </w:rPr>
          <w:instrText xml:space="preserve"> PAGEREF _Toc467483188 \h </w:instrText>
        </w:r>
        <w:r w:rsidR="00285D77">
          <w:rPr>
            <w:noProof/>
            <w:webHidden/>
          </w:rPr>
        </w:r>
        <w:r w:rsidR="00285D77">
          <w:rPr>
            <w:noProof/>
            <w:webHidden/>
          </w:rPr>
          <w:fldChar w:fldCharType="separate"/>
        </w:r>
        <w:r w:rsidR="00285D77">
          <w:rPr>
            <w:noProof/>
            <w:webHidden/>
          </w:rPr>
          <w:t>62</w:t>
        </w:r>
        <w:r w:rsidR="00285D77">
          <w:rPr>
            <w:noProof/>
            <w:webHidden/>
          </w:rPr>
          <w:fldChar w:fldCharType="end"/>
        </w:r>
      </w:hyperlink>
    </w:p>
    <w:p w14:paraId="3345FEC9" w14:textId="77777777" w:rsidR="00285D77" w:rsidRDefault="00B47EEC">
      <w:pPr>
        <w:pStyle w:val="TOC1"/>
        <w:rPr>
          <w:rFonts w:eastAsiaTheme="minorEastAsia"/>
          <w:b w:val="0"/>
          <w:szCs w:val="22"/>
          <w:lang w:eastAsia="en-US"/>
        </w:rPr>
      </w:pPr>
      <w:hyperlink w:anchor="_Toc467483189" w:history="1">
        <w:r w:rsidR="00285D77" w:rsidRPr="00A67DEE">
          <w:rPr>
            <w:rStyle w:val="Hyperlink"/>
          </w:rPr>
          <w:t>5</w:t>
        </w:r>
        <w:r w:rsidR="00285D77">
          <w:rPr>
            <w:rFonts w:eastAsiaTheme="minorEastAsia"/>
            <w:b w:val="0"/>
            <w:szCs w:val="22"/>
            <w:lang w:eastAsia="en-US"/>
          </w:rPr>
          <w:tab/>
        </w:r>
        <w:r w:rsidR="00285D77" w:rsidRPr="00A67DEE">
          <w:rPr>
            <w:rStyle w:val="Hyperlink"/>
          </w:rPr>
          <w:t>Approval Signatures</w:t>
        </w:r>
        <w:r w:rsidR="00285D77">
          <w:rPr>
            <w:webHidden/>
          </w:rPr>
          <w:tab/>
        </w:r>
        <w:r w:rsidR="00285D77">
          <w:rPr>
            <w:webHidden/>
          </w:rPr>
          <w:fldChar w:fldCharType="begin"/>
        </w:r>
        <w:r w:rsidR="00285D77">
          <w:rPr>
            <w:webHidden/>
          </w:rPr>
          <w:instrText xml:space="preserve"> PAGEREF _Toc467483189 \h </w:instrText>
        </w:r>
        <w:r w:rsidR="00285D77">
          <w:rPr>
            <w:webHidden/>
          </w:rPr>
        </w:r>
        <w:r w:rsidR="00285D77">
          <w:rPr>
            <w:webHidden/>
          </w:rPr>
          <w:fldChar w:fldCharType="separate"/>
        </w:r>
        <w:r w:rsidR="00285D77">
          <w:rPr>
            <w:webHidden/>
          </w:rPr>
          <w:t>65</w:t>
        </w:r>
        <w:r w:rsidR="00285D77">
          <w:rPr>
            <w:webHidden/>
          </w:rPr>
          <w:fldChar w:fldCharType="end"/>
        </w:r>
      </w:hyperlink>
    </w:p>
    <w:p w14:paraId="1F4C40BC" w14:textId="77777777" w:rsidR="00285D77" w:rsidRDefault="00B47EEC">
      <w:pPr>
        <w:pStyle w:val="TOC1"/>
        <w:rPr>
          <w:rFonts w:eastAsiaTheme="minorEastAsia"/>
          <w:b w:val="0"/>
          <w:szCs w:val="22"/>
          <w:lang w:eastAsia="en-US"/>
        </w:rPr>
      </w:pPr>
      <w:hyperlink w:anchor="_Toc467483190" w:history="1">
        <w:r w:rsidR="00285D77" w:rsidRPr="00A67DEE">
          <w:rPr>
            <w:rStyle w:val="Hyperlink"/>
          </w:rPr>
          <w:t>6</w:t>
        </w:r>
        <w:r w:rsidR="00285D77">
          <w:rPr>
            <w:rFonts w:eastAsiaTheme="minorEastAsia"/>
            <w:b w:val="0"/>
            <w:szCs w:val="22"/>
            <w:lang w:eastAsia="en-US"/>
          </w:rPr>
          <w:tab/>
        </w:r>
        <w:r w:rsidR="00285D77" w:rsidRPr="00A67DEE">
          <w:rPr>
            <w:rStyle w:val="Hyperlink"/>
          </w:rPr>
          <w:t>Appendix A—Non-Functional Requirements</w:t>
        </w:r>
        <w:r w:rsidR="00285D77">
          <w:rPr>
            <w:webHidden/>
          </w:rPr>
          <w:tab/>
        </w:r>
        <w:r w:rsidR="00285D77">
          <w:rPr>
            <w:webHidden/>
          </w:rPr>
          <w:fldChar w:fldCharType="begin"/>
        </w:r>
        <w:r w:rsidR="00285D77">
          <w:rPr>
            <w:webHidden/>
          </w:rPr>
          <w:instrText xml:space="preserve"> PAGEREF _Toc467483190 \h </w:instrText>
        </w:r>
        <w:r w:rsidR="00285D77">
          <w:rPr>
            <w:webHidden/>
          </w:rPr>
        </w:r>
        <w:r w:rsidR="00285D77">
          <w:rPr>
            <w:webHidden/>
          </w:rPr>
          <w:fldChar w:fldCharType="separate"/>
        </w:r>
        <w:r w:rsidR="00285D77">
          <w:rPr>
            <w:webHidden/>
          </w:rPr>
          <w:t>66</w:t>
        </w:r>
        <w:r w:rsidR="00285D77">
          <w:rPr>
            <w:webHidden/>
          </w:rPr>
          <w:fldChar w:fldCharType="end"/>
        </w:r>
      </w:hyperlink>
    </w:p>
    <w:p w14:paraId="4B5C2C5C" w14:textId="77777777" w:rsidR="00285D77" w:rsidRDefault="00B47EEC">
      <w:pPr>
        <w:pStyle w:val="TOC2"/>
        <w:rPr>
          <w:rFonts w:eastAsiaTheme="minorEastAsia"/>
          <w:noProof/>
          <w:szCs w:val="22"/>
          <w:lang w:eastAsia="en-US"/>
        </w:rPr>
      </w:pPr>
      <w:hyperlink w:anchor="_Toc467483191" w:history="1">
        <w:r w:rsidR="00285D77" w:rsidRPr="00A67DEE">
          <w:rPr>
            <w:rStyle w:val="Hyperlink"/>
            <w:noProof/>
          </w:rPr>
          <w:t>6.1</w:t>
        </w:r>
        <w:r w:rsidR="00285D77">
          <w:rPr>
            <w:rFonts w:eastAsiaTheme="minorEastAsia"/>
            <w:noProof/>
            <w:szCs w:val="22"/>
            <w:lang w:eastAsia="en-US"/>
          </w:rPr>
          <w:tab/>
        </w:r>
        <w:r w:rsidR="00285D77" w:rsidRPr="00A67DEE">
          <w:rPr>
            <w:rStyle w:val="Hyperlink"/>
            <w:noProof/>
          </w:rPr>
          <w:t>System Performance Reporting Requirements</w:t>
        </w:r>
        <w:r w:rsidR="00285D77">
          <w:rPr>
            <w:noProof/>
            <w:webHidden/>
          </w:rPr>
          <w:tab/>
        </w:r>
        <w:r w:rsidR="00285D77">
          <w:rPr>
            <w:noProof/>
            <w:webHidden/>
          </w:rPr>
          <w:fldChar w:fldCharType="begin"/>
        </w:r>
        <w:r w:rsidR="00285D77">
          <w:rPr>
            <w:noProof/>
            <w:webHidden/>
          </w:rPr>
          <w:instrText xml:space="preserve"> PAGEREF _Toc467483191 \h </w:instrText>
        </w:r>
        <w:r w:rsidR="00285D77">
          <w:rPr>
            <w:noProof/>
            <w:webHidden/>
          </w:rPr>
        </w:r>
        <w:r w:rsidR="00285D77">
          <w:rPr>
            <w:noProof/>
            <w:webHidden/>
          </w:rPr>
          <w:fldChar w:fldCharType="separate"/>
        </w:r>
        <w:r w:rsidR="00285D77">
          <w:rPr>
            <w:noProof/>
            <w:webHidden/>
          </w:rPr>
          <w:t>66</w:t>
        </w:r>
        <w:r w:rsidR="00285D77">
          <w:rPr>
            <w:noProof/>
            <w:webHidden/>
          </w:rPr>
          <w:fldChar w:fldCharType="end"/>
        </w:r>
      </w:hyperlink>
    </w:p>
    <w:p w14:paraId="2A1EAAE0" w14:textId="77777777" w:rsidR="00285D77" w:rsidRDefault="00B47EEC">
      <w:pPr>
        <w:pStyle w:val="TOC2"/>
        <w:rPr>
          <w:rFonts w:eastAsiaTheme="minorEastAsia"/>
          <w:noProof/>
          <w:szCs w:val="22"/>
          <w:lang w:eastAsia="en-US"/>
        </w:rPr>
      </w:pPr>
      <w:hyperlink w:anchor="_Toc467483192" w:history="1">
        <w:r w:rsidR="00285D77" w:rsidRPr="00A67DEE">
          <w:rPr>
            <w:rStyle w:val="Hyperlink"/>
            <w:noProof/>
          </w:rPr>
          <w:t>6.2</w:t>
        </w:r>
        <w:r w:rsidR="00285D77">
          <w:rPr>
            <w:rFonts w:eastAsiaTheme="minorEastAsia"/>
            <w:noProof/>
            <w:szCs w:val="22"/>
            <w:lang w:eastAsia="en-US"/>
          </w:rPr>
          <w:tab/>
        </w:r>
        <w:r w:rsidR="00285D77" w:rsidRPr="00A67DEE">
          <w:rPr>
            <w:rStyle w:val="Hyperlink"/>
            <w:noProof/>
          </w:rPr>
          <w:t>Operational Environment Requirements</w:t>
        </w:r>
        <w:r w:rsidR="00285D77">
          <w:rPr>
            <w:noProof/>
            <w:webHidden/>
          </w:rPr>
          <w:tab/>
        </w:r>
        <w:r w:rsidR="00285D77">
          <w:rPr>
            <w:noProof/>
            <w:webHidden/>
          </w:rPr>
          <w:fldChar w:fldCharType="begin"/>
        </w:r>
        <w:r w:rsidR="00285D77">
          <w:rPr>
            <w:noProof/>
            <w:webHidden/>
          </w:rPr>
          <w:instrText xml:space="preserve"> PAGEREF _Toc467483192 \h </w:instrText>
        </w:r>
        <w:r w:rsidR="00285D77">
          <w:rPr>
            <w:noProof/>
            <w:webHidden/>
          </w:rPr>
        </w:r>
        <w:r w:rsidR="00285D77">
          <w:rPr>
            <w:noProof/>
            <w:webHidden/>
          </w:rPr>
          <w:fldChar w:fldCharType="separate"/>
        </w:r>
        <w:r w:rsidR="00285D77">
          <w:rPr>
            <w:noProof/>
            <w:webHidden/>
          </w:rPr>
          <w:t>66</w:t>
        </w:r>
        <w:r w:rsidR="00285D77">
          <w:rPr>
            <w:noProof/>
            <w:webHidden/>
          </w:rPr>
          <w:fldChar w:fldCharType="end"/>
        </w:r>
      </w:hyperlink>
    </w:p>
    <w:p w14:paraId="758E2AF7" w14:textId="77777777" w:rsidR="00285D77" w:rsidRDefault="00B47EEC">
      <w:pPr>
        <w:pStyle w:val="TOC2"/>
        <w:rPr>
          <w:rFonts w:eastAsiaTheme="minorEastAsia"/>
          <w:noProof/>
          <w:szCs w:val="22"/>
          <w:lang w:eastAsia="en-US"/>
        </w:rPr>
      </w:pPr>
      <w:hyperlink w:anchor="_Toc467483193" w:history="1">
        <w:r w:rsidR="00285D77" w:rsidRPr="00A67DEE">
          <w:rPr>
            <w:rStyle w:val="Hyperlink"/>
            <w:noProof/>
          </w:rPr>
          <w:t>6.3</w:t>
        </w:r>
        <w:r w:rsidR="00285D77">
          <w:rPr>
            <w:rFonts w:eastAsiaTheme="minorEastAsia"/>
            <w:noProof/>
            <w:szCs w:val="22"/>
            <w:lang w:eastAsia="en-US"/>
          </w:rPr>
          <w:tab/>
        </w:r>
        <w:r w:rsidR="00285D77" w:rsidRPr="00A67DEE">
          <w:rPr>
            <w:rStyle w:val="Hyperlink"/>
            <w:noProof/>
          </w:rPr>
          <w:t>Documentation Requirements</w:t>
        </w:r>
        <w:r w:rsidR="00285D77">
          <w:rPr>
            <w:noProof/>
            <w:webHidden/>
          </w:rPr>
          <w:tab/>
        </w:r>
        <w:r w:rsidR="00285D77">
          <w:rPr>
            <w:noProof/>
            <w:webHidden/>
          </w:rPr>
          <w:fldChar w:fldCharType="begin"/>
        </w:r>
        <w:r w:rsidR="00285D77">
          <w:rPr>
            <w:noProof/>
            <w:webHidden/>
          </w:rPr>
          <w:instrText xml:space="preserve"> PAGEREF _Toc467483193 \h </w:instrText>
        </w:r>
        <w:r w:rsidR="00285D77">
          <w:rPr>
            <w:noProof/>
            <w:webHidden/>
          </w:rPr>
        </w:r>
        <w:r w:rsidR="00285D77">
          <w:rPr>
            <w:noProof/>
            <w:webHidden/>
          </w:rPr>
          <w:fldChar w:fldCharType="separate"/>
        </w:r>
        <w:r w:rsidR="00285D77">
          <w:rPr>
            <w:noProof/>
            <w:webHidden/>
          </w:rPr>
          <w:t>67</w:t>
        </w:r>
        <w:r w:rsidR="00285D77">
          <w:rPr>
            <w:noProof/>
            <w:webHidden/>
          </w:rPr>
          <w:fldChar w:fldCharType="end"/>
        </w:r>
      </w:hyperlink>
    </w:p>
    <w:p w14:paraId="6A132C88" w14:textId="77777777" w:rsidR="00285D77" w:rsidRDefault="00B47EEC">
      <w:pPr>
        <w:pStyle w:val="TOC2"/>
        <w:rPr>
          <w:rFonts w:eastAsiaTheme="minorEastAsia"/>
          <w:noProof/>
          <w:szCs w:val="22"/>
          <w:lang w:eastAsia="en-US"/>
        </w:rPr>
      </w:pPr>
      <w:hyperlink w:anchor="_Toc467483194" w:history="1">
        <w:r w:rsidR="00285D77" w:rsidRPr="00A67DEE">
          <w:rPr>
            <w:rStyle w:val="Hyperlink"/>
            <w:noProof/>
          </w:rPr>
          <w:t>6.4</w:t>
        </w:r>
        <w:r w:rsidR="00285D77">
          <w:rPr>
            <w:rFonts w:eastAsiaTheme="minorEastAsia"/>
            <w:noProof/>
            <w:szCs w:val="22"/>
            <w:lang w:eastAsia="en-US"/>
          </w:rPr>
          <w:tab/>
        </w:r>
        <w:r w:rsidR="00285D77" w:rsidRPr="00A67DEE">
          <w:rPr>
            <w:rStyle w:val="Hyperlink"/>
            <w:noProof/>
          </w:rPr>
          <w:t>Implementation Requirements</w:t>
        </w:r>
        <w:r w:rsidR="00285D77">
          <w:rPr>
            <w:noProof/>
            <w:webHidden/>
          </w:rPr>
          <w:tab/>
        </w:r>
        <w:r w:rsidR="00285D77">
          <w:rPr>
            <w:noProof/>
            <w:webHidden/>
          </w:rPr>
          <w:fldChar w:fldCharType="begin"/>
        </w:r>
        <w:r w:rsidR="00285D77">
          <w:rPr>
            <w:noProof/>
            <w:webHidden/>
          </w:rPr>
          <w:instrText xml:space="preserve"> PAGEREF _Toc467483194 \h </w:instrText>
        </w:r>
        <w:r w:rsidR="00285D77">
          <w:rPr>
            <w:noProof/>
            <w:webHidden/>
          </w:rPr>
        </w:r>
        <w:r w:rsidR="00285D77">
          <w:rPr>
            <w:noProof/>
            <w:webHidden/>
          </w:rPr>
          <w:fldChar w:fldCharType="separate"/>
        </w:r>
        <w:r w:rsidR="00285D77">
          <w:rPr>
            <w:noProof/>
            <w:webHidden/>
          </w:rPr>
          <w:t>67</w:t>
        </w:r>
        <w:r w:rsidR="00285D77">
          <w:rPr>
            <w:noProof/>
            <w:webHidden/>
          </w:rPr>
          <w:fldChar w:fldCharType="end"/>
        </w:r>
      </w:hyperlink>
    </w:p>
    <w:p w14:paraId="7CA03F56" w14:textId="77777777" w:rsidR="00285D77" w:rsidRDefault="00B47EEC">
      <w:pPr>
        <w:pStyle w:val="TOC2"/>
        <w:rPr>
          <w:rFonts w:eastAsiaTheme="minorEastAsia"/>
          <w:noProof/>
          <w:szCs w:val="22"/>
          <w:lang w:eastAsia="en-US"/>
        </w:rPr>
      </w:pPr>
      <w:hyperlink w:anchor="_Toc467483195" w:history="1">
        <w:r w:rsidR="00285D77" w:rsidRPr="00A67DEE">
          <w:rPr>
            <w:rStyle w:val="Hyperlink"/>
            <w:noProof/>
          </w:rPr>
          <w:t>6.5</w:t>
        </w:r>
        <w:r w:rsidR="00285D77">
          <w:rPr>
            <w:rFonts w:eastAsiaTheme="minorEastAsia"/>
            <w:noProof/>
            <w:szCs w:val="22"/>
            <w:lang w:eastAsia="en-US"/>
          </w:rPr>
          <w:tab/>
        </w:r>
        <w:r w:rsidR="00285D77" w:rsidRPr="00A67DEE">
          <w:rPr>
            <w:rStyle w:val="Hyperlink"/>
            <w:noProof/>
          </w:rPr>
          <w:t>Data Protection/Back-up/Archive Requirements</w:t>
        </w:r>
        <w:r w:rsidR="00285D77">
          <w:rPr>
            <w:noProof/>
            <w:webHidden/>
          </w:rPr>
          <w:tab/>
        </w:r>
        <w:r w:rsidR="00285D77">
          <w:rPr>
            <w:noProof/>
            <w:webHidden/>
          </w:rPr>
          <w:fldChar w:fldCharType="begin"/>
        </w:r>
        <w:r w:rsidR="00285D77">
          <w:rPr>
            <w:noProof/>
            <w:webHidden/>
          </w:rPr>
          <w:instrText xml:space="preserve"> PAGEREF _Toc467483195 \h </w:instrText>
        </w:r>
        <w:r w:rsidR="00285D77">
          <w:rPr>
            <w:noProof/>
            <w:webHidden/>
          </w:rPr>
        </w:r>
        <w:r w:rsidR="00285D77">
          <w:rPr>
            <w:noProof/>
            <w:webHidden/>
          </w:rPr>
          <w:fldChar w:fldCharType="separate"/>
        </w:r>
        <w:r w:rsidR="00285D77">
          <w:rPr>
            <w:noProof/>
            <w:webHidden/>
          </w:rPr>
          <w:t>68</w:t>
        </w:r>
        <w:r w:rsidR="00285D77">
          <w:rPr>
            <w:noProof/>
            <w:webHidden/>
          </w:rPr>
          <w:fldChar w:fldCharType="end"/>
        </w:r>
      </w:hyperlink>
    </w:p>
    <w:p w14:paraId="2AAAAF98" w14:textId="77777777" w:rsidR="00285D77" w:rsidRDefault="00B47EEC">
      <w:pPr>
        <w:pStyle w:val="TOC2"/>
        <w:rPr>
          <w:rFonts w:eastAsiaTheme="minorEastAsia"/>
          <w:noProof/>
          <w:szCs w:val="22"/>
          <w:lang w:eastAsia="en-US"/>
        </w:rPr>
      </w:pPr>
      <w:hyperlink w:anchor="_Toc467483196" w:history="1">
        <w:r w:rsidR="00285D77" w:rsidRPr="00A67DEE">
          <w:rPr>
            <w:rStyle w:val="Hyperlink"/>
            <w:noProof/>
          </w:rPr>
          <w:t>6.6</w:t>
        </w:r>
        <w:r w:rsidR="00285D77">
          <w:rPr>
            <w:rFonts w:eastAsiaTheme="minorEastAsia"/>
            <w:noProof/>
            <w:szCs w:val="22"/>
            <w:lang w:eastAsia="en-US"/>
          </w:rPr>
          <w:tab/>
        </w:r>
        <w:r w:rsidR="00285D77" w:rsidRPr="00A67DEE">
          <w:rPr>
            <w:rStyle w:val="Hyperlink"/>
            <w:noProof/>
          </w:rPr>
          <w:t>Levels for Disaster Recovery</w:t>
        </w:r>
        <w:r w:rsidR="00285D77">
          <w:rPr>
            <w:noProof/>
            <w:webHidden/>
          </w:rPr>
          <w:tab/>
        </w:r>
        <w:r w:rsidR="00285D77">
          <w:rPr>
            <w:noProof/>
            <w:webHidden/>
          </w:rPr>
          <w:fldChar w:fldCharType="begin"/>
        </w:r>
        <w:r w:rsidR="00285D77">
          <w:rPr>
            <w:noProof/>
            <w:webHidden/>
          </w:rPr>
          <w:instrText xml:space="preserve"> PAGEREF _Toc467483196 \h </w:instrText>
        </w:r>
        <w:r w:rsidR="00285D77">
          <w:rPr>
            <w:noProof/>
            <w:webHidden/>
          </w:rPr>
        </w:r>
        <w:r w:rsidR="00285D77">
          <w:rPr>
            <w:noProof/>
            <w:webHidden/>
          </w:rPr>
          <w:fldChar w:fldCharType="separate"/>
        </w:r>
        <w:r w:rsidR="00285D77">
          <w:rPr>
            <w:noProof/>
            <w:webHidden/>
          </w:rPr>
          <w:t>68</w:t>
        </w:r>
        <w:r w:rsidR="00285D77">
          <w:rPr>
            <w:noProof/>
            <w:webHidden/>
          </w:rPr>
          <w:fldChar w:fldCharType="end"/>
        </w:r>
      </w:hyperlink>
    </w:p>
    <w:p w14:paraId="711F1CAD" w14:textId="77777777" w:rsidR="00285D77" w:rsidRDefault="00B47EEC">
      <w:pPr>
        <w:pStyle w:val="TOC2"/>
        <w:rPr>
          <w:rFonts w:eastAsiaTheme="minorEastAsia"/>
          <w:noProof/>
          <w:szCs w:val="22"/>
          <w:lang w:eastAsia="en-US"/>
        </w:rPr>
      </w:pPr>
      <w:hyperlink w:anchor="_Toc467483197" w:history="1">
        <w:r w:rsidR="00285D77" w:rsidRPr="00A67DEE">
          <w:rPr>
            <w:rStyle w:val="Hyperlink"/>
            <w:noProof/>
          </w:rPr>
          <w:t>6.7</w:t>
        </w:r>
        <w:r w:rsidR="00285D77">
          <w:rPr>
            <w:rFonts w:eastAsiaTheme="minorEastAsia"/>
            <w:noProof/>
            <w:szCs w:val="22"/>
            <w:lang w:eastAsia="en-US"/>
          </w:rPr>
          <w:tab/>
        </w:r>
        <w:r w:rsidR="00285D77" w:rsidRPr="00A67DEE">
          <w:rPr>
            <w:rStyle w:val="Hyperlink"/>
            <w:noProof/>
          </w:rPr>
          <w:t>Data Quality/Assurance Requirements</w:t>
        </w:r>
        <w:r w:rsidR="00285D77">
          <w:rPr>
            <w:noProof/>
            <w:webHidden/>
          </w:rPr>
          <w:tab/>
        </w:r>
        <w:r w:rsidR="00285D77">
          <w:rPr>
            <w:noProof/>
            <w:webHidden/>
          </w:rPr>
          <w:fldChar w:fldCharType="begin"/>
        </w:r>
        <w:r w:rsidR="00285D77">
          <w:rPr>
            <w:noProof/>
            <w:webHidden/>
          </w:rPr>
          <w:instrText xml:space="preserve"> PAGEREF _Toc467483197 \h </w:instrText>
        </w:r>
        <w:r w:rsidR="00285D77">
          <w:rPr>
            <w:noProof/>
            <w:webHidden/>
          </w:rPr>
        </w:r>
        <w:r w:rsidR="00285D77">
          <w:rPr>
            <w:noProof/>
            <w:webHidden/>
          </w:rPr>
          <w:fldChar w:fldCharType="separate"/>
        </w:r>
        <w:r w:rsidR="00285D77">
          <w:rPr>
            <w:noProof/>
            <w:webHidden/>
          </w:rPr>
          <w:t>68</w:t>
        </w:r>
        <w:r w:rsidR="00285D77">
          <w:rPr>
            <w:noProof/>
            <w:webHidden/>
          </w:rPr>
          <w:fldChar w:fldCharType="end"/>
        </w:r>
      </w:hyperlink>
    </w:p>
    <w:p w14:paraId="519C1D78" w14:textId="77777777" w:rsidR="00285D77" w:rsidRDefault="00B47EEC">
      <w:pPr>
        <w:pStyle w:val="TOC2"/>
        <w:rPr>
          <w:rFonts w:eastAsiaTheme="minorEastAsia"/>
          <w:noProof/>
          <w:szCs w:val="22"/>
          <w:lang w:eastAsia="en-US"/>
        </w:rPr>
      </w:pPr>
      <w:hyperlink w:anchor="_Toc467483198" w:history="1">
        <w:r w:rsidR="00285D77" w:rsidRPr="00A67DEE">
          <w:rPr>
            <w:rStyle w:val="Hyperlink"/>
            <w:noProof/>
          </w:rPr>
          <w:t>6.8</w:t>
        </w:r>
        <w:r w:rsidR="00285D77">
          <w:rPr>
            <w:rFonts w:eastAsiaTheme="minorEastAsia"/>
            <w:noProof/>
            <w:szCs w:val="22"/>
            <w:lang w:eastAsia="en-US"/>
          </w:rPr>
          <w:tab/>
        </w:r>
        <w:r w:rsidR="00285D77" w:rsidRPr="00A67DEE">
          <w:rPr>
            <w:rStyle w:val="Hyperlink"/>
            <w:noProof/>
          </w:rPr>
          <w:t>User Access/Security Requirements</w:t>
        </w:r>
        <w:r w:rsidR="00285D77">
          <w:rPr>
            <w:noProof/>
            <w:webHidden/>
          </w:rPr>
          <w:tab/>
        </w:r>
        <w:r w:rsidR="00285D77">
          <w:rPr>
            <w:noProof/>
            <w:webHidden/>
          </w:rPr>
          <w:fldChar w:fldCharType="begin"/>
        </w:r>
        <w:r w:rsidR="00285D77">
          <w:rPr>
            <w:noProof/>
            <w:webHidden/>
          </w:rPr>
          <w:instrText xml:space="preserve"> PAGEREF _Toc467483198 \h </w:instrText>
        </w:r>
        <w:r w:rsidR="00285D77">
          <w:rPr>
            <w:noProof/>
            <w:webHidden/>
          </w:rPr>
        </w:r>
        <w:r w:rsidR="00285D77">
          <w:rPr>
            <w:noProof/>
            <w:webHidden/>
          </w:rPr>
          <w:fldChar w:fldCharType="separate"/>
        </w:r>
        <w:r w:rsidR="00285D77">
          <w:rPr>
            <w:noProof/>
            <w:webHidden/>
          </w:rPr>
          <w:t>68</w:t>
        </w:r>
        <w:r w:rsidR="00285D77">
          <w:rPr>
            <w:noProof/>
            <w:webHidden/>
          </w:rPr>
          <w:fldChar w:fldCharType="end"/>
        </w:r>
      </w:hyperlink>
    </w:p>
    <w:p w14:paraId="6D2371E9" w14:textId="77777777" w:rsidR="00285D77" w:rsidRDefault="00B47EEC">
      <w:pPr>
        <w:pStyle w:val="TOC2"/>
        <w:rPr>
          <w:rFonts w:eastAsiaTheme="minorEastAsia"/>
          <w:noProof/>
          <w:szCs w:val="22"/>
          <w:lang w:eastAsia="en-US"/>
        </w:rPr>
      </w:pPr>
      <w:hyperlink w:anchor="_Toc467483199" w:history="1">
        <w:r w:rsidR="00285D77" w:rsidRPr="00A67DEE">
          <w:rPr>
            <w:rStyle w:val="Hyperlink"/>
            <w:noProof/>
          </w:rPr>
          <w:t>6.9</w:t>
        </w:r>
        <w:r w:rsidR="00285D77">
          <w:rPr>
            <w:rFonts w:eastAsiaTheme="minorEastAsia"/>
            <w:noProof/>
            <w:szCs w:val="22"/>
            <w:lang w:eastAsia="en-US"/>
          </w:rPr>
          <w:tab/>
        </w:r>
        <w:r w:rsidR="00285D77" w:rsidRPr="00A67DEE">
          <w:rPr>
            <w:rStyle w:val="Hyperlink"/>
            <w:noProof/>
          </w:rPr>
          <w:t>Usability/User Interface Requirements</w:t>
        </w:r>
        <w:r w:rsidR="00285D77">
          <w:rPr>
            <w:noProof/>
            <w:webHidden/>
          </w:rPr>
          <w:tab/>
        </w:r>
        <w:r w:rsidR="00285D77">
          <w:rPr>
            <w:noProof/>
            <w:webHidden/>
          </w:rPr>
          <w:fldChar w:fldCharType="begin"/>
        </w:r>
        <w:r w:rsidR="00285D77">
          <w:rPr>
            <w:noProof/>
            <w:webHidden/>
          </w:rPr>
          <w:instrText xml:space="preserve"> PAGEREF _Toc467483199 \h </w:instrText>
        </w:r>
        <w:r w:rsidR="00285D77">
          <w:rPr>
            <w:noProof/>
            <w:webHidden/>
          </w:rPr>
        </w:r>
        <w:r w:rsidR="00285D77">
          <w:rPr>
            <w:noProof/>
            <w:webHidden/>
          </w:rPr>
          <w:fldChar w:fldCharType="separate"/>
        </w:r>
        <w:r w:rsidR="00285D77">
          <w:rPr>
            <w:noProof/>
            <w:webHidden/>
          </w:rPr>
          <w:t>69</w:t>
        </w:r>
        <w:r w:rsidR="00285D77">
          <w:rPr>
            <w:noProof/>
            <w:webHidden/>
          </w:rPr>
          <w:fldChar w:fldCharType="end"/>
        </w:r>
      </w:hyperlink>
    </w:p>
    <w:p w14:paraId="03D5F860" w14:textId="77777777" w:rsidR="00285D77" w:rsidRDefault="00B47EEC">
      <w:pPr>
        <w:pStyle w:val="TOC2"/>
        <w:rPr>
          <w:rFonts w:eastAsiaTheme="minorEastAsia"/>
          <w:noProof/>
          <w:szCs w:val="22"/>
          <w:lang w:eastAsia="en-US"/>
        </w:rPr>
      </w:pPr>
      <w:hyperlink w:anchor="_Toc467483200" w:history="1">
        <w:r w:rsidR="00285D77" w:rsidRPr="00A67DEE">
          <w:rPr>
            <w:rStyle w:val="Hyperlink"/>
            <w:noProof/>
          </w:rPr>
          <w:t>6.10</w:t>
        </w:r>
        <w:r w:rsidR="00285D77">
          <w:rPr>
            <w:rFonts w:eastAsiaTheme="minorEastAsia"/>
            <w:noProof/>
            <w:szCs w:val="22"/>
            <w:lang w:eastAsia="en-US"/>
          </w:rPr>
          <w:tab/>
        </w:r>
        <w:r w:rsidR="00285D77" w:rsidRPr="00A67DEE">
          <w:rPr>
            <w:rStyle w:val="Hyperlink"/>
            <w:noProof/>
          </w:rPr>
          <w:t>Conceptual Integrity</w:t>
        </w:r>
        <w:r w:rsidR="00285D77">
          <w:rPr>
            <w:noProof/>
            <w:webHidden/>
          </w:rPr>
          <w:tab/>
        </w:r>
        <w:r w:rsidR="00285D77">
          <w:rPr>
            <w:noProof/>
            <w:webHidden/>
          </w:rPr>
          <w:fldChar w:fldCharType="begin"/>
        </w:r>
        <w:r w:rsidR="00285D77">
          <w:rPr>
            <w:noProof/>
            <w:webHidden/>
          </w:rPr>
          <w:instrText xml:space="preserve"> PAGEREF _Toc467483200 \h </w:instrText>
        </w:r>
        <w:r w:rsidR="00285D77">
          <w:rPr>
            <w:noProof/>
            <w:webHidden/>
          </w:rPr>
        </w:r>
        <w:r w:rsidR="00285D77">
          <w:rPr>
            <w:noProof/>
            <w:webHidden/>
          </w:rPr>
          <w:fldChar w:fldCharType="separate"/>
        </w:r>
        <w:r w:rsidR="00285D77">
          <w:rPr>
            <w:noProof/>
            <w:webHidden/>
          </w:rPr>
          <w:t>69</w:t>
        </w:r>
        <w:r w:rsidR="00285D77">
          <w:rPr>
            <w:noProof/>
            <w:webHidden/>
          </w:rPr>
          <w:fldChar w:fldCharType="end"/>
        </w:r>
      </w:hyperlink>
    </w:p>
    <w:p w14:paraId="42A630C0" w14:textId="77777777" w:rsidR="00285D77" w:rsidRDefault="00B47EEC">
      <w:pPr>
        <w:pStyle w:val="TOC2"/>
        <w:rPr>
          <w:rFonts w:eastAsiaTheme="minorEastAsia"/>
          <w:noProof/>
          <w:szCs w:val="22"/>
          <w:lang w:eastAsia="en-US"/>
        </w:rPr>
      </w:pPr>
      <w:hyperlink w:anchor="_Toc467483201" w:history="1">
        <w:r w:rsidR="00285D77" w:rsidRPr="00A67DEE">
          <w:rPr>
            <w:rStyle w:val="Hyperlink"/>
            <w:noProof/>
          </w:rPr>
          <w:t>6.11</w:t>
        </w:r>
        <w:r w:rsidR="00285D77">
          <w:rPr>
            <w:rFonts w:eastAsiaTheme="minorEastAsia"/>
            <w:noProof/>
            <w:szCs w:val="22"/>
            <w:lang w:eastAsia="en-US"/>
          </w:rPr>
          <w:tab/>
        </w:r>
        <w:r w:rsidR="00285D77" w:rsidRPr="00A67DEE">
          <w:rPr>
            <w:rStyle w:val="Hyperlink"/>
            <w:noProof/>
          </w:rPr>
          <w:t>Availability</w:t>
        </w:r>
        <w:r w:rsidR="00285D77">
          <w:rPr>
            <w:noProof/>
            <w:webHidden/>
          </w:rPr>
          <w:tab/>
        </w:r>
        <w:r w:rsidR="00285D77">
          <w:rPr>
            <w:noProof/>
            <w:webHidden/>
          </w:rPr>
          <w:fldChar w:fldCharType="begin"/>
        </w:r>
        <w:r w:rsidR="00285D77">
          <w:rPr>
            <w:noProof/>
            <w:webHidden/>
          </w:rPr>
          <w:instrText xml:space="preserve"> PAGEREF _Toc467483201 \h </w:instrText>
        </w:r>
        <w:r w:rsidR="00285D77">
          <w:rPr>
            <w:noProof/>
            <w:webHidden/>
          </w:rPr>
        </w:r>
        <w:r w:rsidR="00285D77">
          <w:rPr>
            <w:noProof/>
            <w:webHidden/>
          </w:rPr>
          <w:fldChar w:fldCharType="separate"/>
        </w:r>
        <w:r w:rsidR="00285D77">
          <w:rPr>
            <w:noProof/>
            <w:webHidden/>
          </w:rPr>
          <w:t>69</w:t>
        </w:r>
        <w:r w:rsidR="00285D77">
          <w:rPr>
            <w:noProof/>
            <w:webHidden/>
          </w:rPr>
          <w:fldChar w:fldCharType="end"/>
        </w:r>
      </w:hyperlink>
    </w:p>
    <w:p w14:paraId="7CA9003A" w14:textId="77777777" w:rsidR="00285D77" w:rsidRDefault="00B47EEC">
      <w:pPr>
        <w:pStyle w:val="TOC2"/>
        <w:rPr>
          <w:rFonts w:eastAsiaTheme="minorEastAsia"/>
          <w:noProof/>
          <w:szCs w:val="22"/>
          <w:lang w:eastAsia="en-US"/>
        </w:rPr>
      </w:pPr>
      <w:hyperlink w:anchor="_Toc467483202" w:history="1">
        <w:r w:rsidR="00285D77" w:rsidRPr="00A67DEE">
          <w:rPr>
            <w:rStyle w:val="Hyperlink"/>
            <w:noProof/>
          </w:rPr>
          <w:t>6.12</w:t>
        </w:r>
        <w:r w:rsidR="00285D77">
          <w:rPr>
            <w:rFonts w:eastAsiaTheme="minorEastAsia"/>
            <w:noProof/>
            <w:szCs w:val="22"/>
            <w:lang w:eastAsia="en-US"/>
          </w:rPr>
          <w:tab/>
        </w:r>
        <w:r w:rsidR="00285D77" w:rsidRPr="00A67DEE">
          <w:rPr>
            <w:rStyle w:val="Hyperlink"/>
            <w:noProof/>
          </w:rPr>
          <w:t>Interoperability</w:t>
        </w:r>
        <w:r w:rsidR="00285D77">
          <w:rPr>
            <w:noProof/>
            <w:webHidden/>
          </w:rPr>
          <w:tab/>
        </w:r>
        <w:r w:rsidR="00285D77">
          <w:rPr>
            <w:noProof/>
            <w:webHidden/>
          </w:rPr>
          <w:fldChar w:fldCharType="begin"/>
        </w:r>
        <w:r w:rsidR="00285D77">
          <w:rPr>
            <w:noProof/>
            <w:webHidden/>
          </w:rPr>
          <w:instrText xml:space="preserve"> PAGEREF _Toc467483202 \h </w:instrText>
        </w:r>
        <w:r w:rsidR="00285D77">
          <w:rPr>
            <w:noProof/>
            <w:webHidden/>
          </w:rPr>
        </w:r>
        <w:r w:rsidR="00285D77">
          <w:rPr>
            <w:noProof/>
            <w:webHidden/>
          </w:rPr>
          <w:fldChar w:fldCharType="separate"/>
        </w:r>
        <w:r w:rsidR="00285D77">
          <w:rPr>
            <w:noProof/>
            <w:webHidden/>
          </w:rPr>
          <w:t>69</w:t>
        </w:r>
        <w:r w:rsidR="00285D77">
          <w:rPr>
            <w:noProof/>
            <w:webHidden/>
          </w:rPr>
          <w:fldChar w:fldCharType="end"/>
        </w:r>
      </w:hyperlink>
    </w:p>
    <w:p w14:paraId="7A7AA009" w14:textId="77777777" w:rsidR="00285D77" w:rsidRDefault="00B47EEC">
      <w:pPr>
        <w:pStyle w:val="TOC2"/>
        <w:rPr>
          <w:rFonts w:eastAsiaTheme="minorEastAsia"/>
          <w:noProof/>
          <w:szCs w:val="22"/>
          <w:lang w:eastAsia="en-US"/>
        </w:rPr>
      </w:pPr>
      <w:hyperlink w:anchor="_Toc467483203" w:history="1">
        <w:r w:rsidR="00285D77" w:rsidRPr="00A67DEE">
          <w:rPr>
            <w:rStyle w:val="Hyperlink"/>
            <w:noProof/>
          </w:rPr>
          <w:t>6.13</w:t>
        </w:r>
        <w:r w:rsidR="00285D77">
          <w:rPr>
            <w:rFonts w:eastAsiaTheme="minorEastAsia"/>
            <w:noProof/>
            <w:szCs w:val="22"/>
            <w:lang w:eastAsia="en-US"/>
          </w:rPr>
          <w:tab/>
        </w:r>
        <w:r w:rsidR="00285D77" w:rsidRPr="00A67DEE">
          <w:rPr>
            <w:rStyle w:val="Hyperlink"/>
            <w:noProof/>
          </w:rPr>
          <w:t>Manageability</w:t>
        </w:r>
        <w:r w:rsidR="00285D77">
          <w:rPr>
            <w:noProof/>
            <w:webHidden/>
          </w:rPr>
          <w:tab/>
        </w:r>
        <w:r w:rsidR="00285D77">
          <w:rPr>
            <w:noProof/>
            <w:webHidden/>
          </w:rPr>
          <w:fldChar w:fldCharType="begin"/>
        </w:r>
        <w:r w:rsidR="00285D77">
          <w:rPr>
            <w:noProof/>
            <w:webHidden/>
          </w:rPr>
          <w:instrText xml:space="preserve"> PAGEREF _Toc467483203 \h </w:instrText>
        </w:r>
        <w:r w:rsidR="00285D77">
          <w:rPr>
            <w:noProof/>
            <w:webHidden/>
          </w:rPr>
        </w:r>
        <w:r w:rsidR="00285D77">
          <w:rPr>
            <w:noProof/>
            <w:webHidden/>
          </w:rPr>
          <w:fldChar w:fldCharType="separate"/>
        </w:r>
        <w:r w:rsidR="00285D77">
          <w:rPr>
            <w:noProof/>
            <w:webHidden/>
          </w:rPr>
          <w:t>70</w:t>
        </w:r>
        <w:r w:rsidR="00285D77">
          <w:rPr>
            <w:noProof/>
            <w:webHidden/>
          </w:rPr>
          <w:fldChar w:fldCharType="end"/>
        </w:r>
      </w:hyperlink>
    </w:p>
    <w:p w14:paraId="4D5A79EC" w14:textId="77777777" w:rsidR="00285D77" w:rsidRDefault="00B47EEC">
      <w:pPr>
        <w:pStyle w:val="TOC2"/>
        <w:rPr>
          <w:rFonts w:eastAsiaTheme="minorEastAsia"/>
          <w:noProof/>
          <w:szCs w:val="22"/>
          <w:lang w:eastAsia="en-US"/>
        </w:rPr>
      </w:pPr>
      <w:hyperlink w:anchor="_Toc467483204" w:history="1">
        <w:r w:rsidR="00285D77" w:rsidRPr="00A67DEE">
          <w:rPr>
            <w:rStyle w:val="Hyperlink"/>
            <w:noProof/>
          </w:rPr>
          <w:t>6.14</w:t>
        </w:r>
        <w:r w:rsidR="00285D77">
          <w:rPr>
            <w:rFonts w:eastAsiaTheme="minorEastAsia"/>
            <w:noProof/>
            <w:szCs w:val="22"/>
            <w:lang w:eastAsia="en-US"/>
          </w:rPr>
          <w:tab/>
        </w:r>
        <w:r w:rsidR="00285D77" w:rsidRPr="00A67DEE">
          <w:rPr>
            <w:rStyle w:val="Hyperlink"/>
            <w:noProof/>
          </w:rPr>
          <w:t>Performance</w:t>
        </w:r>
        <w:r w:rsidR="00285D77">
          <w:rPr>
            <w:noProof/>
            <w:webHidden/>
          </w:rPr>
          <w:tab/>
        </w:r>
        <w:r w:rsidR="00285D77">
          <w:rPr>
            <w:noProof/>
            <w:webHidden/>
          </w:rPr>
          <w:fldChar w:fldCharType="begin"/>
        </w:r>
        <w:r w:rsidR="00285D77">
          <w:rPr>
            <w:noProof/>
            <w:webHidden/>
          </w:rPr>
          <w:instrText xml:space="preserve"> PAGEREF _Toc467483204 \h </w:instrText>
        </w:r>
        <w:r w:rsidR="00285D77">
          <w:rPr>
            <w:noProof/>
            <w:webHidden/>
          </w:rPr>
        </w:r>
        <w:r w:rsidR="00285D77">
          <w:rPr>
            <w:noProof/>
            <w:webHidden/>
          </w:rPr>
          <w:fldChar w:fldCharType="separate"/>
        </w:r>
        <w:r w:rsidR="00285D77">
          <w:rPr>
            <w:noProof/>
            <w:webHidden/>
          </w:rPr>
          <w:t>70</w:t>
        </w:r>
        <w:r w:rsidR="00285D77">
          <w:rPr>
            <w:noProof/>
            <w:webHidden/>
          </w:rPr>
          <w:fldChar w:fldCharType="end"/>
        </w:r>
      </w:hyperlink>
    </w:p>
    <w:p w14:paraId="230427EE" w14:textId="77777777" w:rsidR="00285D77" w:rsidRDefault="00B47EEC">
      <w:pPr>
        <w:pStyle w:val="TOC2"/>
        <w:rPr>
          <w:rFonts w:eastAsiaTheme="minorEastAsia"/>
          <w:noProof/>
          <w:szCs w:val="22"/>
          <w:lang w:eastAsia="en-US"/>
        </w:rPr>
      </w:pPr>
      <w:hyperlink w:anchor="_Toc467483205" w:history="1">
        <w:r w:rsidR="00285D77" w:rsidRPr="00A67DEE">
          <w:rPr>
            <w:rStyle w:val="Hyperlink"/>
            <w:noProof/>
          </w:rPr>
          <w:t>6.15</w:t>
        </w:r>
        <w:r w:rsidR="00285D77">
          <w:rPr>
            <w:rFonts w:eastAsiaTheme="minorEastAsia"/>
            <w:noProof/>
            <w:szCs w:val="22"/>
            <w:lang w:eastAsia="en-US"/>
          </w:rPr>
          <w:tab/>
        </w:r>
        <w:r w:rsidR="00285D77" w:rsidRPr="00A67DEE">
          <w:rPr>
            <w:rStyle w:val="Hyperlink"/>
            <w:noProof/>
          </w:rPr>
          <w:t>Reliability</w:t>
        </w:r>
        <w:r w:rsidR="00285D77">
          <w:rPr>
            <w:noProof/>
            <w:webHidden/>
          </w:rPr>
          <w:tab/>
        </w:r>
        <w:r w:rsidR="00285D77">
          <w:rPr>
            <w:noProof/>
            <w:webHidden/>
          </w:rPr>
          <w:fldChar w:fldCharType="begin"/>
        </w:r>
        <w:r w:rsidR="00285D77">
          <w:rPr>
            <w:noProof/>
            <w:webHidden/>
          </w:rPr>
          <w:instrText xml:space="preserve"> PAGEREF _Toc467483205 \h </w:instrText>
        </w:r>
        <w:r w:rsidR="00285D77">
          <w:rPr>
            <w:noProof/>
            <w:webHidden/>
          </w:rPr>
        </w:r>
        <w:r w:rsidR="00285D77">
          <w:rPr>
            <w:noProof/>
            <w:webHidden/>
          </w:rPr>
          <w:fldChar w:fldCharType="separate"/>
        </w:r>
        <w:r w:rsidR="00285D77">
          <w:rPr>
            <w:noProof/>
            <w:webHidden/>
          </w:rPr>
          <w:t>71</w:t>
        </w:r>
        <w:r w:rsidR="00285D77">
          <w:rPr>
            <w:noProof/>
            <w:webHidden/>
          </w:rPr>
          <w:fldChar w:fldCharType="end"/>
        </w:r>
      </w:hyperlink>
    </w:p>
    <w:p w14:paraId="717C9D17" w14:textId="77777777" w:rsidR="00285D77" w:rsidRDefault="00B47EEC">
      <w:pPr>
        <w:pStyle w:val="TOC2"/>
        <w:rPr>
          <w:rFonts w:eastAsiaTheme="minorEastAsia"/>
          <w:noProof/>
          <w:szCs w:val="22"/>
          <w:lang w:eastAsia="en-US"/>
        </w:rPr>
      </w:pPr>
      <w:hyperlink w:anchor="_Toc467483206" w:history="1">
        <w:r w:rsidR="00285D77" w:rsidRPr="00A67DEE">
          <w:rPr>
            <w:rStyle w:val="Hyperlink"/>
            <w:noProof/>
          </w:rPr>
          <w:t>6.16</w:t>
        </w:r>
        <w:r w:rsidR="00285D77">
          <w:rPr>
            <w:rFonts w:eastAsiaTheme="minorEastAsia"/>
            <w:noProof/>
            <w:szCs w:val="22"/>
            <w:lang w:eastAsia="en-US"/>
          </w:rPr>
          <w:tab/>
        </w:r>
        <w:r w:rsidR="00285D77" w:rsidRPr="00A67DEE">
          <w:rPr>
            <w:rStyle w:val="Hyperlink"/>
            <w:noProof/>
          </w:rPr>
          <w:t>Security</w:t>
        </w:r>
        <w:r w:rsidR="00285D77">
          <w:rPr>
            <w:noProof/>
            <w:webHidden/>
          </w:rPr>
          <w:tab/>
        </w:r>
        <w:r w:rsidR="00285D77">
          <w:rPr>
            <w:noProof/>
            <w:webHidden/>
          </w:rPr>
          <w:fldChar w:fldCharType="begin"/>
        </w:r>
        <w:r w:rsidR="00285D77">
          <w:rPr>
            <w:noProof/>
            <w:webHidden/>
          </w:rPr>
          <w:instrText xml:space="preserve"> PAGEREF _Toc467483206 \h </w:instrText>
        </w:r>
        <w:r w:rsidR="00285D77">
          <w:rPr>
            <w:noProof/>
            <w:webHidden/>
          </w:rPr>
        </w:r>
        <w:r w:rsidR="00285D77">
          <w:rPr>
            <w:noProof/>
            <w:webHidden/>
          </w:rPr>
          <w:fldChar w:fldCharType="separate"/>
        </w:r>
        <w:r w:rsidR="00285D77">
          <w:rPr>
            <w:noProof/>
            <w:webHidden/>
          </w:rPr>
          <w:t>71</w:t>
        </w:r>
        <w:r w:rsidR="00285D77">
          <w:rPr>
            <w:noProof/>
            <w:webHidden/>
          </w:rPr>
          <w:fldChar w:fldCharType="end"/>
        </w:r>
      </w:hyperlink>
    </w:p>
    <w:p w14:paraId="54A36E12" w14:textId="77777777" w:rsidR="00285D77" w:rsidRDefault="00B47EEC">
      <w:pPr>
        <w:pStyle w:val="TOC2"/>
        <w:rPr>
          <w:rFonts w:eastAsiaTheme="minorEastAsia"/>
          <w:noProof/>
          <w:szCs w:val="22"/>
          <w:lang w:eastAsia="en-US"/>
        </w:rPr>
      </w:pPr>
      <w:hyperlink w:anchor="_Toc467483207" w:history="1">
        <w:r w:rsidR="00285D77" w:rsidRPr="00A67DEE">
          <w:rPr>
            <w:rStyle w:val="Hyperlink"/>
            <w:noProof/>
          </w:rPr>
          <w:t>6.17</w:t>
        </w:r>
        <w:r w:rsidR="00285D77">
          <w:rPr>
            <w:rFonts w:eastAsiaTheme="minorEastAsia"/>
            <w:noProof/>
            <w:szCs w:val="22"/>
            <w:lang w:eastAsia="en-US"/>
          </w:rPr>
          <w:tab/>
        </w:r>
        <w:r w:rsidR="00285D77" w:rsidRPr="00A67DEE">
          <w:rPr>
            <w:rStyle w:val="Hyperlink"/>
            <w:noProof/>
          </w:rPr>
          <w:t>Supportability</w:t>
        </w:r>
        <w:r w:rsidR="00285D77">
          <w:rPr>
            <w:noProof/>
            <w:webHidden/>
          </w:rPr>
          <w:tab/>
        </w:r>
        <w:r w:rsidR="00285D77">
          <w:rPr>
            <w:noProof/>
            <w:webHidden/>
          </w:rPr>
          <w:fldChar w:fldCharType="begin"/>
        </w:r>
        <w:r w:rsidR="00285D77">
          <w:rPr>
            <w:noProof/>
            <w:webHidden/>
          </w:rPr>
          <w:instrText xml:space="preserve"> PAGEREF _Toc467483207 \h </w:instrText>
        </w:r>
        <w:r w:rsidR="00285D77">
          <w:rPr>
            <w:noProof/>
            <w:webHidden/>
          </w:rPr>
        </w:r>
        <w:r w:rsidR="00285D77">
          <w:rPr>
            <w:noProof/>
            <w:webHidden/>
          </w:rPr>
          <w:fldChar w:fldCharType="separate"/>
        </w:r>
        <w:r w:rsidR="00285D77">
          <w:rPr>
            <w:noProof/>
            <w:webHidden/>
          </w:rPr>
          <w:t>71</w:t>
        </w:r>
        <w:r w:rsidR="00285D77">
          <w:rPr>
            <w:noProof/>
            <w:webHidden/>
          </w:rPr>
          <w:fldChar w:fldCharType="end"/>
        </w:r>
      </w:hyperlink>
    </w:p>
    <w:p w14:paraId="1CC285FA" w14:textId="77777777" w:rsidR="00285D77" w:rsidRDefault="00B47EEC">
      <w:pPr>
        <w:pStyle w:val="TOC2"/>
        <w:rPr>
          <w:rFonts w:eastAsiaTheme="minorEastAsia"/>
          <w:noProof/>
          <w:szCs w:val="22"/>
          <w:lang w:eastAsia="en-US"/>
        </w:rPr>
      </w:pPr>
      <w:hyperlink w:anchor="_Toc467483208" w:history="1">
        <w:r w:rsidR="00285D77" w:rsidRPr="00A67DEE">
          <w:rPr>
            <w:rStyle w:val="Hyperlink"/>
            <w:noProof/>
          </w:rPr>
          <w:t>6.18</w:t>
        </w:r>
        <w:r w:rsidR="00285D77">
          <w:rPr>
            <w:rFonts w:eastAsiaTheme="minorEastAsia"/>
            <w:noProof/>
            <w:szCs w:val="22"/>
            <w:lang w:eastAsia="en-US"/>
          </w:rPr>
          <w:tab/>
        </w:r>
        <w:r w:rsidR="00285D77" w:rsidRPr="00A67DEE">
          <w:rPr>
            <w:rStyle w:val="Hyperlink"/>
            <w:noProof/>
          </w:rPr>
          <w:t>Usability</w:t>
        </w:r>
        <w:r w:rsidR="00285D77">
          <w:rPr>
            <w:noProof/>
            <w:webHidden/>
          </w:rPr>
          <w:tab/>
        </w:r>
        <w:r w:rsidR="00285D77">
          <w:rPr>
            <w:noProof/>
            <w:webHidden/>
          </w:rPr>
          <w:fldChar w:fldCharType="begin"/>
        </w:r>
        <w:r w:rsidR="00285D77">
          <w:rPr>
            <w:noProof/>
            <w:webHidden/>
          </w:rPr>
          <w:instrText xml:space="preserve"> PAGEREF _Toc467483208 \h </w:instrText>
        </w:r>
        <w:r w:rsidR="00285D77">
          <w:rPr>
            <w:noProof/>
            <w:webHidden/>
          </w:rPr>
        </w:r>
        <w:r w:rsidR="00285D77">
          <w:rPr>
            <w:noProof/>
            <w:webHidden/>
          </w:rPr>
          <w:fldChar w:fldCharType="separate"/>
        </w:r>
        <w:r w:rsidR="00285D77">
          <w:rPr>
            <w:noProof/>
            <w:webHidden/>
          </w:rPr>
          <w:t>72</w:t>
        </w:r>
        <w:r w:rsidR="00285D77">
          <w:rPr>
            <w:noProof/>
            <w:webHidden/>
          </w:rPr>
          <w:fldChar w:fldCharType="end"/>
        </w:r>
      </w:hyperlink>
    </w:p>
    <w:p w14:paraId="6D9A8EB3" w14:textId="77777777" w:rsidR="00285D77" w:rsidRDefault="00B47EEC">
      <w:pPr>
        <w:pStyle w:val="TOC2"/>
        <w:rPr>
          <w:rFonts w:eastAsiaTheme="minorEastAsia"/>
          <w:noProof/>
          <w:szCs w:val="22"/>
          <w:lang w:eastAsia="en-US"/>
        </w:rPr>
      </w:pPr>
      <w:hyperlink w:anchor="_Toc467483209" w:history="1">
        <w:r w:rsidR="00285D77" w:rsidRPr="00A67DEE">
          <w:rPr>
            <w:rStyle w:val="Hyperlink"/>
            <w:noProof/>
          </w:rPr>
          <w:t>6.19</w:t>
        </w:r>
        <w:r w:rsidR="00285D77">
          <w:rPr>
            <w:rFonts w:eastAsiaTheme="minorEastAsia"/>
            <w:noProof/>
            <w:szCs w:val="22"/>
            <w:lang w:eastAsia="en-US"/>
          </w:rPr>
          <w:tab/>
        </w:r>
        <w:r w:rsidR="00285D77" w:rsidRPr="00A67DEE">
          <w:rPr>
            <w:rStyle w:val="Hyperlink"/>
            <w:noProof/>
          </w:rPr>
          <w:t>Documentation</w:t>
        </w:r>
        <w:r w:rsidR="00285D77">
          <w:rPr>
            <w:noProof/>
            <w:webHidden/>
          </w:rPr>
          <w:tab/>
        </w:r>
        <w:r w:rsidR="00285D77">
          <w:rPr>
            <w:noProof/>
            <w:webHidden/>
          </w:rPr>
          <w:fldChar w:fldCharType="begin"/>
        </w:r>
        <w:r w:rsidR="00285D77">
          <w:rPr>
            <w:noProof/>
            <w:webHidden/>
          </w:rPr>
          <w:instrText xml:space="preserve"> PAGEREF _Toc467483209 \h </w:instrText>
        </w:r>
        <w:r w:rsidR="00285D77">
          <w:rPr>
            <w:noProof/>
            <w:webHidden/>
          </w:rPr>
        </w:r>
        <w:r w:rsidR="00285D77">
          <w:rPr>
            <w:noProof/>
            <w:webHidden/>
          </w:rPr>
          <w:fldChar w:fldCharType="separate"/>
        </w:r>
        <w:r w:rsidR="00285D77">
          <w:rPr>
            <w:noProof/>
            <w:webHidden/>
          </w:rPr>
          <w:t>72</w:t>
        </w:r>
        <w:r w:rsidR="00285D77">
          <w:rPr>
            <w:noProof/>
            <w:webHidden/>
          </w:rPr>
          <w:fldChar w:fldCharType="end"/>
        </w:r>
      </w:hyperlink>
    </w:p>
    <w:p w14:paraId="5D6162C9" w14:textId="77777777" w:rsidR="00285D77" w:rsidRDefault="00B47EEC">
      <w:pPr>
        <w:pStyle w:val="TOC1"/>
        <w:rPr>
          <w:rFonts w:eastAsiaTheme="minorEastAsia"/>
          <w:b w:val="0"/>
          <w:szCs w:val="22"/>
          <w:lang w:eastAsia="en-US"/>
        </w:rPr>
      </w:pPr>
      <w:hyperlink w:anchor="_Toc467483210" w:history="1">
        <w:r w:rsidR="00285D77" w:rsidRPr="00A67DEE">
          <w:rPr>
            <w:rStyle w:val="Hyperlink"/>
          </w:rPr>
          <w:t>7</w:t>
        </w:r>
        <w:r w:rsidR="00285D77">
          <w:rPr>
            <w:rFonts w:eastAsiaTheme="minorEastAsia"/>
            <w:b w:val="0"/>
            <w:szCs w:val="22"/>
            <w:lang w:eastAsia="en-US"/>
          </w:rPr>
          <w:tab/>
        </w:r>
        <w:r w:rsidR="00285D77" w:rsidRPr="00A67DEE">
          <w:rPr>
            <w:rStyle w:val="Hyperlink"/>
          </w:rPr>
          <w:t>Appendix B—Acronym List and Glossary</w:t>
        </w:r>
        <w:r w:rsidR="00285D77">
          <w:rPr>
            <w:webHidden/>
          </w:rPr>
          <w:tab/>
        </w:r>
        <w:r w:rsidR="00285D77">
          <w:rPr>
            <w:webHidden/>
          </w:rPr>
          <w:fldChar w:fldCharType="begin"/>
        </w:r>
        <w:r w:rsidR="00285D77">
          <w:rPr>
            <w:webHidden/>
          </w:rPr>
          <w:instrText xml:space="preserve"> PAGEREF _Toc467483210 \h </w:instrText>
        </w:r>
        <w:r w:rsidR="00285D77">
          <w:rPr>
            <w:webHidden/>
          </w:rPr>
        </w:r>
        <w:r w:rsidR="00285D77">
          <w:rPr>
            <w:webHidden/>
          </w:rPr>
          <w:fldChar w:fldCharType="separate"/>
        </w:r>
        <w:r w:rsidR="00285D77">
          <w:rPr>
            <w:webHidden/>
          </w:rPr>
          <w:t>73</w:t>
        </w:r>
        <w:r w:rsidR="00285D77">
          <w:rPr>
            <w:webHidden/>
          </w:rPr>
          <w:fldChar w:fldCharType="end"/>
        </w:r>
      </w:hyperlink>
    </w:p>
    <w:p w14:paraId="7C17994D" w14:textId="77777777" w:rsidR="00285D77" w:rsidRDefault="00B47EEC">
      <w:pPr>
        <w:pStyle w:val="TOC2"/>
        <w:rPr>
          <w:rFonts w:eastAsiaTheme="minorEastAsia"/>
          <w:noProof/>
          <w:szCs w:val="22"/>
          <w:lang w:eastAsia="en-US"/>
        </w:rPr>
      </w:pPr>
      <w:hyperlink w:anchor="_Toc467483211" w:history="1">
        <w:r w:rsidR="00285D77" w:rsidRPr="00A67DEE">
          <w:rPr>
            <w:rStyle w:val="Hyperlink"/>
            <w:noProof/>
          </w:rPr>
          <w:t>7.1</w:t>
        </w:r>
        <w:r w:rsidR="00285D77">
          <w:rPr>
            <w:rFonts w:eastAsiaTheme="minorEastAsia"/>
            <w:noProof/>
            <w:szCs w:val="22"/>
            <w:lang w:eastAsia="en-US"/>
          </w:rPr>
          <w:tab/>
        </w:r>
        <w:r w:rsidR="00285D77" w:rsidRPr="00A67DEE">
          <w:rPr>
            <w:rStyle w:val="Hyperlink"/>
            <w:noProof/>
          </w:rPr>
          <w:t>Acronyms</w:t>
        </w:r>
        <w:r w:rsidR="00285D77">
          <w:rPr>
            <w:noProof/>
            <w:webHidden/>
          </w:rPr>
          <w:tab/>
        </w:r>
        <w:r w:rsidR="00285D77">
          <w:rPr>
            <w:noProof/>
            <w:webHidden/>
          </w:rPr>
          <w:fldChar w:fldCharType="begin"/>
        </w:r>
        <w:r w:rsidR="00285D77">
          <w:rPr>
            <w:noProof/>
            <w:webHidden/>
          </w:rPr>
          <w:instrText xml:space="preserve"> PAGEREF _Toc467483211 \h </w:instrText>
        </w:r>
        <w:r w:rsidR="00285D77">
          <w:rPr>
            <w:noProof/>
            <w:webHidden/>
          </w:rPr>
        </w:r>
        <w:r w:rsidR="00285D77">
          <w:rPr>
            <w:noProof/>
            <w:webHidden/>
          </w:rPr>
          <w:fldChar w:fldCharType="separate"/>
        </w:r>
        <w:r w:rsidR="00285D77">
          <w:rPr>
            <w:noProof/>
            <w:webHidden/>
          </w:rPr>
          <w:t>73</w:t>
        </w:r>
        <w:r w:rsidR="00285D77">
          <w:rPr>
            <w:noProof/>
            <w:webHidden/>
          </w:rPr>
          <w:fldChar w:fldCharType="end"/>
        </w:r>
      </w:hyperlink>
    </w:p>
    <w:p w14:paraId="30610879" w14:textId="77777777" w:rsidR="00285D77" w:rsidRDefault="00B47EEC">
      <w:pPr>
        <w:pStyle w:val="TOC2"/>
        <w:rPr>
          <w:rFonts w:eastAsiaTheme="minorEastAsia"/>
          <w:noProof/>
          <w:szCs w:val="22"/>
          <w:lang w:eastAsia="en-US"/>
        </w:rPr>
      </w:pPr>
      <w:hyperlink w:anchor="_Toc467483212" w:history="1">
        <w:r w:rsidR="00285D77" w:rsidRPr="00A67DEE">
          <w:rPr>
            <w:rStyle w:val="Hyperlink"/>
            <w:noProof/>
          </w:rPr>
          <w:t>7.2</w:t>
        </w:r>
        <w:r w:rsidR="00285D77">
          <w:rPr>
            <w:rFonts w:eastAsiaTheme="minorEastAsia"/>
            <w:noProof/>
            <w:szCs w:val="22"/>
            <w:lang w:eastAsia="en-US"/>
          </w:rPr>
          <w:tab/>
        </w:r>
        <w:r w:rsidR="00285D77" w:rsidRPr="00A67DEE">
          <w:rPr>
            <w:rStyle w:val="Hyperlink"/>
            <w:noProof/>
          </w:rPr>
          <w:t>Definitions</w:t>
        </w:r>
        <w:r w:rsidR="00285D77">
          <w:rPr>
            <w:noProof/>
            <w:webHidden/>
          </w:rPr>
          <w:tab/>
        </w:r>
        <w:r w:rsidR="00285D77">
          <w:rPr>
            <w:noProof/>
            <w:webHidden/>
          </w:rPr>
          <w:fldChar w:fldCharType="begin"/>
        </w:r>
        <w:r w:rsidR="00285D77">
          <w:rPr>
            <w:noProof/>
            <w:webHidden/>
          </w:rPr>
          <w:instrText xml:space="preserve"> PAGEREF _Toc467483212 \h </w:instrText>
        </w:r>
        <w:r w:rsidR="00285D77">
          <w:rPr>
            <w:noProof/>
            <w:webHidden/>
          </w:rPr>
        </w:r>
        <w:r w:rsidR="00285D77">
          <w:rPr>
            <w:noProof/>
            <w:webHidden/>
          </w:rPr>
          <w:fldChar w:fldCharType="separate"/>
        </w:r>
        <w:r w:rsidR="00285D77">
          <w:rPr>
            <w:noProof/>
            <w:webHidden/>
          </w:rPr>
          <w:t>76</w:t>
        </w:r>
        <w:r w:rsidR="00285D77">
          <w:rPr>
            <w:noProof/>
            <w:webHidden/>
          </w:rPr>
          <w:fldChar w:fldCharType="end"/>
        </w:r>
      </w:hyperlink>
    </w:p>
    <w:p w14:paraId="27A7A9A6" w14:textId="71109D78" w:rsidR="004F3A80" w:rsidRPr="002C4AC6" w:rsidRDefault="00C13645" w:rsidP="002C4AC6">
      <w:pPr>
        <w:pStyle w:val="BodyText"/>
      </w:pPr>
      <w:r>
        <w:rPr>
          <w:b/>
          <w:noProof/>
        </w:rPr>
        <w:fldChar w:fldCharType="end"/>
      </w:r>
    </w:p>
    <w:p w14:paraId="662412B4" w14:textId="54E8F9E7" w:rsidR="00762AEC" w:rsidRDefault="00762AEC" w:rsidP="009544E0">
      <w:pPr>
        <w:pStyle w:val="HeadingFront-BackMatter"/>
      </w:pPr>
      <w:bookmarkStart w:id="31" w:name="_Toc467483148"/>
      <w:r>
        <w:t>List of Tables</w:t>
      </w:r>
      <w:bookmarkEnd w:id="31"/>
    </w:p>
    <w:p w14:paraId="5A2DB8BB" w14:textId="77777777" w:rsidR="00285D77" w:rsidRDefault="00762AEC">
      <w:pPr>
        <w:pStyle w:val="TableofFigures"/>
        <w:rPr>
          <w:rFonts w:eastAsiaTheme="minorEastAsia"/>
          <w:noProof/>
        </w:rPr>
      </w:pPr>
      <w:r>
        <w:rPr>
          <w:rFonts w:eastAsia="Times New Roman"/>
          <w:szCs w:val="24"/>
        </w:rPr>
        <w:fldChar w:fldCharType="begin"/>
      </w:r>
      <w:r>
        <w:instrText xml:space="preserve"> TOC \h \z \c "Table" </w:instrText>
      </w:r>
      <w:r>
        <w:rPr>
          <w:rFonts w:eastAsia="Times New Roman"/>
          <w:szCs w:val="24"/>
        </w:rPr>
        <w:fldChar w:fldCharType="separate"/>
      </w:r>
      <w:hyperlink w:anchor="_Toc467483213" w:history="1">
        <w:r w:rsidR="00285D77" w:rsidRPr="004661CF">
          <w:rPr>
            <w:rStyle w:val="Hyperlink"/>
            <w:noProof/>
          </w:rPr>
          <w:t>Table 1: VSA Primary and Failover Sites</w:t>
        </w:r>
        <w:r w:rsidR="00285D77">
          <w:rPr>
            <w:noProof/>
            <w:webHidden/>
          </w:rPr>
          <w:tab/>
        </w:r>
        <w:r w:rsidR="00285D77">
          <w:rPr>
            <w:noProof/>
            <w:webHidden/>
          </w:rPr>
          <w:fldChar w:fldCharType="begin"/>
        </w:r>
        <w:r w:rsidR="00285D77">
          <w:rPr>
            <w:noProof/>
            <w:webHidden/>
          </w:rPr>
          <w:instrText xml:space="preserve"> PAGEREF _Toc467483213 \h </w:instrText>
        </w:r>
        <w:r w:rsidR="00285D77">
          <w:rPr>
            <w:noProof/>
            <w:webHidden/>
          </w:rPr>
        </w:r>
        <w:r w:rsidR="00285D77">
          <w:rPr>
            <w:noProof/>
            <w:webHidden/>
          </w:rPr>
          <w:fldChar w:fldCharType="separate"/>
        </w:r>
        <w:r w:rsidR="00285D77">
          <w:rPr>
            <w:noProof/>
            <w:webHidden/>
          </w:rPr>
          <w:t>4</w:t>
        </w:r>
        <w:r w:rsidR="00285D77">
          <w:rPr>
            <w:noProof/>
            <w:webHidden/>
          </w:rPr>
          <w:fldChar w:fldCharType="end"/>
        </w:r>
      </w:hyperlink>
    </w:p>
    <w:p w14:paraId="2714BAB2" w14:textId="77777777" w:rsidR="00285D77" w:rsidRDefault="00B47EEC">
      <w:pPr>
        <w:pStyle w:val="TableofFigures"/>
        <w:rPr>
          <w:rFonts w:eastAsiaTheme="minorEastAsia"/>
          <w:noProof/>
        </w:rPr>
      </w:pPr>
      <w:hyperlink w:anchor="_Toc467483214" w:history="1">
        <w:r w:rsidR="00285D77" w:rsidRPr="004661CF">
          <w:rPr>
            <w:rStyle w:val="Hyperlink"/>
            <w:noProof/>
          </w:rPr>
          <w:t>Table 2: VSA Project Scope: Goals and Objectives</w:t>
        </w:r>
        <w:r w:rsidR="00285D77">
          <w:rPr>
            <w:noProof/>
            <w:webHidden/>
          </w:rPr>
          <w:tab/>
        </w:r>
        <w:r w:rsidR="00285D77">
          <w:rPr>
            <w:noProof/>
            <w:webHidden/>
          </w:rPr>
          <w:fldChar w:fldCharType="begin"/>
        </w:r>
        <w:r w:rsidR="00285D77">
          <w:rPr>
            <w:noProof/>
            <w:webHidden/>
          </w:rPr>
          <w:instrText xml:space="preserve"> PAGEREF _Toc467483214 \h </w:instrText>
        </w:r>
        <w:r w:rsidR="00285D77">
          <w:rPr>
            <w:noProof/>
            <w:webHidden/>
          </w:rPr>
        </w:r>
        <w:r w:rsidR="00285D77">
          <w:rPr>
            <w:noProof/>
            <w:webHidden/>
          </w:rPr>
          <w:fldChar w:fldCharType="separate"/>
        </w:r>
        <w:r w:rsidR="00285D77">
          <w:rPr>
            <w:noProof/>
            <w:webHidden/>
          </w:rPr>
          <w:t>6</w:t>
        </w:r>
        <w:r w:rsidR="00285D77">
          <w:rPr>
            <w:noProof/>
            <w:webHidden/>
          </w:rPr>
          <w:fldChar w:fldCharType="end"/>
        </w:r>
      </w:hyperlink>
    </w:p>
    <w:p w14:paraId="614B138E" w14:textId="77777777" w:rsidR="00285D77" w:rsidRDefault="00B47EEC">
      <w:pPr>
        <w:pStyle w:val="TableofFigures"/>
        <w:rPr>
          <w:rFonts w:eastAsiaTheme="minorEastAsia"/>
          <w:noProof/>
        </w:rPr>
      </w:pPr>
      <w:hyperlink w:anchor="_Toc467483215" w:history="1">
        <w:r w:rsidR="00285D77" w:rsidRPr="004661CF">
          <w:rPr>
            <w:rStyle w:val="Hyperlink"/>
            <w:noProof/>
          </w:rPr>
          <w:t>Table 3: VSA Wizard Functionality-User Interface Requirements</w:t>
        </w:r>
        <w:r w:rsidR="00285D77">
          <w:rPr>
            <w:noProof/>
            <w:webHidden/>
          </w:rPr>
          <w:tab/>
        </w:r>
        <w:r w:rsidR="00285D77">
          <w:rPr>
            <w:noProof/>
            <w:webHidden/>
          </w:rPr>
          <w:fldChar w:fldCharType="begin"/>
        </w:r>
        <w:r w:rsidR="00285D77">
          <w:rPr>
            <w:noProof/>
            <w:webHidden/>
          </w:rPr>
          <w:instrText xml:space="preserve"> PAGEREF _Toc467483215 \h </w:instrText>
        </w:r>
        <w:r w:rsidR="00285D77">
          <w:rPr>
            <w:noProof/>
            <w:webHidden/>
          </w:rPr>
        </w:r>
        <w:r w:rsidR="00285D77">
          <w:rPr>
            <w:noProof/>
            <w:webHidden/>
          </w:rPr>
          <w:fldChar w:fldCharType="separate"/>
        </w:r>
        <w:r w:rsidR="00285D77">
          <w:rPr>
            <w:noProof/>
            <w:webHidden/>
          </w:rPr>
          <w:t>10</w:t>
        </w:r>
        <w:r w:rsidR="00285D77">
          <w:rPr>
            <w:noProof/>
            <w:webHidden/>
          </w:rPr>
          <w:fldChar w:fldCharType="end"/>
        </w:r>
      </w:hyperlink>
    </w:p>
    <w:p w14:paraId="183A2713" w14:textId="77777777" w:rsidR="00285D77" w:rsidRDefault="00B47EEC">
      <w:pPr>
        <w:pStyle w:val="TableofFigures"/>
        <w:rPr>
          <w:rFonts w:eastAsiaTheme="minorEastAsia"/>
          <w:noProof/>
        </w:rPr>
      </w:pPr>
      <w:hyperlink w:anchor="_Toc467483216" w:history="1">
        <w:r w:rsidR="00285D77" w:rsidRPr="004661CF">
          <w:rPr>
            <w:rStyle w:val="Hyperlink"/>
            <w:noProof/>
          </w:rPr>
          <w:t>Table 4: VSA Wizard Functionality-Functions</w:t>
        </w:r>
        <w:r w:rsidR="00285D77">
          <w:rPr>
            <w:noProof/>
            <w:webHidden/>
          </w:rPr>
          <w:tab/>
        </w:r>
        <w:r w:rsidR="00285D77">
          <w:rPr>
            <w:noProof/>
            <w:webHidden/>
          </w:rPr>
          <w:fldChar w:fldCharType="begin"/>
        </w:r>
        <w:r w:rsidR="00285D77">
          <w:rPr>
            <w:noProof/>
            <w:webHidden/>
          </w:rPr>
          <w:instrText xml:space="preserve"> PAGEREF _Toc467483216 \h </w:instrText>
        </w:r>
        <w:r w:rsidR="00285D77">
          <w:rPr>
            <w:noProof/>
            <w:webHidden/>
          </w:rPr>
        </w:r>
        <w:r w:rsidR="00285D77">
          <w:rPr>
            <w:noProof/>
            <w:webHidden/>
          </w:rPr>
          <w:fldChar w:fldCharType="separate"/>
        </w:r>
        <w:r w:rsidR="00285D77">
          <w:rPr>
            <w:noProof/>
            <w:webHidden/>
          </w:rPr>
          <w:t>28</w:t>
        </w:r>
        <w:r w:rsidR="00285D77">
          <w:rPr>
            <w:noProof/>
            <w:webHidden/>
          </w:rPr>
          <w:fldChar w:fldCharType="end"/>
        </w:r>
      </w:hyperlink>
    </w:p>
    <w:p w14:paraId="09F9BA61" w14:textId="77777777" w:rsidR="00285D77" w:rsidRDefault="00B47EEC">
      <w:pPr>
        <w:pStyle w:val="TableofFigures"/>
        <w:rPr>
          <w:rFonts w:eastAsiaTheme="minorEastAsia"/>
          <w:noProof/>
        </w:rPr>
      </w:pPr>
      <w:hyperlink w:anchor="_Toc467483217" w:history="1">
        <w:r w:rsidR="00285D77" w:rsidRPr="004661CF">
          <w:rPr>
            <w:rStyle w:val="Hyperlink"/>
            <w:noProof/>
          </w:rPr>
          <w:t>Table 5: VSA Runtime Environment</w:t>
        </w:r>
        <w:r w:rsidR="00285D77">
          <w:rPr>
            <w:noProof/>
            <w:webHidden/>
          </w:rPr>
          <w:tab/>
        </w:r>
        <w:r w:rsidR="00285D77">
          <w:rPr>
            <w:noProof/>
            <w:webHidden/>
          </w:rPr>
          <w:fldChar w:fldCharType="begin"/>
        </w:r>
        <w:r w:rsidR="00285D77">
          <w:rPr>
            <w:noProof/>
            <w:webHidden/>
          </w:rPr>
          <w:instrText xml:space="preserve"> PAGEREF _Toc467483217 \h </w:instrText>
        </w:r>
        <w:r w:rsidR="00285D77">
          <w:rPr>
            <w:noProof/>
            <w:webHidden/>
          </w:rPr>
        </w:r>
        <w:r w:rsidR="00285D77">
          <w:rPr>
            <w:noProof/>
            <w:webHidden/>
          </w:rPr>
          <w:fldChar w:fldCharType="separate"/>
        </w:r>
        <w:r w:rsidR="00285D77">
          <w:rPr>
            <w:noProof/>
            <w:webHidden/>
          </w:rPr>
          <w:t>31</w:t>
        </w:r>
        <w:r w:rsidR="00285D77">
          <w:rPr>
            <w:noProof/>
            <w:webHidden/>
          </w:rPr>
          <w:fldChar w:fldCharType="end"/>
        </w:r>
      </w:hyperlink>
    </w:p>
    <w:p w14:paraId="4C6FD0BD" w14:textId="77777777" w:rsidR="00285D77" w:rsidRDefault="00B47EEC">
      <w:pPr>
        <w:pStyle w:val="TableofFigures"/>
        <w:rPr>
          <w:rFonts w:eastAsiaTheme="minorEastAsia"/>
          <w:noProof/>
        </w:rPr>
      </w:pPr>
      <w:hyperlink w:anchor="_Toc467483218" w:history="1">
        <w:r w:rsidR="00285D77" w:rsidRPr="004661CF">
          <w:rPr>
            <w:rStyle w:val="Hyperlink"/>
            <w:noProof/>
          </w:rPr>
          <w:t xml:space="preserve">Table 6: </w:t>
        </w:r>
        <w:r w:rsidR="00285D77" w:rsidRPr="004661CF">
          <w:rPr>
            <w:rStyle w:val="Hyperlink"/>
            <w:rFonts w:eastAsia="Arial"/>
            <w:noProof/>
          </w:rPr>
          <w:t>VSA Federation Requirements</w:t>
        </w:r>
        <w:r w:rsidR="00285D77">
          <w:rPr>
            <w:noProof/>
            <w:webHidden/>
          </w:rPr>
          <w:tab/>
        </w:r>
        <w:r w:rsidR="00285D77">
          <w:rPr>
            <w:noProof/>
            <w:webHidden/>
          </w:rPr>
          <w:fldChar w:fldCharType="begin"/>
        </w:r>
        <w:r w:rsidR="00285D77">
          <w:rPr>
            <w:noProof/>
            <w:webHidden/>
          </w:rPr>
          <w:instrText xml:space="preserve"> PAGEREF _Toc467483218 \h </w:instrText>
        </w:r>
        <w:r w:rsidR="00285D77">
          <w:rPr>
            <w:noProof/>
            <w:webHidden/>
          </w:rPr>
        </w:r>
        <w:r w:rsidR="00285D77">
          <w:rPr>
            <w:noProof/>
            <w:webHidden/>
          </w:rPr>
          <w:fldChar w:fldCharType="separate"/>
        </w:r>
        <w:r w:rsidR="00285D77">
          <w:rPr>
            <w:noProof/>
            <w:webHidden/>
          </w:rPr>
          <w:t>33</w:t>
        </w:r>
        <w:r w:rsidR="00285D77">
          <w:rPr>
            <w:noProof/>
            <w:webHidden/>
          </w:rPr>
          <w:fldChar w:fldCharType="end"/>
        </w:r>
      </w:hyperlink>
    </w:p>
    <w:p w14:paraId="78A7B0A8" w14:textId="77777777" w:rsidR="00285D77" w:rsidRDefault="00B47EEC">
      <w:pPr>
        <w:pStyle w:val="TableofFigures"/>
        <w:rPr>
          <w:rFonts w:eastAsiaTheme="minorEastAsia"/>
          <w:noProof/>
        </w:rPr>
      </w:pPr>
      <w:hyperlink w:anchor="_Toc467483219" w:history="1">
        <w:r w:rsidR="00285D77" w:rsidRPr="004661CF">
          <w:rPr>
            <w:rStyle w:val="Hyperlink"/>
            <w:noProof/>
          </w:rPr>
          <w:t xml:space="preserve">Table 7: </w:t>
        </w:r>
        <w:r w:rsidR="00285D77" w:rsidRPr="004661CF">
          <w:rPr>
            <w:rStyle w:val="Hyperlink"/>
            <w:rFonts w:eastAsia="Arial"/>
            <w:noProof/>
          </w:rPr>
          <w:t>VSA Pre/Post Logic Processing Requirements</w:t>
        </w:r>
        <w:r w:rsidR="00285D77">
          <w:rPr>
            <w:noProof/>
            <w:webHidden/>
          </w:rPr>
          <w:tab/>
        </w:r>
        <w:r w:rsidR="00285D77">
          <w:rPr>
            <w:noProof/>
            <w:webHidden/>
          </w:rPr>
          <w:fldChar w:fldCharType="begin"/>
        </w:r>
        <w:r w:rsidR="00285D77">
          <w:rPr>
            <w:noProof/>
            <w:webHidden/>
          </w:rPr>
          <w:instrText xml:space="preserve"> PAGEREF _Toc467483219 \h </w:instrText>
        </w:r>
        <w:r w:rsidR="00285D77">
          <w:rPr>
            <w:noProof/>
            <w:webHidden/>
          </w:rPr>
        </w:r>
        <w:r w:rsidR="00285D77">
          <w:rPr>
            <w:noProof/>
            <w:webHidden/>
          </w:rPr>
          <w:fldChar w:fldCharType="separate"/>
        </w:r>
        <w:r w:rsidR="00285D77">
          <w:rPr>
            <w:noProof/>
            <w:webHidden/>
          </w:rPr>
          <w:t>36</w:t>
        </w:r>
        <w:r w:rsidR="00285D77">
          <w:rPr>
            <w:noProof/>
            <w:webHidden/>
          </w:rPr>
          <w:fldChar w:fldCharType="end"/>
        </w:r>
      </w:hyperlink>
    </w:p>
    <w:p w14:paraId="5431209B" w14:textId="77777777" w:rsidR="00285D77" w:rsidRDefault="00B47EEC">
      <w:pPr>
        <w:pStyle w:val="TableofFigures"/>
        <w:rPr>
          <w:rFonts w:eastAsiaTheme="minorEastAsia"/>
          <w:noProof/>
        </w:rPr>
      </w:pPr>
      <w:hyperlink w:anchor="_Toc467483220" w:history="1">
        <w:r w:rsidR="00285D77" w:rsidRPr="004661CF">
          <w:rPr>
            <w:rStyle w:val="Hyperlink"/>
            <w:noProof/>
          </w:rPr>
          <w:t xml:space="preserve">Table 8: </w:t>
        </w:r>
        <w:r w:rsidR="00285D77" w:rsidRPr="004661CF">
          <w:rPr>
            <w:rStyle w:val="Hyperlink"/>
            <w:rFonts w:eastAsia="Arial"/>
            <w:noProof/>
          </w:rPr>
          <w:t>VSA Exception and Error Handling Requirements</w:t>
        </w:r>
        <w:r w:rsidR="00285D77">
          <w:rPr>
            <w:noProof/>
            <w:webHidden/>
          </w:rPr>
          <w:tab/>
        </w:r>
        <w:r w:rsidR="00285D77">
          <w:rPr>
            <w:noProof/>
            <w:webHidden/>
          </w:rPr>
          <w:fldChar w:fldCharType="begin"/>
        </w:r>
        <w:r w:rsidR="00285D77">
          <w:rPr>
            <w:noProof/>
            <w:webHidden/>
          </w:rPr>
          <w:instrText xml:space="preserve"> PAGEREF _Toc467483220 \h </w:instrText>
        </w:r>
        <w:r w:rsidR="00285D77">
          <w:rPr>
            <w:noProof/>
            <w:webHidden/>
          </w:rPr>
        </w:r>
        <w:r w:rsidR="00285D77">
          <w:rPr>
            <w:noProof/>
            <w:webHidden/>
          </w:rPr>
          <w:fldChar w:fldCharType="separate"/>
        </w:r>
        <w:r w:rsidR="00285D77">
          <w:rPr>
            <w:noProof/>
            <w:webHidden/>
          </w:rPr>
          <w:t>38</w:t>
        </w:r>
        <w:r w:rsidR="00285D77">
          <w:rPr>
            <w:noProof/>
            <w:webHidden/>
          </w:rPr>
          <w:fldChar w:fldCharType="end"/>
        </w:r>
      </w:hyperlink>
    </w:p>
    <w:p w14:paraId="7BBCB2A5" w14:textId="77777777" w:rsidR="00285D77" w:rsidRDefault="00B47EEC">
      <w:pPr>
        <w:pStyle w:val="TableofFigures"/>
        <w:rPr>
          <w:rFonts w:eastAsiaTheme="minorEastAsia"/>
          <w:noProof/>
        </w:rPr>
      </w:pPr>
      <w:hyperlink w:anchor="_Toc467483221" w:history="1">
        <w:r w:rsidR="00285D77" w:rsidRPr="004661CF">
          <w:rPr>
            <w:rStyle w:val="Hyperlink"/>
            <w:noProof/>
          </w:rPr>
          <w:t xml:space="preserve">Table 9: </w:t>
        </w:r>
        <w:r w:rsidR="00285D77" w:rsidRPr="004661CF">
          <w:rPr>
            <w:rStyle w:val="Hyperlink"/>
            <w:rFonts w:eastAsia="Arial"/>
            <w:noProof/>
          </w:rPr>
          <w:t>VSA Architectural Principles Requirements</w:t>
        </w:r>
        <w:r w:rsidR="00285D77">
          <w:rPr>
            <w:noProof/>
            <w:webHidden/>
          </w:rPr>
          <w:tab/>
        </w:r>
        <w:r w:rsidR="00285D77">
          <w:rPr>
            <w:noProof/>
            <w:webHidden/>
          </w:rPr>
          <w:fldChar w:fldCharType="begin"/>
        </w:r>
        <w:r w:rsidR="00285D77">
          <w:rPr>
            <w:noProof/>
            <w:webHidden/>
          </w:rPr>
          <w:instrText xml:space="preserve"> PAGEREF _Toc467483221 \h </w:instrText>
        </w:r>
        <w:r w:rsidR="00285D77">
          <w:rPr>
            <w:noProof/>
            <w:webHidden/>
          </w:rPr>
        </w:r>
        <w:r w:rsidR="00285D77">
          <w:rPr>
            <w:noProof/>
            <w:webHidden/>
          </w:rPr>
          <w:fldChar w:fldCharType="separate"/>
        </w:r>
        <w:r w:rsidR="00285D77">
          <w:rPr>
            <w:noProof/>
            <w:webHidden/>
          </w:rPr>
          <w:t>38</w:t>
        </w:r>
        <w:r w:rsidR="00285D77">
          <w:rPr>
            <w:noProof/>
            <w:webHidden/>
          </w:rPr>
          <w:fldChar w:fldCharType="end"/>
        </w:r>
      </w:hyperlink>
    </w:p>
    <w:p w14:paraId="111E6A11" w14:textId="77777777" w:rsidR="00285D77" w:rsidRDefault="00B47EEC">
      <w:pPr>
        <w:pStyle w:val="TableofFigures"/>
        <w:rPr>
          <w:rFonts w:eastAsiaTheme="minorEastAsia"/>
          <w:noProof/>
        </w:rPr>
      </w:pPr>
      <w:hyperlink w:anchor="_Toc467483222" w:history="1">
        <w:r w:rsidR="00285D77" w:rsidRPr="004661CF">
          <w:rPr>
            <w:rStyle w:val="Hyperlink"/>
            <w:noProof/>
          </w:rPr>
          <w:t>Table 10: VSA System Topology Requirements</w:t>
        </w:r>
        <w:r w:rsidR="00285D77">
          <w:rPr>
            <w:noProof/>
            <w:webHidden/>
          </w:rPr>
          <w:tab/>
        </w:r>
        <w:r w:rsidR="00285D77">
          <w:rPr>
            <w:noProof/>
            <w:webHidden/>
          </w:rPr>
          <w:fldChar w:fldCharType="begin"/>
        </w:r>
        <w:r w:rsidR="00285D77">
          <w:rPr>
            <w:noProof/>
            <w:webHidden/>
          </w:rPr>
          <w:instrText xml:space="preserve"> PAGEREF _Toc467483222 \h </w:instrText>
        </w:r>
        <w:r w:rsidR="00285D77">
          <w:rPr>
            <w:noProof/>
            <w:webHidden/>
          </w:rPr>
        </w:r>
        <w:r w:rsidR="00285D77">
          <w:rPr>
            <w:noProof/>
            <w:webHidden/>
          </w:rPr>
          <w:fldChar w:fldCharType="separate"/>
        </w:r>
        <w:r w:rsidR="00285D77">
          <w:rPr>
            <w:noProof/>
            <w:webHidden/>
          </w:rPr>
          <w:t>40</w:t>
        </w:r>
        <w:r w:rsidR="00285D77">
          <w:rPr>
            <w:noProof/>
            <w:webHidden/>
          </w:rPr>
          <w:fldChar w:fldCharType="end"/>
        </w:r>
      </w:hyperlink>
    </w:p>
    <w:p w14:paraId="56D7C70C" w14:textId="77777777" w:rsidR="00285D77" w:rsidRDefault="00B47EEC">
      <w:pPr>
        <w:pStyle w:val="TableofFigures"/>
        <w:rPr>
          <w:rFonts w:eastAsiaTheme="minorEastAsia"/>
          <w:noProof/>
        </w:rPr>
      </w:pPr>
      <w:hyperlink w:anchor="_Toc467483223" w:history="1">
        <w:r w:rsidR="00285D77" w:rsidRPr="004661CF">
          <w:rPr>
            <w:rStyle w:val="Hyperlink"/>
            <w:noProof/>
          </w:rPr>
          <w:t>Table 11: VSA Non-Functional Requirements</w:t>
        </w:r>
        <w:r w:rsidR="00285D77">
          <w:rPr>
            <w:noProof/>
            <w:webHidden/>
          </w:rPr>
          <w:tab/>
        </w:r>
        <w:r w:rsidR="00285D77">
          <w:rPr>
            <w:noProof/>
            <w:webHidden/>
          </w:rPr>
          <w:fldChar w:fldCharType="begin"/>
        </w:r>
        <w:r w:rsidR="00285D77">
          <w:rPr>
            <w:noProof/>
            <w:webHidden/>
          </w:rPr>
          <w:instrText xml:space="preserve"> PAGEREF _Toc467483223 \h </w:instrText>
        </w:r>
        <w:r w:rsidR="00285D77">
          <w:rPr>
            <w:noProof/>
            <w:webHidden/>
          </w:rPr>
        </w:r>
        <w:r w:rsidR="00285D77">
          <w:rPr>
            <w:noProof/>
            <w:webHidden/>
          </w:rPr>
          <w:fldChar w:fldCharType="separate"/>
        </w:r>
        <w:r w:rsidR="00285D77">
          <w:rPr>
            <w:noProof/>
            <w:webHidden/>
          </w:rPr>
          <w:t>45</w:t>
        </w:r>
        <w:r w:rsidR="00285D77">
          <w:rPr>
            <w:noProof/>
            <w:webHidden/>
          </w:rPr>
          <w:fldChar w:fldCharType="end"/>
        </w:r>
      </w:hyperlink>
    </w:p>
    <w:p w14:paraId="2EFBEC08" w14:textId="77777777" w:rsidR="00285D77" w:rsidRDefault="00B47EEC">
      <w:pPr>
        <w:pStyle w:val="TableofFigures"/>
        <w:rPr>
          <w:rFonts w:eastAsiaTheme="minorEastAsia"/>
          <w:noProof/>
        </w:rPr>
      </w:pPr>
      <w:hyperlink w:anchor="_Toc467483224" w:history="1">
        <w:r w:rsidR="00285D77" w:rsidRPr="004661CF">
          <w:rPr>
            <w:rStyle w:val="Hyperlink"/>
            <w:noProof/>
          </w:rPr>
          <w:t>Table 12: VSA Capacity-Load and Performance Requirements</w:t>
        </w:r>
        <w:r w:rsidR="00285D77">
          <w:rPr>
            <w:noProof/>
            <w:webHidden/>
          </w:rPr>
          <w:tab/>
        </w:r>
        <w:r w:rsidR="00285D77">
          <w:rPr>
            <w:noProof/>
            <w:webHidden/>
          </w:rPr>
          <w:fldChar w:fldCharType="begin"/>
        </w:r>
        <w:r w:rsidR="00285D77">
          <w:rPr>
            <w:noProof/>
            <w:webHidden/>
          </w:rPr>
          <w:instrText xml:space="preserve"> PAGEREF _Toc467483224 \h </w:instrText>
        </w:r>
        <w:r w:rsidR="00285D77">
          <w:rPr>
            <w:noProof/>
            <w:webHidden/>
          </w:rPr>
        </w:r>
        <w:r w:rsidR="00285D77">
          <w:rPr>
            <w:noProof/>
            <w:webHidden/>
          </w:rPr>
          <w:fldChar w:fldCharType="separate"/>
        </w:r>
        <w:r w:rsidR="00285D77">
          <w:rPr>
            <w:noProof/>
            <w:webHidden/>
          </w:rPr>
          <w:t>47</w:t>
        </w:r>
        <w:r w:rsidR="00285D77">
          <w:rPr>
            <w:noProof/>
            <w:webHidden/>
          </w:rPr>
          <w:fldChar w:fldCharType="end"/>
        </w:r>
      </w:hyperlink>
    </w:p>
    <w:p w14:paraId="119AAC20" w14:textId="77777777" w:rsidR="00285D77" w:rsidRDefault="00B47EEC">
      <w:pPr>
        <w:pStyle w:val="TableofFigures"/>
        <w:rPr>
          <w:rFonts w:eastAsiaTheme="minorEastAsia"/>
          <w:noProof/>
        </w:rPr>
      </w:pPr>
      <w:hyperlink w:anchor="_Toc467483225" w:history="1">
        <w:r w:rsidR="00285D77" w:rsidRPr="004661CF">
          <w:rPr>
            <w:rStyle w:val="Hyperlink"/>
            <w:noProof/>
          </w:rPr>
          <w:t>Table 13: VSA Security Requirements</w:t>
        </w:r>
        <w:r w:rsidR="00285D77">
          <w:rPr>
            <w:noProof/>
            <w:webHidden/>
          </w:rPr>
          <w:tab/>
        </w:r>
        <w:r w:rsidR="00285D77">
          <w:rPr>
            <w:noProof/>
            <w:webHidden/>
          </w:rPr>
          <w:fldChar w:fldCharType="begin"/>
        </w:r>
        <w:r w:rsidR="00285D77">
          <w:rPr>
            <w:noProof/>
            <w:webHidden/>
          </w:rPr>
          <w:instrText xml:space="preserve"> PAGEREF _Toc467483225 \h </w:instrText>
        </w:r>
        <w:r w:rsidR="00285D77">
          <w:rPr>
            <w:noProof/>
            <w:webHidden/>
          </w:rPr>
        </w:r>
        <w:r w:rsidR="00285D77">
          <w:rPr>
            <w:noProof/>
            <w:webHidden/>
          </w:rPr>
          <w:fldChar w:fldCharType="separate"/>
        </w:r>
        <w:r w:rsidR="00285D77">
          <w:rPr>
            <w:noProof/>
            <w:webHidden/>
          </w:rPr>
          <w:t>50</w:t>
        </w:r>
        <w:r w:rsidR="00285D77">
          <w:rPr>
            <w:noProof/>
            <w:webHidden/>
          </w:rPr>
          <w:fldChar w:fldCharType="end"/>
        </w:r>
      </w:hyperlink>
    </w:p>
    <w:p w14:paraId="75CA0A75" w14:textId="77777777" w:rsidR="00285D77" w:rsidRDefault="00B47EEC">
      <w:pPr>
        <w:pStyle w:val="TableofFigures"/>
        <w:rPr>
          <w:rFonts w:eastAsiaTheme="minorEastAsia"/>
          <w:noProof/>
        </w:rPr>
      </w:pPr>
      <w:hyperlink w:anchor="_Toc467483226" w:history="1">
        <w:r w:rsidR="00285D77" w:rsidRPr="004661CF">
          <w:rPr>
            <w:rStyle w:val="Hyperlink"/>
            <w:noProof/>
          </w:rPr>
          <w:t>Table 14: VSA User Identity Propagation Requirements</w:t>
        </w:r>
        <w:r w:rsidR="00285D77">
          <w:rPr>
            <w:noProof/>
            <w:webHidden/>
          </w:rPr>
          <w:tab/>
        </w:r>
        <w:r w:rsidR="00285D77">
          <w:rPr>
            <w:noProof/>
            <w:webHidden/>
          </w:rPr>
          <w:fldChar w:fldCharType="begin"/>
        </w:r>
        <w:r w:rsidR="00285D77">
          <w:rPr>
            <w:noProof/>
            <w:webHidden/>
          </w:rPr>
          <w:instrText xml:space="preserve"> PAGEREF _Toc467483226 \h </w:instrText>
        </w:r>
        <w:r w:rsidR="00285D77">
          <w:rPr>
            <w:noProof/>
            <w:webHidden/>
          </w:rPr>
        </w:r>
        <w:r w:rsidR="00285D77">
          <w:rPr>
            <w:noProof/>
            <w:webHidden/>
          </w:rPr>
          <w:fldChar w:fldCharType="separate"/>
        </w:r>
        <w:r w:rsidR="00285D77">
          <w:rPr>
            <w:noProof/>
            <w:webHidden/>
          </w:rPr>
          <w:t>52</w:t>
        </w:r>
        <w:r w:rsidR="00285D77">
          <w:rPr>
            <w:noProof/>
            <w:webHidden/>
          </w:rPr>
          <w:fldChar w:fldCharType="end"/>
        </w:r>
      </w:hyperlink>
    </w:p>
    <w:p w14:paraId="63002B9B" w14:textId="77777777" w:rsidR="00285D77" w:rsidRDefault="00B47EEC">
      <w:pPr>
        <w:pStyle w:val="TableofFigures"/>
        <w:rPr>
          <w:rFonts w:eastAsiaTheme="minorEastAsia"/>
          <w:noProof/>
        </w:rPr>
      </w:pPr>
      <w:hyperlink w:anchor="_Toc467483227" w:history="1">
        <w:r w:rsidR="00285D77" w:rsidRPr="004661CF">
          <w:rPr>
            <w:rStyle w:val="Hyperlink"/>
            <w:noProof/>
          </w:rPr>
          <w:t>Table 15: VSA Availability-Continuity of Operations / Disaster Recovery Requirements</w:t>
        </w:r>
        <w:r w:rsidR="00285D77">
          <w:rPr>
            <w:noProof/>
            <w:webHidden/>
          </w:rPr>
          <w:tab/>
        </w:r>
        <w:r w:rsidR="00285D77">
          <w:rPr>
            <w:noProof/>
            <w:webHidden/>
          </w:rPr>
          <w:fldChar w:fldCharType="begin"/>
        </w:r>
        <w:r w:rsidR="00285D77">
          <w:rPr>
            <w:noProof/>
            <w:webHidden/>
          </w:rPr>
          <w:instrText xml:space="preserve"> PAGEREF _Toc467483227 \h </w:instrText>
        </w:r>
        <w:r w:rsidR="00285D77">
          <w:rPr>
            <w:noProof/>
            <w:webHidden/>
          </w:rPr>
        </w:r>
        <w:r w:rsidR="00285D77">
          <w:rPr>
            <w:noProof/>
            <w:webHidden/>
          </w:rPr>
          <w:fldChar w:fldCharType="separate"/>
        </w:r>
        <w:r w:rsidR="00285D77">
          <w:rPr>
            <w:noProof/>
            <w:webHidden/>
          </w:rPr>
          <w:t>54</w:t>
        </w:r>
        <w:r w:rsidR="00285D77">
          <w:rPr>
            <w:noProof/>
            <w:webHidden/>
          </w:rPr>
          <w:fldChar w:fldCharType="end"/>
        </w:r>
      </w:hyperlink>
    </w:p>
    <w:p w14:paraId="1895B1F4" w14:textId="77777777" w:rsidR="00285D77" w:rsidRDefault="00B47EEC">
      <w:pPr>
        <w:pStyle w:val="TableofFigures"/>
        <w:rPr>
          <w:rFonts w:eastAsiaTheme="minorEastAsia"/>
          <w:noProof/>
        </w:rPr>
      </w:pPr>
      <w:hyperlink w:anchor="_Toc467483228" w:history="1">
        <w:r w:rsidR="00285D77" w:rsidRPr="004661CF">
          <w:rPr>
            <w:rStyle w:val="Hyperlink"/>
            <w:noProof/>
          </w:rPr>
          <w:t>Table 16: VSA Documentation Requirements</w:t>
        </w:r>
        <w:r w:rsidR="00285D77">
          <w:rPr>
            <w:noProof/>
            <w:webHidden/>
          </w:rPr>
          <w:tab/>
        </w:r>
        <w:r w:rsidR="00285D77">
          <w:rPr>
            <w:noProof/>
            <w:webHidden/>
          </w:rPr>
          <w:fldChar w:fldCharType="begin"/>
        </w:r>
        <w:r w:rsidR="00285D77">
          <w:rPr>
            <w:noProof/>
            <w:webHidden/>
          </w:rPr>
          <w:instrText xml:space="preserve"> PAGEREF _Toc467483228 \h </w:instrText>
        </w:r>
        <w:r w:rsidR="00285D77">
          <w:rPr>
            <w:noProof/>
            <w:webHidden/>
          </w:rPr>
        </w:r>
        <w:r w:rsidR="00285D77">
          <w:rPr>
            <w:noProof/>
            <w:webHidden/>
          </w:rPr>
          <w:fldChar w:fldCharType="separate"/>
        </w:r>
        <w:r w:rsidR="00285D77">
          <w:rPr>
            <w:noProof/>
            <w:webHidden/>
          </w:rPr>
          <w:t>55</w:t>
        </w:r>
        <w:r w:rsidR="00285D77">
          <w:rPr>
            <w:noProof/>
            <w:webHidden/>
          </w:rPr>
          <w:fldChar w:fldCharType="end"/>
        </w:r>
      </w:hyperlink>
    </w:p>
    <w:p w14:paraId="41D88C8C" w14:textId="77777777" w:rsidR="00285D77" w:rsidRDefault="00B47EEC">
      <w:pPr>
        <w:pStyle w:val="TableofFigures"/>
        <w:rPr>
          <w:rFonts w:eastAsiaTheme="minorEastAsia"/>
          <w:noProof/>
        </w:rPr>
      </w:pPr>
      <w:hyperlink w:anchor="_Toc467483229" w:history="1">
        <w:r w:rsidR="00285D77" w:rsidRPr="004661CF">
          <w:rPr>
            <w:rStyle w:val="Hyperlink"/>
            <w:noProof/>
          </w:rPr>
          <w:t>Table 17: Levels for Disaster Recovery</w:t>
        </w:r>
        <w:r w:rsidR="00285D77">
          <w:rPr>
            <w:noProof/>
            <w:webHidden/>
          </w:rPr>
          <w:tab/>
        </w:r>
        <w:r w:rsidR="00285D77">
          <w:rPr>
            <w:noProof/>
            <w:webHidden/>
          </w:rPr>
          <w:fldChar w:fldCharType="begin"/>
        </w:r>
        <w:r w:rsidR="00285D77">
          <w:rPr>
            <w:noProof/>
            <w:webHidden/>
          </w:rPr>
          <w:instrText xml:space="preserve"> PAGEREF _Toc467483229 \h </w:instrText>
        </w:r>
        <w:r w:rsidR="00285D77">
          <w:rPr>
            <w:noProof/>
            <w:webHidden/>
          </w:rPr>
        </w:r>
        <w:r w:rsidR="00285D77">
          <w:rPr>
            <w:noProof/>
            <w:webHidden/>
          </w:rPr>
          <w:fldChar w:fldCharType="separate"/>
        </w:r>
        <w:r w:rsidR="00285D77">
          <w:rPr>
            <w:noProof/>
            <w:webHidden/>
          </w:rPr>
          <w:t>68</w:t>
        </w:r>
        <w:r w:rsidR="00285D77">
          <w:rPr>
            <w:noProof/>
            <w:webHidden/>
          </w:rPr>
          <w:fldChar w:fldCharType="end"/>
        </w:r>
      </w:hyperlink>
    </w:p>
    <w:p w14:paraId="2B94A576" w14:textId="77777777" w:rsidR="00285D77" w:rsidRDefault="00B47EEC">
      <w:pPr>
        <w:pStyle w:val="TableofFigures"/>
        <w:rPr>
          <w:rFonts w:eastAsiaTheme="minorEastAsia"/>
          <w:noProof/>
        </w:rPr>
      </w:pPr>
      <w:hyperlink w:anchor="_Toc467483230" w:history="1">
        <w:r w:rsidR="00285D77" w:rsidRPr="004661CF">
          <w:rPr>
            <w:rStyle w:val="Hyperlink"/>
            <w:noProof/>
          </w:rPr>
          <w:t>Table 18: Acronyms</w:t>
        </w:r>
        <w:r w:rsidR="00285D77">
          <w:rPr>
            <w:noProof/>
            <w:webHidden/>
          </w:rPr>
          <w:tab/>
        </w:r>
        <w:r w:rsidR="00285D77">
          <w:rPr>
            <w:noProof/>
            <w:webHidden/>
          </w:rPr>
          <w:fldChar w:fldCharType="begin"/>
        </w:r>
        <w:r w:rsidR="00285D77">
          <w:rPr>
            <w:noProof/>
            <w:webHidden/>
          </w:rPr>
          <w:instrText xml:space="preserve"> PAGEREF _Toc467483230 \h </w:instrText>
        </w:r>
        <w:r w:rsidR="00285D77">
          <w:rPr>
            <w:noProof/>
            <w:webHidden/>
          </w:rPr>
        </w:r>
        <w:r w:rsidR="00285D77">
          <w:rPr>
            <w:noProof/>
            <w:webHidden/>
          </w:rPr>
          <w:fldChar w:fldCharType="separate"/>
        </w:r>
        <w:r w:rsidR="00285D77">
          <w:rPr>
            <w:noProof/>
            <w:webHidden/>
          </w:rPr>
          <w:t>73</w:t>
        </w:r>
        <w:r w:rsidR="00285D77">
          <w:rPr>
            <w:noProof/>
            <w:webHidden/>
          </w:rPr>
          <w:fldChar w:fldCharType="end"/>
        </w:r>
      </w:hyperlink>
    </w:p>
    <w:p w14:paraId="009C681A" w14:textId="77777777" w:rsidR="00285D77" w:rsidRDefault="00B47EEC">
      <w:pPr>
        <w:pStyle w:val="TableofFigures"/>
        <w:rPr>
          <w:rFonts w:eastAsiaTheme="minorEastAsia"/>
          <w:noProof/>
        </w:rPr>
      </w:pPr>
      <w:hyperlink w:anchor="_Toc467483231" w:history="1">
        <w:r w:rsidR="00285D77" w:rsidRPr="004661CF">
          <w:rPr>
            <w:rStyle w:val="Hyperlink"/>
            <w:noProof/>
          </w:rPr>
          <w:t>Table 19: Definitions</w:t>
        </w:r>
        <w:r w:rsidR="00285D77">
          <w:rPr>
            <w:noProof/>
            <w:webHidden/>
          </w:rPr>
          <w:tab/>
        </w:r>
        <w:r w:rsidR="00285D77">
          <w:rPr>
            <w:noProof/>
            <w:webHidden/>
          </w:rPr>
          <w:fldChar w:fldCharType="begin"/>
        </w:r>
        <w:r w:rsidR="00285D77">
          <w:rPr>
            <w:noProof/>
            <w:webHidden/>
          </w:rPr>
          <w:instrText xml:space="preserve"> PAGEREF _Toc467483231 \h </w:instrText>
        </w:r>
        <w:r w:rsidR="00285D77">
          <w:rPr>
            <w:noProof/>
            <w:webHidden/>
          </w:rPr>
        </w:r>
        <w:r w:rsidR="00285D77">
          <w:rPr>
            <w:noProof/>
            <w:webHidden/>
          </w:rPr>
          <w:fldChar w:fldCharType="separate"/>
        </w:r>
        <w:r w:rsidR="00285D77">
          <w:rPr>
            <w:noProof/>
            <w:webHidden/>
          </w:rPr>
          <w:t>76</w:t>
        </w:r>
        <w:r w:rsidR="00285D77">
          <w:rPr>
            <w:noProof/>
            <w:webHidden/>
          </w:rPr>
          <w:fldChar w:fldCharType="end"/>
        </w:r>
      </w:hyperlink>
    </w:p>
    <w:p w14:paraId="1BCB90E7" w14:textId="521259AB" w:rsidR="00045D9F" w:rsidRPr="00045D9F" w:rsidRDefault="00762AEC" w:rsidP="00045D9F">
      <w:pPr>
        <w:pStyle w:val="BodyText"/>
        <w:rPr>
          <w:b/>
          <w:bCs/>
          <w:kern w:val="28"/>
        </w:rPr>
      </w:pPr>
      <w:r>
        <w:fldChar w:fldCharType="end"/>
      </w:r>
    </w:p>
    <w:p w14:paraId="0D3CD579" w14:textId="066640AB" w:rsidR="00762AEC" w:rsidRDefault="00762AEC" w:rsidP="009544E0">
      <w:pPr>
        <w:pStyle w:val="HeadingFront-BackMatter"/>
      </w:pPr>
      <w:bookmarkStart w:id="32" w:name="_Toc467483149"/>
      <w:r>
        <w:t>List of Figures</w:t>
      </w:r>
      <w:bookmarkEnd w:id="32"/>
    </w:p>
    <w:p w14:paraId="444A9203" w14:textId="77777777" w:rsidR="00285D77" w:rsidRDefault="00762AEC">
      <w:pPr>
        <w:pStyle w:val="TableofFigures"/>
        <w:rPr>
          <w:rFonts w:eastAsiaTheme="minorEastAsia"/>
          <w:noProof/>
        </w:rPr>
      </w:pPr>
      <w:r>
        <w:rPr>
          <w:rFonts w:eastAsia="Times New Roman"/>
          <w:szCs w:val="24"/>
        </w:rPr>
        <w:fldChar w:fldCharType="begin"/>
      </w:r>
      <w:r>
        <w:instrText xml:space="preserve"> TOC \h \z \c "Figure" </w:instrText>
      </w:r>
      <w:r>
        <w:rPr>
          <w:rFonts w:eastAsia="Times New Roman"/>
          <w:szCs w:val="24"/>
        </w:rPr>
        <w:fldChar w:fldCharType="separate"/>
      </w:r>
      <w:hyperlink w:anchor="_Toc467483232" w:history="1">
        <w:r w:rsidR="00285D77" w:rsidRPr="00F131D1">
          <w:rPr>
            <w:rStyle w:val="Hyperlink"/>
            <w:noProof/>
          </w:rPr>
          <w:t>Figure 1: VSA “Pre/Post” Logic Model</w:t>
        </w:r>
        <w:r w:rsidR="00285D77">
          <w:rPr>
            <w:noProof/>
            <w:webHidden/>
          </w:rPr>
          <w:tab/>
        </w:r>
        <w:r w:rsidR="00285D77">
          <w:rPr>
            <w:noProof/>
            <w:webHidden/>
          </w:rPr>
          <w:fldChar w:fldCharType="begin"/>
        </w:r>
        <w:r w:rsidR="00285D77">
          <w:rPr>
            <w:noProof/>
            <w:webHidden/>
          </w:rPr>
          <w:instrText xml:space="preserve"> PAGEREF _Toc467483232 \h </w:instrText>
        </w:r>
        <w:r w:rsidR="00285D77">
          <w:rPr>
            <w:noProof/>
            <w:webHidden/>
          </w:rPr>
        </w:r>
        <w:r w:rsidR="00285D77">
          <w:rPr>
            <w:noProof/>
            <w:webHidden/>
          </w:rPr>
          <w:fldChar w:fldCharType="separate"/>
        </w:r>
        <w:r w:rsidR="00285D77">
          <w:rPr>
            <w:noProof/>
            <w:webHidden/>
          </w:rPr>
          <w:t>36</w:t>
        </w:r>
        <w:r w:rsidR="00285D77">
          <w:rPr>
            <w:noProof/>
            <w:webHidden/>
          </w:rPr>
          <w:fldChar w:fldCharType="end"/>
        </w:r>
      </w:hyperlink>
    </w:p>
    <w:p w14:paraId="7BD0579A" w14:textId="77777777" w:rsidR="00285D77" w:rsidRDefault="00B47EEC">
      <w:pPr>
        <w:pStyle w:val="TableofFigures"/>
        <w:rPr>
          <w:rFonts w:eastAsiaTheme="minorEastAsia"/>
          <w:noProof/>
        </w:rPr>
      </w:pPr>
      <w:hyperlink w:anchor="_Toc467483233" w:history="1">
        <w:r w:rsidR="00285D77" w:rsidRPr="00F131D1">
          <w:rPr>
            <w:rStyle w:val="Hyperlink"/>
            <w:noProof/>
          </w:rPr>
          <w:t xml:space="preserve">Figure 2: </w:t>
        </w:r>
        <w:r w:rsidR="00285D77" w:rsidRPr="00F131D1">
          <w:rPr>
            <w:rStyle w:val="Hyperlink"/>
            <w:rFonts w:eastAsia="Arial"/>
            <w:noProof/>
          </w:rPr>
          <w:t>VSA RPC Wizard-Select RPC</w:t>
        </w:r>
        <w:r w:rsidR="00285D77">
          <w:rPr>
            <w:noProof/>
            <w:webHidden/>
          </w:rPr>
          <w:tab/>
        </w:r>
        <w:r w:rsidR="00285D77">
          <w:rPr>
            <w:noProof/>
            <w:webHidden/>
          </w:rPr>
          <w:fldChar w:fldCharType="begin"/>
        </w:r>
        <w:r w:rsidR="00285D77">
          <w:rPr>
            <w:noProof/>
            <w:webHidden/>
          </w:rPr>
          <w:instrText xml:space="preserve"> PAGEREF _Toc467483233 \h </w:instrText>
        </w:r>
        <w:r w:rsidR="00285D77">
          <w:rPr>
            <w:noProof/>
            <w:webHidden/>
          </w:rPr>
        </w:r>
        <w:r w:rsidR="00285D77">
          <w:rPr>
            <w:noProof/>
            <w:webHidden/>
          </w:rPr>
          <w:fldChar w:fldCharType="separate"/>
        </w:r>
        <w:r w:rsidR="00285D77">
          <w:rPr>
            <w:noProof/>
            <w:webHidden/>
          </w:rPr>
          <w:t>57</w:t>
        </w:r>
        <w:r w:rsidR="00285D77">
          <w:rPr>
            <w:noProof/>
            <w:webHidden/>
          </w:rPr>
          <w:fldChar w:fldCharType="end"/>
        </w:r>
      </w:hyperlink>
    </w:p>
    <w:p w14:paraId="02BD98F9" w14:textId="77777777" w:rsidR="00285D77" w:rsidRDefault="00B47EEC">
      <w:pPr>
        <w:pStyle w:val="TableofFigures"/>
        <w:rPr>
          <w:rFonts w:eastAsiaTheme="minorEastAsia"/>
          <w:noProof/>
        </w:rPr>
      </w:pPr>
      <w:hyperlink w:anchor="_Toc467483234" w:history="1">
        <w:r w:rsidR="00285D77" w:rsidRPr="00F131D1">
          <w:rPr>
            <w:rStyle w:val="Hyperlink"/>
            <w:noProof/>
          </w:rPr>
          <w:t xml:space="preserve">Figure 3: </w:t>
        </w:r>
        <w:r w:rsidR="00285D77" w:rsidRPr="00F131D1">
          <w:rPr>
            <w:rStyle w:val="Hyperlink"/>
            <w:rFonts w:eastAsia="Arial"/>
            <w:noProof/>
          </w:rPr>
          <w:t>VSA RPC Wizard-Edit Definition</w:t>
        </w:r>
        <w:r w:rsidR="00285D77">
          <w:rPr>
            <w:noProof/>
            <w:webHidden/>
          </w:rPr>
          <w:tab/>
        </w:r>
        <w:r w:rsidR="00285D77">
          <w:rPr>
            <w:noProof/>
            <w:webHidden/>
          </w:rPr>
          <w:fldChar w:fldCharType="begin"/>
        </w:r>
        <w:r w:rsidR="00285D77">
          <w:rPr>
            <w:noProof/>
            <w:webHidden/>
          </w:rPr>
          <w:instrText xml:space="preserve"> PAGEREF _Toc467483234 \h </w:instrText>
        </w:r>
        <w:r w:rsidR="00285D77">
          <w:rPr>
            <w:noProof/>
            <w:webHidden/>
          </w:rPr>
        </w:r>
        <w:r w:rsidR="00285D77">
          <w:rPr>
            <w:noProof/>
            <w:webHidden/>
          </w:rPr>
          <w:fldChar w:fldCharType="separate"/>
        </w:r>
        <w:r w:rsidR="00285D77">
          <w:rPr>
            <w:noProof/>
            <w:webHidden/>
          </w:rPr>
          <w:t>58</w:t>
        </w:r>
        <w:r w:rsidR="00285D77">
          <w:rPr>
            <w:noProof/>
            <w:webHidden/>
          </w:rPr>
          <w:fldChar w:fldCharType="end"/>
        </w:r>
      </w:hyperlink>
    </w:p>
    <w:p w14:paraId="3EA23CD5" w14:textId="77777777" w:rsidR="00285D77" w:rsidRDefault="00B47EEC">
      <w:pPr>
        <w:pStyle w:val="TableofFigures"/>
        <w:rPr>
          <w:rFonts w:eastAsiaTheme="minorEastAsia"/>
          <w:noProof/>
        </w:rPr>
      </w:pPr>
      <w:hyperlink w:anchor="_Toc467483235" w:history="1">
        <w:r w:rsidR="00285D77" w:rsidRPr="00F131D1">
          <w:rPr>
            <w:rStyle w:val="Hyperlink"/>
            <w:noProof/>
          </w:rPr>
          <w:t>Figure 4: VSA API Browser-Show RESTified RPCs</w:t>
        </w:r>
        <w:r w:rsidR="00285D77">
          <w:rPr>
            <w:noProof/>
            <w:webHidden/>
          </w:rPr>
          <w:tab/>
        </w:r>
        <w:r w:rsidR="00285D77">
          <w:rPr>
            <w:noProof/>
            <w:webHidden/>
          </w:rPr>
          <w:fldChar w:fldCharType="begin"/>
        </w:r>
        <w:r w:rsidR="00285D77">
          <w:rPr>
            <w:noProof/>
            <w:webHidden/>
          </w:rPr>
          <w:instrText xml:space="preserve"> PAGEREF _Toc467483235 \h </w:instrText>
        </w:r>
        <w:r w:rsidR="00285D77">
          <w:rPr>
            <w:noProof/>
            <w:webHidden/>
          </w:rPr>
        </w:r>
        <w:r w:rsidR="00285D77">
          <w:rPr>
            <w:noProof/>
            <w:webHidden/>
          </w:rPr>
          <w:fldChar w:fldCharType="separate"/>
        </w:r>
        <w:r w:rsidR="00285D77">
          <w:rPr>
            <w:noProof/>
            <w:webHidden/>
          </w:rPr>
          <w:t>58</w:t>
        </w:r>
        <w:r w:rsidR="00285D77">
          <w:rPr>
            <w:noProof/>
            <w:webHidden/>
          </w:rPr>
          <w:fldChar w:fldCharType="end"/>
        </w:r>
      </w:hyperlink>
    </w:p>
    <w:p w14:paraId="71048FF2" w14:textId="77777777" w:rsidR="00285D77" w:rsidRDefault="00B47EEC">
      <w:pPr>
        <w:pStyle w:val="TableofFigures"/>
        <w:rPr>
          <w:rFonts w:eastAsiaTheme="minorEastAsia"/>
          <w:noProof/>
        </w:rPr>
      </w:pPr>
      <w:hyperlink w:anchor="_Toc467483236" w:history="1">
        <w:r w:rsidR="00285D77" w:rsidRPr="00F131D1">
          <w:rPr>
            <w:rStyle w:val="Hyperlink"/>
            <w:noProof/>
          </w:rPr>
          <w:t>Figure 5: VSA API Browser-Select a RESTified RPC</w:t>
        </w:r>
        <w:r w:rsidR="00285D77">
          <w:rPr>
            <w:noProof/>
            <w:webHidden/>
          </w:rPr>
          <w:tab/>
        </w:r>
        <w:r w:rsidR="00285D77">
          <w:rPr>
            <w:noProof/>
            <w:webHidden/>
          </w:rPr>
          <w:fldChar w:fldCharType="begin"/>
        </w:r>
        <w:r w:rsidR="00285D77">
          <w:rPr>
            <w:noProof/>
            <w:webHidden/>
          </w:rPr>
          <w:instrText xml:space="preserve"> PAGEREF _Toc467483236 \h </w:instrText>
        </w:r>
        <w:r w:rsidR="00285D77">
          <w:rPr>
            <w:noProof/>
            <w:webHidden/>
          </w:rPr>
        </w:r>
        <w:r w:rsidR="00285D77">
          <w:rPr>
            <w:noProof/>
            <w:webHidden/>
          </w:rPr>
          <w:fldChar w:fldCharType="separate"/>
        </w:r>
        <w:r w:rsidR="00285D77">
          <w:rPr>
            <w:noProof/>
            <w:webHidden/>
          </w:rPr>
          <w:t>59</w:t>
        </w:r>
        <w:r w:rsidR="00285D77">
          <w:rPr>
            <w:noProof/>
            <w:webHidden/>
          </w:rPr>
          <w:fldChar w:fldCharType="end"/>
        </w:r>
      </w:hyperlink>
    </w:p>
    <w:p w14:paraId="57131C37" w14:textId="77777777" w:rsidR="00285D77" w:rsidRDefault="00B47EEC">
      <w:pPr>
        <w:pStyle w:val="TableofFigures"/>
        <w:rPr>
          <w:rFonts w:eastAsiaTheme="minorEastAsia"/>
          <w:noProof/>
        </w:rPr>
      </w:pPr>
      <w:hyperlink w:anchor="_Toc467483237" w:history="1">
        <w:r w:rsidR="00285D77" w:rsidRPr="00F131D1">
          <w:rPr>
            <w:rStyle w:val="Hyperlink"/>
            <w:noProof/>
          </w:rPr>
          <w:t>Figure 6: VSA API Browser-Testing the Rest Call</w:t>
        </w:r>
        <w:r w:rsidR="00285D77">
          <w:rPr>
            <w:noProof/>
            <w:webHidden/>
          </w:rPr>
          <w:tab/>
        </w:r>
        <w:r w:rsidR="00285D77">
          <w:rPr>
            <w:noProof/>
            <w:webHidden/>
          </w:rPr>
          <w:fldChar w:fldCharType="begin"/>
        </w:r>
        <w:r w:rsidR="00285D77">
          <w:rPr>
            <w:noProof/>
            <w:webHidden/>
          </w:rPr>
          <w:instrText xml:space="preserve"> PAGEREF _Toc467483237 \h </w:instrText>
        </w:r>
        <w:r w:rsidR="00285D77">
          <w:rPr>
            <w:noProof/>
            <w:webHidden/>
          </w:rPr>
        </w:r>
        <w:r w:rsidR="00285D77">
          <w:rPr>
            <w:noProof/>
            <w:webHidden/>
          </w:rPr>
          <w:fldChar w:fldCharType="separate"/>
        </w:r>
        <w:r w:rsidR="00285D77">
          <w:rPr>
            <w:noProof/>
            <w:webHidden/>
          </w:rPr>
          <w:t>59</w:t>
        </w:r>
        <w:r w:rsidR="00285D77">
          <w:rPr>
            <w:noProof/>
            <w:webHidden/>
          </w:rPr>
          <w:fldChar w:fldCharType="end"/>
        </w:r>
      </w:hyperlink>
    </w:p>
    <w:p w14:paraId="132E5A00" w14:textId="77777777" w:rsidR="00285D77" w:rsidRDefault="00B47EEC">
      <w:pPr>
        <w:pStyle w:val="TableofFigures"/>
        <w:rPr>
          <w:rFonts w:eastAsiaTheme="minorEastAsia"/>
          <w:noProof/>
        </w:rPr>
      </w:pPr>
      <w:hyperlink w:anchor="_Toc467483238" w:history="1">
        <w:r w:rsidR="00285D77" w:rsidRPr="00F131D1">
          <w:rPr>
            <w:rStyle w:val="Hyperlink"/>
            <w:noProof/>
          </w:rPr>
          <w:t>Figure 7: VSA API Browser-REST Call Results</w:t>
        </w:r>
        <w:r w:rsidR="00285D77">
          <w:rPr>
            <w:noProof/>
            <w:webHidden/>
          </w:rPr>
          <w:tab/>
        </w:r>
        <w:r w:rsidR="00285D77">
          <w:rPr>
            <w:noProof/>
            <w:webHidden/>
          </w:rPr>
          <w:fldChar w:fldCharType="begin"/>
        </w:r>
        <w:r w:rsidR="00285D77">
          <w:rPr>
            <w:noProof/>
            <w:webHidden/>
          </w:rPr>
          <w:instrText xml:space="preserve"> PAGEREF _Toc467483238 \h </w:instrText>
        </w:r>
        <w:r w:rsidR="00285D77">
          <w:rPr>
            <w:noProof/>
            <w:webHidden/>
          </w:rPr>
        </w:r>
        <w:r w:rsidR="00285D77">
          <w:rPr>
            <w:noProof/>
            <w:webHidden/>
          </w:rPr>
          <w:fldChar w:fldCharType="separate"/>
        </w:r>
        <w:r w:rsidR="00285D77">
          <w:rPr>
            <w:noProof/>
            <w:webHidden/>
          </w:rPr>
          <w:t>60</w:t>
        </w:r>
        <w:r w:rsidR="00285D77">
          <w:rPr>
            <w:noProof/>
            <w:webHidden/>
          </w:rPr>
          <w:fldChar w:fldCharType="end"/>
        </w:r>
      </w:hyperlink>
    </w:p>
    <w:p w14:paraId="743F7AAD" w14:textId="77777777" w:rsidR="00285D77" w:rsidRDefault="00B47EEC">
      <w:pPr>
        <w:pStyle w:val="TableofFigures"/>
        <w:rPr>
          <w:rFonts w:eastAsiaTheme="minorEastAsia"/>
          <w:noProof/>
        </w:rPr>
      </w:pPr>
      <w:hyperlink w:anchor="_Toc467483239" w:history="1">
        <w:r w:rsidR="00285D77" w:rsidRPr="00F131D1">
          <w:rPr>
            <w:rStyle w:val="Hyperlink"/>
            <w:noProof/>
          </w:rPr>
          <w:t>Figure 8: Cumulative Probability (“S-curve”) Chart—Project Duration</w:t>
        </w:r>
        <w:r w:rsidR="00285D77">
          <w:rPr>
            <w:noProof/>
            <w:webHidden/>
          </w:rPr>
          <w:tab/>
        </w:r>
        <w:r w:rsidR="00285D77">
          <w:rPr>
            <w:noProof/>
            <w:webHidden/>
          </w:rPr>
          <w:fldChar w:fldCharType="begin"/>
        </w:r>
        <w:r w:rsidR="00285D77">
          <w:rPr>
            <w:noProof/>
            <w:webHidden/>
          </w:rPr>
          <w:instrText xml:space="preserve"> PAGEREF _Toc467483239 \h </w:instrText>
        </w:r>
        <w:r w:rsidR="00285D77">
          <w:rPr>
            <w:noProof/>
            <w:webHidden/>
          </w:rPr>
        </w:r>
        <w:r w:rsidR="00285D77">
          <w:rPr>
            <w:noProof/>
            <w:webHidden/>
          </w:rPr>
          <w:fldChar w:fldCharType="separate"/>
        </w:r>
        <w:r w:rsidR="00285D77">
          <w:rPr>
            <w:noProof/>
            <w:webHidden/>
          </w:rPr>
          <w:t>63</w:t>
        </w:r>
        <w:r w:rsidR="00285D77">
          <w:rPr>
            <w:noProof/>
            <w:webHidden/>
          </w:rPr>
          <w:fldChar w:fldCharType="end"/>
        </w:r>
      </w:hyperlink>
    </w:p>
    <w:p w14:paraId="42524665" w14:textId="77777777" w:rsidR="00285D77" w:rsidRDefault="00B47EEC">
      <w:pPr>
        <w:pStyle w:val="TableofFigures"/>
        <w:rPr>
          <w:rFonts w:eastAsiaTheme="minorEastAsia"/>
          <w:noProof/>
        </w:rPr>
      </w:pPr>
      <w:hyperlink w:anchor="_Toc467483240" w:history="1">
        <w:r w:rsidR="00285D77" w:rsidRPr="00F131D1">
          <w:rPr>
            <w:rStyle w:val="Hyperlink"/>
            <w:noProof/>
          </w:rPr>
          <w:t>Figure 9: Cumulative Probability (“S-curve”) Chart—Project Effort</w:t>
        </w:r>
        <w:r w:rsidR="00285D77">
          <w:rPr>
            <w:noProof/>
            <w:webHidden/>
          </w:rPr>
          <w:tab/>
        </w:r>
        <w:r w:rsidR="00285D77">
          <w:rPr>
            <w:noProof/>
            <w:webHidden/>
          </w:rPr>
          <w:fldChar w:fldCharType="begin"/>
        </w:r>
        <w:r w:rsidR="00285D77">
          <w:rPr>
            <w:noProof/>
            <w:webHidden/>
          </w:rPr>
          <w:instrText xml:space="preserve"> PAGEREF _Toc467483240 \h </w:instrText>
        </w:r>
        <w:r w:rsidR="00285D77">
          <w:rPr>
            <w:noProof/>
            <w:webHidden/>
          </w:rPr>
        </w:r>
        <w:r w:rsidR="00285D77">
          <w:rPr>
            <w:noProof/>
            <w:webHidden/>
          </w:rPr>
          <w:fldChar w:fldCharType="separate"/>
        </w:r>
        <w:r w:rsidR="00285D77">
          <w:rPr>
            <w:noProof/>
            <w:webHidden/>
          </w:rPr>
          <w:t>64</w:t>
        </w:r>
        <w:r w:rsidR="00285D77">
          <w:rPr>
            <w:noProof/>
            <w:webHidden/>
          </w:rPr>
          <w:fldChar w:fldCharType="end"/>
        </w:r>
      </w:hyperlink>
    </w:p>
    <w:p w14:paraId="7BB83EC7" w14:textId="39BC4315" w:rsidR="002C4AC6" w:rsidRDefault="00762AEC" w:rsidP="002C4AC6">
      <w:pPr>
        <w:pStyle w:val="BodyText"/>
      </w:pPr>
      <w:r>
        <w:fldChar w:fldCharType="end"/>
      </w:r>
    </w:p>
    <w:p w14:paraId="62E6D1AA" w14:textId="77777777" w:rsidR="00DB16A9" w:rsidRPr="002C4AC6" w:rsidRDefault="00DB16A9" w:rsidP="002C4AC6">
      <w:pPr>
        <w:pStyle w:val="BodyText"/>
      </w:pPr>
    </w:p>
    <w:p w14:paraId="014AA1F0" w14:textId="77777777" w:rsidR="00762AEC" w:rsidRPr="00762AEC" w:rsidRDefault="00762AEC" w:rsidP="00762AEC">
      <w:pPr>
        <w:pStyle w:val="BodyText"/>
        <w:sectPr w:rsidR="00762AEC" w:rsidRPr="00762AEC" w:rsidSect="009B4BE7">
          <w:pgSz w:w="12240" w:h="15840" w:code="1"/>
          <w:pgMar w:top="1440" w:right="1440" w:bottom="1440" w:left="1440" w:header="720" w:footer="720" w:gutter="0"/>
          <w:pgNumType w:fmt="lowerRoman"/>
          <w:cols w:space="720"/>
          <w:docGrid w:linePitch="360"/>
        </w:sectPr>
      </w:pPr>
    </w:p>
    <w:p w14:paraId="27333740" w14:textId="77777777" w:rsidR="00D74721" w:rsidRDefault="00D74721" w:rsidP="00D74721">
      <w:pPr>
        <w:pStyle w:val="Heading1"/>
      </w:pPr>
      <w:bookmarkStart w:id="33" w:name="_Toc441147278"/>
      <w:bookmarkStart w:id="34" w:name="_Toc441480427"/>
      <w:bookmarkStart w:id="35" w:name="_Toc441483200"/>
      <w:bookmarkStart w:id="36" w:name="_Toc441146630"/>
      <w:bookmarkStart w:id="37" w:name="_Toc467483150"/>
      <w:bookmarkEnd w:id="0"/>
      <w:bookmarkEnd w:id="33"/>
      <w:bookmarkEnd w:id="34"/>
      <w:bookmarkEnd w:id="35"/>
      <w:r>
        <w:lastRenderedPageBreak/>
        <w:t>Introduction</w:t>
      </w:r>
      <w:bookmarkEnd w:id="36"/>
      <w:bookmarkEnd w:id="37"/>
    </w:p>
    <w:p w14:paraId="72DB5B87" w14:textId="5F818026" w:rsidR="00174E93" w:rsidRPr="00B816B7" w:rsidRDefault="0044110D" w:rsidP="00B816B7">
      <w:r w:rsidRPr="00B816B7">
        <w:t xml:space="preserve">This Requirements Specifications Document (RSD) is developed for the </w:t>
      </w:r>
      <w:r w:rsidR="0004216A">
        <w:t>Veterans Health Information Systems and Technology Architecture (</w:t>
      </w:r>
      <w:r w:rsidRPr="00B816B7">
        <w:t>VistA</w:t>
      </w:r>
      <w:r w:rsidR="0004216A">
        <w:t>)</w:t>
      </w:r>
      <w:r w:rsidRPr="00B816B7">
        <w:t xml:space="preserve"> Services Assembler</w:t>
      </w:r>
      <w:ins w:id="38" w:author="MWatkins" w:date="2016-11-21T09:27:00Z">
        <w:r w:rsidR="007348AD">
          <w:t xml:space="preserve"> (VSA)</w:t>
        </w:r>
      </w:ins>
      <w:r w:rsidRPr="00B816B7">
        <w:t xml:space="preserve"> Phase 2</w:t>
      </w:r>
      <w:ins w:id="39" w:author="MWatkins" w:date="2016-11-09T10:15:00Z">
        <w:r w:rsidR="00E0471F">
          <w:t>.5</w:t>
        </w:r>
      </w:ins>
      <w:r w:rsidRPr="00B816B7">
        <w:t xml:space="preserve"> (VSA-P2</w:t>
      </w:r>
      <w:ins w:id="40" w:author="MWatkins" w:date="2016-11-09T10:15:00Z">
        <w:r w:rsidR="00E0471F">
          <w:t>.5</w:t>
        </w:r>
      </w:ins>
      <w:r w:rsidRPr="00B816B7">
        <w:t xml:space="preserve">) project supported by the Office of Information and Technology (OI&amp;T)/Product Development (PD) division. The majority of Department of Veterans Affairs (VA) healthcare computing involves VistA and applications integrated with VistA. </w:t>
      </w:r>
      <w:r w:rsidR="00A93D32" w:rsidRPr="00B816B7">
        <w:t>The increasing need to integrate VA computing systems across business domains</w:t>
      </w:r>
      <w:r w:rsidR="00516281" w:rsidRPr="00B816B7">
        <w:t xml:space="preserve"> and with external systems such as the Department of Defense (DoD), </w:t>
      </w:r>
      <w:r w:rsidR="00A93D32" w:rsidRPr="00B816B7">
        <w:t>has taken precedence in bridging the technical gap between legacy VistA and disparate technologies of Commercial-Off-The-Shelf (COTS) products.</w:t>
      </w:r>
      <w:r w:rsidR="00174E93" w:rsidRPr="00B816B7">
        <w:t xml:space="preserve"> In addition, the VA healthcare Service Oriented Architecture (SOA) currently faces challenges in:</w:t>
      </w:r>
    </w:p>
    <w:p w14:paraId="6453481C" w14:textId="77777777" w:rsidR="00174E93" w:rsidRDefault="00174E93" w:rsidP="002735E6">
      <w:pPr>
        <w:pStyle w:val="ListBullet"/>
        <w:keepNext/>
        <w:keepLines/>
      </w:pPr>
      <w:r>
        <w:t>Exposing existing and new VistA business functionality and data securely and efficiently.</w:t>
      </w:r>
    </w:p>
    <w:p w14:paraId="6A02385B" w14:textId="77777777" w:rsidR="00174E93" w:rsidRDefault="00174E93" w:rsidP="002735E6">
      <w:pPr>
        <w:pStyle w:val="ListBullet"/>
        <w:keepNext/>
        <w:keepLines/>
      </w:pPr>
      <w:r>
        <w:t>Exposing VistA functionality by hiding the distributed location of all the existing VistA systems.</w:t>
      </w:r>
    </w:p>
    <w:p w14:paraId="7238E142" w14:textId="77777777" w:rsidR="00174E93" w:rsidRDefault="00174E93" w:rsidP="002735E6">
      <w:pPr>
        <w:pStyle w:val="ListBullet"/>
        <w:keepNext/>
        <w:keepLines/>
      </w:pPr>
      <w:r>
        <w:t>Providing services for use by other systems and technologies.</w:t>
      </w:r>
    </w:p>
    <w:p w14:paraId="0B2697E4" w14:textId="77777777" w:rsidR="00174E93" w:rsidRDefault="00174E93" w:rsidP="002C4AC6">
      <w:pPr>
        <w:pStyle w:val="ListBullet"/>
      </w:pPr>
      <w:r>
        <w:t>Decoupling consuming systems from the implementation details of VistA.</w:t>
      </w:r>
    </w:p>
    <w:p w14:paraId="629DC37E" w14:textId="77777777" w:rsidR="00174E93" w:rsidRDefault="00174E93" w:rsidP="002735E6">
      <w:pPr>
        <w:pStyle w:val="BodyText"/>
        <w:keepNext/>
        <w:keepLines/>
      </w:pPr>
      <w:r>
        <w:t>OI&amp;T/PD has defined VSA as a new design approach for providing SOA-compliant integration between VistA applications and external systems.</w:t>
      </w:r>
    </w:p>
    <w:p w14:paraId="5961A56B" w14:textId="77777777" w:rsidR="00174E93" w:rsidRDefault="00174E93" w:rsidP="002735E6">
      <w:pPr>
        <w:pStyle w:val="BodyText"/>
        <w:keepNext/>
        <w:keepLines/>
      </w:pPr>
      <w:r>
        <w:t>VSA facilitates a solution that provides the ability to:</w:t>
      </w:r>
    </w:p>
    <w:p w14:paraId="1213E240" w14:textId="77777777" w:rsidR="00174E93" w:rsidRDefault="00174E93" w:rsidP="002735E6">
      <w:pPr>
        <w:pStyle w:val="ListBullet"/>
        <w:keepNext/>
        <w:keepLines/>
      </w:pPr>
      <w:r>
        <w:t>Expose VistA functionality as SOA-compliant Web services directly.</w:t>
      </w:r>
    </w:p>
    <w:p w14:paraId="1FDB65B4" w14:textId="77777777" w:rsidR="00174E93" w:rsidRDefault="00174E93" w:rsidP="002735E6">
      <w:pPr>
        <w:pStyle w:val="ListBullet"/>
        <w:keepNext/>
        <w:keepLines/>
      </w:pPr>
      <w:r>
        <w:t>Federate (route) VistA functionality requests to one or more VistA systems.</w:t>
      </w:r>
    </w:p>
    <w:p w14:paraId="3ED96390" w14:textId="77777777" w:rsidR="00174E93" w:rsidRDefault="00174E93" w:rsidP="002C4AC6">
      <w:pPr>
        <w:pStyle w:val="ListBullet"/>
      </w:pPr>
      <w:r>
        <w:t>Integrate legacy system VistA to external systems and applications.</w:t>
      </w:r>
    </w:p>
    <w:p w14:paraId="34CD557E" w14:textId="77777777" w:rsidR="00174E93" w:rsidRDefault="00174E93" w:rsidP="002735E6">
      <w:pPr>
        <w:pStyle w:val="BodyText"/>
        <w:keepNext/>
        <w:keepLines/>
      </w:pPr>
      <w:r>
        <w:t>With VistA as an SOA service provider, these services use VistA application business logic directly; thus, eliminating redundancy and leveraging existing, tested VistA application functionality. The VSA solution will provide:</w:t>
      </w:r>
    </w:p>
    <w:p w14:paraId="445595DE" w14:textId="0AA7C7A4" w:rsidR="00174E93" w:rsidRDefault="00174E93" w:rsidP="002735E6">
      <w:pPr>
        <w:pStyle w:val="ListBullet"/>
        <w:keepNext/>
        <w:keepLines/>
      </w:pPr>
      <w:r>
        <w:t xml:space="preserve">Utilities to automate the creation </w:t>
      </w:r>
      <w:r w:rsidR="002735E6">
        <w:t>of VistA SOA services platform.</w:t>
      </w:r>
    </w:p>
    <w:p w14:paraId="22635059" w14:textId="77777777" w:rsidR="00174E93" w:rsidRDefault="00174E93" w:rsidP="002C4AC6">
      <w:pPr>
        <w:pStyle w:val="ListBullet"/>
      </w:pPr>
      <w:r>
        <w:t>VistA SOA Services Platform (runtime) environment necessary to host SOA services and execute the corresponding VistA functionality to one or more VistA systems.</w:t>
      </w:r>
    </w:p>
    <w:p w14:paraId="570E32FC" w14:textId="77777777" w:rsidR="00174E93" w:rsidRDefault="00174E93" w:rsidP="002735E6">
      <w:pPr>
        <w:pStyle w:val="BodyText"/>
        <w:keepNext/>
        <w:keepLines/>
      </w:pPr>
      <w:r>
        <w:lastRenderedPageBreak/>
        <w:t>VSA addresses SOA objectives and provides the ability for VistA applications and services to become:</w:t>
      </w:r>
    </w:p>
    <w:p w14:paraId="56C6C06B" w14:textId="77777777" w:rsidR="00174E93" w:rsidRDefault="00174E93" w:rsidP="002735E6">
      <w:pPr>
        <w:pStyle w:val="ListBullet"/>
        <w:keepNext/>
        <w:keepLines/>
      </w:pPr>
      <w:r>
        <w:t>Economically extensible</w:t>
      </w:r>
    </w:p>
    <w:p w14:paraId="21D09EAB" w14:textId="77777777" w:rsidR="00174E93" w:rsidRDefault="00174E93" w:rsidP="002735E6">
      <w:pPr>
        <w:pStyle w:val="ListBullet"/>
        <w:keepNext/>
        <w:keepLines/>
      </w:pPr>
      <w:r>
        <w:t>Maintainable</w:t>
      </w:r>
    </w:p>
    <w:p w14:paraId="5B63B8C5" w14:textId="77777777" w:rsidR="00174E93" w:rsidRDefault="00174E93" w:rsidP="002735E6">
      <w:pPr>
        <w:pStyle w:val="ListBullet"/>
        <w:keepNext/>
        <w:keepLines/>
      </w:pPr>
      <w:r>
        <w:t>Individually replaceable</w:t>
      </w:r>
    </w:p>
    <w:p w14:paraId="1BB455AE" w14:textId="77777777" w:rsidR="00174E93" w:rsidRDefault="00174E93" w:rsidP="002C4AC6">
      <w:pPr>
        <w:pStyle w:val="ListBullet"/>
      </w:pPr>
      <w:r>
        <w:t>Fully compliant</w:t>
      </w:r>
    </w:p>
    <w:p w14:paraId="7047AE34" w14:textId="2167C30C" w:rsidR="00174E93" w:rsidRDefault="00174E93" w:rsidP="002735E6">
      <w:pPr>
        <w:pStyle w:val="BodyText"/>
        <w:keepNext/>
        <w:keepLines/>
      </w:pPr>
      <w:r>
        <w:t>The VSA design pattern has been identified as the preferred architectural design for SOA-based systems going forward. The intent is to address the functional requirements</w:t>
      </w:r>
      <w:r w:rsidR="007A48D9">
        <w:t xml:space="preserve"> of connectivity designs (e.g.,</w:t>
      </w:r>
      <w:r w:rsidR="002E382F">
        <w:t> </w:t>
      </w:r>
      <w:r>
        <w:t>Medical Domain Web Services [MDWS], VistA Integration Adaptor [VIA], Clinical Data Services [CDS], etc.) for the integration of VistA with external systems/applications. As such, VSA will need to satisfy the consumer needs currently supplied by those approaches, as well as significantly enhance the following:</w:t>
      </w:r>
    </w:p>
    <w:p w14:paraId="08F2F15D" w14:textId="77777777" w:rsidR="00174E93" w:rsidRDefault="00174E93" w:rsidP="002735E6">
      <w:pPr>
        <w:pStyle w:val="ListBullet"/>
        <w:keepNext/>
        <w:keepLines/>
      </w:pPr>
      <w:r>
        <w:t>VistA security</w:t>
      </w:r>
    </w:p>
    <w:p w14:paraId="6B22229F" w14:textId="77777777" w:rsidR="00174E93" w:rsidRDefault="00174E93" w:rsidP="002C4AC6">
      <w:pPr>
        <w:pStyle w:val="ListBullet"/>
      </w:pPr>
      <w:r>
        <w:t>System performance</w:t>
      </w:r>
    </w:p>
    <w:p w14:paraId="1797238D" w14:textId="77777777" w:rsidR="00174E93" w:rsidRDefault="00174E93" w:rsidP="002C4AC6">
      <w:pPr>
        <w:pStyle w:val="ListBullet"/>
      </w:pPr>
      <w:r>
        <w:t>Sustainability</w:t>
      </w:r>
    </w:p>
    <w:p w14:paraId="1C3BA062" w14:textId="77777777" w:rsidR="00174E93" w:rsidRDefault="00174E93" w:rsidP="002735E6">
      <w:pPr>
        <w:pStyle w:val="BodyText"/>
        <w:keepNext/>
        <w:keepLines/>
      </w:pPr>
      <w:r>
        <w:t>The VSA solution has adopted a phased, iterative approach to requirements definition, development, and implementation of new capabilities. This approach allows VA to:</w:t>
      </w:r>
    </w:p>
    <w:p w14:paraId="36848002" w14:textId="77777777" w:rsidR="00174E93" w:rsidRDefault="00174E93" w:rsidP="002735E6">
      <w:pPr>
        <w:pStyle w:val="ListBullet"/>
        <w:keepNext/>
        <w:keepLines/>
      </w:pPr>
      <w:r>
        <w:t>Finalize a discrete set of requirements.</w:t>
      </w:r>
    </w:p>
    <w:p w14:paraId="142F8D3E" w14:textId="77777777" w:rsidR="00174E93" w:rsidRDefault="00174E93" w:rsidP="002735E6">
      <w:pPr>
        <w:pStyle w:val="ListBullet"/>
        <w:keepNext/>
        <w:keepLines/>
      </w:pPr>
      <w:r>
        <w:t>Implement VSA software capabilities.</w:t>
      </w:r>
    </w:p>
    <w:p w14:paraId="7F4A460E" w14:textId="77777777" w:rsidR="00174E93" w:rsidRDefault="00174E93" w:rsidP="002C4AC6">
      <w:pPr>
        <w:pStyle w:val="ListBullet"/>
      </w:pPr>
      <w:r>
        <w:t>Roll out utilities and software functionalities.</w:t>
      </w:r>
    </w:p>
    <w:p w14:paraId="5F6E92AD" w14:textId="62B2716D" w:rsidR="00174E93" w:rsidRDefault="00174E93" w:rsidP="00174E93">
      <w:pPr>
        <w:pStyle w:val="BodyText"/>
      </w:pPr>
      <w:r>
        <w:t>This document contains a list and description of requirements that depict the functionality within the iteration of planning, analysis, design, and software development for the VSA</w:t>
      </w:r>
      <w:r w:rsidR="007E5E07">
        <w:t>-</w:t>
      </w:r>
      <w:r>
        <w:t>P</w:t>
      </w:r>
      <w:r w:rsidR="007E5E07">
        <w:t>2</w:t>
      </w:r>
      <w:ins w:id="41" w:author="MWatkins" w:date="2016-11-09T10:16:00Z">
        <w:r w:rsidR="00E0471F">
          <w:t>.5</w:t>
        </w:r>
      </w:ins>
      <w:r>
        <w:t xml:space="preserve"> project. The requirements in this document can be used to construct, configure, and test the software to support the VSA solution.</w:t>
      </w:r>
    </w:p>
    <w:p w14:paraId="2FFDDFF9" w14:textId="77777777" w:rsidR="00D74721" w:rsidRDefault="00D74721" w:rsidP="00D74721">
      <w:pPr>
        <w:pStyle w:val="Heading2"/>
      </w:pPr>
      <w:bookmarkStart w:id="42" w:name="_Toc441146631"/>
      <w:bookmarkStart w:id="43" w:name="_Toc467483151"/>
      <w:r>
        <w:lastRenderedPageBreak/>
        <w:t>Purpose</w:t>
      </w:r>
      <w:bookmarkEnd w:id="42"/>
      <w:bookmarkEnd w:id="43"/>
    </w:p>
    <w:p w14:paraId="3986273A" w14:textId="77777777" w:rsidR="00174E93" w:rsidRPr="0019650E" w:rsidRDefault="00174E93" w:rsidP="002735E6">
      <w:pPr>
        <w:pStyle w:val="BodyText"/>
        <w:keepNext/>
        <w:keepLines/>
      </w:pPr>
      <w:r w:rsidRPr="0019650E">
        <w:t>The purpose of this RSD is to:</w:t>
      </w:r>
    </w:p>
    <w:p w14:paraId="6A9BB8C1" w14:textId="77777777" w:rsidR="00174E93" w:rsidRPr="0019650E" w:rsidRDefault="00174E93" w:rsidP="002735E6">
      <w:pPr>
        <w:pStyle w:val="ListBullet"/>
        <w:keepNext/>
        <w:keepLines/>
      </w:pPr>
      <w:r w:rsidRPr="0019650E">
        <w:t>Define the requirements for developing the VSA solution, which includes:</w:t>
      </w:r>
    </w:p>
    <w:p w14:paraId="730BB866" w14:textId="77777777" w:rsidR="00174E93" w:rsidRPr="00AA0E44" w:rsidRDefault="00174E93" w:rsidP="002735E6">
      <w:pPr>
        <w:pStyle w:val="ListBullet2"/>
        <w:keepNext/>
        <w:keepLines/>
      </w:pPr>
      <w:r w:rsidRPr="00AA0E44">
        <w:t>Framework functional requirements</w:t>
      </w:r>
    </w:p>
    <w:p w14:paraId="23AE1DAA" w14:textId="77777777" w:rsidR="00174E93" w:rsidRPr="00AA0E44" w:rsidRDefault="00174E93" w:rsidP="002735E6">
      <w:pPr>
        <w:pStyle w:val="ListBullet2"/>
        <w:keepNext/>
        <w:keepLines/>
      </w:pPr>
      <w:r w:rsidRPr="00AA0E44">
        <w:t>Technical requirements</w:t>
      </w:r>
    </w:p>
    <w:p w14:paraId="69B4B8EE" w14:textId="77777777" w:rsidR="00174E93" w:rsidRPr="00AA0E44" w:rsidRDefault="00174E93" w:rsidP="002735E6">
      <w:pPr>
        <w:pStyle w:val="ListBullet2"/>
        <w:keepNext/>
        <w:keepLines/>
      </w:pPr>
      <w:r w:rsidRPr="00AA0E44">
        <w:t>Security requirements</w:t>
      </w:r>
    </w:p>
    <w:p w14:paraId="552768D0" w14:textId="77777777" w:rsidR="00174E93" w:rsidRPr="00AA0E44" w:rsidRDefault="00174E93" w:rsidP="002735E6">
      <w:pPr>
        <w:pStyle w:val="ListBullet2"/>
        <w:keepNext/>
        <w:keepLines/>
      </w:pPr>
      <w:r w:rsidRPr="00AA0E44">
        <w:t>System requirements</w:t>
      </w:r>
    </w:p>
    <w:p w14:paraId="63ECD20C" w14:textId="77777777" w:rsidR="00174E93" w:rsidRPr="0019650E" w:rsidRDefault="00174E93" w:rsidP="002C4AC6">
      <w:pPr>
        <w:pStyle w:val="ListBullet"/>
      </w:pPr>
      <w:r w:rsidRPr="0019650E">
        <w:t>Provide traceability between the VSA product features and business needs with guidance from the Business Requirements Document (BRD).</w:t>
      </w:r>
    </w:p>
    <w:p w14:paraId="0F42F213" w14:textId="77777777" w:rsidR="00174E93" w:rsidRPr="0019650E" w:rsidRDefault="00174E93" w:rsidP="002C4AC6">
      <w:pPr>
        <w:pStyle w:val="ListBullet"/>
      </w:pPr>
      <w:r w:rsidRPr="0019650E">
        <w:t>Function as the VSA master requirements specification, providing a baseline to support testing of the proposed toolset, which includes the VSA</w:t>
      </w:r>
      <w:r>
        <w:t xml:space="preserve"> Wizard</w:t>
      </w:r>
      <w:r w:rsidRPr="0019650E">
        <w:t xml:space="preserve"> functionality and its associated runtime environment used for service execution.</w:t>
      </w:r>
    </w:p>
    <w:p w14:paraId="164D82F8" w14:textId="77777777" w:rsidR="00174E93" w:rsidRDefault="00174E93" w:rsidP="00174E93">
      <w:pPr>
        <w:pStyle w:val="BodyText"/>
      </w:pPr>
      <w:r>
        <w:t>It is important to note that these specifications will be revised as needed for subsequent iterations of this document, and will be published as part of the Project Management Accountability System (PMAS) planning phase for the next increments of the VSA project.</w:t>
      </w:r>
    </w:p>
    <w:p w14:paraId="36A6232F" w14:textId="061E0B46" w:rsidR="00174E93" w:rsidRDefault="00174E93" w:rsidP="00174E93">
      <w:pPr>
        <w:pStyle w:val="BodyText"/>
      </w:pPr>
      <w:r>
        <w:t xml:space="preserve">The functional system </w:t>
      </w:r>
      <w:r>
        <w:rPr>
          <w:i/>
        </w:rPr>
        <w:t>shall</w:t>
      </w:r>
      <w:r>
        <w:t xml:space="preserve"> cover the comprehensive</w:t>
      </w:r>
      <w:del w:id="44" w:author="MWatkins" w:date="2016-11-21T09:29:00Z">
        <w:r w:rsidDel="007348AD">
          <w:delText>,</w:delText>
        </w:r>
      </w:del>
      <w:r>
        <w:t xml:space="preserve"> scope for VSA. It is anticipated that as part of each project increment, a detailed requirements analysis will be performed. This analysis will include a detailed elaboration of the requirements as they pertain to the respective scope of each increment. Updated versions of the RSD will be published to address the defined scope for each respective increment and to include detailed use cases. These detailed use cases will be developed incrementally under each requirements analysis phase of the project.</w:t>
      </w:r>
    </w:p>
    <w:p w14:paraId="1EA099AB" w14:textId="77777777" w:rsidR="00174E93" w:rsidRDefault="00174E93" w:rsidP="002735E6">
      <w:pPr>
        <w:pStyle w:val="BodyText"/>
        <w:keepNext/>
        <w:keepLines/>
      </w:pPr>
      <w:r>
        <w:t>To gain an explicit understanding of requirements needed to support VSA, this document is intended for use by the following:</w:t>
      </w:r>
    </w:p>
    <w:p w14:paraId="1233F590" w14:textId="45E25273" w:rsidR="00174E93" w:rsidRDefault="0004216A" w:rsidP="002735E6">
      <w:pPr>
        <w:pStyle w:val="ListBullet"/>
        <w:keepNext/>
        <w:keepLines/>
      </w:pPr>
      <w:r>
        <w:t>Veterans Health Administration (</w:t>
      </w:r>
      <w:r w:rsidR="00174E93">
        <w:t>VHA</w:t>
      </w:r>
      <w:r>
        <w:t>)</w:t>
      </w:r>
      <w:r w:rsidR="00174E93">
        <w:t xml:space="preserve"> business representatives</w:t>
      </w:r>
    </w:p>
    <w:p w14:paraId="6E6050E1" w14:textId="77777777" w:rsidR="00174E93" w:rsidRDefault="00174E93" w:rsidP="002735E6">
      <w:pPr>
        <w:pStyle w:val="ListBullet"/>
        <w:keepNext/>
        <w:keepLines/>
      </w:pPr>
      <w:r>
        <w:t>Program and project management</w:t>
      </w:r>
    </w:p>
    <w:p w14:paraId="000BB117" w14:textId="77777777" w:rsidR="00174E93" w:rsidRDefault="00174E93" w:rsidP="002735E6">
      <w:pPr>
        <w:pStyle w:val="ListBullet"/>
        <w:keepNext/>
        <w:keepLines/>
      </w:pPr>
      <w:r>
        <w:t>Architects</w:t>
      </w:r>
    </w:p>
    <w:p w14:paraId="5B9581D1" w14:textId="77777777" w:rsidR="00174E93" w:rsidRDefault="00174E93" w:rsidP="002C4AC6">
      <w:pPr>
        <w:pStyle w:val="ListBullet"/>
      </w:pPr>
      <w:r>
        <w:t>Development</w:t>
      </w:r>
    </w:p>
    <w:p w14:paraId="11A20D31" w14:textId="77777777" w:rsidR="00174E93" w:rsidRDefault="00174E93" w:rsidP="002C4AC6">
      <w:pPr>
        <w:pStyle w:val="ListBullet"/>
      </w:pPr>
      <w:r>
        <w:t>Software Quality Assurance (SQA) analysts</w:t>
      </w:r>
    </w:p>
    <w:p w14:paraId="10E0BEE3" w14:textId="77777777" w:rsidR="00174E93" w:rsidRDefault="00174E93" w:rsidP="002C4AC6">
      <w:pPr>
        <w:pStyle w:val="ListBullet"/>
      </w:pPr>
      <w:r>
        <w:t>Other project stakeholders</w:t>
      </w:r>
    </w:p>
    <w:p w14:paraId="1907B2C7" w14:textId="77777777" w:rsidR="00D74721" w:rsidRDefault="00D74721" w:rsidP="00D74721">
      <w:pPr>
        <w:pStyle w:val="Heading2"/>
      </w:pPr>
      <w:bookmarkStart w:id="45" w:name="_Toc441146632"/>
      <w:bookmarkStart w:id="46" w:name="_Toc467483152"/>
      <w:r>
        <w:lastRenderedPageBreak/>
        <w:t>Scope</w:t>
      </w:r>
      <w:bookmarkEnd w:id="45"/>
      <w:bookmarkEnd w:id="46"/>
    </w:p>
    <w:p w14:paraId="57624B7E" w14:textId="72B641D4" w:rsidR="00174E93" w:rsidRPr="005247C7" w:rsidRDefault="00174E93" w:rsidP="00C13645">
      <w:pPr>
        <w:pStyle w:val="BodyText"/>
        <w:keepNext/>
        <w:keepLines/>
      </w:pPr>
      <w:r w:rsidRPr="005247C7">
        <w:t>The scope for VSA</w:t>
      </w:r>
      <w:r w:rsidR="007E5E07">
        <w:t>-</w:t>
      </w:r>
      <w:r w:rsidRPr="005247C7">
        <w:t>P2</w:t>
      </w:r>
      <w:ins w:id="47" w:author="MWatkins" w:date="2016-11-09T10:16:00Z">
        <w:r w:rsidR="00E0471F">
          <w:t>.5</w:t>
        </w:r>
      </w:ins>
      <w:r w:rsidRPr="005247C7">
        <w:t xml:space="preserve"> is to:</w:t>
      </w:r>
    </w:p>
    <w:p w14:paraId="70F6FA63" w14:textId="4F4F6081" w:rsidR="00A4752C" w:rsidRDefault="00A4752C" w:rsidP="00C13645">
      <w:pPr>
        <w:pStyle w:val="ListBullet"/>
        <w:keepNext/>
        <w:keepLines/>
      </w:pPr>
      <w:r>
        <w:t>Transition the Platform prototype to a deployable initial operating capability (IOC) pilot package status; rollout the IOC package to up to 11 pilot sites; and provide enhancements, source code, installation procedures, documentation</w:t>
      </w:r>
      <w:r w:rsidR="0007557F">
        <w:t>,</w:t>
      </w:r>
      <w:r>
        <w:t xml:space="preserve"> and training. In order to transition the Platform prototype to a deployable IOC pilot package, the Contractor shall further extend the prototype to meet VA </w:t>
      </w:r>
      <w:r w:rsidR="00227BAC">
        <w:t>E</w:t>
      </w:r>
      <w:r>
        <w:t>nterprise-grade requirements, 508 compliance, patient safety mandates, as well as undergo extensive performance and user acceptance testing given the clinical nature of the solution involving direct patient care and safety.</w:t>
      </w:r>
    </w:p>
    <w:p w14:paraId="4DF08B18" w14:textId="008ED096" w:rsidR="00174E93" w:rsidRDefault="00174E93" w:rsidP="002C4AC6">
      <w:pPr>
        <w:pStyle w:val="ListBullet"/>
      </w:pPr>
      <w:r>
        <w:t>Create a software development tool, V</w:t>
      </w:r>
      <w:ins w:id="48" w:author="MWatkins" w:date="2016-11-21T09:29:00Z">
        <w:r w:rsidR="007348AD">
          <w:t>SA</w:t>
        </w:r>
      </w:ins>
      <w:del w:id="49" w:author="MWatkins" w:date="2016-11-21T09:29:00Z">
        <w:r w:rsidDel="007348AD">
          <w:delText>istA Services Assembler</w:delText>
        </w:r>
      </w:del>
      <w:r>
        <w:t xml:space="preserve"> Wizard, to simplify the creation of VistA SOA services. The type of services that the Wizard generates and the types of services that the runtime environment can host and run are Representational State Transfer (REST) and Simple Object Access Protocol (SOAP) service.</w:t>
      </w:r>
    </w:p>
    <w:p w14:paraId="2014FD8C" w14:textId="3C5A7B81" w:rsidR="0044110D" w:rsidRDefault="00670BD3" w:rsidP="002C4AC6">
      <w:pPr>
        <w:pStyle w:val="ListBullet"/>
      </w:pPr>
      <w:r>
        <w:t>Cr</w:t>
      </w:r>
      <w:r w:rsidRPr="0044110D">
        <w:t>eate</w:t>
      </w:r>
      <w:r>
        <w:t>,</w:t>
      </w:r>
      <w:r w:rsidRPr="0044110D">
        <w:t xml:space="preserve"> model (</w:t>
      </w:r>
      <w:r>
        <w:t xml:space="preserve">in </w:t>
      </w:r>
      <w:r w:rsidRPr="0044110D">
        <w:t>runtime)</w:t>
      </w:r>
      <w:r>
        <w:t xml:space="preserve">, develop, and deploy a VistA SOA Services Platform for </w:t>
      </w:r>
      <w:r w:rsidRPr="0044110D">
        <w:t>IOC national deployment to host and execute VistA SOA services</w:t>
      </w:r>
      <w:r>
        <w:t xml:space="preserve"> </w:t>
      </w:r>
      <w:r w:rsidR="00516281">
        <w:t>u</w:t>
      </w:r>
      <w:r w:rsidRPr="0044110D">
        <w:t>sing Government provided test and development infrastructure</w:t>
      </w:r>
      <w:r>
        <w:t>(s)</w:t>
      </w:r>
      <w:r w:rsidR="0007557F" w:rsidRPr="0044110D">
        <w:t>.</w:t>
      </w:r>
      <w:r w:rsidR="0044110D" w:rsidRPr="0044110D">
        <w:t xml:space="preserve"> The </w:t>
      </w:r>
      <w:r w:rsidR="006455B0">
        <w:t>platform</w:t>
      </w:r>
      <w:r w:rsidR="0044110D" w:rsidRPr="0044110D">
        <w:t xml:space="preserve"> includes a Federating Platform and corresponding service execution components that allows aggregation of functionality in multiple VistA instances. The </w:t>
      </w:r>
      <w:r w:rsidR="006455B0">
        <w:t xml:space="preserve">platform </w:t>
      </w:r>
      <w:r w:rsidR="0044110D" w:rsidRPr="0044110D">
        <w:t>components and service execution provide a simple view that exposes functionality in multiple VistA systems as individual VistA SOA services.</w:t>
      </w:r>
    </w:p>
    <w:p w14:paraId="604FB7ED" w14:textId="55085D0C" w:rsidR="00174E93" w:rsidRDefault="00174E93" w:rsidP="00B816B7">
      <w:pPr>
        <w:pStyle w:val="BodyText"/>
        <w:keepNext/>
        <w:keepLines/>
      </w:pPr>
      <w:r>
        <w:lastRenderedPageBreak/>
        <w:t>Identify and produce multiple sample VistA SOA business services as “reference implementations.” In the near term, VSA will use virtual integration environments provided by the Enterprise Development Environment (EDE) teams. However, to include development and testing environments for building, integrating, and testing VSA components, VSA-P2</w:t>
      </w:r>
      <w:ins w:id="50" w:author="MWatkins" w:date="2016-11-09T10:16:00Z">
        <w:r w:rsidR="00E0471F">
          <w:t>.5</w:t>
        </w:r>
      </w:ins>
      <w:r>
        <w:t xml:space="preserve"> will progress to environments in the following locations:</w:t>
      </w:r>
    </w:p>
    <w:p w14:paraId="6D4FF7A8" w14:textId="77777777" w:rsidR="00994BA0" w:rsidRPr="00CE1577" w:rsidRDefault="00174E93" w:rsidP="00CE1577">
      <w:pPr>
        <w:pStyle w:val="BodyText"/>
        <w:rPr>
          <w:b/>
        </w:rPr>
      </w:pPr>
      <w:r w:rsidRPr="00CE1577">
        <w:rPr>
          <w:b/>
        </w:rPr>
        <w:t>IOC Sites:</w:t>
      </w:r>
      <w:r w:rsidR="00942774" w:rsidRPr="00CE1577">
        <w:rPr>
          <w:rStyle w:val="FootnoteReference"/>
          <w:rFonts w:eastAsia="Arial"/>
          <w:b/>
        </w:rPr>
        <w:footnoteReference w:id="1"/>
      </w:r>
    </w:p>
    <w:p w14:paraId="2FDCCBD6" w14:textId="77777777" w:rsidR="00994BA0" w:rsidRDefault="00994BA0" w:rsidP="00C13645">
      <w:pPr>
        <w:pStyle w:val="ListBullet"/>
        <w:keepNext/>
        <w:keepLines/>
      </w:pPr>
      <w:r>
        <w:t xml:space="preserve">Boise, ID </w:t>
      </w:r>
    </w:p>
    <w:p w14:paraId="4484A87C" w14:textId="77777777" w:rsidR="00994BA0" w:rsidRDefault="00994BA0" w:rsidP="00C13645">
      <w:pPr>
        <w:pStyle w:val="ListBullet"/>
        <w:keepNext/>
        <w:keepLines/>
      </w:pPr>
      <w:r>
        <w:t xml:space="preserve">Hudson Valley, NY </w:t>
      </w:r>
    </w:p>
    <w:p w14:paraId="30406B6C" w14:textId="77777777" w:rsidR="00994BA0" w:rsidRPr="00DC0A7D" w:rsidRDefault="00994BA0" w:rsidP="002C4AC6">
      <w:pPr>
        <w:pStyle w:val="ListBullet"/>
      </w:pPr>
      <w:r>
        <w:t xml:space="preserve">Memphis, TN </w:t>
      </w:r>
    </w:p>
    <w:p w14:paraId="3265E7ED" w14:textId="77777777" w:rsidR="00994BA0" w:rsidRPr="00FC2067" w:rsidRDefault="00994BA0" w:rsidP="002C4AC6">
      <w:pPr>
        <w:pStyle w:val="ListBullet"/>
      </w:pPr>
      <w:r w:rsidRPr="00DC0A7D">
        <w:t>Hampton</w:t>
      </w:r>
      <w:r>
        <w:t xml:space="preserve"> Roads, VA</w:t>
      </w:r>
    </w:p>
    <w:p w14:paraId="0A7F32D6" w14:textId="77777777" w:rsidR="00994BA0" w:rsidRDefault="00994BA0" w:rsidP="002C4AC6">
      <w:pPr>
        <w:pStyle w:val="ListBullet"/>
      </w:pPr>
      <w:r>
        <w:t>South Texas (San Antonio), TX</w:t>
      </w:r>
    </w:p>
    <w:p w14:paraId="277B3F75" w14:textId="4B8276BD" w:rsidR="00E35CCC" w:rsidRPr="00DC0A7D" w:rsidRDefault="00E35CCC" w:rsidP="002C4AC6">
      <w:pPr>
        <w:pStyle w:val="ListBullet"/>
      </w:pPr>
      <w:r>
        <w:t xml:space="preserve">Six additional </w:t>
      </w:r>
      <w:r w:rsidR="002D6A52">
        <w:t xml:space="preserve">TBD </w:t>
      </w:r>
      <w:r>
        <w:t>sites</w:t>
      </w:r>
    </w:p>
    <w:p w14:paraId="61EB5CA7" w14:textId="77777777" w:rsidR="00174E93" w:rsidRPr="00CE1577" w:rsidRDefault="00174E93" w:rsidP="00CE1577">
      <w:pPr>
        <w:pStyle w:val="BodyText"/>
        <w:rPr>
          <w:b/>
        </w:rPr>
      </w:pPr>
      <w:r w:rsidRPr="00CE1577">
        <w:rPr>
          <w:b/>
        </w:rPr>
        <w:t>For Federation:</w:t>
      </w:r>
    </w:p>
    <w:p w14:paraId="1D4E6131" w14:textId="77777777" w:rsidR="00174E93" w:rsidRPr="00EE4670" w:rsidRDefault="00174E93" w:rsidP="00EE4670">
      <w:pPr>
        <w:pStyle w:val="Caption"/>
      </w:pPr>
      <w:bookmarkStart w:id="51" w:name="_Toc436647218"/>
      <w:bookmarkStart w:id="52" w:name="_Toc467483213"/>
      <w:r w:rsidRPr="00EE4670">
        <w:t xml:space="preserve">Table </w:t>
      </w:r>
      <w:r w:rsidR="00B47EEC">
        <w:fldChar w:fldCharType="begin"/>
      </w:r>
      <w:r w:rsidR="00B47EEC">
        <w:instrText xml:space="preserve"> SEQ Table \* ARABIC </w:instrText>
      </w:r>
      <w:r w:rsidR="00B47EEC">
        <w:fldChar w:fldCharType="separate"/>
      </w:r>
      <w:r w:rsidR="00B44652">
        <w:rPr>
          <w:noProof/>
        </w:rPr>
        <w:t>1</w:t>
      </w:r>
      <w:r w:rsidR="00B47EEC">
        <w:rPr>
          <w:noProof/>
        </w:rPr>
        <w:fldChar w:fldCharType="end"/>
      </w:r>
      <w:r w:rsidRPr="00EE4670">
        <w:t>: VSA Primary and Failover Sites</w:t>
      </w:r>
      <w:bookmarkEnd w:id="51"/>
      <w:bookmarkEnd w:id="5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Primary and Failover Sites listing the primary sites and failover sites."/>
      </w:tblPr>
      <w:tblGrid>
        <w:gridCol w:w="5152"/>
        <w:gridCol w:w="4424"/>
      </w:tblGrid>
      <w:tr w:rsidR="00174E93" w:rsidRPr="00550142" w14:paraId="49E6C21A" w14:textId="77777777" w:rsidTr="00CE1577">
        <w:trPr>
          <w:cantSplit/>
          <w:tblHeader/>
        </w:trPr>
        <w:tc>
          <w:tcPr>
            <w:tcW w:w="2690" w:type="pct"/>
            <w:shd w:val="clear" w:color="auto" w:fill="F2F2F2" w:themeFill="background1" w:themeFillShade="F2"/>
          </w:tcPr>
          <w:p w14:paraId="62F34534" w14:textId="77777777" w:rsidR="00174E93" w:rsidRPr="00550142" w:rsidRDefault="00174E93" w:rsidP="001F1527">
            <w:pPr>
              <w:pStyle w:val="TableHeading"/>
            </w:pPr>
            <w:bookmarkStart w:id="53" w:name="COL001_TBL002"/>
            <w:bookmarkEnd w:id="53"/>
            <w:r w:rsidRPr="00550142">
              <w:rPr>
                <w:rFonts w:eastAsia="Arial"/>
              </w:rPr>
              <w:t>Primary Sites</w:t>
            </w:r>
          </w:p>
        </w:tc>
        <w:tc>
          <w:tcPr>
            <w:tcW w:w="2310" w:type="pct"/>
            <w:shd w:val="clear" w:color="auto" w:fill="F2F2F2" w:themeFill="background1" w:themeFillShade="F2"/>
          </w:tcPr>
          <w:p w14:paraId="29B2C2C5" w14:textId="77777777" w:rsidR="00174E93" w:rsidRPr="00550142" w:rsidRDefault="00174E93" w:rsidP="001F1527">
            <w:pPr>
              <w:pStyle w:val="TableHeading"/>
            </w:pPr>
            <w:r w:rsidRPr="00550142">
              <w:rPr>
                <w:rFonts w:eastAsia="Arial"/>
              </w:rPr>
              <w:t>Failover Sites</w:t>
            </w:r>
          </w:p>
        </w:tc>
      </w:tr>
      <w:tr w:rsidR="00174E93" w14:paraId="308B4B93" w14:textId="77777777" w:rsidTr="00CE1577">
        <w:trPr>
          <w:cantSplit/>
        </w:trPr>
        <w:tc>
          <w:tcPr>
            <w:tcW w:w="2690" w:type="pct"/>
          </w:tcPr>
          <w:p w14:paraId="34B144AD" w14:textId="685D2C2A" w:rsidR="00174E93" w:rsidRPr="00EE4670" w:rsidRDefault="00174E93" w:rsidP="001F1527">
            <w:pPr>
              <w:pStyle w:val="TableText"/>
            </w:pPr>
            <w:r w:rsidRPr="00EE4670">
              <w:rPr>
                <w:rFonts w:eastAsia="Arial"/>
              </w:rPr>
              <w:t>Austin Information Technology Center (AITC)</w:t>
            </w:r>
          </w:p>
        </w:tc>
        <w:tc>
          <w:tcPr>
            <w:tcW w:w="2310" w:type="pct"/>
          </w:tcPr>
          <w:p w14:paraId="0FA4638A" w14:textId="77777777" w:rsidR="00174E93" w:rsidRPr="00EE4670" w:rsidRDefault="00174E93" w:rsidP="001F1527">
            <w:pPr>
              <w:pStyle w:val="TableText"/>
            </w:pPr>
            <w:r w:rsidRPr="00EE4670">
              <w:rPr>
                <w:rFonts w:eastAsia="Arial"/>
              </w:rPr>
              <w:t>Philadelphia Information Technology Center (PITC)</w:t>
            </w:r>
          </w:p>
        </w:tc>
      </w:tr>
    </w:tbl>
    <w:p w14:paraId="47BB1763" w14:textId="77777777" w:rsidR="00174E93" w:rsidRPr="00EE4670" w:rsidRDefault="00174E93" w:rsidP="00C13645">
      <w:pPr>
        <w:pStyle w:val="BodyText"/>
        <w:keepNext/>
        <w:keepLines/>
      </w:pPr>
      <w:r w:rsidRPr="00EE4670">
        <w:lastRenderedPageBreak/>
        <w:t>As VSA implements connectivity and software distribution models that are not currently mainstream in the VA, the second area of scope involves:</w:t>
      </w:r>
    </w:p>
    <w:p w14:paraId="6F7D0D0D" w14:textId="77777777" w:rsidR="00174E93" w:rsidRDefault="00174E93" w:rsidP="00C13645">
      <w:pPr>
        <w:pStyle w:val="ListBullet"/>
        <w:keepNext/>
        <w:keepLines/>
      </w:pPr>
      <w:r>
        <w:t>Documentation of policy, process, and technical user guidance regarding the optimal definition of VSA services.</w:t>
      </w:r>
    </w:p>
    <w:p w14:paraId="2B6A8EA1" w14:textId="77777777" w:rsidR="00174E93" w:rsidRDefault="00174E93" w:rsidP="00C13645">
      <w:pPr>
        <w:pStyle w:val="ListBullet"/>
        <w:keepNext/>
        <w:keepLines/>
      </w:pPr>
      <w:r>
        <w:t>Distribution of such services to the various systems and technical environments necessary for the function of VSA services. For example:</w:t>
      </w:r>
    </w:p>
    <w:p w14:paraId="31EE8756" w14:textId="2A4AC58B" w:rsidR="00174E93" w:rsidRPr="00D77754" w:rsidRDefault="00174E93" w:rsidP="00C13645">
      <w:pPr>
        <w:pStyle w:val="ListBullet2"/>
        <w:keepNext/>
        <w:keepLines/>
      </w:pPr>
      <w:r w:rsidRPr="00D77754">
        <w:t>Enterprise Messaging Infrastructure (eMI)</w:t>
      </w:r>
    </w:p>
    <w:p w14:paraId="26CAC7B5" w14:textId="77777777" w:rsidR="00174E93" w:rsidRPr="00D77754" w:rsidRDefault="00174E93" w:rsidP="00C13645">
      <w:pPr>
        <w:pStyle w:val="ListBullet2"/>
        <w:keepNext/>
        <w:keepLines/>
      </w:pPr>
      <w:r w:rsidRPr="00D77754">
        <w:t>VSA Run-Time</w:t>
      </w:r>
    </w:p>
    <w:p w14:paraId="4C5C3FF2" w14:textId="51ED9C80" w:rsidR="00174E93" w:rsidRPr="00D77754" w:rsidRDefault="00AA3408" w:rsidP="00646633">
      <w:pPr>
        <w:pStyle w:val="ListBullet2"/>
      </w:pPr>
      <w:r w:rsidRPr="000D4B41">
        <w:rPr>
          <w:rFonts w:eastAsia="Arial"/>
        </w:rPr>
        <w:t xml:space="preserve">HyperText Transfer Protocol </w:t>
      </w:r>
      <w:r>
        <w:rPr>
          <w:rFonts w:eastAsia="Arial"/>
        </w:rPr>
        <w:t>(</w:t>
      </w:r>
      <w:r w:rsidR="00174E93" w:rsidRPr="00D77754">
        <w:t>HTTP</w:t>
      </w:r>
      <w:r>
        <w:t>)</w:t>
      </w:r>
      <w:r w:rsidR="00174E93" w:rsidRPr="00D77754">
        <w:t xml:space="preserve"> to VistA </w:t>
      </w:r>
      <w:r w:rsidR="00646633" w:rsidRPr="00646633">
        <w:t xml:space="preserve">Massachusetts General Hospital Utility Multiprogramming System </w:t>
      </w:r>
      <w:r w:rsidR="00646633">
        <w:t>(</w:t>
      </w:r>
      <w:r w:rsidR="00174E93" w:rsidRPr="00D77754">
        <w:t>MUMPS</w:t>
      </w:r>
      <w:r w:rsidR="00646633">
        <w:t>)</w:t>
      </w:r>
      <w:r w:rsidR="00174E93" w:rsidRPr="00D77754">
        <w:t xml:space="preserve"> Binding/ Integration with patient lookup service</w:t>
      </w:r>
    </w:p>
    <w:p w14:paraId="0A0E14EA" w14:textId="77777777" w:rsidR="00174E93" w:rsidRPr="00D77754" w:rsidRDefault="00174E93" w:rsidP="002C4AC6">
      <w:pPr>
        <w:pStyle w:val="ListBullet2"/>
      </w:pPr>
      <w:r w:rsidRPr="00D77754">
        <w:t>Identity and Access Management (IAM)</w:t>
      </w:r>
    </w:p>
    <w:p w14:paraId="5944FAFF" w14:textId="215987FA" w:rsidR="00174E93" w:rsidRPr="00F77CA9" w:rsidRDefault="00174E93" w:rsidP="002735E6">
      <w:pPr>
        <w:pStyle w:val="BodyText"/>
      </w:pPr>
      <w:r w:rsidRPr="00F77CA9">
        <w:t xml:space="preserve">The VSA project team will collaborate with business representatives and software development initiatives to identify sample VistA SOA business services as a “reference implementation” to critically test and to demonstrate the functionality of VSA utilities. </w:t>
      </w:r>
      <w:r w:rsidR="00676F0C" w:rsidRPr="00F77CA9">
        <w:t>However,</w:t>
      </w:r>
      <w:r w:rsidRPr="00F77CA9">
        <w:t xml:space="preserve"> it is not the scope or intent of the VSA effort to identify and produce a collection of “services” for subsequent organizational use. This activity would be performed by software development initiative teams that use VSA utilities to produce VistA-based services.</w:t>
      </w:r>
    </w:p>
    <w:p w14:paraId="465DE5FF" w14:textId="77777777" w:rsidR="00174E93" w:rsidRPr="00F77CA9" w:rsidRDefault="00174E93" w:rsidP="002735E6">
      <w:pPr>
        <w:pStyle w:val="BodyText"/>
        <w:keepNext/>
        <w:keepLines/>
      </w:pPr>
      <w:r w:rsidRPr="00F77CA9">
        <w:t>The business benefits of a full-featured VSA include, but are not limited to, the following:</w:t>
      </w:r>
    </w:p>
    <w:p w14:paraId="1B4D4DEB" w14:textId="77777777" w:rsidR="00174E93" w:rsidRPr="00F77CA9" w:rsidRDefault="00174E93" w:rsidP="002735E6">
      <w:pPr>
        <w:pStyle w:val="ListBullet"/>
        <w:keepNext/>
        <w:keepLines/>
      </w:pPr>
      <w:r w:rsidRPr="00F77CA9">
        <w:t>Provides complete compliance and integration with VA Enterprise Design Patterns for SOA architecture and infrastructure.</w:t>
      </w:r>
    </w:p>
    <w:p w14:paraId="7FB2E185" w14:textId="77777777" w:rsidR="00174E93" w:rsidRPr="00F77CA9" w:rsidRDefault="00174E93" w:rsidP="002735E6">
      <w:pPr>
        <w:pStyle w:val="ListBullet"/>
        <w:keepNext/>
        <w:keepLines/>
      </w:pPr>
      <w:r w:rsidRPr="00F77CA9">
        <w:t>Produces VistA SOA services that are authoritative and non-duplicated.</w:t>
      </w:r>
    </w:p>
    <w:p w14:paraId="0C82B184" w14:textId="77777777" w:rsidR="00174E93" w:rsidRPr="00F77CA9" w:rsidRDefault="00174E93" w:rsidP="002735E6">
      <w:pPr>
        <w:pStyle w:val="ListBullet"/>
        <w:keepNext/>
        <w:keepLines/>
      </w:pPr>
      <w:r w:rsidRPr="00F77CA9">
        <w:t>Enhances system maintainability, sustainability, and application replace ability.</w:t>
      </w:r>
    </w:p>
    <w:p w14:paraId="0CE0D4B8" w14:textId="77777777" w:rsidR="00174E93" w:rsidRPr="00F77CA9" w:rsidRDefault="00174E93" w:rsidP="002735E6">
      <w:pPr>
        <w:pStyle w:val="ListBullet"/>
        <w:keepNext/>
        <w:keepLines/>
      </w:pPr>
      <w:r w:rsidRPr="00F77CA9">
        <w:t>Produces technically standardized and highly maintainable SOA services.</w:t>
      </w:r>
    </w:p>
    <w:p w14:paraId="284D606D" w14:textId="77777777" w:rsidR="00174E93" w:rsidRPr="00F77CA9" w:rsidRDefault="00174E93" w:rsidP="002C4AC6">
      <w:pPr>
        <w:pStyle w:val="ListBullet"/>
      </w:pPr>
      <w:r>
        <w:t>C</w:t>
      </w:r>
      <w:r w:rsidRPr="00F77CA9">
        <w:t>ost effective, low organizational impact, with minimal staff orientation and training.</w:t>
      </w:r>
    </w:p>
    <w:p w14:paraId="3B78F74F" w14:textId="77777777" w:rsidR="00174E93" w:rsidRPr="00F77CA9" w:rsidRDefault="00174E93" w:rsidP="002C4AC6">
      <w:pPr>
        <w:pStyle w:val="ListBullet"/>
      </w:pPr>
      <w:r w:rsidRPr="00F77CA9">
        <w:t>Enables rapid assembly of existing VistA functionality as SOA-compliant services by non-programmers.</w:t>
      </w:r>
    </w:p>
    <w:p w14:paraId="2AB47701" w14:textId="77777777" w:rsidR="00174E93" w:rsidRPr="00F77CA9" w:rsidRDefault="00174E93" w:rsidP="002C4AC6">
      <w:pPr>
        <w:pStyle w:val="ListBullet"/>
      </w:pPr>
      <w:r w:rsidRPr="00F77CA9">
        <w:t>Facilitates rapid VistA SOA service development through an incremental approach.</w:t>
      </w:r>
    </w:p>
    <w:p w14:paraId="68462B04" w14:textId="77777777" w:rsidR="00174E93" w:rsidRPr="00F77CA9" w:rsidRDefault="00174E93" w:rsidP="002C4AC6">
      <w:pPr>
        <w:pStyle w:val="ListBullet"/>
      </w:pPr>
      <w:r w:rsidRPr="00F77CA9">
        <w:t xml:space="preserve">Allows for incremental deployment and consumption of VistA SOA services. </w:t>
      </w:r>
    </w:p>
    <w:p w14:paraId="66ED277F" w14:textId="07E7A1FC" w:rsidR="00174E93" w:rsidRPr="00F77CA9" w:rsidRDefault="00174E93" w:rsidP="002C4AC6">
      <w:pPr>
        <w:pStyle w:val="ListBullet"/>
      </w:pPr>
      <w:r w:rsidRPr="00F77CA9">
        <w:t xml:space="preserve">Addresses SOA objectives with enhanced security and system performance (once IAM </w:t>
      </w:r>
      <w:r w:rsidR="00AA3408" w:rsidRPr="000475AC">
        <w:rPr>
          <w:rFonts w:eastAsia="Arial"/>
        </w:rPr>
        <w:t>Security Assertion Mark-up Language</w:t>
      </w:r>
      <w:r w:rsidR="00AA3408" w:rsidRPr="00F77CA9">
        <w:t xml:space="preserve"> </w:t>
      </w:r>
      <w:r w:rsidR="0004216A">
        <w:t>[</w:t>
      </w:r>
      <w:r w:rsidRPr="00F77CA9">
        <w:t>SAML</w:t>
      </w:r>
      <w:r w:rsidR="0004216A">
        <w:t>]</w:t>
      </w:r>
      <w:r w:rsidRPr="00F77CA9">
        <w:t xml:space="preserve"> token process is implemented).</w:t>
      </w:r>
    </w:p>
    <w:p w14:paraId="33111452" w14:textId="77777777" w:rsidR="00174E93" w:rsidRPr="00F77CA9" w:rsidRDefault="00174E93" w:rsidP="00B816B7">
      <w:pPr>
        <w:pStyle w:val="ListBullet"/>
        <w:keepNext/>
      </w:pPr>
      <w:r w:rsidRPr="00F77CA9">
        <w:lastRenderedPageBreak/>
        <w:t>Provides immediate value before full eMI infrastructure is in place.</w:t>
      </w:r>
    </w:p>
    <w:p w14:paraId="314557D2" w14:textId="77777777" w:rsidR="00174E93" w:rsidRPr="00F77CA9" w:rsidRDefault="00174E93" w:rsidP="00B816B7">
      <w:pPr>
        <w:pStyle w:val="ListBullet"/>
        <w:keepNext/>
      </w:pPr>
      <w:r w:rsidRPr="00F77CA9">
        <w:t>Alleviates “vendor dependence” concerns while exponentially expanding VistA extensibility and “open source” product development opportunities.</w:t>
      </w:r>
    </w:p>
    <w:p w14:paraId="4C46D873" w14:textId="77777777" w:rsidR="00174E93" w:rsidRPr="00F77CA9" w:rsidRDefault="00174E93" w:rsidP="002C4AC6">
      <w:pPr>
        <w:pStyle w:val="ListBullet"/>
      </w:pPr>
      <w:r w:rsidRPr="00F77CA9">
        <w:t>Significantly expands VistA extensibility and system integration opportunities.</w:t>
      </w:r>
    </w:p>
    <w:p w14:paraId="54EA805A" w14:textId="77777777" w:rsidR="00174E93" w:rsidRDefault="00174E93" w:rsidP="006156F9">
      <w:pPr>
        <w:pStyle w:val="Caption"/>
        <w:spacing w:before="240"/>
      </w:pPr>
      <w:bookmarkStart w:id="54" w:name="_Toc436647219"/>
      <w:bookmarkStart w:id="55" w:name="_Toc467483214"/>
      <w:r w:rsidRPr="000A26B6">
        <w:t xml:space="preserve">Table </w:t>
      </w:r>
      <w:r w:rsidR="00B47EEC">
        <w:fldChar w:fldCharType="begin"/>
      </w:r>
      <w:r w:rsidR="00B47EEC">
        <w:instrText xml:space="preserve"> SEQ Table \* ARABIC </w:instrText>
      </w:r>
      <w:r w:rsidR="00B47EEC">
        <w:fldChar w:fldCharType="separate"/>
      </w:r>
      <w:r w:rsidR="00B44652">
        <w:rPr>
          <w:noProof/>
        </w:rPr>
        <w:t>2</w:t>
      </w:r>
      <w:r w:rsidR="00B47EEC">
        <w:rPr>
          <w:noProof/>
        </w:rPr>
        <w:fldChar w:fldCharType="end"/>
      </w:r>
      <w:r w:rsidRPr="000A26B6">
        <w:t>: VSA Project Scope: Goals and Objectives</w:t>
      </w:r>
      <w:bookmarkEnd w:id="54"/>
      <w:bookmarkEnd w:id="55"/>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Description w:val="VSA Project Scope. Goals and Objectives listing the goal/objective, desired outcome, measurement and impact."/>
      </w:tblPr>
      <w:tblGrid>
        <w:gridCol w:w="2155"/>
        <w:gridCol w:w="2248"/>
        <w:gridCol w:w="2622"/>
        <w:gridCol w:w="2551"/>
      </w:tblGrid>
      <w:tr w:rsidR="00174E93" w14:paraId="0B30D5D7" w14:textId="77777777" w:rsidTr="008D6E7A">
        <w:trPr>
          <w:cantSplit/>
          <w:tblHeader/>
        </w:trPr>
        <w:tc>
          <w:tcPr>
            <w:tcW w:w="1125" w:type="pct"/>
            <w:shd w:val="clear" w:color="auto" w:fill="F2F2F2" w:themeFill="background1" w:themeFillShade="F2"/>
          </w:tcPr>
          <w:p w14:paraId="434AEEF6" w14:textId="77777777" w:rsidR="00174E93" w:rsidRDefault="00174E93" w:rsidP="001F1527">
            <w:pPr>
              <w:pStyle w:val="TableHeading"/>
            </w:pPr>
            <w:bookmarkStart w:id="56" w:name="COL001_TBL003"/>
            <w:bookmarkEnd w:id="56"/>
            <w:r>
              <w:rPr>
                <w:rFonts w:eastAsia="Arial"/>
              </w:rPr>
              <w:t>Goal/Objective</w:t>
            </w:r>
          </w:p>
        </w:tc>
        <w:tc>
          <w:tcPr>
            <w:tcW w:w="1174" w:type="pct"/>
            <w:shd w:val="clear" w:color="auto" w:fill="F2F2F2" w:themeFill="background1" w:themeFillShade="F2"/>
          </w:tcPr>
          <w:p w14:paraId="2CBE2D48" w14:textId="77777777" w:rsidR="00174E93" w:rsidRDefault="00174E93" w:rsidP="001F1527">
            <w:pPr>
              <w:pStyle w:val="TableHeading"/>
            </w:pPr>
            <w:r>
              <w:rPr>
                <w:rFonts w:eastAsia="Arial"/>
              </w:rPr>
              <w:t>Desired Outcome</w:t>
            </w:r>
          </w:p>
        </w:tc>
        <w:tc>
          <w:tcPr>
            <w:tcW w:w="1369" w:type="pct"/>
            <w:shd w:val="clear" w:color="auto" w:fill="F2F2F2" w:themeFill="background1" w:themeFillShade="F2"/>
          </w:tcPr>
          <w:p w14:paraId="16DBFBCD" w14:textId="77777777" w:rsidR="00174E93" w:rsidRDefault="00174E93" w:rsidP="001F1527">
            <w:pPr>
              <w:pStyle w:val="TableHeading"/>
            </w:pPr>
            <w:r>
              <w:rPr>
                <w:rFonts w:eastAsia="Arial"/>
              </w:rPr>
              <w:t>Measurement</w:t>
            </w:r>
          </w:p>
        </w:tc>
        <w:tc>
          <w:tcPr>
            <w:tcW w:w="1332" w:type="pct"/>
            <w:shd w:val="clear" w:color="auto" w:fill="F2F2F2" w:themeFill="background1" w:themeFillShade="F2"/>
          </w:tcPr>
          <w:p w14:paraId="10579662" w14:textId="77777777" w:rsidR="00174E93" w:rsidRDefault="00174E93" w:rsidP="001F1527">
            <w:pPr>
              <w:pStyle w:val="TableHeading"/>
            </w:pPr>
            <w:r>
              <w:rPr>
                <w:rFonts w:eastAsia="Arial"/>
              </w:rPr>
              <w:t>Impact</w:t>
            </w:r>
          </w:p>
        </w:tc>
      </w:tr>
      <w:tr w:rsidR="00174E93" w14:paraId="3F00FC3C" w14:textId="77777777" w:rsidTr="00B816B7">
        <w:tc>
          <w:tcPr>
            <w:tcW w:w="1125" w:type="pct"/>
          </w:tcPr>
          <w:p w14:paraId="6B886156" w14:textId="77777777" w:rsidR="00174E93" w:rsidRPr="000A26B6" w:rsidRDefault="00174E93" w:rsidP="001F1527">
            <w:pPr>
              <w:pStyle w:val="TableText"/>
              <w:keepNext/>
              <w:keepLines/>
            </w:pPr>
            <w:r w:rsidRPr="000A26B6">
              <w:rPr>
                <w:rFonts w:eastAsia="Arial"/>
              </w:rPr>
              <w:t>Provide utilities for automating the creation of VistA SOA services and supporting their use.</w:t>
            </w:r>
          </w:p>
        </w:tc>
        <w:tc>
          <w:tcPr>
            <w:tcW w:w="1174" w:type="pct"/>
          </w:tcPr>
          <w:p w14:paraId="6A0AFDFA" w14:textId="77777777" w:rsidR="00174E93" w:rsidRPr="000A26B6" w:rsidRDefault="00174E93" w:rsidP="001F1527">
            <w:pPr>
              <w:pStyle w:val="TableText"/>
              <w:keepNext/>
              <w:keepLines/>
            </w:pPr>
            <w:r w:rsidRPr="000A26B6">
              <w:t>VistA SOA Services Platform</w:t>
            </w:r>
            <w:r w:rsidRPr="000A26B6">
              <w:rPr>
                <w:rFonts w:eastAsia="Arial"/>
              </w:rPr>
              <w:t xml:space="preserve"> utilities that support automated VistA SOA service creation and execution.</w:t>
            </w:r>
          </w:p>
        </w:tc>
        <w:tc>
          <w:tcPr>
            <w:tcW w:w="1369" w:type="pct"/>
          </w:tcPr>
          <w:p w14:paraId="42BE42A7" w14:textId="77777777" w:rsidR="00174E93" w:rsidRPr="000A26B6" w:rsidRDefault="00174E93" w:rsidP="001F1527">
            <w:pPr>
              <w:pStyle w:val="TableText"/>
              <w:keepNext/>
              <w:keepLines/>
            </w:pPr>
            <w:r w:rsidRPr="000A26B6">
              <w:rPr>
                <w:rFonts w:eastAsia="Arial"/>
              </w:rPr>
              <w:t>VistA SOA services are consumable by external systems/applications.</w:t>
            </w:r>
          </w:p>
          <w:p w14:paraId="180FCA8D" w14:textId="174121F3" w:rsidR="00174E93" w:rsidRPr="000A26B6" w:rsidRDefault="00174E93" w:rsidP="009F21B6">
            <w:pPr>
              <w:pStyle w:val="TableNote"/>
              <w:spacing w:before="120"/>
              <w:ind w:left="0" w:firstLine="0"/>
            </w:pPr>
            <w:r w:rsidRPr="000A26B6">
              <w:rPr>
                <w:rFonts w:eastAsia="Arial"/>
                <w:b/>
              </w:rPr>
              <w:t>NOTE:</w:t>
            </w:r>
            <w:r w:rsidRPr="000A26B6">
              <w:rPr>
                <w:rFonts w:eastAsia="Arial"/>
              </w:rPr>
              <w:t xml:space="preserve"> </w:t>
            </w:r>
            <w:r>
              <w:rPr>
                <w:rFonts w:eastAsia="Arial"/>
              </w:rPr>
              <w:t>Web</w:t>
            </w:r>
            <w:r w:rsidRPr="000A26B6">
              <w:rPr>
                <w:rFonts w:eastAsia="Arial"/>
              </w:rPr>
              <w:t xml:space="preserve"> services will be managed by the</w:t>
            </w:r>
            <w:r w:rsidR="00707C84">
              <w:rPr>
                <w:rFonts w:eastAsia="Arial"/>
              </w:rPr>
              <w:t xml:space="preserve"> </w:t>
            </w:r>
            <w:r>
              <w:rPr>
                <w:rFonts w:eastAsia="Arial"/>
              </w:rPr>
              <w:t>eMI, which will serve as a Web</w:t>
            </w:r>
            <w:r w:rsidRPr="000A26B6">
              <w:rPr>
                <w:rFonts w:eastAsia="Arial"/>
              </w:rPr>
              <w:t xml:space="preserve"> servicer registry and repository.</w:t>
            </w:r>
          </w:p>
        </w:tc>
        <w:tc>
          <w:tcPr>
            <w:tcW w:w="1332" w:type="pct"/>
          </w:tcPr>
          <w:p w14:paraId="30DA3A72" w14:textId="77777777" w:rsidR="00174E93" w:rsidRPr="000A26B6" w:rsidRDefault="00174E93" w:rsidP="001F1527">
            <w:pPr>
              <w:pStyle w:val="TableText"/>
              <w:keepNext/>
              <w:keepLines/>
            </w:pPr>
            <w:r w:rsidRPr="000A26B6">
              <w:rPr>
                <w:rFonts w:eastAsia="Arial"/>
              </w:rPr>
              <w:t>VistA can be easily integrated with external systems/applications through SOA-compliant architecture.</w:t>
            </w:r>
          </w:p>
        </w:tc>
      </w:tr>
      <w:tr w:rsidR="00174E93" w14:paraId="56A05773" w14:textId="77777777" w:rsidTr="00B816B7">
        <w:tc>
          <w:tcPr>
            <w:tcW w:w="1125" w:type="pct"/>
          </w:tcPr>
          <w:p w14:paraId="23D954F4" w14:textId="77777777" w:rsidR="00174E93" w:rsidRPr="000A26B6" w:rsidRDefault="00174E93" w:rsidP="001F1527">
            <w:pPr>
              <w:pStyle w:val="TableText"/>
            </w:pPr>
            <w:r w:rsidRPr="000A26B6">
              <w:rPr>
                <w:rFonts w:eastAsia="Arial"/>
              </w:rPr>
              <w:t>Enable the exposure of existing VistA data</w:t>
            </w:r>
            <w:r>
              <w:rPr>
                <w:rFonts w:eastAsia="Arial"/>
              </w:rPr>
              <w:t xml:space="preserve"> and methods as SOA-compatible Web</w:t>
            </w:r>
            <w:r w:rsidRPr="000A26B6">
              <w:rPr>
                <w:rFonts w:eastAsia="Arial"/>
              </w:rPr>
              <w:t xml:space="preserve"> services.</w:t>
            </w:r>
          </w:p>
        </w:tc>
        <w:tc>
          <w:tcPr>
            <w:tcW w:w="1174" w:type="pct"/>
          </w:tcPr>
          <w:p w14:paraId="639CCF3C" w14:textId="77777777" w:rsidR="00174E93" w:rsidRPr="000A26B6" w:rsidRDefault="00174E93" w:rsidP="001F1527">
            <w:pPr>
              <w:pStyle w:val="TableText"/>
            </w:pPr>
            <w:r w:rsidRPr="000A26B6">
              <w:rPr>
                <w:rFonts w:eastAsia="Arial"/>
              </w:rPr>
              <w:t>Use of VSA utilities to create business services that provide business value to VA mission and objectives.</w:t>
            </w:r>
          </w:p>
        </w:tc>
        <w:tc>
          <w:tcPr>
            <w:tcW w:w="1369" w:type="pct"/>
          </w:tcPr>
          <w:p w14:paraId="11C70C4A" w14:textId="77777777" w:rsidR="00174E93" w:rsidRPr="000A26B6" w:rsidRDefault="00174E93" w:rsidP="001F1527">
            <w:pPr>
              <w:pStyle w:val="TableText"/>
            </w:pPr>
            <w:r w:rsidRPr="000A26B6">
              <w:rPr>
                <w:rFonts w:eastAsia="Arial"/>
              </w:rPr>
              <w:t>Current VA development and system integration initiatives are consumers of VistA SOA services implemented by VSA.</w:t>
            </w:r>
          </w:p>
        </w:tc>
        <w:tc>
          <w:tcPr>
            <w:tcW w:w="1332" w:type="pct"/>
          </w:tcPr>
          <w:p w14:paraId="1C2F1E0B" w14:textId="77777777" w:rsidR="00174E93" w:rsidRPr="000A26B6" w:rsidRDefault="00174E93" w:rsidP="001F1527">
            <w:pPr>
              <w:pStyle w:val="TableText"/>
              <w:keepNext/>
              <w:keepLines/>
            </w:pPr>
            <w:r w:rsidRPr="000A26B6">
              <w:rPr>
                <w:rFonts w:eastAsia="Arial"/>
              </w:rPr>
              <w:t>Advanced state of SOA architecture implementation in the VA and associated software functionality and sustainability benefits.</w:t>
            </w:r>
          </w:p>
        </w:tc>
      </w:tr>
      <w:tr w:rsidR="00174E93" w14:paraId="1B653616" w14:textId="77777777" w:rsidTr="00B816B7">
        <w:tc>
          <w:tcPr>
            <w:tcW w:w="1125" w:type="pct"/>
          </w:tcPr>
          <w:p w14:paraId="6047AD3E" w14:textId="77777777" w:rsidR="00174E93" w:rsidRPr="000A26B6" w:rsidRDefault="00174E93" w:rsidP="001F1527">
            <w:pPr>
              <w:pStyle w:val="TableText"/>
            </w:pPr>
            <w:r w:rsidRPr="000A26B6">
              <w:rPr>
                <w:rFonts w:eastAsia="Arial"/>
              </w:rPr>
              <w:t>Abstract VistA system developers and integrators from multiple technology orientation.</w:t>
            </w:r>
          </w:p>
        </w:tc>
        <w:tc>
          <w:tcPr>
            <w:tcW w:w="1174" w:type="pct"/>
          </w:tcPr>
          <w:p w14:paraId="38CE14E4" w14:textId="77777777" w:rsidR="00174E93" w:rsidRPr="000A26B6" w:rsidRDefault="00174E93" w:rsidP="001F1527">
            <w:pPr>
              <w:pStyle w:val="TableText"/>
            </w:pPr>
            <w:r w:rsidRPr="000A26B6">
              <w:rPr>
                <w:rFonts w:eastAsia="Arial"/>
              </w:rPr>
              <w:t>Consuming systems / applications can be integrated without extensive knowledge of VistA technology.</w:t>
            </w:r>
          </w:p>
        </w:tc>
        <w:tc>
          <w:tcPr>
            <w:tcW w:w="1369" w:type="pct"/>
          </w:tcPr>
          <w:p w14:paraId="550441D9" w14:textId="77777777" w:rsidR="00174E93" w:rsidRPr="000A26B6" w:rsidRDefault="00174E93" w:rsidP="001F1527">
            <w:pPr>
              <w:pStyle w:val="TableText"/>
            </w:pPr>
            <w:r w:rsidRPr="000A26B6">
              <w:rPr>
                <w:rFonts w:eastAsia="Arial"/>
              </w:rPr>
              <w:t>VA software development staff members are able to rapidly create and deploy VistA SOA Services with minimal re-training.</w:t>
            </w:r>
          </w:p>
        </w:tc>
        <w:tc>
          <w:tcPr>
            <w:tcW w:w="1332" w:type="pct"/>
          </w:tcPr>
          <w:p w14:paraId="1F5F0590" w14:textId="77777777" w:rsidR="00174E93" w:rsidRPr="000A26B6" w:rsidRDefault="00174E93" w:rsidP="001F1527">
            <w:pPr>
              <w:pStyle w:val="TableText"/>
            </w:pPr>
            <w:r w:rsidRPr="000A26B6">
              <w:rPr>
                <w:rFonts w:eastAsia="Arial"/>
              </w:rPr>
              <w:t>Improved use of existing staff skills, leveraging of previously implemented VistA application functionality.</w:t>
            </w:r>
          </w:p>
        </w:tc>
      </w:tr>
      <w:tr w:rsidR="00174E93" w14:paraId="2FA4706F" w14:textId="77777777" w:rsidTr="00B816B7">
        <w:tc>
          <w:tcPr>
            <w:tcW w:w="1125" w:type="pct"/>
          </w:tcPr>
          <w:p w14:paraId="14D8BC7E" w14:textId="77777777" w:rsidR="00174E93" w:rsidRPr="000A26B6" w:rsidRDefault="00174E93" w:rsidP="001F1527">
            <w:pPr>
              <w:pStyle w:val="TableText"/>
            </w:pPr>
            <w:r w:rsidRPr="000A26B6">
              <w:rPr>
                <w:rFonts w:eastAsia="Arial"/>
              </w:rPr>
              <w:t>Improve VistA development “time to market” and overall system sustainability.</w:t>
            </w:r>
          </w:p>
        </w:tc>
        <w:tc>
          <w:tcPr>
            <w:tcW w:w="1174" w:type="pct"/>
          </w:tcPr>
          <w:p w14:paraId="59C3E0B9" w14:textId="77777777" w:rsidR="00174E93" w:rsidRPr="000A26B6" w:rsidRDefault="00174E93" w:rsidP="001F1527">
            <w:pPr>
              <w:pStyle w:val="TableText"/>
            </w:pPr>
            <w:r w:rsidRPr="000A26B6">
              <w:rPr>
                <w:rFonts w:eastAsia="Arial"/>
              </w:rPr>
              <w:t>Automated, standardized production of VistA SOA service components.</w:t>
            </w:r>
          </w:p>
        </w:tc>
        <w:tc>
          <w:tcPr>
            <w:tcW w:w="1369" w:type="pct"/>
          </w:tcPr>
          <w:p w14:paraId="4A9106D4" w14:textId="77777777" w:rsidR="00174E93" w:rsidRPr="000A26B6" w:rsidRDefault="00174E93" w:rsidP="001F1527">
            <w:pPr>
              <w:pStyle w:val="TableText"/>
            </w:pPr>
            <w:r w:rsidRPr="000A26B6">
              <w:rPr>
                <w:rFonts w:eastAsia="Arial"/>
              </w:rPr>
              <w:t>Development time for VistA related services is notably reduced supporting efficient software delivery.</w:t>
            </w:r>
          </w:p>
        </w:tc>
        <w:tc>
          <w:tcPr>
            <w:tcW w:w="1332" w:type="pct"/>
          </w:tcPr>
          <w:p w14:paraId="38BFC2E4" w14:textId="77777777" w:rsidR="00174E93" w:rsidRPr="000A26B6" w:rsidRDefault="00174E93" w:rsidP="001F1527">
            <w:pPr>
              <w:pStyle w:val="TableText"/>
            </w:pPr>
            <w:r w:rsidRPr="000A26B6">
              <w:rPr>
                <w:rFonts w:eastAsia="Arial"/>
              </w:rPr>
              <w:t>Provides cost effective methodology for the integration of VistA with external systems.</w:t>
            </w:r>
          </w:p>
        </w:tc>
      </w:tr>
    </w:tbl>
    <w:p w14:paraId="664D62FC" w14:textId="77777777" w:rsidR="002C4AC6" w:rsidRDefault="002C4AC6" w:rsidP="002C4AC6">
      <w:pPr>
        <w:pStyle w:val="BodyText6"/>
      </w:pPr>
      <w:bookmarkStart w:id="57" w:name="_Toc441146633"/>
    </w:p>
    <w:p w14:paraId="527A105D" w14:textId="77777777" w:rsidR="00D74721" w:rsidRDefault="00D74721" w:rsidP="00D74721">
      <w:pPr>
        <w:pStyle w:val="Heading2"/>
      </w:pPr>
      <w:bookmarkStart w:id="58" w:name="_Toc467483153"/>
      <w:r>
        <w:lastRenderedPageBreak/>
        <w:t>References</w:t>
      </w:r>
      <w:bookmarkEnd w:id="57"/>
      <w:bookmarkEnd w:id="58"/>
    </w:p>
    <w:p w14:paraId="2FD2A8E9" w14:textId="40670667" w:rsidR="00174E93" w:rsidRPr="006156F9" w:rsidRDefault="00174E93" w:rsidP="002735E6">
      <w:pPr>
        <w:pStyle w:val="BodyText"/>
        <w:keepNext/>
        <w:keepLines/>
      </w:pPr>
      <w:r w:rsidRPr="006156F9">
        <w:t>The content of this document is based, in part, on the PMAS RSD template. Additional documents referenced in the creation of this requirements specification include:</w:t>
      </w:r>
    </w:p>
    <w:p w14:paraId="3FA6C66A" w14:textId="77777777" w:rsidR="00174E93" w:rsidRPr="006156F9" w:rsidRDefault="00B47EEC" w:rsidP="002735E6">
      <w:pPr>
        <w:pStyle w:val="ListBullet"/>
        <w:keepNext/>
        <w:keepLines/>
      </w:pPr>
      <w:hyperlink r:id="rId17">
        <w:r w:rsidR="00D55FDB" w:rsidRPr="006156F9">
          <w:rPr>
            <w:color w:val="0000FF"/>
            <w:u w:val="single"/>
          </w:rPr>
          <w:t xml:space="preserve">ProPath SharePoint site </w:t>
        </w:r>
      </w:hyperlink>
    </w:p>
    <w:p w14:paraId="7C16AD31" w14:textId="3F4BCA41" w:rsidR="00174E93" w:rsidRPr="006156F9" w:rsidRDefault="00B47EEC" w:rsidP="002735E6">
      <w:pPr>
        <w:pStyle w:val="ListBullet"/>
        <w:keepNext/>
        <w:keepLines/>
      </w:pPr>
      <w:hyperlink r:id="rId18">
        <w:r w:rsidR="0004216A">
          <w:rPr>
            <w:color w:val="0000FF"/>
            <w:u w:val="single"/>
          </w:rPr>
          <w:t xml:space="preserve">PMAS Program Management Document Repository </w:t>
        </w:r>
      </w:hyperlink>
    </w:p>
    <w:p w14:paraId="0CFF2518" w14:textId="670C15A1" w:rsidR="001E26EA" w:rsidRPr="006156F9" w:rsidRDefault="00B47EEC" w:rsidP="002C4AC6">
      <w:pPr>
        <w:pStyle w:val="ListBullet"/>
      </w:pPr>
      <w:hyperlink r:id="rId19" w:history="1">
        <w:r w:rsidR="0004216A">
          <w:rPr>
            <w:rStyle w:val="Hyperlink"/>
          </w:rPr>
          <w:t>VSA BRD</w:t>
        </w:r>
      </w:hyperlink>
    </w:p>
    <w:p w14:paraId="333EB999" w14:textId="77777777" w:rsidR="00174E93" w:rsidRPr="006156F9" w:rsidRDefault="00B47EEC" w:rsidP="002C4AC6">
      <w:pPr>
        <w:pStyle w:val="ListBullet"/>
      </w:pPr>
      <w:hyperlink r:id="rId20">
        <w:r w:rsidR="00D55FDB" w:rsidRPr="006156F9">
          <w:rPr>
            <w:color w:val="0000FF"/>
            <w:u w:val="single"/>
          </w:rPr>
          <w:t xml:space="preserve">Authentication, Authorization, and Audit Design Pattern: Internal User Identity Authentication </w:t>
        </w:r>
      </w:hyperlink>
    </w:p>
    <w:p w14:paraId="0862FF0C" w14:textId="77777777" w:rsidR="00174E93" w:rsidRDefault="00174E93" w:rsidP="002735E6">
      <w:pPr>
        <w:pStyle w:val="BodyText"/>
        <w:keepNext/>
        <w:keepLines/>
      </w:pPr>
      <w:r>
        <w:t>VA Enterprise Design Patterns:</w:t>
      </w:r>
    </w:p>
    <w:p w14:paraId="58DF2861" w14:textId="77777777" w:rsidR="00174E93" w:rsidRPr="002735E6" w:rsidRDefault="00B47EEC" w:rsidP="002735E6">
      <w:pPr>
        <w:pStyle w:val="ListBullet"/>
        <w:keepNext/>
        <w:keepLines/>
        <w:rPr>
          <w:rStyle w:val="Hyperlink"/>
          <w:color w:val="000000" w:themeColor="text1"/>
          <w:u w:val="none"/>
        </w:rPr>
      </w:pPr>
      <w:hyperlink r:id="rId21">
        <w:r w:rsidR="00D55FDB" w:rsidRPr="006156F9">
          <w:rPr>
            <w:rStyle w:val="Hyperlink"/>
          </w:rPr>
          <w:t xml:space="preserve">Documents Design Patterns SOA </w:t>
        </w:r>
      </w:hyperlink>
    </w:p>
    <w:p w14:paraId="041CF3D9" w14:textId="569AB8F6" w:rsidR="00174E93" w:rsidRPr="002735E6" w:rsidRDefault="00B47EEC" w:rsidP="002735E6">
      <w:pPr>
        <w:pStyle w:val="ListBullet"/>
        <w:keepNext/>
        <w:keepLines/>
        <w:rPr>
          <w:rStyle w:val="Hyperlink"/>
          <w:color w:val="000000" w:themeColor="text1"/>
          <w:u w:val="none"/>
        </w:rPr>
      </w:pPr>
      <w:hyperlink r:id="rId22" w:history="1">
        <w:r w:rsidR="00646633">
          <w:rPr>
            <w:rStyle w:val="Hyperlink"/>
          </w:rPr>
          <w:t xml:space="preserve">VA Enterprise Shared Services (ESS) Family of Services Initiative Management (FoSIM) </w:t>
        </w:r>
      </w:hyperlink>
    </w:p>
    <w:p w14:paraId="65C380CE" w14:textId="73489D66" w:rsidR="00174E93" w:rsidRPr="002735E6" w:rsidRDefault="00B47EEC" w:rsidP="002735E6">
      <w:pPr>
        <w:pStyle w:val="ListBullet"/>
        <w:keepNext/>
        <w:keepLines/>
        <w:rPr>
          <w:rStyle w:val="Hyperlink"/>
          <w:color w:val="000000" w:themeColor="text1"/>
          <w:u w:val="none"/>
        </w:rPr>
      </w:pPr>
      <w:hyperlink r:id="rId23" w:history="1">
        <w:r w:rsidR="00646633">
          <w:rPr>
            <w:rStyle w:val="Hyperlink"/>
            <w:rFonts w:eastAsia="Trebuchet MS"/>
            <w:highlight w:val="white"/>
          </w:rPr>
          <w:t xml:space="preserve">ESS SOA Methodology / VA FoSIM </w:t>
        </w:r>
      </w:hyperlink>
    </w:p>
    <w:p w14:paraId="183148CA" w14:textId="77777777" w:rsidR="00174E93" w:rsidRPr="002735E6" w:rsidRDefault="00B47EEC" w:rsidP="002C4AC6">
      <w:pPr>
        <w:pStyle w:val="ListBullet"/>
        <w:rPr>
          <w:rStyle w:val="Hyperlink"/>
          <w:color w:val="000000" w:themeColor="text1"/>
          <w:u w:val="none"/>
        </w:rPr>
      </w:pPr>
      <w:hyperlink r:id="rId24">
        <w:r w:rsidR="00D55FDB" w:rsidRPr="006156F9">
          <w:rPr>
            <w:rStyle w:val="Hyperlink"/>
          </w:rPr>
          <w:t xml:space="preserve">VA Handbook 6500 </w:t>
        </w:r>
      </w:hyperlink>
    </w:p>
    <w:p w14:paraId="35C21AB7" w14:textId="77777777" w:rsidR="00174E93" w:rsidRPr="002735E6" w:rsidRDefault="00B47EEC" w:rsidP="002C4AC6">
      <w:pPr>
        <w:pStyle w:val="ListBullet"/>
        <w:rPr>
          <w:rStyle w:val="Hyperlink"/>
          <w:color w:val="000000" w:themeColor="text1"/>
          <w:u w:val="none"/>
        </w:rPr>
      </w:pPr>
      <w:hyperlink r:id="rId25">
        <w:r w:rsidR="00D55FDB" w:rsidRPr="006156F9">
          <w:rPr>
            <w:rStyle w:val="Hyperlink"/>
          </w:rPr>
          <w:t xml:space="preserve">VA Directive 6500 </w:t>
        </w:r>
      </w:hyperlink>
    </w:p>
    <w:p w14:paraId="7287B432" w14:textId="28DE5338" w:rsidR="00174E93" w:rsidRPr="002735E6" w:rsidRDefault="00B47EEC" w:rsidP="002C4AC6">
      <w:pPr>
        <w:pStyle w:val="ListBullet"/>
        <w:rPr>
          <w:rStyle w:val="Hyperlink"/>
          <w:color w:val="000000" w:themeColor="text1"/>
          <w:u w:val="none"/>
        </w:rPr>
      </w:pPr>
      <w:hyperlink r:id="rId26">
        <w:r w:rsidR="0004216A">
          <w:rPr>
            <w:rStyle w:val="Hyperlink"/>
          </w:rPr>
          <w:t xml:space="preserve">Federal Information Processing Standards Publications (FIPS PUB) 199, Standards for Security Categorization of Federal Information and information Systems </w:t>
        </w:r>
      </w:hyperlink>
    </w:p>
    <w:p w14:paraId="5B18DA93" w14:textId="77777777" w:rsidR="00174E93" w:rsidRDefault="00174E93" w:rsidP="002735E6">
      <w:pPr>
        <w:pStyle w:val="BodyText"/>
        <w:keepNext/>
        <w:keepLines/>
      </w:pPr>
      <w:r>
        <w:t>National Institute of Standards and Technology (NIST) Special Publication (SP):</w:t>
      </w:r>
    </w:p>
    <w:p w14:paraId="63860F58" w14:textId="2C1DC6BE" w:rsidR="00174E93" w:rsidRPr="002735E6" w:rsidRDefault="00B47EEC" w:rsidP="002735E6">
      <w:pPr>
        <w:pStyle w:val="ListBullet"/>
        <w:keepNext/>
        <w:keepLines/>
        <w:rPr>
          <w:rStyle w:val="Hyperlink"/>
          <w:color w:val="000000" w:themeColor="text1"/>
          <w:u w:val="none"/>
        </w:rPr>
      </w:pPr>
      <w:hyperlink r:id="rId27">
        <w:r w:rsidR="0004216A">
          <w:rPr>
            <w:rStyle w:val="Hyperlink"/>
          </w:rPr>
          <w:t>NIST SP: 800-30</w:t>
        </w:r>
      </w:hyperlink>
      <w:r w:rsidR="00B27631">
        <w:rPr>
          <w:rStyle w:val="Hyperlink"/>
        </w:rPr>
        <w:t xml:space="preserve"> rev 1</w:t>
      </w:r>
      <w:r w:rsidR="00174E93" w:rsidRPr="006156F9">
        <w:rPr>
          <w:rStyle w:val="Hyperlink"/>
        </w:rPr>
        <w:t xml:space="preserve"> </w:t>
      </w:r>
    </w:p>
    <w:p w14:paraId="290789EC" w14:textId="4C07B730" w:rsidR="00174E93" w:rsidRPr="002735E6" w:rsidRDefault="00B47EEC" w:rsidP="002735E6">
      <w:pPr>
        <w:pStyle w:val="ListBullet"/>
        <w:keepNext/>
        <w:keepLines/>
        <w:rPr>
          <w:rStyle w:val="Hyperlink"/>
          <w:color w:val="000000" w:themeColor="text1"/>
          <w:u w:val="none"/>
        </w:rPr>
      </w:pPr>
      <w:hyperlink r:id="rId28">
        <w:r w:rsidR="0004216A">
          <w:rPr>
            <w:rStyle w:val="Hyperlink"/>
          </w:rPr>
          <w:t>NIST SP: 800-37</w:t>
        </w:r>
      </w:hyperlink>
      <w:r w:rsidR="00174E93" w:rsidRPr="006156F9">
        <w:rPr>
          <w:rStyle w:val="Hyperlink"/>
        </w:rPr>
        <w:t xml:space="preserve"> </w:t>
      </w:r>
    </w:p>
    <w:p w14:paraId="2142EC3E" w14:textId="2B4A7390" w:rsidR="00174E93" w:rsidRPr="002735E6" w:rsidRDefault="00B47EEC" w:rsidP="002735E6">
      <w:pPr>
        <w:pStyle w:val="ListBullet"/>
        <w:keepNext/>
        <w:keepLines/>
        <w:rPr>
          <w:rStyle w:val="Hyperlink"/>
          <w:color w:val="000000" w:themeColor="text1"/>
          <w:u w:val="none"/>
        </w:rPr>
      </w:pPr>
      <w:hyperlink r:id="rId29">
        <w:r w:rsidR="0004216A">
          <w:rPr>
            <w:rStyle w:val="Hyperlink"/>
          </w:rPr>
          <w:t>NIST SP: 800-53</w:t>
        </w:r>
      </w:hyperlink>
      <w:r w:rsidR="00174E93" w:rsidRPr="006156F9">
        <w:rPr>
          <w:rStyle w:val="Hyperlink"/>
        </w:rPr>
        <w:t xml:space="preserve"> </w:t>
      </w:r>
    </w:p>
    <w:p w14:paraId="1F6DC145" w14:textId="21A57421" w:rsidR="00174E93" w:rsidRPr="002735E6" w:rsidRDefault="00B47EEC" w:rsidP="002735E6">
      <w:pPr>
        <w:pStyle w:val="ListBullet"/>
        <w:keepNext/>
        <w:keepLines/>
        <w:rPr>
          <w:rStyle w:val="Hyperlink"/>
          <w:color w:val="000000" w:themeColor="text1"/>
          <w:u w:val="none"/>
        </w:rPr>
      </w:pPr>
      <w:hyperlink r:id="rId30">
        <w:r w:rsidR="0004216A">
          <w:rPr>
            <w:rStyle w:val="Hyperlink"/>
          </w:rPr>
          <w:t>NIST SP: 800-60 rev 1</w:t>
        </w:r>
      </w:hyperlink>
      <w:r w:rsidR="00174E93" w:rsidRPr="006156F9">
        <w:rPr>
          <w:rStyle w:val="Hyperlink"/>
        </w:rPr>
        <w:t xml:space="preserve"> </w:t>
      </w:r>
    </w:p>
    <w:p w14:paraId="509C3720" w14:textId="76A7B479" w:rsidR="00174E93" w:rsidRPr="002735E6" w:rsidRDefault="00B47EEC" w:rsidP="002C4AC6">
      <w:pPr>
        <w:pStyle w:val="ListBullet"/>
        <w:rPr>
          <w:rStyle w:val="Hyperlink"/>
          <w:color w:val="000000" w:themeColor="text1"/>
          <w:u w:val="none"/>
        </w:rPr>
      </w:pPr>
      <w:hyperlink r:id="rId31">
        <w:r w:rsidR="0004216A">
          <w:rPr>
            <w:rStyle w:val="Hyperlink"/>
          </w:rPr>
          <w:t>NIST SP: 800-53 rev 4 (supersedes Revision 3)</w:t>
        </w:r>
      </w:hyperlink>
      <w:r w:rsidR="00174E93" w:rsidRPr="006156F9">
        <w:rPr>
          <w:rStyle w:val="Hyperlink"/>
        </w:rPr>
        <w:t xml:space="preserve"> </w:t>
      </w:r>
    </w:p>
    <w:p w14:paraId="13FBB645" w14:textId="65BC098A" w:rsidR="00174E93" w:rsidRPr="002735E6" w:rsidRDefault="00B47EEC" w:rsidP="002C4AC6">
      <w:pPr>
        <w:pStyle w:val="ListBullet"/>
        <w:rPr>
          <w:rStyle w:val="Hyperlink"/>
          <w:color w:val="000000" w:themeColor="text1"/>
          <w:u w:val="none"/>
        </w:rPr>
      </w:pPr>
      <w:hyperlink r:id="rId32" w:history="1">
        <w:r w:rsidR="0004216A">
          <w:rPr>
            <w:rStyle w:val="Hyperlink"/>
          </w:rPr>
          <w:t>NIST SP: 800-111</w:t>
        </w:r>
      </w:hyperlink>
    </w:p>
    <w:p w14:paraId="3A8C4145" w14:textId="77777777" w:rsidR="00174E93" w:rsidRPr="002735E6" w:rsidRDefault="00B47EEC" w:rsidP="002C4AC6">
      <w:pPr>
        <w:pStyle w:val="ListBullet"/>
        <w:rPr>
          <w:rStyle w:val="Hyperlink"/>
          <w:color w:val="000000" w:themeColor="text1"/>
          <w:u w:val="none"/>
        </w:rPr>
      </w:pPr>
      <w:hyperlink r:id="rId33" w:history="1">
        <w:r w:rsidR="00D55FDB" w:rsidRPr="006156F9">
          <w:rPr>
            <w:rStyle w:val="Hyperlink"/>
            <w:highlight w:val="white"/>
          </w:rPr>
          <w:t xml:space="preserve">Fast Healthcare Interoperability Resources (FHIR) Specification </w:t>
        </w:r>
      </w:hyperlink>
    </w:p>
    <w:p w14:paraId="31B0C37E" w14:textId="77777777" w:rsidR="00174E93" w:rsidRPr="002735E6" w:rsidRDefault="00B47EEC" w:rsidP="002C4AC6">
      <w:pPr>
        <w:pStyle w:val="ListBullet"/>
        <w:rPr>
          <w:rStyle w:val="Hyperlink"/>
          <w:color w:val="000000" w:themeColor="text1"/>
          <w:u w:val="none"/>
        </w:rPr>
      </w:pPr>
      <w:hyperlink r:id="rId34">
        <w:r w:rsidR="00D55FDB" w:rsidRPr="006156F9">
          <w:rPr>
            <w:rStyle w:val="Hyperlink"/>
          </w:rPr>
          <w:t xml:space="preserve">VA Acronyms </w:t>
        </w:r>
      </w:hyperlink>
    </w:p>
    <w:p w14:paraId="41DB3FC7" w14:textId="77777777" w:rsidR="002C4AC6" w:rsidRDefault="002C4AC6" w:rsidP="002C4AC6">
      <w:pPr>
        <w:pStyle w:val="BodyText"/>
      </w:pPr>
      <w:bookmarkStart w:id="59" w:name="_Toc441146634"/>
    </w:p>
    <w:p w14:paraId="654880ED" w14:textId="77777777" w:rsidR="00D74721" w:rsidRDefault="00D74721" w:rsidP="0079383C">
      <w:pPr>
        <w:pStyle w:val="Heading1"/>
      </w:pPr>
      <w:bookmarkStart w:id="60" w:name="_Toc467483154"/>
      <w:r>
        <w:lastRenderedPageBreak/>
        <w:t>Overall Description</w:t>
      </w:r>
      <w:bookmarkEnd w:id="59"/>
      <w:bookmarkEnd w:id="60"/>
    </w:p>
    <w:p w14:paraId="2987013B" w14:textId="5FA8C4F7" w:rsidR="00EF28F7" w:rsidRPr="006156F9" w:rsidRDefault="00EF28F7" w:rsidP="000C0802">
      <w:pPr>
        <w:pStyle w:val="BodyText"/>
        <w:keepNext/>
        <w:keepLines/>
      </w:pPr>
      <w:r w:rsidRPr="006156F9">
        <w:t>The following specifications delineate the requirements necessary for the development of the VSA components, detailing the overall specifications for the utilities and infrastructure elements that support the auto-generation and execution of Web services. These components cover a small range of VSA business needs, functional and non-functional requirements, and will serve as input to subsequent system development lifecycle activities and artifacts, such as architecture definition, system design, and system test plans. VSA provides an easy to use and administer VSA Wizard functionality with the goal to provide authorized information and legacy services to VA consumers requesting access to Veteran data. Many of the requirements are applicable to multiple sections of the RSD.</w:t>
      </w:r>
    </w:p>
    <w:p w14:paraId="3B46F4F3" w14:textId="77777777" w:rsidR="00EF28F7" w:rsidRPr="006156F9" w:rsidRDefault="00EF28F7" w:rsidP="002735E6">
      <w:pPr>
        <w:pStyle w:val="BodyText"/>
        <w:keepNext/>
        <w:keepLines/>
      </w:pPr>
      <w:r w:rsidRPr="006156F9">
        <w:t>The requirements for the VSA project are entered and managed into the VA Rational Team Concert (RTC) tool via Rational Requirements Composer (RRC) and Rational Quality Manager (RQM). They will be used to create and maintain full traceability between new/updated requirements and the associated change requests from initial discovery to resolution. Artifacts can be found at:</w:t>
      </w:r>
    </w:p>
    <w:p w14:paraId="2C2FD0D1" w14:textId="77777777" w:rsidR="00E2253C" w:rsidRPr="00C13645" w:rsidRDefault="00B47EEC" w:rsidP="002735E6">
      <w:pPr>
        <w:pStyle w:val="ListBullet"/>
        <w:keepNext/>
        <w:keepLines/>
        <w:rPr>
          <w:rStyle w:val="Hyperlink"/>
          <w:color w:val="000000" w:themeColor="text1"/>
          <w:u w:val="none"/>
        </w:rPr>
      </w:pPr>
      <w:hyperlink r:id="rId35">
        <w:r w:rsidR="00365767">
          <w:rPr>
            <w:rStyle w:val="Hyperlink"/>
            <w:szCs w:val="24"/>
          </w:rPr>
          <w:t>Rational Requirements Management - VSA (RM)</w:t>
        </w:r>
      </w:hyperlink>
    </w:p>
    <w:p w14:paraId="416AA0CA" w14:textId="77777777" w:rsidR="00E2253C" w:rsidRPr="00C13645" w:rsidRDefault="00B47EEC" w:rsidP="002735E6">
      <w:pPr>
        <w:pStyle w:val="ListBullet"/>
        <w:keepNext/>
        <w:keepLines/>
        <w:rPr>
          <w:rStyle w:val="Hyperlink"/>
          <w:color w:val="000000" w:themeColor="text1"/>
          <w:u w:val="none"/>
        </w:rPr>
      </w:pPr>
      <w:hyperlink r:id="rId36">
        <w:r w:rsidR="00365767">
          <w:rPr>
            <w:rStyle w:val="Hyperlink"/>
            <w:szCs w:val="24"/>
          </w:rPr>
          <w:t>Rational Quality Manager - VSA (QM)</w:t>
        </w:r>
      </w:hyperlink>
    </w:p>
    <w:p w14:paraId="32A74E6F" w14:textId="77777777" w:rsidR="00EF28F7" w:rsidRPr="00C13645" w:rsidRDefault="00B47EEC" w:rsidP="002C4AC6">
      <w:pPr>
        <w:pStyle w:val="ListBullet"/>
        <w:rPr>
          <w:rStyle w:val="Hyperlink"/>
          <w:color w:val="000000" w:themeColor="text1"/>
          <w:u w:val="none"/>
        </w:rPr>
      </w:pPr>
      <w:hyperlink r:id="rId37">
        <w:r w:rsidR="00365767">
          <w:rPr>
            <w:rStyle w:val="Hyperlink"/>
            <w:szCs w:val="24"/>
          </w:rPr>
          <w:t>Rational Change and Configuration Management - VSA (CM)</w:t>
        </w:r>
      </w:hyperlink>
    </w:p>
    <w:p w14:paraId="5778C520" w14:textId="562F3E16" w:rsidR="00EF28F7" w:rsidRPr="00FC7173" w:rsidRDefault="00EF28F7" w:rsidP="002C4AC6">
      <w:pPr>
        <w:pStyle w:val="BodyText"/>
      </w:pPr>
      <w:r w:rsidRPr="003D709B">
        <w:rPr>
          <w:rStyle w:val="BodyTextChar"/>
        </w:rPr>
        <w:t>The VA VSA PD SharePoint site will be used as a repository and knowledge management tool for project-related documents, such as the VSA Project Charter, Project Management Plan, VSA architectural and</w:t>
      </w:r>
      <w:r>
        <w:rPr>
          <w:rStyle w:val="BodyTextChar"/>
        </w:rPr>
        <w:t xml:space="preserve"> technical artifacts can be found on the</w:t>
      </w:r>
      <w:r>
        <w:rPr>
          <w:color w:val="0000FF"/>
          <w:u w:val="single"/>
        </w:rPr>
        <w:t xml:space="preserve"> </w:t>
      </w:r>
      <w:hyperlink r:id="rId38" w:history="1">
        <w:r w:rsidRPr="00581612">
          <w:rPr>
            <w:rStyle w:val="Hyperlink"/>
          </w:rPr>
          <w:t>VA VSA PD Project SharePoint site.</w:t>
        </w:r>
      </w:hyperlink>
    </w:p>
    <w:p w14:paraId="4F2F3D6F" w14:textId="77777777" w:rsidR="00D74721" w:rsidRDefault="00D74721" w:rsidP="0079383C">
      <w:pPr>
        <w:pStyle w:val="Heading2"/>
      </w:pPr>
      <w:bookmarkStart w:id="61" w:name="_Toc441146635"/>
      <w:bookmarkStart w:id="62" w:name="_Toc467483155"/>
      <w:r>
        <w:t>Accessibility Specifications</w:t>
      </w:r>
      <w:bookmarkEnd w:id="61"/>
      <w:bookmarkEnd w:id="62"/>
    </w:p>
    <w:p w14:paraId="625498E0" w14:textId="08291B91" w:rsidR="00EF28F7" w:rsidRDefault="00EF28F7" w:rsidP="00EF28F7">
      <w:pPr>
        <w:pStyle w:val="BodyText"/>
      </w:pPr>
      <w:r>
        <w:t>Refer to requirements 2.6.9.433 and 2.6.9.434 in Section</w:t>
      </w:r>
      <w:r>
        <w:rPr>
          <w:color w:val="0000FF"/>
        </w:rPr>
        <w:t xml:space="preserve"> </w:t>
      </w:r>
      <w:r w:rsidR="00F00DE1" w:rsidRPr="00FC7173">
        <w:rPr>
          <w:color w:val="0000FF"/>
          <w:u w:val="single"/>
        </w:rPr>
        <w:fldChar w:fldCharType="begin"/>
      </w:r>
      <w:r w:rsidR="00F00DE1" w:rsidRPr="00FC7173">
        <w:rPr>
          <w:color w:val="0000FF"/>
          <w:u w:val="single"/>
        </w:rPr>
        <w:instrText xml:space="preserve"> REF _Ref445741030 \w \h </w:instrText>
      </w:r>
      <w:r w:rsidR="00FC7173">
        <w:rPr>
          <w:color w:val="0000FF"/>
          <w:u w:val="single"/>
        </w:rPr>
        <w:instrText xml:space="preserve"> \* MERGEFORMAT </w:instrText>
      </w:r>
      <w:r w:rsidR="00F00DE1" w:rsidRPr="00FC7173">
        <w:rPr>
          <w:color w:val="0000FF"/>
          <w:u w:val="single"/>
        </w:rPr>
      </w:r>
      <w:r w:rsidR="00F00DE1" w:rsidRPr="00FC7173">
        <w:rPr>
          <w:color w:val="0000FF"/>
          <w:u w:val="single"/>
        </w:rPr>
        <w:fldChar w:fldCharType="separate"/>
      </w:r>
      <w:r w:rsidR="00B44652">
        <w:rPr>
          <w:color w:val="0000FF"/>
          <w:u w:val="single"/>
        </w:rPr>
        <w:t>2.6.9</w:t>
      </w:r>
      <w:r w:rsidR="00F00DE1" w:rsidRPr="00FC7173">
        <w:rPr>
          <w:color w:val="0000FF"/>
          <w:u w:val="single"/>
        </w:rPr>
        <w:fldChar w:fldCharType="end"/>
      </w:r>
      <w:r w:rsidR="00F00DE1" w:rsidRPr="00FC7173">
        <w:t xml:space="preserve"> </w:t>
      </w:r>
      <w:r>
        <w:t>for Section 508 compliance.</w:t>
      </w:r>
    </w:p>
    <w:p w14:paraId="6279A323" w14:textId="77777777" w:rsidR="00D74721" w:rsidRDefault="00D74721" w:rsidP="0079383C">
      <w:pPr>
        <w:pStyle w:val="Heading2"/>
      </w:pPr>
      <w:bookmarkStart w:id="63" w:name="_Toc441146636"/>
      <w:bookmarkStart w:id="64" w:name="_Toc467483156"/>
      <w:r>
        <w:t>Business Rules Specification</w:t>
      </w:r>
      <w:bookmarkEnd w:id="63"/>
      <w:bookmarkEnd w:id="64"/>
    </w:p>
    <w:p w14:paraId="6F7466C7" w14:textId="77777777" w:rsidR="00EF28F7" w:rsidRDefault="00EF28F7" w:rsidP="00EF28F7">
      <w:pPr>
        <w:pStyle w:val="BodyText"/>
      </w:pPr>
      <w:r>
        <w:t xml:space="preserve">Business rules are implemented by the remote procedure calls (RPCs) themselves. VSA responds with error messages to the requesting client application. Implementation of organizational business rule logic allows client and provider application developers to make requests to VSA </w:t>
      </w:r>
      <w:r>
        <w:rPr>
          <w:i/>
        </w:rPr>
        <w:t>without</w:t>
      </w:r>
      <w:r>
        <w:t xml:space="preserve"> requiring knowledge of rules that govern access to RPCs, querying RPCs, and aggregating and parsing RPC results. It is important to note that consuming applications are responsible for their own adherence to all VA business rules.</w:t>
      </w:r>
    </w:p>
    <w:p w14:paraId="5F97E42A" w14:textId="77777777" w:rsidR="00D74721" w:rsidRDefault="00D74721" w:rsidP="00C765D5">
      <w:pPr>
        <w:pStyle w:val="Heading2"/>
      </w:pPr>
      <w:bookmarkStart w:id="65" w:name="_Toc441146637"/>
      <w:bookmarkStart w:id="66" w:name="_Toc467483157"/>
      <w:r>
        <w:t>Design Constraints Specification</w:t>
      </w:r>
      <w:bookmarkEnd w:id="65"/>
      <w:bookmarkEnd w:id="66"/>
    </w:p>
    <w:p w14:paraId="61191378" w14:textId="77777777" w:rsidR="00EF28F7" w:rsidRDefault="00EF28F7" w:rsidP="00EF28F7">
      <w:pPr>
        <w:pStyle w:val="BodyText"/>
      </w:pPr>
      <w:r>
        <w:t>The VSA design is informed and driven by architectural design patterns and artifacts. Each section of the architecture document derives conceptual application, data, and infrastructure designs and an overview describing the full functionality of the utilities to be provided. Flowcharts, screen shots, swim lanes, pattern sketches, and other graphic depictions are used to show how the VSA solution supports the overall design of the VSA Wizard functionality and infrastructure components.</w:t>
      </w:r>
    </w:p>
    <w:p w14:paraId="1A0CD83C" w14:textId="00E73337" w:rsidR="00EF28F7" w:rsidRPr="004248A9" w:rsidRDefault="00A86EAE" w:rsidP="002C4AC6">
      <w:pPr>
        <w:pStyle w:val="Note"/>
        <w:rPr>
          <w:rStyle w:val="Hyperlink"/>
        </w:rPr>
      </w:pPr>
      <w:r>
        <w:rPr>
          <w:noProof/>
          <w:lang w:eastAsia="en-US"/>
        </w:rPr>
        <w:lastRenderedPageBreak/>
        <w:drawing>
          <wp:inline distT="0" distB="0" distL="0" distR="0" wp14:anchorId="31A54BDF" wp14:editId="2D5C7DDC">
            <wp:extent cx="304800" cy="304800"/>
            <wp:effectExtent l="0" t="0" r="0" b="0"/>
            <wp:docPr id="10" name="image05.png" descr="Note" title="Note"/>
            <wp:cNvGraphicFramePr/>
            <a:graphic xmlns:a="http://schemas.openxmlformats.org/drawingml/2006/main">
              <a:graphicData uri="http://schemas.openxmlformats.org/drawingml/2006/picture">
                <pic:pic xmlns:pic="http://schemas.openxmlformats.org/drawingml/2006/picture">
                  <pic:nvPicPr>
                    <pic:cNvPr id="0" name="image05.png" descr="Note" title="Note"/>
                    <pic:cNvPicPr preferRelativeResize="0"/>
                  </pic:nvPicPr>
                  <pic:blipFill>
                    <a:blip r:embed="rId15"/>
                    <a:srcRect/>
                    <a:stretch>
                      <a:fillRect/>
                    </a:stretch>
                  </pic:blipFill>
                  <pic:spPr>
                    <a:xfrm>
                      <a:off x="0" y="0"/>
                      <a:ext cx="304800" cy="304800"/>
                    </a:xfrm>
                    <a:prstGeom prst="rect">
                      <a:avLst/>
                    </a:prstGeom>
                    <a:ln/>
                  </pic:spPr>
                </pic:pic>
              </a:graphicData>
            </a:graphic>
          </wp:inline>
        </w:drawing>
      </w:r>
      <w:r w:rsidR="002C4AC6">
        <w:rPr>
          <w:rStyle w:val="Hyperlink"/>
          <w:color w:val="auto"/>
          <w:u w:val="none"/>
        </w:rPr>
        <w:tab/>
      </w:r>
      <w:r w:rsidR="002C4AC6" w:rsidRPr="002C4AC6">
        <w:rPr>
          <w:rStyle w:val="Hyperlink"/>
          <w:b/>
          <w:color w:val="auto"/>
          <w:u w:val="none"/>
        </w:rPr>
        <w:t>REF:</w:t>
      </w:r>
      <w:r w:rsidR="002C4AC6">
        <w:rPr>
          <w:rStyle w:val="Hyperlink"/>
          <w:color w:val="auto"/>
          <w:u w:val="none"/>
        </w:rPr>
        <w:t xml:space="preserve"> </w:t>
      </w:r>
      <w:r w:rsidR="00EF28F7">
        <w:rPr>
          <w:rStyle w:val="Hyperlink"/>
          <w:color w:val="auto"/>
          <w:u w:val="none"/>
        </w:rPr>
        <w:t xml:space="preserve">Technical overview documents are found on the </w:t>
      </w:r>
      <w:hyperlink r:id="rId39">
        <w:r w:rsidR="00EF28F7">
          <w:rPr>
            <w:rStyle w:val="Hyperlink"/>
          </w:rPr>
          <w:t>VSA’s Project SharePoint site</w:t>
        </w:r>
      </w:hyperlink>
      <w:r w:rsidR="00EF28F7">
        <w:rPr>
          <w:rStyle w:val="Hyperlink"/>
        </w:rPr>
        <w:t>.</w:t>
      </w:r>
    </w:p>
    <w:p w14:paraId="79D03003" w14:textId="77777777" w:rsidR="00D74721" w:rsidRDefault="00D74721" w:rsidP="00C765D5">
      <w:pPr>
        <w:pStyle w:val="Heading2"/>
      </w:pPr>
      <w:bookmarkStart w:id="67" w:name="_Toc441146638"/>
      <w:bookmarkStart w:id="68" w:name="_Toc467483158"/>
      <w:r>
        <w:t>Disaster Recovery Specification</w:t>
      </w:r>
      <w:bookmarkEnd w:id="67"/>
      <w:bookmarkEnd w:id="68"/>
    </w:p>
    <w:p w14:paraId="42CEE876" w14:textId="47E61EAC" w:rsidR="00EF28F7" w:rsidRDefault="00EF28F7" w:rsidP="00EF28F7">
      <w:pPr>
        <w:pStyle w:val="BodyText"/>
      </w:pPr>
      <w:r>
        <w:t xml:space="preserve">Refer to Section </w:t>
      </w:r>
      <w:r w:rsidR="00C13645" w:rsidRPr="00C13645">
        <w:rPr>
          <w:color w:val="0000FF"/>
          <w:u w:val="single"/>
        </w:rPr>
        <w:fldChar w:fldCharType="begin"/>
      </w:r>
      <w:r w:rsidR="00C13645" w:rsidRPr="00C13645">
        <w:rPr>
          <w:color w:val="0000FF"/>
          <w:u w:val="single"/>
        </w:rPr>
        <w:instrText xml:space="preserve"> REF _Ref445738397 \w \h </w:instrText>
      </w:r>
      <w:r w:rsidR="00C13645">
        <w:rPr>
          <w:color w:val="0000FF"/>
          <w:u w:val="single"/>
        </w:rPr>
        <w:instrText xml:space="preserve"> \* MERGEFORMAT </w:instrText>
      </w:r>
      <w:r w:rsidR="00C13645" w:rsidRPr="00C13645">
        <w:rPr>
          <w:color w:val="0000FF"/>
          <w:u w:val="single"/>
        </w:rPr>
      </w:r>
      <w:r w:rsidR="00C13645" w:rsidRPr="00C13645">
        <w:rPr>
          <w:color w:val="0000FF"/>
          <w:u w:val="single"/>
        </w:rPr>
        <w:fldChar w:fldCharType="separate"/>
      </w:r>
      <w:r w:rsidR="00B44652">
        <w:rPr>
          <w:color w:val="0000FF"/>
          <w:u w:val="single"/>
        </w:rPr>
        <w:t>2.6.13</w:t>
      </w:r>
      <w:r w:rsidR="00C13645" w:rsidRPr="00C13645">
        <w:rPr>
          <w:color w:val="0000FF"/>
          <w:u w:val="single"/>
        </w:rPr>
        <w:fldChar w:fldCharType="end"/>
      </w:r>
      <w:r>
        <w:t>.</w:t>
      </w:r>
    </w:p>
    <w:p w14:paraId="16B8DCFF" w14:textId="77777777" w:rsidR="00D74721" w:rsidRDefault="00D74721" w:rsidP="00C765D5">
      <w:pPr>
        <w:pStyle w:val="Heading2"/>
      </w:pPr>
      <w:bookmarkStart w:id="69" w:name="_Toc441146639"/>
      <w:bookmarkStart w:id="70" w:name="_Toc467483159"/>
      <w:r>
        <w:t>Documentation Specifications</w:t>
      </w:r>
      <w:bookmarkEnd w:id="69"/>
      <w:bookmarkEnd w:id="70"/>
    </w:p>
    <w:p w14:paraId="4D02EC37" w14:textId="623382A6" w:rsidR="00EF28F7" w:rsidRDefault="00EF28F7" w:rsidP="00EF28F7">
      <w:pPr>
        <w:pStyle w:val="BodyText"/>
      </w:pPr>
      <w:r>
        <w:t xml:space="preserve">Refer to Section </w:t>
      </w:r>
      <w:r w:rsidR="00C13645" w:rsidRPr="00C13645">
        <w:rPr>
          <w:color w:val="0000FF"/>
          <w:u w:val="single"/>
        </w:rPr>
        <w:fldChar w:fldCharType="begin"/>
      </w:r>
      <w:r w:rsidR="00C13645" w:rsidRPr="00C13645">
        <w:rPr>
          <w:color w:val="0000FF"/>
          <w:u w:val="single"/>
        </w:rPr>
        <w:instrText xml:space="preserve"> REF _Ref445738379 \w \h </w:instrText>
      </w:r>
      <w:r w:rsidR="00C13645">
        <w:rPr>
          <w:color w:val="0000FF"/>
          <w:u w:val="single"/>
        </w:rPr>
        <w:instrText xml:space="preserve"> \* MERGEFORMAT </w:instrText>
      </w:r>
      <w:r w:rsidR="00C13645" w:rsidRPr="00C13645">
        <w:rPr>
          <w:color w:val="0000FF"/>
          <w:u w:val="single"/>
        </w:rPr>
      </w:r>
      <w:r w:rsidR="00C13645" w:rsidRPr="00C13645">
        <w:rPr>
          <w:color w:val="0000FF"/>
          <w:u w:val="single"/>
        </w:rPr>
        <w:fldChar w:fldCharType="separate"/>
      </w:r>
      <w:r w:rsidR="00B44652">
        <w:rPr>
          <w:color w:val="0000FF"/>
          <w:u w:val="single"/>
        </w:rPr>
        <w:t>2.6.14</w:t>
      </w:r>
      <w:r w:rsidR="00C13645" w:rsidRPr="00C13645">
        <w:rPr>
          <w:color w:val="0000FF"/>
          <w:u w:val="single"/>
        </w:rPr>
        <w:fldChar w:fldCharType="end"/>
      </w:r>
      <w:r>
        <w:t>.</w:t>
      </w:r>
    </w:p>
    <w:p w14:paraId="042CE20F" w14:textId="77777777" w:rsidR="00D74721" w:rsidRDefault="00D74721" w:rsidP="009151BD">
      <w:pPr>
        <w:pStyle w:val="Heading2"/>
      </w:pPr>
      <w:bookmarkStart w:id="71" w:name="_Ref440977485"/>
      <w:bookmarkStart w:id="72" w:name="_Toc441146640"/>
      <w:bookmarkStart w:id="73" w:name="_Toc467483160"/>
      <w:r>
        <w:t>Functional Specifications</w:t>
      </w:r>
      <w:bookmarkEnd w:id="71"/>
      <w:bookmarkEnd w:id="72"/>
      <w:bookmarkEnd w:id="73"/>
    </w:p>
    <w:p w14:paraId="48E91864" w14:textId="020B7FE3" w:rsidR="00EF28F7" w:rsidRDefault="00EF28F7" w:rsidP="00C13645">
      <w:pPr>
        <w:pStyle w:val="BodyText"/>
        <w:keepNext/>
        <w:keepLines/>
      </w:pPr>
      <w:r>
        <w:t>The VSA Wizard functionality and its runtime infrastructure components allow service developers to choose the VistA functionality tha</w:t>
      </w:r>
      <w:r w:rsidR="00EC463C">
        <w:t>t are exposed as a Web service.</w:t>
      </w:r>
    </w:p>
    <w:p w14:paraId="31597DFC" w14:textId="77777777" w:rsidR="00EF28F7" w:rsidRDefault="00EF28F7" w:rsidP="00C13645">
      <w:pPr>
        <w:pStyle w:val="ListNumber"/>
        <w:keepNext/>
        <w:keepLines/>
      </w:pPr>
      <w:r>
        <w:t>Service developer using the VSA Wizard functionality:</w:t>
      </w:r>
    </w:p>
    <w:p w14:paraId="5142F53A" w14:textId="77777777" w:rsidR="00EF28F7" w:rsidRDefault="00EF28F7" w:rsidP="00C13645">
      <w:pPr>
        <w:pStyle w:val="ListNumber2"/>
        <w:keepNext/>
        <w:keepLines/>
      </w:pPr>
      <w:r>
        <w:t>Selects the RPC.</w:t>
      </w:r>
    </w:p>
    <w:p w14:paraId="10C69341" w14:textId="77777777" w:rsidR="00EF28F7" w:rsidRDefault="00EF28F7" w:rsidP="00C13645">
      <w:pPr>
        <w:pStyle w:val="ListNumber2"/>
        <w:keepNext/>
        <w:keepLines/>
      </w:pPr>
      <w:r>
        <w:t>Creates a service definition file.</w:t>
      </w:r>
    </w:p>
    <w:p w14:paraId="2D0BEEA5" w14:textId="77777777" w:rsidR="00EF28F7" w:rsidRDefault="00EF28F7" w:rsidP="00C13645">
      <w:pPr>
        <w:pStyle w:val="ListNumber2"/>
        <w:keepNext/>
        <w:keepLines/>
      </w:pPr>
      <w:r>
        <w:t>Generates a service for a specific runtime.</w:t>
      </w:r>
      <w:r w:rsidRPr="00EF28F7">
        <w:t xml:space="preserve"> </w:t>
      </w:r>
    </w:p>
    <w:p w14:paraId="3DCEF51A" w14:textId="77777777" w:rsidR="00C62936" w:rsidRDefault="00C62936" w:rsidP="002C4AC6">
      <w:pPr>
        <w:pStyle w:val="ListNumber2"/>
      </w:pPr>
      <w:r w:rsidRPr="00C62936">
        <w:t>Developer tests the service on its specific runtime.</w:t>
      </w:r>
    </w:p>
    <w:p w14:paraId="07E9B916" w14:textId="45ABA0FD" w:rsidR="009A5834" w:rsidRDefault="00900BC3" w:rsidP="002C5957">
      <w:pPr>
        <w:pStyle w:val="BodyText"/>
      </w:pPr>
      <w:r>
        <w:t>Original r</w:t>
      </w:r>
      <w:r w:rsidR="009A5834">
        <w:t xml:space="preserve">equirements are in normal text. </w:t>
      </w:r>
      <w:r>
        <w:rPr>
          <w:i/>
        </w:rPr>
        <w:t>Modified or new requirements are in</w:t>
      </w:r>
      <w:r w:rsidR="009A5834">
        <w:t xml:space="preserve"> </w:t>
      </w:r>
      <w:r w:rsidR="009A5834">
        <w:rPr>
          <w:i/>
        </w:rPr>
        <w:t>italics</w:t>
      </w:r>
      <w:r w:rsidR="009A5834">
        <w:t xml:space="preserve">. </w:t>
      </w:r>
      <w:r w:rsidR="009A5834" w:rsidRPr="00900BC3">
        <w:rPr>
          <w:b/>
          <w:u w:val="single"/>
        </w:rPr>
        <w:t>Justifications</w:t>
      </w:r>
      <w:r w:rsidR="009A5834">
        <w:t xml:space="preserve"> explain </w:t>
      </w:r>
      <w:r>
        <w:t xml:space="preserve">any changes to </w:t>
      </w:r>
      <w:r w:rsidR="00516281">
        <w:t>the</w:t>
      </w:r>
      <w:r>
        <w:t xml:space="preserve"> requirements set</w:t>
      </w:r>
      <w:r w:rsidR="009A5834">
        <w:t>.</w:t>
      </w:r>
    </w:p>
    <w:p w14:paraId="2C6E348B" w14:textId="78519B8B" w:rsidR="009A5834" w:rsidRDefault="009A5834" w:rsidP="002C5957">
      <w:pPr>
        <w:pStyle w:val="BodyText"/>
      </w:pPr>
      <w:r>
        <w:t xml:space="preserve">“Expected Delivery” indicates the planned delivery Phase, Increment, and Sprint. Every effort will be made to maintain this, but as Agile development dictates, priorities may be shifted by the customer needs and by any dependencies with development or outside interfaces as needed. For the most </w:t>
      </w:r>
      <w:r w:rsidR="007F0A61">
        <w:t>accurate</w:t>
      </w:r>
      <w:r>
        <w:t xml:space="preserve"> representation of the planned delivery, please use VA JAZZ and the Requirements Traceability Matrix (RTM) in the VA SharePoint site.</w:t>
      </w:r>
    </w:p>
    <w:p w14:paraId="1AE29124" w14:textId="77777777" w:rsidR="00EF28F7" w:rsidRDefault="00EF28F7" w:rsidP="00EF28F7">
      <w:pPr>
        <w:pStyle w:val="Heading3"/>
      </w:pPr>
      <w:bookmarkStart w:id="74" w:name="_Ref436643631"/>
      <w:bookmarkStart w:id="75" w:name="_Toc436647086"/>
      <w:bookmarkStart w:id="76" w:name="_Toc441146641"/>
      <w:bookmarkStart w:id="77" w:name="_Toc467483161"/>
      <w:r>
        <w:lastRenderedPageBreak/>
        <w:t>VSA Wizard Functionality—User Interface</w:t>
      </w:r>
      <w:bookmarkEnd w:id="74"/>
      <w:bookmarkEnd w:id="75"/>
      <w:bookmarkEnd w:id="76"/>
      <w:bookmarkEnd w:id="77"/>
    </w:p>
    <w:p w14:paraId="00E6C0FD" w14:textId="4DBD9ED9" w:rsidR="00EF28F7" w:rsidRPr="009A5834" w:rsidRDefault="00EF28F7" w:rsidP="00C13645">
      <w:pPr>
        <w:pStyle w:val="BodyText"/>
        <w:keepNext/>
        <w:keepLines/>
      </w:pPr>
      <w:r>
        <w:t>The VSA Wizard functionality enables service developers to either identify or create new VistA functionality as a Web service.</w:t>
      </w:r>
      <w:r w:rsidR="00813EA1">
        <w:t xml:space="preserve"> Please note the expected delivery identified below align</w:t>
      </w:r>
      <w:r w:rsidR="00A45BDA">
        <w:t>s</w:t>
      </w:r>
      <w:r w:rsidR="00813EA1">
        <w:t xml:space="preserve"> with RTM version 0.1</w:t>
      </w:r>
      <w:ins w:id="78" w:author="MWatkins" w:date="2016-11-28T09:39:00Z">
        <w:r w:rsidR="003012BB">
          <w:t>5</w:t>
        </w:r>
      </w:ins>
      <w:del w:id="79" w:author="MWatkins" w:date="2016-11-21T09:33:00Z">
        <w:r w:rsidR="00813EA1" w:rsidDel="007348AD">
          <w:delText>2</w:delText>
        </w:r>
      </w:del>
      <w:r w:rsidR="00813EA1">
        <w:t>.</w:t>
      </w:r>
    </w:p>
    <w:p w14:paraId="2F865226" w14:textId="77777777" w:rsidR="00EF28F7" w:rsidRDefault="00EF28F7" w:rsidP="00EE4670">
      <w:pPr>
        <w:pStyle w:val="Caption"/>
      </w:pPr>
      <w:bookmarkStart w:id="80" w:name="_Toc436647220"/>
      <w:bookmarkStart w:id="81" w:name="_Toc467483215"/>
      <w:r w:rsidRPr="00585A9E">
        <w:t xml:space="preserve">Table </w:t>
      </w:r>
      <w:r w:rsidR="00B47EEC">
        <w:fldChar w:fldCharType="begin"/>
      </w:r>
      <w:r w:rsidR="00B47EEC">
        <w:instrText xml:space="preserve"> SEQ Table \* ARABIC </w:instrText>
      </w:r>
      <w:r w:rsidR="00B47EEC">
        <w:fldChar w:fldCharType="separate"/>
      </w:r>
      <w:r w:rsidR="00B44652">
        <w:rPr>
          <w:noProof/>
        </w:rPr>
        <w:t>3</w:t>
      </w:r>
      <w:r w:rsidR="00B47EEC">
        <w:rPr>
          <w:noProof/>
        </w:rPr>
        <w:fldChar w:fldCharType="end"/>
      </w:r>
      <w:r w:rsidRPr="00585A9E">
        <w:t xml:space="preserve">: VSA </w:t>
      </w:r>
      <w:r>
        <w:t>Wizard Functionality-</w:t>
      </w:r>
      <w:r w:rsidRPr="00585A9E">
        <w:t>User Interface Requirements</w:t>
      </w:r>
      <w:bookmarkEnd w:id="80"/>
      <w:bookmarkEnd w:id="81"/>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Wizard Functionality - User Interface Requirements listing the requirement number, the requirement, and expected delivery."/>
      </w:tblPr>
      <w:tblGrid>
        <w:gridCol w:w="1134"/>
        <w:gridCol w:w="6280"/>
        <w:gridCol w:w="2162"/>
      </w:tblGrid>
      <w:tr w:rsidR="00EF28F7" w:rsidRPr="008D6E7A" w14:paraId="5F751E53" w14:textId="77777777" w:rsidTr="00B816B7">
        <w:trPr>
          <w:cantSplit/>
          <w:tblHeader/>
        </w:trPr>
        <w:tc>
          <w:tcPr>
            <w:tcW w:w="572" w:type="pct"/>
            <w:shd w:val="clear" w:color="auto" w:fill="F2F2F2" w:themeFill="background1" w:themeFillShade="F2"/>
            <w:vAlign w:val="bottom"/>
          </w:tcPr>
          <w:p w14:paraId="4F0A4409" w14:textId="77777777" w:rsidR="00EF28F7" w:rsidRPr="008D6E7A" w:rsidRDefault="00EF28F7" w:rsidP="00B816B7">
            <w:pPr>
              <w:pStyle w:val="TableHeading"/>
              <w:rPr>
                <w:szCs w:val="22"/>
              </w:rPr>
            </w:pPr>
            <w:bookmarkStart w:id="82" w:name="COL001_TBL004"/>
            <w:bookmarkEnd w:id="82"/>
            <w:r w:rsidRPr="008D6E7A">
              <w:rPr>
                <w:rFonts w:eastAsia="Arial"/>
                <w:szCs w:val="22"/>
              </w:rPr>
              <w:t>Req. #</w:t>
            </w:r>
          </w:p>
        </w:tc>
        <w:tc>
          <w:tcPr>
            <w:tcW w:w="3289" w:type="pct"/>
            <w:shd w:val="clear" w:color="auto" w:fill="F2F2F2" w:themeFill="background1" w:themeFillShade="F2"/>
            <w:vAlign w:val="bottom"/>
          </w:tcPr>
          <w:p w14:paraId="57E0F681" w14:textId="77777777" w:rsidR="00EF28F7" w:rsidRPr="008D6E7A" w:rsidRDefault="00EF28F7" w:rsidP="00B816B7">
            <w:pPr>
              <w:pStyle w:val="TableHeading"/>
              <w:rPr>
                <w:szCs w:val="22"/>
              </w:rPr>
            </w:pPr>
            <w:r w:rsidRPr="008D6E7A">
              <w:rPr>
                <w:rFonts w:eastAsia="Arial"/>
                <w:szCs w:val="22"/>
              </w:rPr>
              <w:t>Requirement</w:t>
            </w:r>
          </w:p>
        </w:tc>
        <w:tc>
          <w:tcPr>
            <w:tcW w:w="1139" w:type="pct"/>
            <w:shd w:val="clear" w:color="auto" w:fill="F2F2F2" w:themeFill="background1" w:themeFillShade="F2"/>
            <w:vAlign w:val="bottom"/>
          </w:tcPr>
          <w:p w14:paraId="0324E914" w14:textId="77777777" w:rsidR="00EF28F7" w:rsidRPr="008D6E7A" w:rsidRDefault="00EF28F7" w:rsidP="00B816B7">
            <w:pPr>
              <w:pStyle w:val="TableHeading"/>
              <w:rPr>
                <w:rFonts w:eastAsia="Arial"/>
                <w:szCs w:val="22"/>
              </w:rPr>
            </w:pPr>
            <w:r w:rsidRPr="008D6E7A">
              <w:rPr>
                <w:rFonts w:eastAsia="Arial"/>
                <w:szCs w:val="22"/>
              </w:rPr>
              <w:t>Expected Delivery</w:t>
            </w:r>
          </w:p>
          <w:p w14:paraId="6C5DA44D" w14:textId="6D6DAE14" w:rsidR="0060679E" w:rsidRPr="008D6E7A" w:rsidRDefault="0060679E" w:rsidP="00B816B7">
            <w:pPr>
              <w:pStyle w:val="TableHeading"/>
              <w:rPr>
                <w:szCs w:val="22"/>
              </w:rPr>
            </w:pPr>
            <w:r w:rsidRPr="008D6E7A">
              <w:rPr>
                <w:rFonts w:eastAsia="Arial"/>
                <w:szCs w:val="22"/>
              </w:rPr>
              <w:t>Phase.Inc.Sprint</w:t>
            </w:r>
          </w:p>
        </w:tc>
      </w:tr>
      <w:tr w:rsidR="00EF28F7" w:rsidRPr="00B816B7" w14:paraId="1233D480" w14:textId="77777777" w:rsidTr="00B816B7">
        <w:trPr>
          <w:cantSplit/>
        </w:trPr>
        <w:tc>
          <w:tcPr>
            <w:tcW w:w="572" w:type="pct"/>
          </w:tcPr>
          <w:p w14:paraId="2B1935D6" w14:textId="77777777" w:rsidR="00EF28F7" w:rsidRPr="008D6E7A" w:rsidRDefault="00EF28F7" w:rsidP="001F1527">
            <w:pPr>
              <w:pStyle w:val="TableText"/>
              <w:keepNext/>
              <w:keepLines/>
              <w:rPr>
                <w:szCs w:val="22"/>
              </w:rPr>
            </w:pPr>
            <w:r w:rsidRPr="008D6E7A">
              <w:rPr>
                <w:rFonts w:eastAsia="Arial"/>
                <w:szCs w:val="22"/>
              </w:rPr>
              <w:t>2.6.1.1</w:t>
            </w:r>
          </w:p>
        </w:tc>
        <w:tc>
          <w:tcPr>
            <w:tcW w:w="3289" w:type="pct"/>
          </w:tcPr>
          <w:p w14:paraId="01332ADD" w14:textId="77777777" w:rsidR="000475AC" w:rsidRPr="008D6E7A" w:rsidRDefault="000475AC" w:rsidP="001F1527">
            <w:pPr>
              <w:pStyle w:val="TableText"/>
              <w:keepNext/>
              <w:keepLines/>
              <w:rPr>
                <w:rFonts w:eastAsia="Arial"/>
                <w:i/>
                <w:szCs w:val="22"/>
              </w:rPr>
            </w:pPr>
            <w:r w:rsidRPr="008D6E7A">
              <w:rPr>
                <w:rFonts w:eastAsia="Arial"/>
                <w:i/>
                <w:szCs w:val="22"/>
              </w:rPr>
              <w:t>The VSA Wizard functionality shall include a secure VA Intranet Web interface used by VA MUMPS (M) developers or system integrators at design-time.</w:t>
            </w:r>
          </w:p>
          <w:p w14:paraId="52C40B61" w14:textId="4E036574" w:rsidR="00193A0F" w:rsidRPr="008D6E7A" w:rsidRDefault="000475AC" w:rsidP="001F1527">
            <w:pPr>
              <w:pStyle w:val="TableText"/>
              <w:keepNext/>
              <w:keepLines/>
              <w:spacing w:before="120"/>
              <w:rPr>
                <w:szCs w:val="22"/>
              </w:rPr>
            </w:pPr>
            <w:r w:rsidRPr="008D6E7A">
              <w:rPr>
                <w:szCs w:val="22"/>
              </w:rPr>
              <w:t xml:space="preserve">(Original) </w:t>
            </w:r>
            <w:r w:rsidR="00193A0F" w:rsidRPr="008D6E7A">
              <w:rPr>
                <w:szCs w:val="22"/>
              </w:rPr>
              <w:t xml:space="preserve">The VSA Wizard web application </w:t>
            </w:r>
            <w:r w:rsidR="00193A0F" w:rsidRPr="008D6E7A">
              <w:rPr>
                <w:i/>
                <w:szCs w:val="22"/>
              </w:rPr>
              <w:t>shall</w:t>
            </w:r>
            <w:r w:rsidR="00193A0F" w:rsidRPr="008D6E7A">
              <w:rPr>
                <w:szCs w:val="22"/>
              </w:rPr>
              <w:t xml:space="preserve"> include a secure VA Intranet web interface to be used by VA MUMPS (M) developers or system integrators at design-time.</w:t>
            </w:r>
          </w:p>
          <w:p w14:paraId="25FC7B64" w14:textId="77777777" w:rsidR="00193A0F" w:rsidRPr="008D6E7A" w:rsidRDefault="00193A0F" w:rsidP="001F1527">
            <w:pPr>
              <w:pStyle w:val="TableText"/>
              <w:keepNext/>
              <w:keepLines/>
              <w:spacing w:before="120"/>
              <w:rPr>
                <w:szCs w:val="22"/>
              </w:rPr>
            </w:pPr>
            <w:r w:rsidRPr="008D6E7A">
              <w:rPr>
                <w:rFonts w:eastAsia="Arial"/>
                <w:b/>
                <w:szCs w:val="22"/>
              </w:rPr>
              <w:t>Justification for Revision:</w:t>
            </w:r>
            <w:r w:rsidRPr="008D6E7A">
              <w:rPr>
                <w:rFonts w:eastAsia="Arial"/>
                <w:szCs w:val="22"/>
              </w:rPr>
              <w:t xml:space="preserve"> </w:t>
            </w:r>
            <w:r w:rsidR="00B8595E" w:rsidRPr="008D6E7A">
              <w:rPr>
                <w:rFonts w:eastAsia="Arial"/>
                <w:szCs w:val="22"/>
              </w:rPr>
              <w:t xml:space="preserve">Added text </w:t>
            </w:r>
            <w:r w:rsidRPr="008D6E7A">
              <w:rPr>
                <w:rFonts w:eastAsia="Arial"/>
                <w:szCs w:val="22"/>
              </w:rPr>
              <w:t>for clarity</w:t>
            </w:r>
          </w:p>
        </w:tc>
        <w:tc>
          <w:tcPr>
            <w:tcW w:w="1139" w:type="pct"/>
            <w:tcMar>
              <w:top w:w="100" w:type="dxa"/>
              <w:left w:w="100" w:type="dxa"/>
              <w:bottom w:w="100" w:type="dxa"/>
              <w:right w:w="100" w:type="dxa"/>
            </w:tcMar>
          </w:tcPr>
          <w:p w14:paraId="62167282" w14:textId="23BC182C" w:rsidR="00EF28F7" w:rsidRPr="008D6E7A" w:rsidRDefault="00EF28F7" w:rsidP="001F1527">
            <w:pPr>
              <w:pStyle w:val="TableText"/>
              <w:keepNext/>
              <w:keepLines/>
              <w:rPr>
                <w:szCs w:val="22"/>
              </w:rPr>
            </w:pPr>
            <w:r w:rsidRPr="008D6E7A">
              <w:rPr>
                <w:szCs w:val="22"/>
              </w:rPr>
              <w:t>P2.2</w:t>
            </w:r>
            <w:r w:rsidR="009A5834" w:rsidRPr="008D6E7A">
              <w:rPr>
                <w:szCs w:val="22"/>
              </w:rPr>
              <w:t>.</w:t>
            </w:r>
            <w:r w:rsidR="00E507E2" w:rsidRPr="008D6E7A">
              <w:rPr>
                <w:szCs w:val="22"/>
              </w:rPr>
              <w:t>3</w:t>
            </w:r>
          </w:p>
        </w:tc>
      </w:tr>
      <w:tr w:rsidR="00EF28F7" w:rsidRPr="00B816B7" w14:paraId="486112FC" w14:textId="77777777" w:rsidTr="00B816B7">
        <w:trPr>
          <w:cantSplit/>
        </w:trPr>
        <w:tc>
          <w:tcPr>
            <w:tcW w:w="572" w:type="pct"/>
          </w:tcPr>
          <w:p w14:paraId="696BDBDC" w14:textId="77777777" w:rsidR="00EF28F7" w:rsidRPr="008D6E7A" w:rsidRDefault="00EF28F7" w:rsidP="001F1527">
            <w:pPr>
              <w:pStyle w:val="TableText"/>
              <w:keepNext/>
              <w:keepLines/>
              <w:rPr>
                <w:szCs w:val="22"/>
              </w:rPr>
            </w:pPr>
            <w:r w:rsidRPr="008D6E7A">
              <w:rPr>
                <w:rFonts w:eastAsia="Arial"/>
                <w:szCs w:val="22"/>
              </w:rPr>
              <w:t>2.6.1.1.1</w:t>
            </w:r>
          </w:p>
        </w:tc>
        <w:tc>
          <w:tcPr>
            <w:tcW w:w="3289" w:type="pct"/>
          </w:tcPr>
          <w:p w14:paraId="69DE6AF3" w14:textId="77777777" w:rsidR="00635C67" w:rsidRPr="008D6E7A" w:rsidRDefault="00E51F1A" w:rsidP="001F1527">
            <w:pPr>
              <w:pStyle w:val="TableText"/>
              <w:keepNext/>
              <w:keepLines/>
              <w:rPr>
                <w:rFonts w:eastAsia="Arial"/>
                <w:szCs w:val="22"/>
              </w:rPr>
            </w:pPr>
            <w:r w:rsidRPr="008D6E7A">
              <w:rPr>
                <w:rFonts w:eastAsia="Arial"/>
                <w:szCs w:val="22"/>
              </w:rPr>
              <w:t>The VSA Wizard web application shall include a secure VA Intranet web interface to be used by VA MUMPS (M) developers or system integrators at design-time to comply with the VistA Authentication “M4A” minimum attributes.</w:t>
            </w:r>
          </w:p>
          <w:p w14:paraId="14B9D8ED" w14:textId="77777777" w:rsidR="00EF28F7" w:rsidRPr="008D6E7A" w:rsidRDefault="00EF28F7" w:rsidP="001F1527">
            <w:pPr>
              <w:pStyle w:val="TableText"/>
              <w:keepNext/>
              <w:keepLines/>
              <w:spacing w:before="120"/>
              <w:rPr>
                <w:szCs w:val="22"/>
              </w:rPr>
            </w:pPr>
            <w:r w:rsidRPr="008D6E7A">
              <w:rPr>
                <w:rFonts w:eastAsia="Arial"/>
                <w:b/>
                <w:szCs w:val="22"/>
              </w:rPr>
              <w:t>Justification for Removal:</w:t>
            </w:r>
            <w:r w:rsidRPr="008D6E7A">
              <w:rPr>
                <w:rFonts w:eastAsia="Arial"/>
                <w:szCs w:val="22"/>
              </w:rPr>
              <w:t xml:space="preserve"> Combined and addressed by 2.6.1.3</w:t>
            </w:r>
          </w:p>
        </w:tc>
        <w:tc>
          <w:tcPr>
            <w:tcW w:w="1139" w:type="pct"/>
            <w:tcMar>
              <w:top w:w="100" w:type="dxa"/>
              <w:left w:w="100" w:type="dxa"/>
              <w:bottom w:w="100" w:type="dxa"/>
              <w:right w:w="100" w:type="dxa"/>
            </w:tcMar>
          </w:tcPr>
          <w:p w14:paraId="38C3BE1C" w14:textId="78DF9B34" w:rsidR="00EF28F7" w:rsidRPr="008D6E7A" w:rsidRDefault="00160720" w:rsidP="001F1527">
            <w:pPr>
              <w:pStyle w:val="TableText"/>
              <w:keepNext/>
              <w:keepLines/>
              <w:rPr>
                <w:szCs w:val="22"/>
              </w:rPr>
            </w:pPr>
            <w:r w:rsidRPr="008D6E7A">
              <w:rPr>
                <w:szCs w:val="22"/>
              </w:rPr>
              <w:t>Removed</w:t>
            </w:r>
          </w:p>
        </w:tc>
      </w:tr>
      <w:tr w:rsidR="00EF28F7" w:rsidRPr="00B816B7" w14:paraId="56B21B6F" w14:textId="77777777" w:rsidTr="00B816B7">
        <w:trPr>
          <w:cantSplit/>
        </w:trPr>
        <w:tc>
          <w:tcPr>
            <w:tcW w:w="572" w:type="pct"/>
          </w:tcPr>
          <w:p w14:paraId="4F222D14" w14:textId="77777777" w:rsidR="00EF28F7" w:rsidRPr="008D6E7A" w:rsidRDefault="00EF28F7" w:rsidP="001F1527">
            <w:pPr>
              <w:pStyle w:val="TableText"/>
              <w:rPr>
                <w:rFonts w:eastAsia="Arial"/>
                <w:szCs w:val="22"/>
              </w:rPr>
            </w:pPr>
            <w:r w:rsidRPr="008D6E7A">
              <w:rPr>
                <w:rFonts w:eastAsia="Arial"/>
                <w:szCs w:val="22"/>
              </w:rPr>
              <w:t>2.6.1.1.2</w:t>
            </w:r>
          </w:p>
        </w:tc>
        <w:tc>
          <w:tcPr>
            <w:tcW w:w="3289" w:type="pct"/>
          </w:tcPr>
          <w:p w14:paraId="6D2848CE" w14:textId="05EAE147" w:rsidR="00E51F1A" w:rsidRPr="008D6E7A" w:rsidRDefault="00E51F1A" w:rsidP="001F1527">
            <w:pPr>
              <w:pStyle w:val="TableText"/>
              <w:rPr>
                <w:rFonts w:eastAsia="Arial"/>
                <w:szCs w:val="22"/>
              </w:rPr>
            </w:pPr>
            <w:r w:rsidRPr="008D6E7A">
              <w:rPr>
                <w:rFonts w:eastAsia="Arial"/>
                <w:szCs w:val="22"/>
              </w:rPr>
              <w:t>The VSA Wizard web application shall include a secure VA Intranet web interface to be used by VA MUMPS (M) developers or system integrators at design-time to comply with the VistA Authentication</w:t>
            </w:r>
            <w:r w:rsidR="00AA3408" w:rsidRPr="008D6E7A">
              <w:rPr>
                <w:rFonts w:eastAsia="Arial"/>
                <w:szCs w:val="22"/>
              </w:rPr>
              <w:t xml:space="preserve"> using SAML</w:t>
            </w:r>
            <w:r w:rsidRPr="008D6E7A">
              <w:rPr>
                <w:rFonts w:eastAsia="Arial"/>
                <w:szCs w:val="22"/>
              </w:rPr>
              <w:t xml:space="preserve"> tokens.</w:t>
            </w:r>
          </w:p>
          <w:p w14:paraId="3D7E004C" w14:textId="77777777" w:rsidR="00EF28F7" w:rsidRPr="008D6E7A" w:rsidRDefault="00EF28F7"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Combined and addressed by 2.6.1.1.3</w:t>
            </w:r>
          </w:p>
        </w:tc>
        <w:tc>
          <w:tcPr>
            <w:tcW w:w="1139" w:type="pct"/>
            <w:tcMar>
              <w:top w:w="100" w:type="dxa"/>
              <w:left w:w="100" w:type="dxa"/>
              <w:bottom w:w="100" w:type="dxa"/>
              <w:right w:w="100" w:type="dxa"/>
            </w:tcMar>
          </w:tcPr>
          <w:p w14:paraId="25DE2805" w14:textId="0B028558" w:rsidR="00EF28F7" w:rsidRPr="008D6E7A" w:rsidRDefault="009A5834" w:rsidP="001F1527">
            <w:pPr>
              <w:pStyle w:val="TableText"/>
              <w:rPr>
                <w:szCs w:val="22"/>
              </w:rPr>
            </w:pPr>
            <w:r w:rsidRPr="008D6E7A">
              <w:rPr>
                <w:szCs w:val="22"/>
              </w:rPr>
              <w:t>Removed</w:t>
            </w:r>
          </w:p>
        </w:tc>
      </w:tr>
      <w:tr w:rsidR="00EF28F7" w:rsidRPr="00B816B7" w14:paraId="10A23B02" w14:textId="77777777" w:rsidTr="00B816B7">
        <w:trPr>
          <w:cantSplit/>
        </w:trPr>
        <w:tc>
          <w:tcPr>
            <w:tcW w:w="572" w:type="pct"/>
          </w:tcPr>
          <w:p w14:paraId="09D36671" w14:textId="77777777" w:rsidR="00EF28F7" w:rsidRPr="008D6E7A" w:rsidRDefault="00EF28F7" w:rsidP="001F1527">
            <w:pPr>
              <w:pStyle w:val="TableText"/>
              <w:rPr>
                <w:rFonts w:eastAsia="Arial"/>
                <w:szCs w:val="22"/>
              </w:rPr>
            </w:pPr>
            <w:r w:rsidRPr="008D6E7A">
              <w:rPr>
                <w:rFonts w:eastAsia="Arial"/>
                <w:szCs w:val="22"/>
              </w:rPr>
              <w:t>2.6.1.1.3</w:t>
            </w:r>
          </w:p>
        </w:tc>
        <w:tc>
          <w:tcPr>
            <w:tcW w:w="3289" w:type="pct"/>
          </w:tcPr>
          <w:p w14:paraId="0E0DACDC" w14:textId="77777777" w:rsidR="000475AC" w:rsidRPr="008D6E7A" w:rsidRDefault="000475AC" w:rsidP="001F1527">
            <w:pPr>
              <w:pStyle w:val="TableText"/>
              <w:rPr>
                <w:rFonts w:eastAsia="Arial"/>
                <w:i/>
                <w:szCs w:val="22"/>
              </w:rPr>
            </w:pPr>
            <w:r w:rsidRPr="008D6E7A">
              <w:rPr>
                <w:rFonts w:eastAsia="Arial"/>
                <w:i/>
                <w:szCs w:val="22"/>
              </w:rPr>
              <w:t>The VSA wizard functionality shall include a secure VA Intranet web interface to be used by developers or system integrators at design-time that complies with VA 6500 security requirements and uses VA ESS IAM authentication/authorization.</w:t>
            </w:r>
          </w:p>
          <w:p w14:paraId="36268D3A" w14:textId="77777777" w:rsidR="00023AB7" w:rsidRPr="008D6E7A" w:rsidRDefault="000475AC" w:rsidP="001F1527">
            <w:pPr>
              <w:pStyle w:val="TableText"/>
              <w:spacing w:before="120"/>
              <w:rPr>
                <w:szCs w:val="22"/>
              </w:rPr>
            </w:pPr>
            <w:r w:rsidRPr="008D6E7A">
              <w:rPr>
                <w:szCs w:val="22"/>
              </w:rPr>
              <w:t xml:space="preserve">(Original) </w:t>
            </w:r>
            <w:r w:rsidR="00023AB7" w:rsidRPr="008D6E7A">
              <w:rPr>
                <w:szCs w:val="22"/>
              </w:rPr>
              <w:t xml:space="preserve">The VSA Wizard web application </w:t>
            </w:r>
            <w:r w:rsidR="00023AB7" w:rsidRPr="008D6E7A">
              <w:rPr>
                <w:i/>
                <w:szCs w:val="22"/>
              </w:rPr>
              <w:t>shall</w:t>
            </w:r>
            <w:r w:rsidR="00023AB7" w:rsidRPr="008D6E7A">
              <w:rPr>
                <w:szCs w:val="22"/>
              </w:rPr>
              <w:t xml:space="preserve"> include a secure VA Intranet web interface to be used by VA MUMPS (M) developers or system integrators at design-time to comply with the VistA Authentication via Transport Layer Security (TLS) connections.</w:t>
            </w:r>
          </w:p>
          <w:p w14:paraId="65C13BB8" w14:textId="77777777" w:rsidR="00023AB7" w:rsidRPr="008D6E7A" w:rsidRDefault="00023AB7" w:rsidP="001F1527">
            <w:pPr>
              <w:pStyle w:val="TableText"/>
              <w:spacing w:before="120"/>
              <w:rPr>
                <w:rFonts w:eastAsia="Arial"/>
                <w:i/>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411D0053" w14:textId="01F820D6" w:rsidR="00EF28F7" w:rsidRPr="008D6E7A" w:rsidRDefault="001D3EB8" w:rsidP="001F1527">
            <w:pPr>
              <w:pStyle w:val="TableText"/>
              <w:rPr>
                <w:szCs w:val="22"/>
              </w:rPr>
            </w:pPr>
            <w:r w:rsidRPr="008D6E7A">
              <w:rPr>
                <w:szCs w:val="22"/>
              </w:rPr>
              <w:t>Task B</w:t>
            </w:r>
          </w:p>
        </w:tc>
      </w:tr>
      <w:tr w:rsidR="00EF28F7" w:rsidRPr="00B816B7" w14:paraId="674FF79B" w14:textId="77777777" w:rsidTr="00B816B7">
        <w:trPr>
          <w:cantSplit/>
        </w:trPr>
        <w:tc>
          <w:tcPr>
            <w:tcW w:w="572" w:type="pct"/>
          </w:tcPr>
          <w:p w14:paraId="3ABE80D0" w14:textId="77777777" w:rsidR="00EF28F7" w:rsidRPr="008D6E7A" w:rsidRDefault="00EF28F7" w:rsidP="001F1527">
            <w:pPr>
              <w:pStyle w:val="TableText"/>
              <w:rPr>
                <w:rFonts w:eastAsia="Arial"/>
                <w:szCs w:val="22"/>
              </w:rPr>
            </w:pPr>
            <w:r w:rsidRPr="008D6E7A">
              <w:rPr>
                <w:rFonts w:eastAsia="Arial"/>
                <w:szCs w:val="22"/>
              </w:rPr>
              <w:lastRenderedPageBreak/>
              <w:t>2.6.1.1.4</w:t>
            </w:r>
          </w:p>
        </w:tc>
        <w:tc>
          <w:tcPr>
            <w:tcW w:w="3289" w:type="pct"/>
          </w:tcPr>
          <w:p w14:paraId="43E27502" w14:textId="4F71FB7E" w:rsidR="000475AC" w:rsidRPr="008D6E7A" w:rsidRDefault="000475AC" w:rsidP="001F1527">
            <w:pPr>
              <w:pStyle w:val="TableText"/>
              <w:rPr>
                <w:rFonts w:eastAsia="Arial"/>
                <w:i/>
                <w:szCs w:val="22"/>
              </w:rPr>
            </w:pPr>
            <w:r w:rsidRPr="008D6E7A">
              <w:rPr>
                <w:rFonts w:eastAsia="Arial"/>
                <w:i/>
                <w:szCs w:val="22"/>
              </w:rPr>
              <w:t xml:space="preserve">The VSA Wizard functionality shall include a secure VA Intranet Web interface to be used by VA MUMPS (M) developers or system integrators at design-time </w:t>
            </w:r>
            <w:r w:rsidR="006D4601" w:rsidRPr="008D6E7A">
              <w:rPr>
                <w:rFonts w:eastAsia="Arial"/>
                <w:i/>
                <w:szCs w:val="22"/>
              </w:rPr>
              <w:t>via eMI connections.</w:t>
            </w:r>
          </w:p>
          <w:p w14:paraId="2AB0B7DE" w14:textId="77777777" w:rsidR="00023AB7" w:rsidRPr="008D6E7A" w:rsidRDefault="000475AC" w:rsidP="001F1527">
            <w:pPr>
              <w:pStyle w:val="TableText"/>
              <w:spacing w:before="120"/>
              <w:rPr>
                <w:szCs w:val="22"/>
              </w:rPr>
            </w:pPr>
            <w:r w:rsidRPr="008D6E7A">
              <w:rPr>
                <w:rFonts w:eastAsia="Arial"/>
                <w:szCs w:val="22"/>
              </w:rPr>
              <w:t xml:space="preserve">(Original) </w:t>
            </w:r>
            <w:r w:rsidR="00023AB7" w:rsidRPr="008D6E7A">
              <w:rPr>
                <w:szCs w:val="22"/>
              </w:rPr>
              <w:t xml:space="preserve">The VSA Wizard web application </w:t>
            </w:r>
            <w:r w:rsidR="00023AB7" w:rsidRPr="008D6E7A">
              <w:rPr>
                <w:i/>
                <w:szCs w:val="22"/>
              </w:rPr>
              <w:t>shall</w:t>
            </w:r>
            <w:r w:rsidR="00023AB7" w:rsidRPr="008D6E7A">
              <w:rPr>
                <w:szCs w:val="22"/>
              </w:rPr>
              <w:t xml:space="preserve"> include a secure VA Intranet web interface to be used by VA MUMPS (M) developers or system integrators at design-time to comply with the VistA Authentication via Enterprise Service bus (ESB) connections.</w:t>
            </w:r>
          </w:p>
          <w:p w14:paraId="5FFD869E" w14:textId="77777777" w:rsidR="00023AB7" w:rsidRPr="008D6E7A" w:rsidRDefault="00023AB7" w:rsidP="001F1527">
            <w:pPr>
              <w:pStyle w:val="TableText"/>
              <w:spacing w:before="120"/>
              <w:rPr>
                <w:rFonts w:eastAsia="Arial"/>
                <w:i/>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1C2234CA" w14:textId="271064D8" w:rsidR="00EF28F7" w:rsidRPr="008D6E7A" w:rsidRDefault="00EF28F7" w:rsidP="001F1527">
            <w:pPr>
              <w:pStyle w:val="TableText"/>
              <w:rPr>
                <w:szCs w:val="22"/>
              </w:rPr>
            </w:pPr>
            <w:r w:rsidRPr="008D6E7A">
              <w:rPr>
                <w:szCs w:val="22"/>
              </w:rPr>
              <w:t>P2.</w:t>
            </w:r>
            <w:r w:rsidR="00160720" w:rsidRPr="008D6E7A">
              <w:rPr>
                <w:szCs w:val="22"/>
              </w:rPr>
              <w:t>2</w:t>
            </w:r>
            <w:r w:rsidR="009A5834" w:rsidRPr="008D6E7A">
              <w:rPr>
                <w:szCs w:val="22"/>
              </w:rPr>
              <w:t>.</w:t>
            </w:r>
            <w:r w:rsidR="001D3EB8" w:rsidRPr="008D6E7A">
              <w:rPr>
                <w:szCs w:val="22"/>
              </w:rPr>
              <w:t>3</w:t>
            </w:r>
          </w:p>
        </w:tc>
      </w:tr>
      <w:tr w:rsidR="00EF28F7" w:rsidRPr="00B816B7" w14:paraId="0E3E9F17" w14:textId="77777777" w:rsidTr="00B816B7">
        <w:trPr>
          <w:cantSplit/>
        </w:trPr>
        <w:tc>
          <w:tcPr>
            <w:tcW w:w="572" w:type="pct"/>
          </w:tcPr>
          <w:p w14:paraId="01DAE76E" w14:textId="77777777" w:rsidR="00EF28F7" w:rsidRPr="008D6E7A" w:rsidRDefault="00EF28F7" w:rsidP="001F1527">
            <w:pPr>
              <w:pStyle w:val="TableText"/>
              <w:rPr>
                <w:rFonts w:eastAsia="Arial"/>
                <w:szCs w:val="22"/>
              </w:rPr>
            </w:pPr>
            <w:r w:rsidRPr="008D6E7A">
              <w:rPr>
                <w:rFonts w:eastAsia="Arial"/>
                <w:szCs w:val="22"/>
              </w:rPr>
              <w:t>2.6.1.2</w:t>
            </w:r>
          </w:p>
        </w:tc>
        <w:tc>
          <w:tcPr>
            <w:tcW w:w="3289" w:type="pct"/>
            <w:shd w:val="clear" w:color="auto" w:fill="FFFFFF"/>
          </w:tcPr>
          <w:p w14:paraId="45ED0C93" w14:textId="77777777" w:rsidR="000475AC" w:rsidRPr="008D6E7A" w:rsidRDefault="000475AC" w:rsidP="001F1527">
            <w:pPr>
              <w:pStyle w:val="TableText"/>
              <w:rPr>
                <w:rFonts w:eastAsia="Arial"/>
                <w:i/>
                <w:szCs w:val="22"/>
              </w:rPr>
            </w:pPr>
            <w:r w:rsidRPr="008D6E7A">
              <w:rPr>
                <w:rFonts w:eastAsia="Arial"/>
                <w:i/>
                <w:szCs w:val="22"/>
              </w:rPr>
              <w:t>VSA shall provide a Graphical User Interface (GUI).</w:t>
            </w:r>
          </w:p>
          <w:p w14:paraId="1C12C293" w14:textId="16F0CFE8" w:rsidR="00023AB7" w:rsidRPr="008D6E7A" w:rsidRDefault="000475AC" w:rsidP="001F1527">
            <w:pPr>
              <w:pStyle w:val="TableText"/>
              <w:spacing w:before="120"/>
              <w:rPr>
                <w:szCs w:val="22"/>
              </w:rPr>
            </w:pPr>
            <w:r w:rsidRPr="008D6E7A">
              <w:rPr>
                <w:szCs w:val="22"/>
              </w:rPr>
              <w:t xml:space="preserve">(Original) </w:t>
            </w:r>
            <w:r w:rsidR="00023AB7" w:rsidRPr="008D6E7A">
              <w:rPr>
                <w:szCs w:val="22"/>
              </w:rPr>
              <w:t xml:space="preserve">VSA </w:t>
            </w:r>
            <w:r w:rsidR="00023AB7" w:rsidRPr="008D6E7A">
              <w:rPr>
                <w:i/>
                <w:szCs w:val="22"/>
              </w:rPr>
              <w:t>shall</w:t>
            </w:r>
            <w:r w:rsidR="00023AB7" w:rsidRPr="008D6E7A">
              <w:rPr>
                <w:szCs w:val="22"/>
              </w:rPr>
              <w:t xml:space="preserve"> provide VSA Wizard Graphical User Interface (GUI).</w:t>
            </w:r>
          </w:p>
          <w:p w14:paraId="3C4B2A88" w14:textId="77777777" w:rsidR="00023AB7" w:rsidRPr="008D6E7A" w:rsidRDefault="00023AB7"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2AAB71EF" w14:textId="3AF987AA" w:rsidR="00EF28F7" w:rsidRPr="008D6E7A" w:rsidRDefault="00160720" w:rsidP="001F1527">
            <w:pPr>
              <w:pStyle w:val="TableText"/>
              <w:rPr>
                <w:szCs w:val="22"/>
              </w:rPr>
            </w:pPr>
            <w:r w:rsidRPr="008D6E7A">
              <w:rPr>
                <w:szCs w:val="22"/>
              </w:rPr>
              <w:t>P2.2</w:t>
            </w:r>
            <w:r w:rsidR="000475AC" w:rsidRPr="008D6E7A">
              <w:rPr>
                <w:szCs w:val="22"/>
              </w:rPr>
              <w:t>.</w:t>
            </w:r>
            <w:r w:rsidR="001D3EB8" w:rsidRPr="008D6E7A">
              <w:rPr>
                <w:szCs w:val="22"/>
              </w:rPr>
              <w:t>3</w:t>
            </w:r>
          </w:p>
        </w:tc>
      </w:tr>
      <w:tr w:rsidR="00EF28F7" w:rsidRPr="00B816B7" w14:paraId="3999B575" w14:textId="77777777" w:rsidTr="00B816B7">
        <w:trPr>
          <w:cantSplit/>
        </w:trPr>
        <w:tc>
          <w:tcPr>
            <w:tcW w:w="572" w:type="pct"/>
          </w:tcPr>
          <w:p w14:paraId="1369F0DA" w14:textId="77777777" w:rsidR="00EF28F7" w:rsidRPr="008D6E7A" w:rsidRDefault="00EF28F7" w:rsidP="001F1527">
            <w:pPr>
              <w:pStyle w:val="TableText"/>
              <w:rPr>
                <w:rFonts w:eastAsia="Arial"/>
                <w:szCs w:val="22"/>
              </w:rPr>
            </w:pPr>
            <w:r w:rsidRPr="008D6E7A">
              <w:rPr>
                <w:rFonts w:eastAsia="Arial"/>
                <w:szCs w:val="22"/>
              </w:rPr>
              <w:t>2.6.1.3</w:t>
            </w:r>
          </w:p>
        </w:tc>
        <w:tc>
          <w:tcPr>
            <w:tcW w:w="3289" w:type="pct"/>
          </w:tcPr>
          <w:p w14:paraId="62499736" w14:textId="77777777" w:rsidR="00EF28F7" w:rsidRPr="008D6E7A" w:rsidRDefault="00EF28F7" w:rsidP="001F1527">
            <w:pPr>
              <w:pStyle w:val="TableText"/>
              <w:rPr>
                <w:rFonts w:eastAsia="Arial"/>
                <w:szCs w:val="22"/>
              </w:rPr>
            </w:pPr>
            <w:r w:rsidRPr="008D6E7A">
              <w:rPr>
                <w:rFonts w:eastAsia="Arial"/>
                <w:szCs w:val="22"/>
              </w:rPr>
              <w:t>The VSA Wizard service assembler shall implement user authentication for the use of the VSA Wizard. This is consistent with 2.6.1.1.3</w:t>
            </w:r>
          </w:p>
        </w:tc>
        <w:tc>
          <w:tcPr>
            <w:tcW w:w="1139" w:type="pct"/>
            <w:tcMar>
              <w:top w:w="100" w:type="dxa"/>
              <w:left w:w="100" w:type="dxa"/>
              <w:bottom w:w="100" w:type="dxa"/>
              <w:right w:w="100" w:type="dxa"/>
            </w:tcMar>
          </w:tcPr>
          <w:p w14:paraId="3C3ADF6A" w14:textId="11D66365" w:rsidR="00EF28F7" w:rsidRPr="008D6E7A" w:rsidRDefault="00160720" w:rsidP="001F1527">
            <w:pPr>
              <w:pStyle w:val="TableText"/>
              <w:rPr>
                <w:szCs w:val="22"/>
              </w:rPr>
            </w:pPr>
            <w:r w:rsidRPr="008D6E7A">
              <w:rPr>
                <w:szCs w:val="22"/>
              </w:rPr>
              <w:t>P2.2</w:t>
            </w:r>
            <w:r w:rsidR="000475AC" w:rsidRPr="008D6E7A">
              <w:rPr>
                <w:szCs w:val="22"/>
              </w:rPr>
              <w:t>.</w:t>
            </w:r>
            <w:r w:rsidR="001D3EB8" w:rsidRPr="008D6E7A">
              <w:rPr>
                <w:szCs w:val="22"/>
              </w:rPr>
              <w:t>3</w:t>
            </w:r>
          </w:p>
        </w:tc>
      </w:tr>
      <w:tr w:rsidR="00EF28F7" w:rsidRPr="00B816B7" w14:paraId="75FEACBB" w14:textId="77777777" w:rsidTr="00B816B7">
        <w:trPr>
          <w:cantSplit/>
        </w:trPr>
        <w:tc>
          <w:tcPr>
            <w:tcW w:w="572" w:type="pct"/>
          </w:tcPr>
          <w:p w14:paraId="58D31C13" w14:textId="77777777" w:rsidR="00EF28F7" w:rsidRPr="008D6E7A" w:rsidRDefault="00EF28F7" w:rsidP="001F1527">
            <w:pPr>
              <w:pStyle w:val="TableText"/>
              <w:rPr>
                <w:rFonts w:eastAsia="Arial"/>
                <w:szCs w:val="22"/>
              </w:rPr>
            </w:pPr>
            <w:r w:rsidRPr="008D6E7A">
              <w:rPr>
                <w:rFonts w:eastAsia="Arial"/>
                <w:szCs w:val="22"/>
              </w:rPr>
              <w:t>2.6.1.4</w:t>
            </w:r>
          </w:p>
        </w:tc>
        <w:tc>
          <w:tcPr>
            <w:tcW w:w="3289" w:type="pct"/>
            <w:shd w:val="clear" w:color="auto" w:fill="FFFFFF"/>
          </w:tcPr>
          <w:p w14:paraId="35E8E530" w14:textId="77777777" w:rsidR="000475AC" w:rsidRPr="008D6E7A" w:rsidRDefault="000475AC" w:rsidP="001F1527">
            <w:pPr>
              <w:pStyle w:val="TableText"/>
              <w:rPr>
                <w:rFonts w:eastAsia="Arial"/>
                <w:i/>
                <w:szCs w:val="22"/>
              </w:rPr>
            </w:pPr>
            <w:r w:rsidRPr="008D6E7A">
              <w:rPr>
                <w:rFonts w:eastAsia="Arial"/>
                <w:i/>
                <w:szCs w:val="22"/>
              </w:rPr>
              <w:t>The VSA Wizard functionality shall enable service developers to identify/define existing VistA logic as the business logic for a Web service.</w:t>
            </w:r>
          </w:p>
          <w:p w14:paraId="078748A8" w14:textId="6AB6B61E" w:rsidR="00023AB7" w:rsidRPr="008D6E7A" w:rsidRDefault="000475AC" w:rsidP="001F1527">
            <w:pPr>
              <w:pStyle w:val="TableText"/>
              <w:spacing w:before="120"/>
              <w:rPr>
                <w:szCs w:val="22"/>
              </w:rPr>
            </w:pPr>
            <w:r w:rsidRPr="008D6E7A">
              <w:rPr>
                <w:szCs w:val="22"/>
              </w:rPr>
              <w:t xml:space="preserve">(Original) </w:t>
            </w:r>
            <w:r w:rsidR="00023AB7" w:rsidRPr="008D6E7A">
              <w:rPr>
                <w:szCs w:val="22"/>
              </w:rPr>
              <w:t xml:space="preserve">The VSA Wizard main page </w:t>
            </w:r>
            <w:r w:rsidR="00023AB7" w:rsidRPr="008D6E7A">
              <w:rPr>
                <w:i/>
                <w:szCs w:val="22"/>
              </w:rPr>
              <w:t>shall</w:t>
            </w:r>
            <w:r w:rsidR="00023AB7" w:rsidRPr="008D6E7A">
              <w:rPr>
                <w:szCs w:val="22"/>
              </w:rPr>
              <w:t xml:space="preserve"> enable service developers to identify/define existing VistA logic as the business logic for a web service.</w:t>
            </w:r>
          </w:p>
          <w:p w14:paraId="1E3C95F5" w14:textId="77777777" w:rsidR="00023AB7" w:rsidRPr="008D6E7A" w:rsidRDefault="00023AB7" w:rsidP="001F1527">
            <w:pPr>
              <w:pStyle w:val="TableText"/>
              <w:spacing w:before="120"/>
              <w:rPr>
                <w:rFonts w:eastAsia="Arial"/>
                <w:i/>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15519646" w14:textId="68AFDCFA" w:rsidR="00EF28F7" w:rsidRPr="008D6E7A" w:rsidRDefault="000475AC" w:rsidP="001F1527">
            <w:pPr>
              <w:pStyle w:val="TableText"/>
              <w:rPr>
                <w:szCs w:val="22"/>
              </w:rPr>
            </w:pPr>
            <w:r w:rsidRPr="008D6E7A">
              <w:rPr>
                <w:szCs w:val="22"/>
              </w:rPr>
              <w:t>P2.2.</w:t>
            </w:r>
            <w:r w:rsidR="008408C0" w:rsidRPr="008D6E7A">
              <w:rPr>
                <w:szCs w:val="22"/>
              </w:rPr>
              <w:t>3</w:t>
            </w:r>
          </w:p>
        </w:tc>
      </w:tr>
      <w:tr w:rsidR="00EF28F7" w:rsidRPr="00B816B7" w14:paraId="5B6B109C" w14:textId="77777777" w:rsidTr="00B816B7">
        <w:trPr>
          <w:cantSplit/>
        </w:trPr>
        <w:tc>
          <w:tcPr>
            <w:tcW w:w="572" w:type="pct"/>
          </w:tcPr>
          <w:p w14:paraId="46356FB4" w14:textId="77777777" w:rsidR="00EF28F7" w:rsidRPr="008D6E7A" w:rsidRDefault="00EF28F7" w:rsidP="001F1527">
            <w:pPr>
              <w:pStyle w:val="TableText"/>
              <w:rPr>
                <w:rFonts w:eastAsia="Arial"/>
                <w:szCs w:val="22"/>
              </w:rPr>
            </w:pPr>
            <w:r w:rsidRPr="008D6E7A">
              <w:rPr>
                <w:rFonts w:eastAsia="Arial"/>
                <w:szCs w:val="22"/>
              </w:rPr>
              <w:t>2.6.1.5</w:t>
            </w:r>
          </w:p>
        </w:tc>
        <w:tc>
          <w:tcPr>
            <w:tcW w:w="3289" w:type="pct"/>
            <w:shd w:val="clear" w:color="auto" w:fill="FFFFFF"/>
          </w:tcPr>
          <w:p w14:paraId="0B0B2A48" w14:textId="77777777" w:rsidR="005C5AA2" w:rsidRPr="008D6E7A" w:rsidRDefault="005C5AA2" w:rsidP="001F1527">
            <w:pPr>
              <w:pStyle w:val="TableText"/>
              <w:rPr>
                <w:rFonts w:eastAsia="Arial"/>
                <w:i/>
                <w:szCs w:val="22"/>
              </w:rPr>
            </w:pPr>
            <w:r w:rsidRPr="008D6E7A">
              <w:rPr>
                <w:rFonts w:eastAsia="Arial"/>
                <w:i/>
                <w:szCs w:val="22"/>
              </w:rPr>
              <w:t>The VSA Wizard functionality shall allow a user to search through a list of existing Service Descriptors for editing.</w:t>
            </w:r>
          </w:p>
          <w:p w14:paraId="2CAE764C" w14:textId="4A75A830" w:rsidR="00023AB7" w:rsidRPr="008D6E7A" w:rsidRDefault="005C5AA2" w:rsidP="001F1527">
            <w:pPr>
              <w:pStyle w:val="TableText"/>
              <w:spacing w:before="120"/>
              <w:rPr>
                <w:szCs w:val="22"/>
              </w:rPr>
            </w:pPr>
            <w:r w:rsidRPr="008D6E7A">
              <w:rPr>
                <w:szCs w:val="22"/>
              </w:rPr>
              <w:t xml:space="preserve">(Original) </w:t>
            </w:r>
            <w:r w:rsidR="00023AB7" w:rsidRPr="008D6E7A">
              <w:rPr>
                <w:szCs w:val="22"/>
              </w:rPr>
              <w:t xml:space="preserve">The VSA Wizard main page </w:t>
            </w:r>
            <w:r w:rsidR="00023AB7" w:rsidRPr="008D6E7A">
              <w:rPr>
                <w:i/>
                <w:szCs w:val="22"/>
              </w:rPr>
              <w:t>shall</w:t>
            </w:r>
            <w:r w:rsidR="00023AB7" w:rsidRPr="008D6E7A">
              <w:rPr>
                <w:szCs w:val="22"/>
              </w:rPr>
              <w:t xml:space="preserve"> allow a user to search through the file system of the Federating Platform to select an existing Service Descriptor file.</w:t>
            </w:r>
          </w:p>
          <w:p w14:paraId="26013C5A" w14:textId="77777777" w:rsidR="00023AB7" w:rsidRPr="008D6E7A" w:rsidRDefault="00023AB7"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1874FF19" w14:textId="1824E231" w:rsidR="00EF28F7" w:rsidRPr="008D6E7A" w:rsidRDefault="00EF28F7" w:rsidP="001F1527">
            <w:pPr>
              <w:pStyle w:val="TableText"/>
              <w:rPr>
                <w:szCs w:val="22"/>
              </w:rPr>
            </w:pPr>
            <w:r w:rsidRPr="008D6E7A">
              <w:rPr>
                <w:szCs w:val="22"/>
              </w:rPr>
              <w:t>P2.3</w:t>
            </w:r>
            <w:r w:rsidR="008408C0" w:rsidRPr="008D6E7A">
              <w:rPr>
                <w:szCs w:val="22"/>
              </w:rPr>
              <w:t>.7</w:t>
            </w:r>
          </w:p>
        </w:tc>
      </w:tr>
      <w:tr w:rsidR="00EF28F7" w:rsidRPr="00B816B7" w14:paraId="65829101" w14:textId="77777777" w:rsidTr="00B816B7">
        <w:trPr>
          <w:cantSplit/>
        </w:trPr>
        <w:tc>
          <w:tcPr>
            <w:tcW w:w="572" w:type="pct"/>
          </w:tcPr>
          <w:p w14:paraId="35692928" w14:textId="77777777" w:rsidR="00EF28F7" w:rsidRPr="008D6E7A" w:rsidRDefault="00EF28F7" w:rsidP="001F1527">
            <w:pPr>
              <w:pStyle w:val="TableText"/>
              <w:rPr>
                <w:rFonts w:eastAsia="Arial"/>
                <w:szCs w:val="22"/>
              </w:rPr>
            </w:pPr>
            <w:r w:rsidRPr="008D6E7A">
              <w:rPr>
                <w:rFonts w:eastAsia="Arial"/>
                <w:szCs w:val="22"/>
              </w:rPr>
              <w:lastRenderedPageBreak/>
              <w:t>2.6.1.6</w:t>
            </w:r>
          </w:p>
        </w:tc>
        <w:tc>
          <w:tcPr>
            <w:tcW w:w="3289" w:type="pct"/>
            <w:shd w:val="clear" w:color="auto" w:fill="FFFFFF"/>
          </w:tcPr>
          <w:p w14:paraId="1E5CC05F" w14:textId="5A92F0A8" w:rsidR="005C5AA2" w:rsidRPr="008D6E7A" w:rsidRDefault="005C5AA2" w:rsidP="001F1527">
            <w:pPr>
              <w:pStyle w:val="TableText"/>
              <w:rPr>
                <w:rFonts w:eastAsia="Arial"/>
                <w:i/>
                <w:szCs w:val="22"/>
              </w:rPr>
            </w:pPr>
            <w:r w:rsidRPr="008D6E7A">
              <w:rPr>
                <w:rFonts w:eastAsia="Arial"/>
                <w:i/>
                <w:szCs w:val="22"/>
              </w:rPr>
              <w:t>The VSA Wizard main page shall provide the user with the ability to</w:t>
            </w:r>
            <w:r w:rsidR="002C5957" w:rsidRPr="008D6E7A">
              <w:rPr>
                <w:rFonts w:eastAsia="Arial"/>
                <w:i/>
                <w:szCs w:val="22"/>
              </w:rPr>
              <w:t>:</w:t>
            </w:r>
          </w:p>
          <w:p w14:paraId="674CB202" w14:textId="77777777" w:rsidR="005C5AA2" w:rsidRPr="008D6E7A" w:rsidRDefault="005C5AA2" w:rsidP="001F1527">
            <w:pPr>
              <w:pStyle w:val="TableListBullet"/>
              <w:rPr>
                <w:rFonts w:eastAsia="Arial"/>
                <w:i/>
                <w:sz w:val="22"/>
                <w:szCs w:val="22"/>
              </w:rPr>
            </w:pPr>
            <w:r w:rsidRPr="008D6E7A">
              <w:rPr>
                <w:rFonts w:eastAsia="Arial"/>
                <w:i/>
                <w:sz w:val="22"/>
                <w:szCs w:val="22"/>
              </w:rPr>
              <w:t>create a new Service Descriptor</w:t>
            </w:r>
          </w:p>
          <w:p w14:paraId="0455EB18" w14:textId="77777777" w:rsidR="005C5AA2" w:rsidRPr="008D6E7A" w:rsidRDefault="005C5AA2" w:rsidP="001F1527">
            <w:pPr>
              <w:pStyle w:val="TableListBullet"/>
              <w:rPr>
                <w:rFonts w:eastAsia="Arial"/>
                <w:i/>
                <w:sz w:val="22"/>
                <w:szCs w:val="22"/>
              </w:rPr>
            </w:pPr>
            <w:r w:rsidRPr="008D6E7A">
              <w:rPr>
                <w:rFonts w:eastAsia="Arial"/>
                <w:i/>
                <w:sz w:val="22"/>
                <w:szCs w:val="22"/>
              </w:rPr>
              <w:t>browse through service descriptors to allow selection</w:t>
            </w:r>
          </w:p>
          <w:p w14:paraId="6F28AE90" w14:textId="77777777" w:rsidR="005C5AA2" w:rsidRPr="008D6E7A" w:rsidRDefault="005C5AA2" w:rsidP="001F1527">
            <w:pPr>
              <w:pStyle w:val="TableListBullet"/>
              <w:rPr>
                <w:rFonts w:eastAsia="Arial"/>
                <w:i/>
                <w:sz w:val="22"/>
                <w:szCs w:val="22"/>
              </w:rPr>
            </w:pPr>
            <w:r w:rsidRPr="008D6E7A">
              <w:rPr>
                <w:rFonts w:eastAsia="Arial"/>
                <w:i/>
                <w:sz w:val="22"/>
                <w:szCs w:val="22"/>
              </w:rPr>
              <w:t>enter the name of the service descriptor manually</w:t>
            </w:r>
          </w:p>
          <w:p w14:paraId="06BDC905" w14:textId="77777777" w:rsidR="005C5AA2" w:rsidRPr="008D6E7A" w:rsidRDefault="005C5AA2" w:rsidP="001F1527">
            <w:pPr>
              <w:pStyle w:val="TableListBullet"/>
              <w:rPr>
                <w:rFonts w:eastAsia="Arial"/>
                <w:i/>
                <w:sz w:val="22"/>
                <w:szCs w:val="22"/>
              </w:rPr>
            </w:pPr>
            <w:r w:rsidRPr="008D6E7A">
              <w:rPr>
                <w:rFonts w:eastAsia="Arial"/>
                <w:i/>
                <w:sz w:val="22"/>
                <w:szCs w:val="22"/>
              </w:rPr>
              <w:t>select the correct service descriptor and click on it for editing</w:t>
            </w:r>
          </w:p>
          <w:p w14:paraId="4E5A9C92" w14:textId="6FAA9452" w:rsidR="00023AB7" w:rsidRPr="008D6E7A" w:rsidRDefault="005C5AA2" w:rsidP="001F1527">
            <w:pPr>
              <w:pStyle w:val="TableText"/>
              <w:spacing w:before="120"/>
              <w:rPr>
                <w:szCs w:val="22"/>
              </w:rPr>
            </w:pPr>
            <w:r w:rsidRPr="008D6E7A">
              <w:rPr>
                <w:szCs w:val="22"/>
              </w:rPr>
              <w:t xml:space="preserve">(Original) </w:t>
            </w:r>
            <w:r w:rsidR="00023AB7" w:rsidRPr="008D6E7A">
              <w:rPr>
                <w:szCs w:val="22"/>
              </w:rPr>
              <w:t xml:space="preserve">The VSA Wizard main page </w:t>
            </w:r>
            <w:r w:rsidR="00023AB7" w:rsidRPr="008D6E7A">
              <w:rPr>
                <w:i/>
                <w:szCs w:val="22"/>
              </w:rPr>
              <w:t>shall</w:t>
            </w:r>
            <w:r w:rsidR="00023AB7" w:rsidRPr="008D6E7A">
              <w:rPr>
                <w:szCs w:val="22"/>
              </w:rPr>
              <w:t xml:space="preserve"> provide the user with the ability to create a new Service Descriptor file.</w:t>
            </w:r>
          </w:p>
          <w:p w14:paraId="7C933691" w14:textId="77777777" w:rsidR="00023AB7" w:rsidRPr="008D6E7A" w:rsidRDefault="00023AB7"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36A14FE3" w14:textId="3DBD4101" w:rsidR="00EF28F7" w:rsidRPr="008D6E7A" w:rsidRDefault="00EF28F7" w:rsidP="001F1527">
            <w:pPr>
              <w:pStyle w:val="TableText"/>
              <w:rPr>
                <w:szCs w:val="22"/>
              </w:rPr>
            </w:pPr>
            <w:r w:rsidRPr="008D6E7A">
              <w:rPr>
                <w:szCs w:val="22"/>
              </w:rPr>
              <w:t>P2.</w:t>
            </w:r>
            <w:r w:rsidR="007A646E" w:rsidRPr="008D6E7A">
              <w:rPr>
                <w:szCs w:val="22"/>
              </w:rPr>
              <w:t>2</w:t>
            </w:r>
            <w:r w:rsidR="005C5AA2" w:rsidRPr="008D6E7A">
              <w:rPr>
                <w:szCs w:val="22"/>
              </w:rPr>
              <w:t>.</w:t>
            </w:r>
            <w:r w:rsidR="00053C09" w:rsidRPr="008D6E7A">
              <w:rPr>
                <w:szCs w:val="22"/>
              </w:rPr>
              <w:t>3</w:t>
            </w:r>
          </w:p>
        </w:tc>
      </w:tr>
      <w:tr w:rsidR="00EF28F7" w:rsidRPr="00B816B7" w14:paraId="295CB697" w14:textId="77777777" w:rsidTr="00B816B7">
        <w:trPr>
          <w:cantSplit/>
        </w:trPr>
        <w:tc>
          <w:tcPr>
            <w:tcW w:w="572" w:type="pct"/>
          </w:tcPr>
          <w:p w14:paraId="5D01AF86" w14:textId="77777777" w:rsidR="00EF28F7" w:rsidRPr="008D6E7A" w:rsidRDefault="00EF28F7" w:rsidP="001F1527">
            <w:pPr>
              <w:pStyle w:val="TableText"/>
              <w:rPr>
                <w:rFonts w:eastAsia="Arial"/>
                <w:szCs w:val="22"/>
              </w:rPr>
            </w:pPr>
            <w:r w:rsidRPr="008D6E7A">
              <w:rPr>
                <w:rFonts w:eastAsia="Arial"/>
                <w:szCs w:val="22"/>
              </w:rPr>
              <w:t>2.6.1.7</w:t>
            </w:r>
          </w:p>
        </w:tc>
        <w:tc>
          <w:tcPr>
            <w:tcW w:w="3289" w:type="pct"/>
            <w:shd w:val="clear" w:color="auto" w:fill="FFFFFF"/>
          </w:tcPr>
          <w:p w14:paraId="24B7918E" w14:textId="77777777" w:rsidR="00E51F1A" w:rsidRPr="008D6E7A" w:rsidRDefault="00E51F1A" w:rsidP="001F1527">
            <w:pPr>
              <w:pStyle w:val="TableText"/>
              <w:rPr>
                <w:rFonts w:eastAsia="Arial"/>
                <w:szCs w:val="22"/>
              </w:rPr>
            </w:pPr>
            <w:r w:rsidRPr="008D6E7A">
              <w:rPr>
                <w:rFonts w:eastAsia="Arial"/>
                <w:szCs w:val="22"/>
              </w:rPr>
              <w:t>The VSA Wizard point and click interface shall allow navigation through the file system to allow selection of the correct file path.</w:t>
            </w:r>
          </w:p>
          <w:p w14:paraId="3157C150" w14:textId="77777777" w:rsidR="00EF28F7" w:rsidRPr="008D6E7A" w:rsidRDefault="00EF28F7"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Addressed by 2.6.1.6</w:t>
            </w:r>
          </w:p>
        </w:tc>
        <w:tc>
          <w:tcPr>
            <w:tcW w:w="1139" w:type="pct"/>
            <w:tcMar>
              <w:top w:w="100" w:type="dxa"/>
              <w:left w:w="100" w:type="dxa"/>
              <w:bottom w:w="100" w:type="dxa"/>
              <w:right w:w="100" w:type="dxa"/>
            </w:tcMar>
          </w:tcPr>
          <w:p w14:paraId="0E9FF3E8" w14:textId="5B5B2DAD" w:rsidR="00EF28F7" w:rsidRPr="008D6E7A" w:rsidRDefault="005C5AA2" w:rsidP="001F1527">
            <w:pPr>
              <w:pStyle w:val="TableText"/>
              <w:rPr>
                <w:szCs w:val="22"/>
              </w:rPr>
            </w:pPr>
            <w:r w:rsidRPr="008D6E7A">
              <w:rPr>
                <w:szCs w:val="22"/>
              </w:rPr>
              <w:t>Removed</w:t>
            </w:r>
          </w:p>
        </w:tc>
      </w:tr>
      <w:tr w:rsidR="00E51F1A" w:rsidRPr="00B816B7" w14:paraId="5AA369AC" w14:textId="77777777" w:rsidTr="00B816B7">
        <w:trPr>
          <w:cantSplit/>
        </w:trPr>
        <w:tc>
          <w:tcPr>
            <w:tcW w:w="572" w:type="pct"/>
          </w:tcPr>
          <w:p w14:paraId="64D5983E" w14:textId="77777777" w:rsidR="00E51F1A" w:rsidRPr="008D6E7A" w:rsidRDefault="00E51F1A" w:rsidP="001F1527">
            <w:pPr>
              <w:pStyle w:val="TableText"/>
              <w:rPr>
                <w:rFonts w:eastAsia="Arial"/>
                <w:szCs w:val="22"/>
              </w:rPr>
            </w:pPr>
            <w:r w:rsidRPr="008D6E7A">
              <w:rPr>
                <w:rFonts w:eastAsia="Arial"/>
                <w:szCs w:val="22"/>
              </w:rPr>
              <w:t>2.6.1.8</w:t>
            </w:r>
          </w:p>
        </w:tc>
        <w:tc>
          <w:tcPr>
            <w:tcW w:w="3289" w:type="pct"/>
            <w:shd w:val="clear" w:color="auto" w:fill="FFFFFF"/>
          </w:tcPr>
          <w:p w14:paraId="713E771C" w14:textId="77777777" w:rsidR="00E51F1A" w:rsidRPr="008D6E7A" w:rsidRDefault="00E51F1A" w:rsidP="001F1527">
            <w:pPr>
              <w:pStyle w:val="TableText"/>
              <w:rPr>
                <w:rFonts w:eastAsia="Arial"/>
                <w:szCs w:val="22"/>
              </w:rPr>
            </w:pPr>
            <w:r w:rsidRPr="008D6E7A">
              <w:rPr>
                <w:rFonts w:eastAsia="Arial"/>
                <w:szCs w:val="22"/>
              </w:rPr>
              <w:t>The VSA Wizard point and click interface shall allow manual entry of the path to the file.</w:t>
            </w:r>
          </w:p>
          <w:p w14:paraId="046C5F4B"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Addressed by 2.6.1.6</w:t>
            </w:r>
          </w:p>
        </w:tc>
        <w:tc>
          <w:tcPr>
            <w:tcW w:w="1139" w:type="pct"/>
            <w:tcMar>
              <w:top w:w="100" w:type="dxa"/>
              <w:left w:w="100" w:type="dxa"/>
              <w:bottom w:w="100" w:type="dxa"/>
              <w:right w:w="100" w:type="dxa"/>
            </w:tcMar>
          </w:tcPr>
          <w:p w14:paraId="4C9065EF" w14:textId="53F41E43" w:rsidR="00E51F1A" w:rsidRPr="008D6E7A" w:rsidRDefault="005C5AA2" w:rsidP="001F1527">
            <w:pPr>
              <w:pStyle w:val="TableText"/>
              <w:rPr>
                <w:szCs w:val="22"/>
              </w:rPr>
            </w:pPr>
            <w:r w:rsidRPr="008D6E7A">
              <w:rPr>
                <w:szCs w:val="22"/>
              </w:rPr>
              <w:t>Removed</w:t>
            </w:r>
          </w:p>
        </w:tc>
      </w:tr>
      <w:tr w:rsidR="00E51F1A" w:rsidRPr="00B816B7" w14:paraId="182788E5" w14:textId="77777777" w:rsidTr="00B816B7">
        <w:trPr>
          <w:cantSplit/>
        </w:trPr>
        <w:tc>
          <w:tcPr>
            <w:tcW w:w="572" w:type="pct"/>
          </w:tcPr>
          <w:p w14:paraId="4A19E23F" w14:textId="77777777" w:rsidR="00E51F1A" w:rsidRPr="008D6E7A" w:rsidRDefault="00E51F1A" w:rsidP="001F1527">
            <w:pPr>
              <w:pStyle w:val="TableText"/>
              <w:rPr>
                <w:rFonts w:eastAsia="Arial"/>
                <w:szCs w:val="22"/>
              </w:rPr>
            </w:pPr>
            <w:r w:rsidRPr="008D6E7A">
              <w:rPr>
                <w:rFonts w:eastAsia="Arial"/>
                <w:szCs w:val="22"/>
              </w:rPr>
              <w:t>2.6.1.9</w:t>
            </w:r>
          </w:p>
        </w:tc>
        <w:tc>
          <w:tcPr>
            <w:tcW w:w="3289" w:type="pct"/>
            <w:shd w:val="clear" w:color="auto" w:fill="FFFFFF"/>
          </w:tcPr>
          <w:p w14:paraId="5E0960E7" w14:textId="36292006" w:rsidR="00E51F1A" w:rsidRPr="008D6E7A" w:rsidRDefault="00E51F1A" w:rsidP="001F1527">
            <w:pPr>
              <w:pStyle w:val="TableText"/>
              <w:rPr>
                <w:rFonts w:eastAsia="Arial"/>
                <w:szCs w:val="22"/>
              </w:rPr>
            </w:pPr>
            <w:r w:rsidRPr="008D6E7A">
              <w:rPr>
                <w:rFonts w:eastAsia="Arial"/>
                <w:szCs w:val="22"/>
              </w:rPr>
              <w:t xml:space="preserve">The VSA Wizard point and click interface shall allow the user to select the correct </w:t>
            </w:r>
            <w:r w:rsidR="002E3FB2" w:rsidRPr="008D6E7A">
              <w:rPr>
                <w:rFonts w:eastAsia="Arial"/>
                <w:szCs w:val="22"/>
              </w:rPr>
              <w:t>Extended Markup Language (</w:t>
            </w:r>
            <w:r w:rsidRPr="008D6E7A">
              <w:rPr>
                <w:rFonts w:eastAsia="Arial"/>
                <w:szCs w:val="22"/>
              </w:rPr>
              <w:t>XML</w:t>
            </w:r>
            <w:r w:rsidR="002E3FB2" w:rsidRPr="008D6E7A">
              <w:rPr>
                <w:rFonts w:eastAsia="Arial"/>
                <w:szCs w:val="22"/>
              </w:rPr>
              <w:t>)</w:t>
            </w:r>
            <w:r w:rsidRPr="008D6E7A">
              <w:rPr>
                <w:rFonts w:eastAsia="Arial"/>
                <w:szCs w:val="22"/>
              </w:rPr>
              <w:t xml:space="preserve"> file and click on the file to start editing. </w:t>
            </w:r>
          </w:p>
          <w:p w14:paraId="28D76BD7"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Addressed by 2.6.1.6</w:t>
            </w:r>
          </w:p>
        </w:tc>
        <w:tc>
          <w:tcPr>
            <w:tcW w:w="1139" w:type="pct"/>
            <w:tcMar>
              <w:top w:w="100" w:type="dxa"/>
              <w:left w:w="100" w:type="dxa"/>
              <w:bottom w:w="100" w:type="dxa"/>
              <w:right w:w="100" w:type="dxa"/>
            </w:tcMar>
          </w:tcPr>
          <w:p w14:paraId="6B50DC7D" w14:textId="5739D711" w:rsidR="00E51F1A" w:rsidRPr="008D6E7A" w:rsidRDefault="005C5AA2" w:rsidP="001F1527">
            <w:pPr>
              <w:pStyle w:val="TableText"/>
              <w:rPr>
                <w:szCs w:val="22"/>
              </w:rPr>
            </w:pPr>
            <w:r w:rsidRPr="008D6E7A">
              <w:rPr>
                <w:szCs w:val="22"/>
              </w:rPr>
              <w:t>Removed</w:t>
            </w:r>
          </w:p>
        </w:tc>
      </w:tr>
      <w:tr w:rsidR="00E51F1A" w:rsidRPr="00B816B7" w14:paraId="29DCEA62" w14:textId="77777777" w:rsidTr="00B816B7">
        <w:trPr>
          <w:cantSplit/>
        </w:trPr>
        <w:tc>
          <w:tcPr>
            <w:tcW w:w="572" w:type="pct"/>
          </w:tcPr>
          <w:p w14:paraId="3FBB78CE" w14:textId="77777777" w:rsidR="00E51F1A" w:rsidRPr="008D6E7A" w:rsidRDefault="00E51F1A" w:rsidP="001F1527">
            <w:pPr>
              <w:pStyle w:val="TableText"/>
              <w:rPr>
                <w:rFonts w:eastAsia="Arial"/>
                <w:szCs w:val="22"/>
              </w:rPr>
            </w:pPr>
            <w:r w:rsidRPr="008D6E7A">
              <w:rPr>
                <w:rFonts w:eastAsia="Arial"/>
                <w:szCs w:val="22"/>
              </w:rPr>
              <w:t>2.6.1.10</w:t>
            </w:r>
          </w:p>
        </w:tc>
        <w:tc>
          <w:tcPr>
            <w:tcW w:w="3289" w:type="pct"/>
            <w:shd w:val="clear" w:color="auto" w:fill="FFFFFF"/>
          </w:tcPr>
          <w:p w14:paraId="161658D8" w14:textId="77777777" w:rsidR="00E51F1A" w:rsidRPr="008D6E7A" w:rsidRDefault="00E51F1A" w:rsidP="001F1527">
            <w:pPr>
              <w:pStyle w:val="TableText"/>
              <w:rPr>
                <w:rFonts w:eastAsia="Arial"/>
                <w:szCs w:val="22"/>
              </w:rPr>
            </w:pPr>
            <w:r w:rsidRPr="008D6E7A">
              <w:rPr>
                <w:rFonts w:eastAsia="Arial"/>
                <w:szCs w:val="22"/>
              </w:rPr>
              <w:t>The system shall display a “Text Description Box” detailing Simple Object Access Protocol (SOAP) Service Information fields from the Service Descriptor. Includes:</w:t>
            </w:r>
          </w:p>
          <w:p w14:paraId="725B206C" w14:textId="77777777" w:rsidR="00E51F1A" w:rsidRPr="008D6E7A" w:rsidRDefault="00E51F1A" w:rsidP="001F1527">
            <w:pPr>
              <w:pStyle w:val="TableListBullet"/>
              <w:rPr>
                <w:rFonts w:eastAsia="Arial"/>
                <w:sz w:val="22"/>
                <w:szCs w:val="22"/>
              </w:rPr>
            </w:pPr>
            <w:r w:rsidRPr="008D6E7A">
              <w:rPr>
                <w:rFonts w:eastAsia="Arial"/>
                <w:sz w:val="22"/>
                <w:szCs w:val="22"/>
              </w:rPr>
              <w:t>Service Name</w:t>
            </w:r>
          </w:p>
          <w:p w14:paraId="2CF7B3CA" w14:textId="77777777" w:rsidR="00E51F1A" w:rsidRPr="008D6E7A" w:rsidRDefault="00E51F1A" w:rsidP="001F1527">
            <w:pPr>
              <w:pStyle w:val="TableListBullet"/>
              <w:rPr>
                <w:rFonts w:eastAsia="Arial"/>
                <w:sz w:val="22"/>
                <w:szCs w:val="22"/>
              </w:rPr>
            </w:pPr>
            <w:r w:rsidRPr="008D6E7A">
              <w:rPr>
                <w:rFonts w:eastAsia="Arial"/>
                <w:sz w:val="22"/>
                <w:szCs w:val="22"/>
              </w:rPr>
              <w:t>Version</w:t>
            </w:r>
          </w:p>
          <w:p w14:paraId="35B91D3B" w14:textId="77777777" w:rsidR="00E51F1A" w:rsidRPr="008D6E7A" w:rsidRDefault="00E51F1A" w:rsidP="001F1527">
            <w:pPr>
              <w:pStyle w:val="TableListBullet"/>
              <w:rPr>
                <w:rFonts w:eastAsia="Arial"/>
                <w:sz w:val="22"/>
                <w:szCs w:val="22"/>
              </w:rPr>
            </w:pPr>
            <w:r w:rsidRPr="008D6E7A">
              <w:rPr>
                <w:rFonts w:eastAsia="Arial"/>
                <w:sz w:val="22"/>
                <w:szCs w:val="22"/>
              </w:rPr>
              <w:t>Runtime Namespace</w:t>
            </w:r>
          </w:p>
          <w:p w14:paraId="19A339E7" w14:textId="77777777" w:rsidR="00E51F1A" w:rsidRPr="008D6E7A" w:rsidRDefault="00E51F1A" w:rsidP="001F1527">
            <w:pPr>
              <w:pStyle w:val="TableListBullet"/>
              <w:rPr>
                <w:rFonts w:eastAsia="Arial"/>
                <w:sz w:val="22"/>
                <w:szCs w:val="22"/>
              </w:rPr>
            </w:pPr>
            <w:r w:rsidRPr="008D6E7A">
              <w:rPr>
                <w:rFonts w:eastAsia="Arial"/>
                <w:sz w:val="22"/>
                <w:szCs w:val="22"/>
              </w:rPr>
              <w:t>Service Namespace</w:t>
            </w:r>
          </w:p>
        </w:tc>
        <w:tc>
          <w:tcPr>
            <w:tcW w:w="1139" w:type="pct"/>
            <w:tcMar>
              <w:top w:w="100" w:type="dxa"/>
              <w:left w:w="100" w:type="dxa"/>
              <w:bottom w:w="100" w:type="dxa"/>
              <w:right w:w="100" w:type="dxa"/>
            </w:tcMar>
          </w:tcPr>
          <w:p w14:paraId="25F101C0" w14:textId="0CD89EAA" w:rsidR="00E51F1A" w:rsidRPr="008D6E7A" w:rsidRDefault="00EA49A8" w:rsidP="001F1527">
            <w:pPr>
              <w:pStyle w:val="TableText"/>
              <w:rPr>
                <w:szCs w:val="22"/>
              </w:rPr>
            </w:pPr>
            <w:r w:rsidRPr="008D6E7A">
              <w:rPr>
                <w:szCs w:val="22"/>
              </w:rPr>
              <w:t>Backlog</w:t>
            </w:r>
          </w:p>
        </w:tc>
      </w:tr>
      <w:tr w:rsidR="00E51F1A" w:rsidRPr="00B816B7" w14:paraId="10746CFD" w14:textId="77777777" w:rsidTr="00B816B7">
        <w:trPr>
          <w:cantSplit/>
        </w:trPr>
        <w:tc>
          <w:tcPr>
            <w:tcW w:w="572" w:type="pct"/>
          </w:tcPr>
          <w:p w14:paraId="1B187DF5" w14:textId="77777777" w:rsidR="00E51F1A" w:rsidRPr="008D6E7A" w:rsidRDefault="00E51F1A" w:rsidP="001F1527">
            <w:pPr>
              <w:pStyle w:val="TableText"/>
              <w:rPr>
                <w:rFonts w:eastAsia="Arial"/>
                <w:szCs w:val="22"/>
              </w:rPr>
            </w:pPr>
            <w:r w:rsidRPr="008D6E7A">
              <w:rPr>
                <w:rFonts w:eastAsia="Arial"/>
                <w:szCs w:val="22"/>
              </w:rPr>
              <w:lastRenderedPageBreak/>
              <w:t>2.6.1.11</w:t>
            </w:r>
          </w:p>
        </w:tc>
        <w:tc>
          <w:tcPr>
            <w:tcW w:w="3289" w:type="pct"/>
            <w:shd w:val="clear" w:color="auto" w:fill="FFFFFF"/>
          </w:tcPr>
          <w:p w14:paraId="15A4D701" w14:textId="77777777" w:rsidR="00E51F1A" w:rsidRPr="008D6E7A" w:rsidRDefault="00E51F1A" w:rsidP="001F1527">
            <w:pPr>
              <w:pStyle w:val="TableText"/>
              <w:keepNext/>
              <w:keepLines/>
              <w:rPr>
                <w:rFonts w:eastAsia="Arial"/>
                <w:szCs w:val="22"/>
              </w:rPr>
            </w:pPr>
            <w:r w:rsidRPr="008D6E7A">
              <w:rPr>
                <w:rFonts w:eastAsia="Arial"/>
                <w:szCs w:val="22"/>
              </w:rPr>
              <w:t>The system shall display a “Text Description Box” detailing Representational State Transfer (REST) Service Information from the Service Descriptor. Includes:</w:t>
            </w:r>
          </w:p>
          <w:p w14:paraId="6FD90146" w14:textId="77777777" w:rsidR="00E51F1A" w:rsidRPr="008D6E7A" w:rsidRDefault="00E51F1A" w:rsidP="001F1527">
            <w:pPr>
              <w:pStyle w:val="TableListBullet"/>
              <w:rPr>
                <w:rFonts w:eastAsia="Arial"/>
                <w:sz w:val="22"/>
                <w:szCs w:val="22"/>
              </w:rPr>
            </w:pPr>
            <w:r w:rsidRPr="008D6E7A">
              <w:rPr>
                <w:rFonts w:eastAsia="Arial"/>
                <w:sz w:val="22"/>
                <w:szCs w:val="22"/>
              </w:rPr>
              <w:t>Service Name</w:t>
            </w:r>
          </w:p>
          <w:p w14:paraId="7312D84E" w14:textId="77777777" w:rsidR="00E51F1A" w:rsidRPr="008D6E7A" w:rsidRDefault="00E51F1A" w:rsidP="001F1527">
            <w:pPr>
              <w:pStyle w:val="TableListBullet"/>
              <w:rPr>
                <w:rFonts w:eastAsia="Arial"/>
                <w:sz w:val="22"/>
                <w:szCs w:val="22"/>
              </w:rPr>
            </w:pPr>
            <w:r w:rsidRPr="008D6E7A">
              <w:rPr>
                <w:rFonts w:eastAsia="Arial"/>
                <w:sz w:val="22"/>
                <w:szCs w:val="22"/>
              </w:rPr>
              <w:t>Version</w:t>
            </w:r>
          </w:p>
          <w:p w14:paraId="35012E89" w14:textId="77777777" w:rsidR="00E51F1A" w:rsidRPr="008D6E7A" w:rsidRDefault="00E51F1A" w:rsidP="001F1527">
            <w:pPr>
              <w:pStyle w:val="TableListBullet"/>
              <w:rPr>
                <w:rFonts w:eastAsia="Arial"/>
                <w:sz w:val="22"/>
                <w:szCs w:val="22"/>
              </w:rPr>
            </w:pPr>
            <w:r w:rsidRPr="008D6E7A">
              <w:rPr>
                <w:rFonts w:eastAsia="Arial"/>
                <w:sz w:val="22"/>
                <w:szCs w:val="22"/>
              </w:rPr>
              <w:t>Runtime Namespace</w:t>
            </w:r>
          </w:p>
          <w:p w14:paraId="0962FD8A" w14:textId="77777777" w:rsidR="00E51F1A" w:rsidRPr="008D6E7A" w:rsidRDefault="00E51F1A" w:rsidP="001F1527">
            <w:pPr>
              <w:pStyle w:val="TableListBullet"/>
              <w:rPr>
                <w:rFonts w:eastAsia="Arial"/>
                <w:sz w:val="22"/>
                <w:szCs w:val="22"/>
              </w:rPr>
            </w:pPr>
            <w:r w:rsidRPr="008D6E7A">
              <w:rPr>
                <w:rFonts w:eastAsia="Arial"/>
                <w:sz w:val="22"/>
                <w:szCs w:val="22"/>
              </w:rPr>
              <w:t>URL Path</w:t>
            </w:r>
          </w:p>
          <w:p w14:paraId="35A53A5A" w14:textId="77777777" w:rsidR="00E51F1A" w:rsidRPr="008D6E7A" w:rsidRDefault="00E51F1A" w:rsidP="001F1527">
            <w:pPr>
              <w:pStyle w:val="TableListBullet"/>
              <w:rPr>
                <w:rFonts w:eastAsia="Arial"/>
                <w:sz w:val="22"/>
                <w:szCs w:val="22"/>
              </w:rPr>
            </w:pPr>
            <w:r w:rsidRPr="008D6E7A">
              <w:rPr>
                <w:rFonts w:eastAsia="Arial"/>
                <w:sz w:val="22"/>
                <w:szCs w:val="22"/>
              </w:rPr>
              <w:t>Life Cycle</w:t>
            </w:r>
          </w:p>
          <w:p w14:paraId="1EBC5069" w14:textId="77777777" w:rsidR="00E51F1A" w:rsidRPr="008D6E7A" w:rsidRDefault="00E51F1A" w:rsidP="001F1527">
            <w:pPr>
              <w:pStyle w:val="TableListBullet"/>
              <w:rPr>
                <w:rFonts w:eastAsia="Arial"/>
                <w:sz w:val="22"/>
                <w:szCs w:val="22"/>
              </w:rPr>
            </w:pPr>
            <w:r w:rsidRPr="008D6E7A">
              <w:rPr>
                <w:rFonts w:eastAsia="Arial"/>
                <w:sz w:val="22"/>
                <w:szCs w:val="22"/>
              </w:rPr>
              <w:t>Produces</w:t>
            </w:r>
          </w:p>
          <w:p w14:paraId="39658B16" w14:textId="77777777" w:rsidR="00E51F1A" w:rsidRPr="008D6E7A" w:rsidRDefault="00E51F1A" w:rsidP="001F1527">
            <w:pPr>
              <w:pStyle w:val="TableListBullet"/>
              <w:rPr>
                <w:rFonts w:eastAsia="Arial"/>
                <w:sz w:val="22"/>
                <w:szCs w:val="22"/>
              </w:rPr>
            </w:pPr>
            <w:r w:rsidRPr="008D6E7A">
              <w:rPr>
                <w:rFonts w:eastAsia="Arial"/>
                <w:sz w:val="22"/>
                <w:szCs w:val="22"/>
              </w:rPr>
              <w:t>Consumes</w:t>
            </w:r>
          </w:p>
        </w:tc>
        <w:tc>
          <w:tcPr>
            <w:tcW w:w="1139" w:type="pct"/>
            <w:tcMar>
              <w:top w:w="100" w:type="dxa"/>
              <w:left w:w="100" w:type="dxa"/>
              <w:bottom w:w="100" w:type="dxa"/>
              <w:right w:w="100" w:type="dxa"/>
            </w:tcMar>
          </w:tcPr>
          <w:p w14:paraId="079594A7" w14:textId="1A1BB625" w:rsidR="00E51F1A" w:rsidRPr="008D6E7A" w:rsidRDefault="00E0471F" w:rsidP="001F1527">
            <w:pPr>
              <w:pStyle w:val="TableText"/>
              <w:rPr>
                <w:szCs w:val="22"/>
              </w:rPr>
            </w:pPr>
            <w:ins w:id="83" w:author="MWatkins" w:date="2016-11-09T10:18:00Z">
              <w:r>
                <w:rPr>
                  <w:szCs w:val="22"/>
                </w:rPr>
                <w:t>Task B</w:t>
              </w:r>
            </w:ins>
            <w:del w:id="84" w:author="MWatkins" w:date="2016-11-09T10:18:00Z">
              <w:r w:rsidR="00EA49A8" w:rsidRPr="008D6E7A" w:rsidDel="00E0471F">
                <w:rPr>
                  <w:szCs w:val="22"/>
                </w:rPr>
                <w:delText>Backlog</w:delText>
              </w:r>
            </w:del>
          </w:p>
        </w:tc>
      </w:tr>
      <w:tr w:rsidR="00E51F1A" w:rsidRPr="00B816B7" w14:paraId="4F6F867B" w14:textId="77777777" w:rsidTr="00B816B7">
        <w:trPr>
          <w:cantSplit/>
        </w:trPr>
        <w:tc>
          <w:tcPr>
            <w:tcW w:w="572" w:type="pct"/>
          </w:tcPr>
          <w:p w14:paraId="5D85E0BA" w14:textId="77777777" w:rsidR="00E51F1A" w:rsidRPr="008D6E7A" w:rsidRDefault="00E51F1A" w:rsidP="001F1527">
            <w:pPr>
              <w:pStyle w:val="TableText"/>
              <w:rPr>
                <w:rFonts w:eastAsia="Arial"/>
                <w:szCs w:val="22"/>
              </w:rPr>
            </w:pPr>
            <w:r w:rsidRPr="008D6E7A">
              <w:rPr>
                <w:rFonts w:eastAsia="Arial"/>
                <w:szCs w:val="22"/>
              </w:rPr>
              <w:t>2.6.1.12</w:t>
            </w:r>
          </w:p>
        </w:tc>
        <w:tc>
          <w:tcPr>
            <w:tcW w:w="3289" w:type="pct"/>
            <w:shd w:val="clear" w:color="auto" w:fill="FFFFFF"/>
          </w:tcPr>
          <w:p w14:paraId="740B2FF6" w14:textId="77777777" w:rsidR="00E51F1A" w:rsidRPr="008D6E7A" w:rsidRDefault="00E51F1A" w:rsidP="001F1527">
            <w:pPr>
              <w:pStyle w:val="TableText"/>
              <w:rPr>
                <w:rFonts w:eastAsia="Arial"/>
                <w:szCs w:val="22"/>
              </w:rPr>
            </w:pPr>
            <w:r w:rsidRPr="008D6E7A">
              <w:rPr>
                <w:rFonts w:eastAsia="Arial"/>
                <w:szCs w:val="22"/>
              </w:rPr>
              <w:t>The system shall provide a Service Descriptor form to define the service.</w:t>
            </w:r>
          </w:p>
        </w:tc>
        <w:tc>
          <w:tcPr>
            <w:tcW w:w="1139" w:type="pct"/>
            <w:tcMar>
              <w:top w:w="100" w:type="dxa"/>
              <w:left w:w="100" w:type="dxa"/>
              <w:bottom w:w="100" w:type="dxa"/>
              <w:right w:w="100" w:type="dxa"/>
            </w:tcMar>
          </w:tcPr>
          <w:p w14:paraId="6C3BDBE3" w14:textId="000992FD" w:rsidR="00E51F1A" w:rsidRPr="008D6E7A" w:rsidRDefault="00E51F1A" w:rsidP="001F1527">
            <w:pPr>
              <w:pStyle w:val="TableText"/>
              <w:rPr>
                <w:szCs w:val="22"/>
              </w:rPr>
            </w:pPr>
            <w:r w:rsidRPr="008D6E7A">
              <w:rPr>
                <w:szCs w:val="22"/>
              </w:rPr>
              <w:t>P2.</w:t>
            </w:r>
            <w:r w:rsidR="007A646E" w:rsidRPr="008D6E7A">
              <w:rPr>
                <w:szCs w:val="22"/>
              </w:rPr>
              <w:t>2</w:t>
            </w:r>
            <w:r w:rsidR="005C5AA2" w:rsidRPr="008D6E7A">
              <w:rPr>
                <w:szCs w:val="22"/>
              </w:rPr>
              <w:t>.</w:t>
            </w:r>
            <w:r w:rsidR="00053C09" w:rsidRPr="008D6E7A">
              <w:rPr>
                <w:szCs w:val="22"/>
              </w:rPr>
              <w:t>3</w:t>
            </w:r>
          </w:p>
        </w:tc>
      </w:tr>
      <w:tr w:rsidR="00E51F1A" w:rsidRPr="00B816B7" w14:paraId="61A61626" w14:textId="77777777" w:rsidTr="00B816B7">
        <w:trPr>
          <w:cantSplit/>
        </w:trPr>
        <w:tc>
          <w:tcPr>
            <w:tcW w:w="572" w:type="pct"/>
          </w:tcPr>
          <w:p w14:paraId="0486EFA2" w14:textId="77777777" w:rsidR="00E51F1A" w:rsidRPr="008D6E7A" w:rsidRDefault="00E51F1A" w:rsidP="001F1527">
            <w:pPr>
              <w:pStyle w:val="TableText"/>
              <w:rPr>
                <w:rFonts w:eastAsia="Arial"/>
                <w:szCs w:val="22"/>
              </w:rPr>
            </w:pPr>
            <w:r w:rsidRPr="008D6E7A">
              <w:rPr>
                <w:rFonts w:eastAsia="Arial"/>
                <w:szCs w:val="22"/>
              </w:rPr>
              <w:t>2.6.1.13</w:t>
            </w:r>
          </w:p>
        </w:tc>
        <w:tc>
          <w:tcPr>
            <w:tcW w:w="3289" w:type="pct"/>
            <w:shd w:val="clear" w:color="auto" w:fill="FFFFFF"/>
          </w:tcPr>
          <w:p w14:paraId="47A3D040" w14:textId="77777777" w:rsidR="00A71287" w:rsidRPr="008D6E7A" w:rsidRDefault="00A71287" w:rsidP="001F1527">
            <w:pPr>
              <w:pStyle w:val="TableText"/>
              <w:rPr>
                <w:rFonts w:eastAsia="Arial"/>
                <w:szCs w:val="22"/>
              </w:rPr>
            </w:pPr>
            <w:r w:rsidRPr="008D6E7A">
              <w:rPr>
                <w:rFonts w:eastAsia="Arial"/>
                <w:szCs w:val="22"/>
              </w:rPr>
              <w:t>The system shall provide the user with the ability to select a type of service (SOAP or REST).</w:t>
            </w:r>
          </w:p>
          <w:p w14:paraId="7278FC24"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This requirement was combined with 2.6.1.14</w:t>
            </w:r>
          </w:p>
        </w:tc>
        <w:tc>
          <w:tcPr>
            <w:tcW w:w="1139" w:type="pct"/>
            <w:tcMar>
              <w:top w:w="100" w:type="dxa"/>
              <w:left w:w="100" w:type="dxa"/>
              <w:bottom w:w="100" w:type="dxa"/>
              <w:right w:w="100" w:type="dxa"/>
            </w:tcMar>
          </w:tcPr>
          <w:p w14:paraId="266DE991" w14:textId="5219662F" w:rsidR="00E51F1A" w:rsidRPr="008D6E7A" w:rsidRDefault="005C5AA2" w:rsidP="001F1527">
            <w:pPr>
              <w:pStyle w:val="TableText"/>
              <w:rPr>
                <w:szCs w:val="22"/>
              </w:rPr>
            </w:pPr>
            <w:r w:rsidRPr="008D6E7A">
              <w:rPr>
                <w:szCs w:val="22"/>
              </w:rPr>
              <w:t>Removed</w:t>
            </w:r>
          </w:p>
        </w:tc>
      </w:tr>
      <w:tr w:rsidR="00E51F1A" w:rsidRPr="00B816B7" w14:paraId="671B9D3B" w14:textId="77777777" w:rsidTr="00B816B7">
        <w:trPr>
          <w:cantSplit/>
        </w:trPr>
        <w:tc>
          <w:tcPr>
            <w:tcW w:w="572" w:type="pct"/>
          </w:tcPr>
          <w:p w14:paraId="3BAC8BAB" w14:textId="77777777" w:rsidR="00E51F1A" w:rsidRPr="008D6E7A" w:rsidRDefault="00E51F1A" w:rsidP="001F1527">
            <w:pPr>
              <w:pStyle w:val="TableText"/>
              <w:rPr>
                <w:rFonts w:eastAsia="Arial"/>
                <w:szCs w:val="22"/>
              </w:rPr>
            </w:pPr>
            <w:r w:rsidRPr="008D6E7A">
              <w:rPr>
                <w:rFonts w:eastAsia="Arial"/>
                <w:szCs w:val="22"/>
              </w:rPr>
              <w:t>2.6.1.14</w:t>
            </w:r>
          </w:p>
        </w:tc>
        <w:tc>
          <w:tcPr>
            <w:tcW w:w="3289" w:type="pct"/>
            <w:shd w:val="clear" w:color="auto" w:fill="FFFFFF"/>
          </w:tcPr>
          <w:p w14:paraId="6576ED1F" w14:textId="77777777" w:rsidR="00E51F1A" w:rsidRPr="008D6E7A" w:rsidRDefault="00E51F1A" w:rsidP="001F1527">
            <w:pPr>
              <w:pStyle w:val="TableText"/>
              <w:rPr>
                <w:rFonts w:eastAsia="Arial"/>
                <w:szCs w:val="22"/>
              </w:rPr>
            </w:pPr>
            <w:r w:rsidRPr="008D6E7A">
              <w:rPr>
                <w:rFonts w:eastAsia="Arial"/>
                <w:szCs w:val="22"/>
              </w:rPr>
              <w:t>The system shall display service types to select from, at the time of selecting a Service Descriptor the system should show the correct service type associated with the service (when in Edit mode):</w:t>
            </w:r>
          </w:p>
          <w:p w14:paraId="1E739B7A" w14:textId="77777777" w:rsidR="00E51F1A" w:rsidRPr="008D6E7A" w:rsidRDefault="00E51F1A" w:rsidP="001F1527">
            <w:pPr>
              <w:pStyle w:val="TableListBullet"/>
              <w:rPr>
                <w:rFonts w:eastAsia="Arial"/>
                <w:sz w:val="22"/>
                <w:szCs w:val="22"/>
              </w:rPr>
            </w:pPr>
            <w:r w:rsidRPr="008D6E7A">
              <w:rPr>
                <w:rFonts w:eastAsia="Arial"/>
                <w:sz w:val="22"/>
                <w:szCs w:val="22"/>
              </w:rPr>
              <w:t>SOAP</w:t>
            </w:r>
          </w:p>
          <w:p w14:paraId="5420494C" w14:textId="77777777" w:rsidR="00E51F1A" w:rsidRPr="008D6E7A" w:rsidRDefault="00E51F1A" w:rsidP="001F1527">
            <w:pPr>
              <w:pStyle w:val="TableListBullet"/>
              <w:rPr>
                <w:rFonts w:eastAsia="Arial"/>
                <w:sz w:val="22"/>
                <w:szCs w:val="22"/>
              </w:rPr>
            </w:pPr>
            <w:r w:rsidRPr="008D6E7A">
              <w:rPr>
                <w:rFonts w:eastAsia="Arial"/>
                <w:sz w:val="22"/>
                <w:szCs w:val="22"/>
              </w:rPr>
              <w:t>REST</w:t>
            </w:r>
          </w:p>
        </w:tc>
        <w:tc>
          <w:tcPr>
            <w:tcW w:w="1139" w:type="pct"/>
            <w:tcMar>
              <w:top w:w="100" w:type="dxa"/>
              <w:left w:w="100" w:type="dxa"/>
              <w:bottom w:w="100" w:type="dxa"/>
              <w:right w:w="100" w:type="dxa"/>
            </w:tcMar>
          </w:tcPr>
          <w:p w14:paraId="75A8C85D" w14:textId="04CFC184" w:rsidR="00E51F1A" w:rsidRPr="008D6E7A" w:rsidRDefault="00417215" w:rsidP="001F1527">
            <w:pPr>
              <w:pStyle w:val="TableText"/>
              <w:rPr>
                <w:szCs w:val="22"/>
              </w:rPr>
            </w:pPr>
            <w:r w:rsidRPr="008D6E7A">
              <w:rPr>
                <w:szCs w:val="22"/>
              </w:rPr>
              <w:t>Task B</w:t>
            </w:r>
          </w:p>
        </w:tc>
      </w:tr>
      <w:tr w:rsidR="00E51F1A" w:rsidRPr="00B816B7" w14:paraId="70F57246" w14:textId="77777777" w:rsidTr="00B816B7">
        <w:trPr>
          <w:cantSplit/>
        </w:trPr>
        <w:tc>
          <w:tcPr>
            <w:tcW w:w="572" w:type="pct"/>
          </w:tcPr>
          <w:p w14:paraId="296BCD9B" w14:textId="77777777" w:rsidR="00E51F1A" w:rsidRPr="008D6E7A" w:rsidRDefault="00E51F1A" w:rsidP="001F1527">
            <w:pPr>
              <w:pStyle w:val="TableText"/>
              <w:rPr>
                <w:rFonts w:eastAsia="Arial"/>
                <w:szCs w:val="22"/>
              </w:rPr>
            </w:pPr>
            <w:r w:rsidRPr="008D6E7A">
              <w:rPr>
                <w:rFonts w:eastAsia="Arial"/>
                <w:szCs w:val="22"/>
              </w:rPr>
              <w:t>2.6.1.15</w:t>
            </w:r>
          </w:p>
        </w:tc>
        <w:tc>
          <w:tcPr>
            <w:tcW w:w="3289" w:type="pct"/>
            <w:shd w:val="clear" w:color="auto" w:fill="FFFFFF"/>
          </w:tcPr>
          <w:p w14:paraId="0B087C09" w14:textId="77777777" w:rsidR="00031CD8" w:rsidRPr="008D6E7A" w:rsidRDefault="00031CD8" w:rsidP="001F1527">
            <w:pPr>
              <w:pStyle w:val="TableText"/>
              <w:spacing w:before="120"/>
              <w:rPr>
                <w:rFonts w:eastAsia="Arial"/>
                <w:i/>
                <w:szCs w:val="22"/>
              </w:rPr>
            </w:pPr>
            <w:r w:rsidRPr="008D6E7A">
              <w:rPr>
                <w:rFonts w:eastAsia="Arial"/>
                <w:i/>
                <w:szCs w:val="22"/>
              </w:rPr>
              <w:t xml:space="preserve">The VSA Wizard selection field shall provide the ability to input the following SOAP information: </w:t>
            </w:r>
          </w:p>
          <w:p w14:paraId="5F8B20E9" w14:textId="77777777" w:rsidR="00031CD8" w:rsidRPr="008D6E7A" w:rsidRDefault="00031CD8" w:rsidP="001F1527">
            <w:pPr>
              <w:pStyle w:val="TableListBullet"/>
              <w:rPr>
                <w:rFonts w:eastAsia="Arial"/>
                <w:i/>
                <w:sz w:val="22"/>
                <w:szCs w:val="22"/>
              </w:rPr>
            </w:pPr>
            <w:r w:rsidRPr="008D6E7A">
              <w:rPr>
                <w:rFonts w:eastAsia="Arial"/>
                <w:i/>
                <w:sz w:val="22"/>
                <w:szCs w:val="22"/>
              </w:rPr>
              <w:t>Web Service Name.</w:t>
            </w:r>
          </w:p>
          <w:p w14:paraId="777A7AF5" w14:textId="77777777" w:rsidR="00031CD8" w:rsidRPr="008D6E7A" w:rsidRDefault="00031CD8" w:rsidP="001F1527">
            <w:pPr>
              <w:pStyle w:val="TableListBullet"/>
              <w:rPr>
                <w:rFonts w:eastAsia="Arial"/>
                <w:i/>
                <w:sz w:val="22"/>
                <w:szCs w:val="22"/>
              </w:rPr>
            </w:pPr>
            <w:r w:rsidRPr="008D6E7A">
              <w:rPr>
                <w:rFonts w:eastAsia="Arial"/>
                <w:i/>
                <w:sz w:val="22"/>
                <w:szCs w:val="22"/>
              </w:rPr>
              <w:t>Web Service Version</w:t>
            </w:r>
          </w:p>
          <w:p w14:paraId="30CC13EC" w14:textId="77777777" w:rsidR="00031CD8" w:rsidRPr="008D6E7A" w:rsidRDefault="00031CD8" w:rsidP="001F1527">
            <w:pPr>
              <w:pStyle w:val="TableListBullet"/>
              <w:rPr>
                <w:rFonts w:eastAsia="Arial"/>
                <w:i/>
                <w:sz w:val="22"/>
                <w:szCs w:val="22"/>
              </w:rPr>
            </w:pPr>
            <w:r w:rsidRPr="008D6E7A">
              <w:rPr>
                <w:rFonts w:eastAsia="Arial"/>
                <w:i/>
                <w:sz w:val="22"/>
                <w:szCs w:val="22"/>
              </w:rPr>
              <w:t>Service Namespace (prevent name collisions)</w:t>
            </w:r>
          </w:p>
          <w:p w14:paraId="20251596" w14:textId="77777777" w:rsidR="00031CD8" w:rsidRPr="008D6E7A" w:rsidRDefault="00031CD8" w:rsidP="001F1527">
            <w:pPr>
              <w:pStyle w:val="TableListBullet"/>
              <w:rPr>
                <w:rFonts w:eastAsia="Arial"/>
                <w:i/>
                <w:sz w:val="22"/>
                <w:szCs w:val="22"/>
              </w:rPr>
            </w:pPr>
            <w:r w:rsidRPr="008D6E7A">
              <w:rPr>
                <w:rFonts w:eastAsia="Arial"/>
                <w:i/>
                <w:sz w:val="22"/>
                <w:szCs w:val="22"/>
              </w:rPr>
              <w:t>Run-time Namespace (prevent name collisions)</w:t>
            </w:r>
          </w:p>
          <w:p w14:paraId="49B9CE98" w14:textId="77777777" w:rsidR="00031CD8" w:rsidRPr="008D6E7A" w:rsidRDefault="00031CD8" w:rsidP="001F1527">
            <w:pPr>
              <w:pStyle w:val="TableText"/>
              <w:rPr>
                <w:szCs w:val="22"/>
              </w:rPr>
            </w:pPr>
          </w:p>
          <w:p w14:paraId="27BB7FBD" w14:textId="77777777" w:rsidR="00023AB7" w:rsidRPr="008D6E7A" w:rsidRDefault="00023AB7" w:rsidP="001F1527">
            <w:pPr>
              <w:pStyle w:val="TableText"/>
              <w:rPr>
                <w:szCs w:val="22"/>
              </w:rPr>
            </w:pPr>
            <w:r w:rsidRPr="008D6E7A">
              <w:rPr>
                <w:szCs w:val="22"/>
              </w:rPr>
              <w:t xml:space="preserve">The VSA Wizard selection field </w:t>
            </w:r>
            <w:r w:rsidRPr="008D6E7A">
              <w:rPr>
                <w:i/>
                <w:szCs w:val="22"/>
              </w:rPr>
              <w:t>shall</w:t>
            </w:r>
            <w:r w:rsidRPr="008D6E7A">
              <w:rPr>
                <w:szCs w:val="22"/>
              </w:rPr>
              <w:t xml:space="preserve"> provide the ability to input SOAP information for a Service Name.</w:t>
            </w:r>
          </w:p>
          <w:p w14:paraId="57451328" w14:textId="77777777" w:rsidR="00023AB7" w:rsidRPr="008D6E7A" w:rsidRDefault="00023AB7"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0FFCD148" w14:textId="6E0AB1A5" w:rsidR="00E51F1A" w:rsidRPr="008D6E7A" w:rsidRDefault="001A6F48" w:rsidP="001F1527">
            <w:pPr>
              <w:pStyle w:val="TableText"/>
              <w:rPr>
                <w:szCs w:val="22"/>
              </w:rPr>
            </w:pPr>
            <w:r w:rsidRPr="008D6E7A">
              <w:rPr>
                <w:szCs w:val="22"/>
              </w:rPr>
              <w:t>Task B</w:t>
            </w:r>
          </w:p>
        </w:tc>
      </w:tr>
      <w:tr w:rsidR="00E51F1A" w:rsidRPr="00B816B7" w14:paraId="1FB94D71" w14:textId="77777777" w:rsidTr="00B816B7">
        <w:trPr>
          <w:cantSplit/>
        </w:trPr>
        <w:tc>
          <w:tcPr>
            <w:tcW w:w="572" w:type="pct"/>
          </w:tcPr>
          <w:p w14:paraId="132DCD56" w14:textId="77777777" w:rsidR="00E51F1A" w:rsidRPr="008D6E7A" w:rsidRDefault="00E51F1A" w:rsidP="001F1527">
            <w:pPr>
              <w:pStyle w:val="TableText"/>
              <w:rPr>
                <w:rFonts w:eastAsia="Arial"/>
                <w:szCs w:val="22"/>
              </w:rPr>
            </w:pPr>
            <w:r w:rsidRPr="008D6E7A">
              <w:rPr>
                <w:rFonts w:eastAsia="Arial"/>
                <w:szCs w:val="22"/>
              </w:rPr>
              <w:lastRenderedPageBreak/>
              <w:t>2.6.1.16</w:t>
            </w:r>
          </w:p>
        </w:tc>
        <w:tc>
          <w:tcPr>
            <w:tcW w:w="3289" w:type="pct"/>
            <w:shd w:val="clear" w:color="auto" w:fill="FFFFFF"/>
          </w:tcPr>
          <w:p w14:paraId="5F2B10EA" w14:textId="6968B5C4" w:rsidR="00E51F1A" w:rsidRPr="008D6E7A" w:rsidRDefault="00E51F1A" w:rsidP="001F1527">
            <w:pPr>
              <w:pStyle w:val="TableText"/>
              <w:rPr>
                <w:rFonts w:eastAsia="Arial"/>
                <w:szCs w:val="22"/>
              </w:rPr>
            </w:pPr>
            <w:r w:rsidRPr="008D6E7A">
              <w:rPr>
                <w:rFonts w:eastAsia="Arial"/>
                <w:szCs w:val="22"/>
              </w:rPr>
              <w:t>The VSA Wizard selection field shall provide the ability to input SOAP information for the Version of the web service.</w:t>
            </w:r>
          </w:p>
          <w:p w14:paraId="1234D573"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This requirement was combined with 2.6.1.15</w:t>
            </w:r>
          </w:p>
        </w:tc>
        <w:tc>
          <w:tcPr>
            <w:tcW w:w="1139" w:type="pct"/>
            <w:tcMar>
              <w:top w:w="100" w:type="dxa"/>
              <w:left w:w="100" w:type="dxa"/>
              <w:bottom w:w="100" w:type="dxa"/>
              <w:right w:w="100" w:type="dxa"/>
            </w:tcMar>
          </w:tcPr>
          <w:p w14:paraId="0FED5A99" w14:textId="0894414F" w:rsidR="00E51F1A" w:rsidRPr="008D6E7A" w:rsidRDefault="00127837" w:rsidP="001F1527">
            <w:pPr>
              <w:pStyle w:val="TableText"/>
              <w:rPr>
                <w:szCs w:val="22"/>
              </w:rPr>
            </w:pPr>
            <w:r w:rsidRPr="008D6E7A">
              <w:rPr>
                <w:szCs w:val="22"/>
              </w:rPr>
              <w:t>Removed</w:t>
            </w:r>
          </w:p>
        </w:tc>
      </w:tr>
      <w:tr w:rsidR="00E51F1A" w:rsidRPr="00B816B7" w14:paraId="622943E8" w14:textId="77777777" w:rsidTr="00B816B7">
        <w:trPr>
          <w:cantSplit/>
        </w:trPr>
        <w:tc>
          <w:tcPr>
            <w:tcW w:w="572" w:type="pct"/>
          </w:tcPr>
          <w:p w14:paraId="22DCA1D3" w14:textId="77777777" w:rsidR="00E51F1A" w:rsidRPr="008D6E7A" w:rsidRDefault="00E51F1A" w:rsidP="001F1527">
            <w:pPr>
              <w:pStyle w:val="TableText"/>
              <w:rPr>
                <w:rFonts w:eastAsia="Arial"/>
                <w:szCs w:val="22"/>
              </w:rPr>
            </w:pPr>
            <w:r w:rsidRPr="008D6E7A">
              <w:rPr>
                <w:rFonts w:eastAsia="Arial"/>
                <w:szCs w:val="22"/>
              </w:rPr>
              <w:t>2.6.1.17</w:t>
            </w:r>
          </w:p>
        </w:tc>
        <w:tc>
          <w:tcPr>
            <w:tcW w:w="3289" w:type="pct"/>
            <w:shd w:val="clear" w:color="auto" w:fill="FFFFFF"/>
          </w:tcPr>
          <w:p w14:paraId="0538D0DB" w14:textId="77777777" w:rsidR="00E51F1A" w:rsidRPr="008D6E7A" w:rsidRDefault="00E51F1A" w:rsidP="001F1527">
            <w:pPr>
              <w:pStyle w:val="TableText"/>
              <w:rPr>
                <w:rFonts w:eastAsia="Arial"/>
                <w:szCs w:val="22"/>
              </w:rPr>
            </w:pPr>
            <w:r w:rsidRPr="008D6E7A">
              <w:rPr>
                <w:rFonts w:eastAsia="Arial"/>
                <w:szCs w:val="22"/>
              </w:rPr>
              <w:t>The VSA Wizard selection field shall provide the ability to input SOAP information for the Runtime Namespace.</w:t>
            </w:r>
          </w:p>
          <w:p w14:paraId="6FB113AF" w14:textId="77777777" w:rsidR="00E51F1A" w:rsidRPr="008D6E7A" w:rsidRDefault="00E51F1A" w:rsidP="001F1527">
            <w:pPr>
              <w:pStyle w:val="TableText"/>
              <w:rPr>
                <w:rFonts w:eastAsia="Arial"/>
                <w:szCs w:val="22"/>
              </w:rPr>
            </w:pPr>
            <w:r w:rsidRPr="008D6E7A">
              <w:rPr>
                <w:rFonts w:eastAsia="Arial"/>
                <w:b/>
                <w:szCs w:val="22"/>
              </w:rPr>
              <w:t>Justification for Removal:</w:t>
            </w:r>
            <w:r w:rsidRPr="008D6E7A">
              <w:rPr>
                <w:rFonts w:eastAsia="Arial"/>
                <w:szCs w:val="22"/>
              </w:rPr>
              <w:t xml:space="preserve"> This requirement was combined with 2.6.1.15</w:t>
            </w:r>
          </w:p>
        </w:tc>
        <w:tc>
          <w:tcPr>
            <w:tcW w:w="1139" w:type="pct"/>
            <w:tcMar>
              <w:top w:w="100" w:type="dxa"/>
              <w:left w:w="100" w:type="dxa"/>
              <w:bottom w:w="100" w:type="dxa"/>
              <w:right w:w="100" w:type="dxa"/>
            </w:tcMar>
          </w:tcPr>
          <w:p w14:paraId="774D0E44" w14:textId="46622095" w:rsidR="00E51F1A" w:rsidRPr="008D6E7A" w:rsidRDefault="00127837" w:rsidP="001F1527">
            <w:pPr>
              <w:pStyle w:val="TableText"/>
              <w:rPr>
                <w:szCs w:val="22"/>
              </w:rPr>
            </w:pPr>
            <w:r w:rsidRPr="008D6E7A">
              <w:rPr>
                <w:szCs w:val="22"/>
              </w:rPr>
              <w:t>Removed</w:t>
            </w:r>
          </w:p>
        </w:tc>
      </w:tr>
      <w:tr w:rsidR="00E51F1A" w:rsidRPr="00B816B7" w14:paraId="6AB9338B" w14:textId="77777777" w:rsidTr="00B816B7">
        <w:trPr>
          <w:cantSplit/>
        </w:trPr>
        <w:tc>
          <w:tcPr>
            <w:tcW w:w="572" w:type="pct"/>
          </w:tcPr>
          <w:p w14:paraId="641F0933" w14:textId="77777777" w:rsidR="00E51F1A" w:rsidRPr="008D6E7A" w:rsidRDefault="00E51F1A" w:rsidP="001F1527">
            <w:pPr>
              <w:pStyle w:val="TableText"/>
              <w:rPr>
                <w:rFonts w:eastAsia="Arial"/>
                <w:szCs w:val="22"/>
              </w:rPr>
            </w:pPr>
            <w:r w:rsidRPr="008D6E7A">
              <w:rPr>
                <w:rFonts w:eastAsia="Arial"/>
                <w:szCs w:val="22"/>
              </w:rPr>
              <w:t>2.6.1.18</w:t>
            </w:r>
          </w:p>
        </w:tc>
        <w:tc>
          <w:tcPr>
            <w:tcW w:w="3289" w:type="pct"/>
            <w:shd w:val="clear" w:color="auto" w:fill="FFFFFF"/>
          </w:tcPr>
          <w:p w14:paraId="15B0D547" w14:textId="77777777" w:rsidR="00E51F1A" w:rsidRPr="008D6E7A" w:rsidRDefault="00E51F1A" w:rsidP="001F1527">
            <w:pPr>
              <w:pStyle w:val="TableText"/>
              <w:rPr>
                <w:rFonts w:eastAsia="Arial"/>
                <w:szCs w:val="22"/>
              </w:rPr>
            </w:pPr>
            <w:r w:rsidRPr="008D6E7A">
              <w:rPr>
                <w:rFonts w:eastAsia="Arial"/>
                <w:szCs w:val="22"/>
              </w:rPr>
              <w:t>The system shall display SOAP-specific fields on the VSA Wizard Service Descriptor form.</w:t>
            </w:r>
          </w:p>
        </w:tc>
        <w:tc>
          <w:tcPr>
            <w:tcW w:w="1139" w:type="pct"/>
            <w:tcMar>
              <w:top w:w="100" w:type="dxa"/>
              <w:left w:w="100" w:type="dxa"/>
              <w:bottom w:w="100" w:type="dxa"/>
              <w:right w:w="100" w:type="dxa"/>
            </w:tcMar>
          </w:tcPr>
          <w:p w14:paraId="3BF2BFE9" w14:textId="0D4CD506" w:rsidR="00E51F1A" w:rsidRPr="008D6E7A" w:rsidRDefault="004E2C14" w:rsidP="001F1527">
            <w:pPr>
              <w:pStyle w:val="TableText"/>
              <w:rPr>
                <w:szCs w:val="22"/>
              </w:rPr>
            </w:pPr>
            <w:r w:rsidRPr="008D6E7A">
              <w:rPr>
                <w:szCs w:val="22"/>
              </w:rPr>
              <w:t>Backlog</w:t>
            </w:r>
          </w:p>
        </w:tc>
      </w:tr>
      <w:tr w:rsidR="00E51F1A" w:rsidRPr="00B816B7" w14:paraId="7E5CA6BC" w14:textId="77777777" w:rsidTr="00B816B7">
        <w:trPr>
          <w:cantSplit/>
        </w:trPr>
        <w:tc>
          <w:tcPr>
            <w:tcW w:w="572" w:type="pct"/>
          </w:tcPr>
          <w:p w14:paraId="5DFB5CE5" w14:textId="77777777" w:rsidR="00E51F1A" w:rsidRPr="008D6E7A" w:rsidRDefault="00E51F1A" w:rsidP="001F1527">
            <w:pPr>
              <w:pStyle w:val="TableText"/>
              <w:rPr>
                <w:rFonts w:eastAsia="Arial"/>
                <w:szCs w:val="22"/>
              </w:rPr>
            </w:pPr>
            <w:r w:rsidRPr="008D6E7A">
              <w:rPr>
                <w:rFonts w:eastAsia="Arial"/>
                <w:szCs w:val="22"/>
              </w:rPr>
              <w:t>2.6.1.19</w:t>
            </w:r>
          </w:p>
        </w:tc>
        <w:tc>
          <w:tcPr>
            <w:tcW w:w="3289" w:type="pct"/>
            <w:shd w:val="clear" w:color="auto" w:fill="FFFFFF"/>
          </w:tcPr>
          <w:p w14:paraId="0F27B1A2" w14:textId="77777777" w:rsidR="00E51F1A" w:rsidRPr="008D6E7A" w:rsidRDefault="00E51F1A" w:rsidP="001F1527">
            <w:pPr>
              <w:pStyle w:val="TableText"/>
              <w:rPr>
                <w:rFonts w:eastAsia="Arial"/>
                <w:szCs w:val="22"/>
              </w:rPr>
            </w:pPr>
            <w:r w:rsidRPr="008D6E7A">
              <w:rPr>
                <w:rFonts w:eastAsia="Arial"/>
                <w:szCs w:val="22"/>
              </w:rPr>
              <w:t>The VSA Wizard selection field shall provide the ability to input SOAP information for a Service Namespace to allow multiple applications to use the VSA Wizard without naming collisions.</w:t>
            </w:r>
          </w:p>
          <w:p w14:paraId="00D651AC"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This requirement was combined with 2.6.1.15</w:t>
            </w:r>
          </w:p>
        </w:tc>
        <w:tc>
          <w:tcPr>
            <w:tcW w:w="1139" w:type="pct"/>
            <w:tcMar>
              <w:top w:w="100" w:type="dxa"/>
              <w:left w:w="100" w:type="dxa"/>
              <w:bottom w:w="100" w:type="dxa"/>
              <w:right w:w="100" w:type="dxa"/>
            </w:tcMar>
          </w:tcPr>
          <w:p w14:paraId="3907E157" w14:textId="150D3892" w:rsidR="00E51F1A" w:rsidRPr="008D6E7A" w:rsidRDefault="00127837" w:rsidP="001F1527">
            <w:pPr>
              <w:pStyle w:val="TableText"/>
              <w:rPr>
                <w:szCs w:val="22"/>
              </w:rPr>
            </w:pPr>
            <w:r w:rsidRPr="008D6E7A">
              <w:rPr>
                <w:szCs w:val="22"/>
              </w:rPr>
              <w:t>Removed</w:t>
            </w:r>
          </w:p>
        </w:tc>
      </w:tr>
      <w:tr w:rsidR="00E51F1A" w:rsidRPr="00B816B7" w14:paraId="196A2DAE" w14:textId="77777777" w:rsidTr="00B816B7">
        <w:trPr>
          <w:cantSplit/>
        </w:trPr>
        <w:tc>
          <w:tcPr>
            <w:tcW w:w="572" w:type="pct"/>
          </w:tcPr>
          <w:p w14:paraId="437587B0" w14:textId="77777777" w:rsidR="00E51F1A" w:rsidRPr="008D6E7A" w:rsidRDefault="00E51F1A" w:rsidP="001F1527">
            <w:pPr>
              <w:pStyle w:val="TableText"/>
              <w:rPr>
                <w:rFonts w:eastAsia="Arial"/>
                <w:szCs w:val="22"/>
              </w:rPr>
            </w:pPr>
            <w:r w:rsidRPr="008D6E7A">
              <w:rPr>
                <w:rFonts w:eastAsia="Arial"/>
                <w:szCs w:val="22"/>
              </w:rPr>
              <w:t>2.6.1.20</w:t>
            </w:r>
          </w:p>
        </w:tc>
        <w:tc>
          <w:tcPr>
            <w:tcW w:w="3289" w:type="pct"/>
            <w:shd w:val="clear" w:color="auto" w:fill="FFFFFF"/>
          </w:tcPr>
          <w:p w14:paraId="0EE33B7D" w14:textId="77777777" w:rsidR="00E51F1A" w:rsidRPr="008D6E7A" w:rsidRDefault="00E51F1A" w:rsidP="001F1527">
            <w:pPr>
              <w:pStyle w:val="TableText"/>
              <w:rPr>
                <w:rFonts w:eastAsia="Arial"/>
                <w:szCs w:val="22"/>
              </w:rPr>
            </w:pPr>
            <w:r w:rsidRPr="008D6E7A">
              <w:rPr>
                <w:rFonts w:eastAsia="Arial"/>
                <w:szCs w:val="22"/>
              </w:rPr>
              <w:t>The system shall display REST-specific fields on the VSA Wizard Service Descriptor form.</w:t>
            </w:r>
          </w:p>
        </w:tc>
        <w:tc>
          <w:tcPr>
            <w:tcW w:w="1139" w:type="pct"/>
            <w:tcMar>
              <w:top w:w="100" w:type="dxa"/>
              <w:left w:w="100" w:type="dxa"/>
              <w:bottom w:w="100" w:type="dxa"/>
              <w:right w:w="100" w:type="dxa"/>
            </w:tcMar>
          </w:tcPr>
          <w:p w14:paraId="3E6DE800" w14:textId="5794ED3E" w:rsidR="00E51F1A" w:rsidRPr="008D6E7A" w:rsidRDefault="001A6F48" w:rsidP="001F1527">
            <w:pPr>
              <w:pStyle w:val="TableText"/>
              <w:rPr>
                <w:szCs w:val="22"/>
              </w:rPr>
            </w:pPr>
            <w:r w:rsidRPr="008D6E7A">
              <w:rPr>
                <w:szCs w:val="22"/>
              </w:rPr>
              <w:t>Task B</w:t>
            </w:r>
          </w:p>
        </w:tc>
      </w:tr>
      <w:tr w:rsidR="00E51F1A" w:rsidRPr="00B816B7" w14:paraId="793C5C86" w14:textId="77777777" w:rsidTr="00B816B7">
        <w:trPr>
          <w:cantSplit/>
        </w:trPr>
        <w:tc>
          <w:tcPr>
            <w:tcW w:w="572" w:type="pct"/>
          </w:tcPr>
          <w:p w14:paraId="19673259" w14:textId="77777777" w:rsidR="00E51F1A" w:rsidRPr="008D6E7A" w:rsidRDefault="00E51F1A" w:rsidP="001F1527">
            <w:pPr>
              <w:pStyle w:val="TableText"/>
              <w:rPr>
                <w:rFonts w:eastAsia="Arial"/>
                <w:szCs w:val="22"/>
              </w:rPr>
            </w:pPr>
            <w:r w:rsidRPr="008D6E7A">
              <w:rPr>
                <w:rFonts w:eastAsia="Arial"/>
                <w:szCs w:val="22"/>
              </w:rPr>
              <w:t>2.6.1.21</w:t>
            </w:r>
          </w:p>
        </w:tc>
        <w:tc>
          <w:tcPr>
            <w:tcW w:w="3289" w:type="pct"/>
            <w:shd w:val="clear" w:color="auto" w:fill="FFFFFF"/>
          </w:tcPr>
          <w:p w14:paraId="27033469" w14:textId="77777777" w:rsidR="00E51F1A" w:rsidRPr="008D6E7A" w:rsidRDefault="00E51F1A" w:rsidP="001F1527">
            <w:pPr>
              <w:pStyle w:val="TableText"/>
              <w:rPr>
                <w:rFonts w:eastAsia="Arial"/>
                <w:szCs w:val="22"/>
              </w:rPr>
            </w:pPr>
            <w:r w:rsidRPr="008D6E7A">
              <w:rPr>
                <w:rFonts w:eastAsia="Arial"/>
                <w:szCs w:val="22"/>
              </w:rPr>
              <w:t>The VSA Wizard selection field shall provide the ability to input REST information for a Uniform Resource Locator (URL) path to the resource of the data.</w:t>
            </w:r>
          </w:p>
        </w:tc>
        <w:tc>
          <w:tcPr>
            <w:tcW w:w="1139" w:type="pct"/>
            <w:tcMar>
              <w:top w:w="100" w:type="dxa"/>
              <w:left w:w="100" w:type="dxa"/>
              <w:bottom w:w="100" w:type="dxa"/>
              <w:right w:w="100" w:type="dxa"/>
            </w:tcMar>
          </w:tcPr>
          <w:p w14:paraId="40FE5CD6" w14:textId="3465C9B8" w:rsidR="00E51F1A" w:rsidRPr="008D6E7A" w:rsidRDefault="002D6A52" w:rsidP="001F1527">
            <w:pPr>
              <w:pStyle w:val="TableText"/>
              <w:rPr>
                <w:szCs w:val="22"/>
              </w:rPr>
            </w:pPr>
            <w:ins w:id="85" w:author="MWatkins" w:date="2016-10-14T08:13:00Z">
              <w:r>
                <w:rPr>
                  <w:szCs w:val="22"/>
                </w:rPr>
                <w:t>Task B</w:t>
              </w:r>
            </w:ins>
            <w:del w:id="86" w:author="MWatkins" w:date="2016-10-14T08:13:00Z">
              <w:r w:rsidR="008E4444" w:rsidRPr="008D6E7A" w:rsidDel="002D6A52">
                <w:rPr>
                  <w:szCs w:val="22"/>
                </w:rPr>
                <w:delText>Backlog</w:delText>
              </w:r>
            </w:del>
          </w:p>
        </w:tc>
      </w:tr>
      <w:tr w:rsidR="00E51F1A" w:rsidRPr="00B816B7" w14:paraId="4C6C48B2" w14:textId="77777777" w:rsidTr="00B816B7">
        <w:trPr>
          <w:cantSplit/>
        </w:trPr>
        <w:tc>
          <w:tcPr>
            <w:tcW w:w="572" w:type="pct"/>
          </w:tcPr>
          <w:p w14:paraId="1BB67845" w14:textId="77777777" w:rsidR="00E51F1A" w:rsidRPr="008D6E7A" w:rsidRDefault="00E51F1A" w:rsidP="001F1527">
            <w:pPr>
              <w:pStyle w:val="TableText"/>
              <w:rPr>
                <w:rFonts w:eastAsia="Arial"/>
                <w:szCs w:val="22"/>
              </w:rPr>
            </w:pPr>
            <w:r w:rsidRPr="008D6E7A">
              <w:rPr>
                <w:rFonts w:eastAsia="Arial"/>
                <w:szCs w:val="22"/>
              </w:rPr>
              <w:t>2.6.1.22</w:t>
            </w:r>
          </w:p>
        </w:tc>
        <w:tc>
          <w:tcPr>
            <w:tcW w:w="3289" w:type="pct"/>
            <w:shd w:val="clear" w:color="auto" w:fill="FFFFFF"/>
          </w:tcPr>
          <w:p w14:paraId="42309EA5" w14:textId="4AECF8D8" w:rsidR="00E51F1A" w:rsidRPr="008D6E7A" w:rsidRDefault="00E23796" w:rsidP="00E7741B">
            <w:pPr>
              <w:pStyle w:val="TableText"/>
              <w:rPr>
                <w:rFonts w:eastAsia="Arial"/>
                <w:szCs w:val="22"/>
              </w:rPr>
            </w:pPr>
            <w:r w:rsidRPr="008D6E7A">
              <w:rPr>
                <w:rFonts w:eastAsia="Arial"/>
                <w:szCs w:val="22"/>
              </w:rPr>
              <w:t>The system shall provide the user with the ability to select a REST life cycle entry from a drop-down list.</w:t>
            </w:r>
          </w:p>
        </w:tc>
        <w:tc>
          <w:tcPr>
            <w:tcW w:w="1139" w:type="pct"/>
            <w:tcMar>
              <w:top w:w="100" w:type="dxa"/>
              <w:left w:w="100" w:type="dxa"/>
              <w:bottom w:w="100" w:type="dxa"/>
              <w:right w:w="100" w:type="dxa"/>
            </w:tcMar>
          </w:tcPr>
          <w:p w14:paraId="5E4306E4" w14:textId="68C01187" w:rsidR="00E51F1A" w:rsidRPr="008D6E7A" w:rsidRDefault="00E36BBD" w:rsidP="001F1527">
            <w:pPr>
              <w:pStyle w:val="TableText"/>
              <w:rPr>
                <w:szCs w:val="22"/>
              </w:rPr>
            </w:pPr>
            <w:r w:rsidRPr="008D6E7A">
              <w:rPr>
                <w:szCs w:val="22"/>
              </w:rPr>
              <w:t>Backlog</w:t>
            </w:r>
          </w:p>
        </w:tc>
      </w:tr>
      <w:tr w:rsidR="00E51F1A" w:rsidRPr="00B816B7" w14:paraId="5CA6AFA9" w14:textId="77777777" w:rsidTr="00B816B7">
        <w:trPr>
          <w:cantSplit/>
        </w:trPr>
        <w:tc>
          <w:tcPr>
            <w:tcW w:w="572" w:type="pct"/>
          </w:tcPr>
          <w:p w14:paraId="712DB5C5" w14:textId="77777777" w:rsidR="00E51F1A" w:rsidRPr="008D6E7A" w:rsidRDefault="00E51F1A" w:rsidP="001F1527">
            <w:pPr>
              <w:pStyle w:val="TableText"/>
              <w:rPr>
                <w:rFonts w:eastAsia="Arial"/>
                <w:szCs w:val="22"/>
              </w:rPr>
            </w:pPr>
            <w:r w:rsidRPr="008D6E7A">
              <w:rPr>
                <w:rFonts w:eastAsia="Arial"/>
                <w:szCs w:val="22"/>
              </w:rPr>
              <w:t>2.6.1.23</w:t>
            </w:r>
          </w:p>
        </w:tc>
        <w:tc>
          <w:tcPr>
            <w:tcW w:w="3289" w:type="pct"/>
            <w:shd w:val="clear" w:color="auto" w:fill="FFFFFF"/>
          </w:tcPr>
          <w:p w14:paraId="01A32FFF"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REST “Produces” entry from a drop-down list.</w:t>
            </w:r>
          </w:p>
        </w:tc>
        <w:tc>
          <w:tcPr>
            <w:tcW w:w="1139" w:type="pct"/>
            <w:tcMar>
              <w:top w:w="100" w:type="dxa"/>
              <w:left w:w="100" w:type="dxa"/>
              <w:bottom w:w="100" w:type="dxa"/>
              <w:right w:w="100" w:type="dxa"/>
            </w:tcMar>
          </w:tcPr>
          <w:p w14:paraId="6C74ECA0" w14:textId="7FA00B25" w:rsidR="00E51F1A" w:rsidRPr="008D6E7A" w:rsidRDefault="008659BE" w:rsidP="001F1527">
            <w:pPr>
              <w:pStyle w:val="TableText"/>
              <w:rPr>
                <w:szCs w:val="22"/>
              </w:rPr>
            </w:pPr>
            <w:r w:rsidRPr="008D6E7A">
              <w:rPr>
                <w:szCs w:val="22"/>
              </w:rPr>
              <w:t>Task B</w:t>
            </w:r>
          </w:p>
        </w:tc>
      </w:tr>
      <w:tr w:rsidR="00E51F1A" w:rsidRPr="00B816B7" w14:paraId="5A486BA8" w14:textId="77777777" w:rsidTr="00B816B7">
        <w:trPr>
          <w:cantSplit/>
        </w:trPr>
        <w:tc>
          <w:tcPr>
            <w:tcW w:w="572" w:type="pct"/>
          </w:tcPr>
          <w:p w14:paraId="01ADBD3E" w14:textId="77777777" w:rsidR="00E51F1A" w:rsidRPr="008D6E7A" w:rsidRDefault="00E51F1A" w:rsidP="001F1527">
            <w:pPr>
              <w:pStyle w:val="TableText"/>
              <w:rPr>
                <w:rFonts w:eastAsia="Arial"/>
                <w:szCs w:val="22"/>
              </w:rPr>
            </w:pPr>
            <w:r w:rsidRPr="008D6E7A">
              <w:rPr>
                <w:rFonts w:eastAsia="Arial"/>
                <w:szCs w:val="22"/>
              </w:rPr>
              <w:t>2.6.1.24</w:t>
            </w:r>
          </w:p>
        </w:tc>
        <w:tc>
          <w:tcPr>
            <w:tcW w:w="3289" w:type="pct"/>
            <w:shd w:val="clear" w:color="auto" w:fill="FFFFFF"/>
          </w:tcPr>
          <w:p w14:paraId="014194A5"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REST “Consumes” entry from a drop-down list.</w:t>
            </w:r>
          </w:p>
        </w:tc>
        <w:tc>
          <w:tcPr>
            <w:tcW w:w="1139" w:type="pct"/>
            <w:tcMar>
              <w:top w:w="100" w:type="dxa"/>
              <w:left w:w="100" w:type="dxa"/>
              <w:bottom w:w="100" w:type="dxa"/>
              <w:right w:w="100" w:type="dxa"/>
            </w:tcMar>
          </w:tcPr>
          <w:p w14:paraId="4BF03C5C" w14:textId="39D88F24" w:rsidR="00E51F1A" w:rsidRPr="008D6E7A" w:rsidRDefault="008659BE" w:rsidP="001F1527">
            <w:pPr>
              <w:pStyle w:val="TableText"/>
              <w:rPr>
                <w:szCs w:val="22"/>
              </w:rPr>
            </w:pPr>
            <w:r w:rsidRPr="008D6E7A">
              <w:rPr>
                <w:szCs w:val="22"/>
              </w:rPr>
              <w:t>Task B</w:t>
            </w:r>
          </w:p>
        </w:tc>
      </w:tr>
      <w:tr w:rsidR="00E51F1A" w:rsidRPr="00B816B7" w14:paraId="2C4E6C2A" w14:textId="77777777" w:rsidTr="00B816B7">
        <w:trPr>
          <w:cantSplit/>
        </w:trPr>
        <w:tc>
          <w:tcPr>
            <w:tcW w:w="572" w:type="pct"/>
          </w:tcPr>
          <w:p w14:paraId="2756FBC0" w14:textId="77777777" w:rsidR="00E51F1A" w:rsidRPr="008D6E7A" w:rsidRDefault="00E51F1A" w:rsidP="001F1527">
            <w:pPr>
              <w:pStyle w:val="TableText"/>
              <w:rPr>
                <w:rFonts w:eastAsia="Arial"/>
                <w:szCs w:val="22"/>
              </w:rPr>
            </w:pPr>
            <w:r w:rsidRPr="008D6E7A">
              <w:rPr>
                <w:rFonts w:eastAsia="Arial"/>
                <w:szCs w:val="22"/>
              </w:rPr>
              <w:t>2.6.1.25</w:t>
            </w:r>
          </w:p>
        </w:tc>
        <w:tc>
          <w:tcPr>
            <w:tcW w:w="3289" w:type="pct"/>
            <w:shd w:val="clear" w:color="auto" w:fill="FFFFFF"/>
          </w:tcPr>
          <w:p w14:paraId="4F04C7EB"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search for an existing RPC based on an RPC Name.</w:t>
            </w:r>
          </w:p>
        </w:tc>
        <w:tc>
          <w:tcPr>
            <w:tcW w:w="1139" w:type="pct"/>
            <w:tcMar>
              <w:top w:w="100" w:type="dxa"/>
              <w:left w:w="100" w:type="dxa"/>
              <w:bottom w:w="100" w:type="dxa"/>
              <w:right w:w="100" w:type="dxa"/>
            </w:tcMar>
          </w:tcPr>
          <w:p w14:paraId="0576740B" w14:textId="43F825EE" w:rsidR="00E51F1A" w:rsidRPr="008D6E7A" w:rsidRDefault="00E51F1A" w:rsidP="001F1527">
            <w:pPr>
              <w:pStyle w:val="TableText"/>
              <w:rPr>
                <w:szCs w:val="22"/>
              </w:rPr>
            </w:pPr>
            <w:r w:rsidRPr="008D6E7A">
              <w:rPr>
                <w:szCs w:val="22"/>
              </w:rPr>
              <w:t>P2.2</w:t>
            </w:r>
            <w:r w:rsidR="00127837" w:rsidRPr="008D6E7A">
              <w:rPr>
                <w:szCs w:val="22"/>
              </w:rPr>
              <w:t>.</w:t>
            </w:r>
            <w:r w:rsidR="003561EE" w:rsidRPr="008D6E7A">
              <w:rPr>
                <w:szCs w:val="22"/>
              </w:rPr>
              <w:t>3</w:t>
            </w:r>
          </w:p>
        </w:tc>
      </w:tr>
      <w:tr w:rsidR="00E51F1A" w:rsidRPr="00B816B7" w14:paraId="33229AA3" w14:textId="77777777" w:rsidTr="00B816B7">
        <w:trPr>
          <w:cantSplit/>
        </w:trPr>
        <w:tc>
          <w:tcPr>
            <w:tcW w:w="572" w:type="pct"/>
          </w:tcPr>
          <w:p w14:paraId="57985A81" w14:textId="77777777" w:rsidR="00E51F1A" w:rsidRPr="008D6E7A" w:rsidRDefault="00E51F1A" w:rsidP="001F1527">
            <w:pPr>
              <w:pStyle w:val="TableText"/>
              <w:rPr>
                <w:rFonts w:eastAsia="Arial"/>
                <w:szCs w:val="22"/>
              </w:rPr>
            </w:pPr>
            <w:r w:rsidRPr="008D6E7A">
              <w:rPr>
                <w:rFonts w:eastAsia="Arial"/>
                <w:szCs w:val="22"/>
              </w:rPr>
              <w:lastRenderedPageBreak/>
              <w:t>2.6.1.26</w:t>
            </w:r>
          </w:p>
        </w:tc>
        <w:tc>
          <w:tcPr>
            <w:tcW w:w="3289" w:type="pct"/>
            <w:shd w:val="clear" w:color="auto" w:fill="FFFFFF"/>
          </w:tcPr>
          <w:p w14:paraId="0AD4D923"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input information in the following field:</w:t>
            </w:r>
          </w:p>
          <w:p w14:paraId="229AD820" w14:textId="77777777" w:rsidR="00E51F1A" w:rsidRPr="008D6E7A" w:rsidRDefault="00E51F1A" w:rsidP="001F1527">
            <w:pPr>
              <w:pStyle w:val="TableListBullet"/>
              <w:rPr>
                <w:rFonts w:eastAsia="Arial"/>
                <w:sz w:val="22"/>
                <w:szCs w:val="22"/>
              </w:rPr>
            </w:pPr>
            <w:r w:rsidRPr="008D6E7A">
              <w:rPr>
                <w:rFonts w:eastAsia="Arial"/>
                <w:sz w:val="22"/>
                <w:szCs w:val="22"/>
              </w:rPr>
              <w:t>RPC Name</w:t>
            </w:r>
          </w:p>
        </w:tc>
        <w:tc>
          <w:tcPr>
            <w:tcW w:w="1139" w:type="pct"/>
            <w:tcMar>
              <w:top w:w="100" w:type="dxa"/>
              <w:left w:w="100" w:type="dxa"/>
              <w:bottom w:w="100" w:type="dxa"/>
              <w:right w:w="100" w:type="dxa"/>
            </w:tcMar>
          </w:tcPr>
          <w:p w14:paraId="2962173F" w14:textId="21D3EABD" w:rsidR="00E51F1A" w:rsidRPr="008D6E7A" w:rsidRDefault="00E51F1A" w:rsidP="001F1527">
            <w:pPr>
              <w:pStyle w:val="TableText"/>
              <w:rPr>
                <w:szCs w:val="22"/>
              </w:rPr>
            </w:pPr>
            <w:r w:rsidRPr="008D6E7A">
              <w:rPr>
                <w:szCs w:val="22"/>
              </w:rPr>
              <w:t>P2.2</w:t>
            </w:r>
            <w:r w:rsidR="00127837" w:rsidRPr="008D6E7A">
              <w:rPr>
                <w:szCs w:val="22"/>
              </w:rPr>
              <w:t>.</w:t>
            </w:r>
            <w:r w:rsidR="009A239D" w:rsidRPr="008D6E7A">
              <w:rPr>
                <w:szCs w:val="22"/>
              </w:rPr>
              <w:t>3</w:t>
            </w:r>
          </w:p>
        </w:tc>
      </w:tr>
      <w:tr w:rsidR="00E51F1A" w:rsidRPr="00B816B7" w14:paraId="7F8EEEEF" w14:textId="77777777" w:rsidTr="00B816B7">
        <w:trPr>
          <w:cantSplit/>
        </w:trPr>
        <w:tc>
          <w:tcPr>
            <w:tcW w:w="572" w:type="pct"/>
          </w:tcPr>
          <w:p w14:paraId="51933562" w14:textId="77777777" w:rsidR="00E51F1A" w:rsidRPr="008D6E7A" w:rsidRDefault="00E51F1A" w:rsidP="001F1527">
            <w:pPr>
              <w:pStyle w:val="TableText"/>
              <w:rPr>
                <w:rFonts w:eastAsia="Arial"/>
                <w:szCs w:val="22"/>
              </w:rPr>
            </w:pPr>
            <w:r w:rsidRPr="008D6E7A">
              <w:rPr>
                <w:rFonts w:eastAsia="Arial"/>
                <w:szCs w:val="22"/>
              </w:rPr>
              <w:t>2.6.1.27</w:t>
            </w:r>
          </w:p>
        </w:tc>
        <w:tc>
          <w:tcPr>
            <w:tcW w:w="3289" w:type="pct"/>
            <w:shd w:val="clear" w:color="auto" w:fill="FFFFFF"/>
          </w:tcPr>
          <w:p w14:paraId="1773C619" w14:textId="77777777" w:rsidR="00E51F1A" w:rsidRPr="008D6E7A" w:rsidRDefault="00E51F1A" w:rsidP="001F1527">
            <w:pPr>
              <w:pStyle w:val="TableText"/>
              <w:rPr>
                <w:rFonts w:eastAsia="Arial"/>
                <w:szCs w:val="22"/>
              </w:rPr>
            </w:pPr>
            <w:r w:rsidRPr="008D6E7A">
              <w:rPr>
                <w:rFonts w:eastAsia="Arial"/>
                <w:szCs w:val="22"/>
              </w:rPr>
              <w:t>The system shall provide a drop-down list for the user to select from a list of RPCs returned from VistA.</w:t>
            </w:r>
          </w:p>
        </w:tc>
        <w:tc>
          <w:tcPr>
            <w:tcW w:w="1139" w:type="pct"/>
            <w:tcMar>
              <w:top w:w="100" w:type="dxa"/>
              <w:left w:w="100" w:type="dxa"/>
              <w:bottom w:w="100" w:type="dxa"/>
              <w:right w:w="100" w:type="dxa"/>
            </w:tcMar>
          </w:tcPr>
          <w:p w14:paraId="4F836A39" w14:textId="59E10EE1" w:rsidR="00E51F1A" w:rsidRPr="008D6E7A" w:rsidRDefault="00E51F1A" w:rsidP="001F1527">
            <w:pPr>
              <w:pStyle w:val="TableText"/>
              <w:rPr>
                <w:szCs w:val="22"/>
              </w:rPr>
            </w:pPr>
            <w:r w:rsidRPr="008D6E7A">
              <w:rPr>
                <w:szCs w:val="22"/>
              </w:rPr>
              <w:t>P2.2</w:t>
            </w:r>
            <w:r w:rsidR="00127837" w:rsidRPr="008D6E7A">
              <w:rPr>
                <w:szCs w:val="22"/>
              </w:rPr>
              <w:t>.</w:t>
            </w:r>
            <w:r w:rsidR="009A239D" w:rsidRPr="008D6E7A">
              <w:rPr>
                <w:szCs w:val="22"/>
              </w:rPr>
              <w:t>3</w:t>
            </w:r>
          </w:p>
        </w:tc>
      </w:tr>
      <w:tr w:rsidR="00E51F1A" w:rsidRPr="00B816B7" w14:paraId="3D2BE841" w14:textId="77777777" w:rsidTr="00B816B7">
        <w:trPr>
          <w:cantSplit/>
        </w:trPr>
        <w:tc>
          <w:tcPr>
            <w:tcW w:w="572" w:type="pct"/>
          </w:tcPr>
          <w:p w14:paraId="29714C0C" w14:textId="77777777" w:rsidR="00E51F1A" w:rsidRPr="008D6E7A" w:rsidRDefault="00E51F1A" w:rsidP="001F1527">
            <w:pPr>
              <w:pStyle w:val="TableText"/>
              <w:rPr>
                <w:rFonts w:eastAsia="Arial"/>
                <w:szCs w:val="22"/>
              </w:rPr>
            </w:pPr>
            <w:r w:rsidRPr="008D6E7A">
              <w:rPr>
                <w:rFonts w:eastAsia="Arial"/>
                <w:szCs w:val="22"/>
              </w:rPr>
              <w:t>2.6.1.28</w:t>
            </w:r>
          </w:p>
        </w:tc>
        <w:tc>
          <w:tcPr>
            <w:tcW w:w="3289" w:type="pct"/>
            <w:shd w:val="clear" w:color="auto" w:fill="FFFFFF"/>
          </w:tcPr>
          <w:p w14:paraId="7A7F40B2"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view the details of a selected RPC.</w:t>
            </w:r>
          </w:p>
        </w:tc>
        <w:tc>
          <w:tcPr>
            <w:tcW w:w="1139" w:type="pct"/>
            <w:tcMar>
              <w:top w:w="100" w:type="dxa"/>
              <w:left w:w="100" w:type="dxa"/>
              <w:bottom w:w="100" w:type="dxa"/>
              <w:right w:w="100" w:type="dxa"/>
            </w:tcMar>
          </w:tcPr>
          <w:p w14:paraId="7EE1F2C8" w14:textId="2A04ACC0" w:rsidR="00E51F1A" w:rsidRPr="008D6E7A" w:rsidRDefault="00E51F1A" w:rsidP="001F1527">
            <w:pPr>
              <w:pStyle w:val="TableText"/>
              <w:rPr>
                <w:szCs w:val="22"/>
              </w:rPr>
            </w:pPr>
            <w:r w:rsidRPr="008D6E7A">
              <w:rPr>
                <w:szCs w:val="22"/>
              </w:rPr>
              <w:t>P2.2</w:t>
            </w:r>
            <w:r w:rsidR="00127837" w:rsidRPr="008D6E7A">
              <w:rPr>
                <w:szCs w:val="22"/>
              </w:rPr>
              <w:t>.</w:t>
            </w:r>
            <w:r w:rsidR="001460CF" w:rsidRPr="008D6E7A">
              <w:rPr>
                <w:szCs w:val="22"/>
              </w:rPr>
              <w:t>3</w:t>
            </w:r>
          </w:p>
        </w:tc>
      </w:tr>
      <w:tr w:rsidR="00E51F1A" w:rsidRPr="00B816B7" w14:paraId="0377EB15" w14:textId="77777777" w:rsidTr="00B816B7">
        <w:trPr>
          <w:cantSplit/>
        </w:trPr>
        <w:tc>
          <w:tcPr>
            <w:tcW w:w="572" w:type="pct"/>
          </w:tcPr>
          <w:p w14:paraId="5879DA5B" w14:textId="77777777" w:rsidR="00E51F1A" w:rsidRPr="008D6E7A" w:rsidRDefault="00E51F1A" w:rsidP="001F1527">
            <w:pPr>
              <w:pStyle w:val="TableText"/>
              <w:rPr>
                <w:rFonts w:eastAsia="Arial"/>
                <w:szCs w:val="22"/>
              </w:rPr>
            </w:pPr>
            <w:r w:rsidRPr="008D6E7A">
              <w:rPr>
                <w:rFonts w:eastAsia="Arial"/>
                <w:szCs w:val="22"/>
              </w:rPr>
              <w:t>2.6.1.29</w:t>
            </w:r>
          </w:p>
        </w:tc>
        <w:tc>
          <w:tcPr>
            <w:tcW w:w="3289" w:type="pct"/>
            <w:shd w:val="clear" w:color="auto" w:fill="FFFFFF"/>
          </w:tcPr>
          <w:p w14:paraId="55BABF9B"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auto-generate an operation from a selected RPC.</w:t>
            </w:r>
          </w:p>
        </w:tc>
        <w:tc>
          <w:tcPr>
            <w:tcW w:w="1139" w:type="pct"/>
            <w:tcMar>
              <w:top w:w="100" w:type="dxa"/>
              <w:left w:w="100" w:type="dxa"/>
              <w:bottom w:w="100" w:type="dxa"/>
              <w:right w:w="100" w:type="dxa"/>
            </w:tcMar>
          </w:tcPr>
          <w:p w14:paraId="78558262" w14:textId="10640184" w:rsidR="00E51F1A" w:rsidRPr="008D6E7A" w:rsidRDefault="00E51F1A" w:rsidP="001F1527">
            <w:pPr>
              <w:pStyle w:val="TableText"/>
              <w:rPr>
                <w:szCs w:val="22"/>
              </w:rPr>
            </w:pPr>
            <w:r w:rsidRPr="008D6E7A">
              <w:rPr>
                <w:szCs w:val="22"/>
              </w:rPr>
              <w:t>P2.2</w:t>
            </w:r>
            <w:r w:rsidR="00127837" w:rsidRPr="008D6E7A">
              <w:rPr>
                <w:szCs w:val="22"/>
              </w:rPr>
              <w:t>.</w:t>
            </w:r>
            <w:r w:rsidR="001460CF" w:rsidRPr="008D6E7A">
              <w:rPr>
                <w:szCs w:val="22"/>
              </w:rPr>
              <w:t>3</w:t>
            </w:r>
          </w:p>
        </w:tc>
      </w:tr>
      <w:tr w:rsidR="00E51F1A" w:rsidRPr="00B816B7" w14:paraId="15BA5F27" w14:textId="77777777" w:rsidTr="00B816B7">
        <w:trPr>
          <w:cantSplit/>
        </w:trPr>
        <w:tc>
          <w:tcPr>
            <w:tcW w:w="572" w:type="pct"/>
          </w:tcPr>
          <w:p w14:paraId="2A823350" w14:textId="77777777" w:rsidR="00E51F1A" w:rsidRPr="008D6E7A" w:rsidRDefault="00E51F1A" w:rsidP="001F1527">
            <w:pPr>
              <w:pStyle w:val="TableText"/>
              <w:rPr>
                <w:rFonts w:eastAsia="Arial"/>
                <w:szCs w:val="22"/>
              </w:rPr>
            </w:pPr>
            <w:r w:rsidRPr="008D6E7A">
              <w:rPr>
                <w:rFonts w:eastAsia="Arial"/>
                <w:szCs w:val="22"/>
              </w:rPr>
              <w:t>2.6.1.30</w:t>
            </w:r>
          </w:p>
        </w:tc>
        <w:tc>
          <w:tcPr>
            <w:tcW w:w="3289" w:type="pct"/>
            <w:shd w:val="clear" w:color="auto" w:fill="FFFFFF"/>
          </w:tcPr>
          <w:p w14:paraId="5FF73DC1"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modify the auto-generated SOAP operation.</w:t>
            </w:r>
          </w:p>
        </w:tc>
        <w:tc>
          <w:tcPr>
            <w:tcW w:w="1139" w:type="pct"/>
            <w:tcMar>
              <w:top w:w="100" w:type="dxa"/>
              <w:left w:w="100" w:type="dxa"/>
              <w:bottom w:w="100" w:type="dxa"/>
              <w:right w:w="100" w:type="dxa"/>
            </w:tcMar>
          </w:tcPr>
          <w:p w14:paraId="2B091012" w14:textId="2CE3D191" w:rsidR="00E51F1A" w:rsidRPr="008D6E7A" w:rsidRDefault="004E2C14" w:rsidP="001F1527">
            <w:pPr>
              <w:pStyle w:val="TableText"/>
              <w:rPr>
                <w:szCs w:val="22"/>
              </w:rPr>
            </w:pPr>
            <w:r w:rsidRPr="008D6E7A">
              <w:rPr>
                <w:szCs w:val="22"/>
              </w:rPr>
              <w:t>Backlog</w:t>
            </w:r>
          </w:p>
        </w:tc>
      </w:tr>
      <w:tr w:rsidR="00E51F1A" w:rsidRPr="00B816B7" w14:paraId="2283E18B" w14:textId="77777777" w:rsidTr="00B816B7">
        <w:trPr>
          <w:cantSplit/>
        </w:trPr>
        <w:tc>
          <w:tcPr>
            <w:tcW w:w="572" w:type="pct"/>
          </w:tcPr>
          <w:p w14:paraId="29E12220" w14:textId="77777777" w:rsidR="00E51F1A" w:rsidRPr="008D6E7A" w:rsidRDefault="00E51F1A" w:rsidP="001F1527">
            <w:pPr>
              <w:pStyle w:val="TableText"/>
              <w:rPr>
                <w:rFonts w:eastAsia="Arial"/>
                <w:szCs w:val="22"/>
              </w:rPr>
            </w:pPr>
            <w:r w:rsidRPr="008D6E7A">
              <w:rPr>
                <w:rFonts w:eastAsia="Arial"/>
                <w:szCs w:val="22"/>
              </w:rPr>
              <w:t>2.6.1.31</w:t>
            </w:r>
          </w:p>
        </w:tc>
        <w:tc>
          <w:tcPr>
            <w:tcW w:w="3289" w:type="pct"/>
            <w:shd w:val="clear" w:color="auto" w:fill="FFFFFF"/>
          </w:tcPr>
          <w:p w14:paraId="3CE6FFFD"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add one or more SOAP-specific operations to one RPC.</w:t>
            </w:r>
          </w:p>
        </w:tc>
        <w:tc>
          <w:tcPr>
            <w:tcW w:w="1139" w:type="pct"/>
            <w:tcMar>
              <w:top w:w="100" w:type="dxa"/>
              <w:left w:w="100" w:type="dxa"/>
              <w:bottom w:w="100" w:type="dxa"/>
              <w:right w:w="100" w:type="dxa"/>
            </w:tcMar>
          </w:tcPr>
          <w:p w14:paraId="04F76900" w14:textId="767E24BE" w:rsidR="00E51F1A" w:rsidRPr="008D6E7A" w:rsidRDefault="004E2C14" w:rsidP="00AC02F3">
            <w:pPr>
              <w:pStyle w:val="TableText"/>
              <w:rPr>
                <w:szCs w:val="22"/>
              </w:rPr>
            </w:pPr>
            <w:r w:rsidRPr="008D6E7A">
              <w:rPr>
                <w:szCs w:val="22"/>
              </w:rPr>
              <w:t>Backlog</w:t>
            </w:r>
          </w:p>
        </w:tc>
      </w:tr>
      <w:tr w:rsidR="00E51F1A" w:rsidRPr="00B816B7" w14:paraId="3856EBF3" w14:textId="77777777" w:rsidTr="00B816B7">
        <w:trPr>
          <w:cantSplit/>
        </w:trPr>
        <w:tc>
          <w:tcPr>
            <w:tcW w:w="572" w:type="pct"/>
          </w:tcPr>
          <w:p w14:paraId="38706258" w14:textId="77777777" w:rsidR="00E51F1A" w:rsidRPr="008D6E7A" w:rsidRDefault="00E51F1A" w:rsidP="001F1527">
            <w:pPr>
              <w:pStyle w:val="TableText"/>
              <w:rPr>
                <w:rFonts w:eastAsia="Arial"/>
                <w:szCs w:val="22"/>
              </w:rPr>
            </w:pPr>
            <w:r w:rsidRPr="008D6E7A">
              <w:rPr>
                <w:rFonts w:eastAsia="Arial"/>
                <w:szCs w:val="22"/>
              </w:rPr>
              <w:t>2.6.1.32</w:t>
            </w:r>
          </w:p>
        </w:tc>
        <w:tc>
          <w:tcPr>
            <w:tcW w:w="3289" w:type="pct"/>
            <w:shd w:val="clear" w:color="auto" w:fill="FFFFFF"/>
          </w:tcPr>
          <w:p w14:paraId="4A79A36F"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add one SOAP operation to multiple RPCs (aka “Service Composition”).</w:t>
            </w:r>
          </w:p>
        </w:tc>
        <w:tc>
          <w:tcPr>
            <w:tcW w:w="1139" w:type="pct"/>
            <w:tcMar>
              <w:top w:w="100" w:type="dxa"/>
              <w:left w:w="100" w:type="dxa"/>
              <w:bottom w:w="100" w:type="dxa"/>
              <w:right w:w="100" w:type="dxa"/>
            </w:tcMar>
          </w:tcPr>
          <w:p w14:paraId="377FAE85" w14:textId="79C0AD9F" w:rsidR="00E51F1A" w:rsidRPr="008D6E7A" w:rsidRDefault="004E2C14" w:rsidP="00AC02F3">
            <w:pPr>
              <w:pStyle w:val="TableText"/>
              <w:rPr>
                <w:szCs w:val="22"/>
              </w:rPr>
            </w:pPr>
            <w:r w:rsidRPr="008D6E7A">
              <w:rPr>
                <w:szCs w:val="22"/>
              </w:rPr>
              <w:t>Backlog</w:t>
            </w:r>
          </w:p>
        </w:tc>
      </w:tr>
      <w:tr w:rsidR="00E51F1A" w:rsidRPr="00B816B7" w14:paraId="6DF5366D" w14:textId="77777777" w:rsidTr="00B816B7">
        <w:trPr>
          <w:cantSplit/>
        </w:trPr>
        <w:tc>
          <w:tcPr>
            <w:tcW w:w="572" w:type="pct"/>
          </w:tcPr>
          <w:p w14:paraId="79A695A0" w14:textId="77777777" w:rsidR="00E51F1A" w:rsidRPr="008D6E7A" w:rsidRDefault="00E51F1A" w:rsidP="001F1527">
            <w:pPr>
              <w:pStyle w:val="TableText"/>
              <w:rPr>
                <w:rFonts w:eastAsia="Arial"/>
                <w:szCs w:val="22"/>
              </w:rPr>
            </w:pPr>
            <w:r w:rsidRPr="008D6E7A">
              <w:rPr>
                <w:rFonts w:eastAsia="Arial"/>
                <w:szCs w:val="22"/>
              </w:rPr>
              <w:t>2.6.1.33</w:t>
            </w:r>
          </w:p>
        </w:tc>
        <w:tc>
          <w:tcPr>
            <w:tcW w:w="3289" w:type="pct"/>
            <w:shd w:val="clear" w:color="auto" w:fill="FFFFFF"/>
          </w:tcPr>
          <w:p w14:paraId="06C71EDA"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input SOAP information for an RPC Name.</w:t>
            </w:r>
          </w:p>
        </w:tc>
        <w:tc>
          <w:tcPr>
            <w:tcW w:w="1139" w:type="pct"/>
            <w:tcMar>
              <w:top w:w="100" w:type="dxa"/>
              <w:left w:w="100" w:type="dxa"/>
              <w:bottom w:w="100" w:type="dxa"/>
              <w:right w:w="100" w:type="dxa"/>
            </w:tcMar>
          </w:tcPr>
          <w:p w14:paraId="1FF75143" w14:textId="4FCA79F4" w:rsidR="00E51F1A" w:rsidRPr="008D6E7A" w:rsidRDefault="004E2C14" w:rsidP="00AC02F3">
            <w:pPr>
              <w:pStyle w:val="TableText"/>
              <w:rPr>
                <w:szCs w:val="22"/>
              </w:rPr>
            </w:pPr>
            <w:r w:rsidRPr="008D6E7A">
              <w:rPr>
                <w:szCs w:val="22"/>
              </w:rPr>
              <w:t>Backlog</w:t>
            </w:r>
          </w:p>
        </w:tc>
      </w:tr>
      <w:tr w:rsidR="00E51F1A" w:rsidRPr="00B816B7" w14:paraId="56020A5B" w14:textId="77777777" w:rsidTr="00B816B7">
        <w:trPr>
          <w:cantSplit/>
        </w:trPr>
        <w:tc>
          <w:tcPr>
            <w:tcW w:w="572" w:type="pct"/>
          </w:tcPr>
          <w:p w14:paraId="7335F18D" w14:textId="77777777" w:rsidR="00E51F1A" w:rsidRPr="008D6E7A" w:rsidRDefault="00E51F1A" w:rsidP="001F1527">
            <w:pPr>
              <w:pStyle w:val="TableText"/>
              <w:rPr>
                <w:rFonts w:eastAsia="Arial"/>
                <w:szCs w:val="22"/>
              </w:rPr>
            </w:pPr>
            <w:r w:rsidRPr="008D6E7A">
              <w:rPr>
                <w:rFonts w:eastAsia="Arial"/>
                <w:szCs w:val="22"/>
              </w:rPr>
              <w:t>2.6.1.34</w:t>
            </w:r>
          </w:p>
        </w:tc>
        <w:tc>
          <w:tcPr>
            <w:tcW w:w="3289" w:type="pct"/>
            <w:shd w:val="clear" w:color="auto" w:fill="FFFFFF"/>
          </w:tcPr>
          <w:p w14:paraId="77809519"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input SOAP information for an Operation Name.</w:t>
            </w:r>
          </w:p>
        </w:tc>
        <w:tc>
          <w:tcPr>
            <w:tcW w:w="1139" w:type="pct"/>
            <w:tcMar>
              <w:top w:w="100" w:type="dxa"/>
              <w:left w:w="100" w:type="dxa"/>
              <w:bottom w:w="100" w:type="dxa"/>
              <w:right w:w="100" w:type="dxa"/>
            </w:tcMar>
          </w:tcPr>
          <w:p w14:paraId="1AE4C90F" w14:textId="194A6680" w:rsidR="00E51F1A" w:rsidRPr="008D6E7A" w:rsidRDefault="004E2C14" w:rsidP="0049181E">
            <w:pPr>
              <w:pStyle w:val="TableText"/>
              <w:rPr>
                <w:szCs w:val="22"/>
              </w:rPr>
            </w:pPr>
            <w:r w:rsidRPr="008D6E7A">
              <w:rPr>
                <w:szCs w:val="22"/>
              </w:rPr>
              <w:t>Backlog</w:t>
            </w:r>
          </w:p>
        </w:tc>
      </w:tr>
      <w:tr w:rsidR="00E51F1A" w:rsidRPr="00B816B7" w14:paraId="7C217ABD" w14:textId="77777777" w:rsidTr="00B816B7">
        <w:trPr>
          <w:cantSplit/>
        </w:trPr>
        <w:tc>
          <w:tcPr>
            <w:tcW w:w="572" w:type="pct"/>
          </w:tcPr>
          <w:p w14:paraId="275430F5" w14:textId="77777777" w:rsidR="00E51F1A" w:rsidRPr="008D6E7A" w:rsidRDefault="00E51F1A" w:rsidP="001F1527">
            <w:pPr>
              <w:pStyle w:val="TableText"/>
              <w:rPr>
                <w:rFonts w:eastAsia="Arial"/>
                <w:szCs w:val="22"/>
              </w:rPr>
            </w:pPr>
            <w:r w:rsidRPr="008D6E7A">
              <w:rPr>
                <w:rFonts w:eastAsia="Arial"/>
                <w:szCs w:val="22"/>
              </w:rPr>
              <w:t>2.6.1.35</w:t>
            </w:r>
          </w:p>
        </w:tc>
        <w:tc>
          <w:tcPr>
            <w:tcW w:w="3289" w:type="pct"/>
            <w:shd w:val="clear" w:color="auto" w:fill="FFFFFF"/>
          </w:tcPr>
          <w:p w14:paraId="63E6F00F"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SOAP Response Type from a drop-down list correlating a return type value of the data response from VistA that can be represented in any of the following formats:</w:t>
            </w:r>
          </w:p>
          <w:p w14:paraId="2D944D1C" w14:textId="77777777" w:rsidR="00E51F1A" w:rsidRPr="008D6E7A" w:rsidRDefault="00E51F1A" w:rsidP="001F1527">
            <w:pPr>
              <w:pStyle w:val="TableListBullet"/>
              <w:rPr>
                <w:rFonts w:eastAsia="Arial"/>
                <w:sz w:val="22"/>
                <w:szCs w:val="22"/>
              </w:rPr>
            </w:pPr>
            <w:r w:rsidRPr="008D6E7A">
              <w:rPr>
                <w:rFonts w:eastAsia="Arial"/>
                <w:sz w:val="22"/>
                <w:szCs w:val="22"/>
              </w:rPr>
              <w:t>String</w:t>
            </w:r>
          </w:p>
          <w:p w14:paraId="2D5F06F6" w14:textId="77777777" w:rsidR="00E51F1A" w:rsidRPr="008D6E7A" w:rsidRDefault="00E51F1A" w:rsidP="001F1527">
            <w:pPr>
              <w:pStyle w:val="TableListBullet"/>
              <w:rPr>
                <w:rFonts w:eastAsia="Arial"/>
                <w:sz w:val="22"/>
                <w:szCs w:val="22"/>
              </w:rPr>
            </w:pPr>
            <w:r w:rsidRPr="008D6E7A">
              <w:rPr>
                <w:rFonts w:eastAsia="Arial"/>
                <w:sz w:val="22"/>
                <w:szCs w:val="22"/>
              </w:rPr>
              <w:t>JavaScript Object Notation (JSON)</w:t>
            </w:r>
          </w:p>
          <w:p w14:paraId="319AD267" w14:textId="77777777" w:rsidR="00E51F1A" w:rsidRPr="008D6E7A" w:rsidRDefault="00E51F1A" w:rsidP="001F1527">
            <w:pPr>
              <w:pStyle w:val="TableListBullet"/>
              <w:rPr>
                <w:rFonts w:eastAsia="Arial"/>
                <w:sz w:val="22"/>
                <w:szCs w:val="22"/>
              </w:rPr>
            </w:pPr>
            <w:r w:rsidRPr="008D6E7A">
              <w:rPr>
                <w:rFonts w:eastAsia="Arial"/>
                <w:sz w:val="22"/>
                <w:szCs w:val="22"/>
              </w:rPr>
              <w:t>List</w:t>
            </w:r>
          </w:p>
          <w:p w14:paraId="1B867464" w14:textId="77777777" w:rsidR="00E51F1A" w:rsidRPr="008D6E7A" w:rsidRDefault="00E51F1A" w:rsidP="001F1527">
            <w:pPr>
              <w:pStyle w:val="TableListBullet"/>
              <w:rPr>
                <w:rFonts w:eastAsia="Arial"/>
                <w:sz w:val="22"/>
                <w:szCs w:val="22"/>
              </w:rPr>
            </w:pPr>
            <w:r w:rsidRPr="008D6E7A">
              <w:rPr>
                <w:rFonts w:eastAsia="Arial"/>
                <w:sz w:val="22"/>
                <w:szCs w:val="22"/>
              </w:rPr>
              <w:t>Map</w:t>
            </w:r>
          </w:p>
        </w:tc>
        <w:tc>
          <w:tcPr>
            <w:tcW w:w="1139" w:type="pct"/>
            <w:tcMar>
              <w:top w:w="100" w:type="dxa"/>
              <w:left w:w="100" w:type="dxa"/>
              <w:bottom w:w="100" w:type="dxa"/>
              <w:right w:w="100" w:type="dxa"/>
            </w:tcMar>
          </w:tcPr>
          <w:p w14:paraId="102BD1EF" w14:textId="6F459158" w:rsidR="00E51F1A" w:rsidRPr="008D6E7A" w:rsidRDefault="004E2C14" w:rsidP="001F1527">
            <w:pPr>
              <w:pStyle w:val="TableText"/>
              <w:rPr>
                <w:szCs w:val="22"/>
              </w:rPr>
            </w:pPr>
            <w:r w:rsidRPr="008D6E7A">
              <w:rPr>
                <w:szCs w:val="22"/>
              </w:rPr>
              <w:t>Backlog</w:t>
            </w:r>
          </w:p>
        </w:tc>
      </w:tr>
      <w:tr w:rsidR="00E51F1A" w:rsidRPr="00B816B7" w14:paraId="3781CA0E" w14:textId="77777777" w:rsidTr="00B816B7">
        <w:trPr>
          <w:cantSplit/>
        </w:trPr>
        <w:tc>
          <w:tcPr>
            <w:tcW w:w="572" w:type="pct"/>
          </w:tcPr>
          <w:p w14:paraId="2B6E985A" w14:textId="77777777" w:rsidR="00E51F1A" w:rsidRPr="008D6E7A" w:rsidRDefault="00E51F1A" w:rsidP="001F1527">
            <w:pPr>
              <w:pStyle w:val="TableText"/>
              <w:rPr>
                <w:rFonts w:eastAsia="Arial"/>
                <w:szCs w:val="22"/>
              </w:rPr>
            </w:pPr>
            <w:r w:rsidRPr="008D6E7A">
              <w:rPr>
                <w:rFonts w:eastAsia="Arial"/>
                <w:szCs w:val="22"/>
              </w:rPr>
              <w:t>2.6.1.36</w:t>
            </w:r>
          </w:p>
        </w:tc>
        <w:tc>
          <w:tcPr>
            <w:tcW w:w="3289" w:type="pct"/>
            <w:shd w:val="clear" w:color="auto" w:fill="FFFFFF"/>
          </w:tcPr>
          <w:p w14:paraId="4CD7798E"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edit a SOAP-specific operation.</w:t>
            </w:r>
          </w:p>
        </w:tc>
        <w:tc>
          <w:tcPr>
            <w:tcW w:w="1139" w:type="pct"/>
            <w:tcMar>
              <w:top w:w="100" w:type="dxa"/>
              <w:left w:w="100" w:type="dxa"/>
              <w:bottom w:w="100" w:type="dxa"/>
              <w:right w:w="100" w:type="dxa"/>
            </w:tcMar>
          </w:tcPr>
          <w:p w14:paraId="015F13A8" w14:textId="62B80EF6" w:rsidR="00E51F1A" w:rsidRPr="008D6E7A" w:rsidRDefault="004E2C14" w:rsidP="001F1527">
            <w:pPr>
              <w:pStyle w:val="TableText"/>
              <w:rPr>
                <w:szCs w:val="22"/>
              </w:rPr>
            </w:pPr>
            <w:r w:rsidRPr="008D6E7A">
              <w:rPr>
                <w:szCs w:val="22"/>
              </w:rPr>
              <w:t>Backlog</w:t>
            </w:r>
          </w:p>
        </w:tc>
      </w:tr>
      <w:tr w:rsidR="00E51F1A" w:rsidRPr="00B816B7" w14:paraId="533F61A6" w14:textId="77777777" w:rsidTr="00B816B7">
        <w:trPr>
          <w:cantSplit/>
        </w:trPr>
        <w:tc>
          <w:tcPr>
            <w:tcW w:w="572" w:type="pct"/>
          </w:tcPr>
          <w:p w14:paraId="09315382" w14:textId="77777777" w:rsidR="00E51F1A" w:rsidRPr="008D6E7A" w:rsidRDefault="00E51F1A" w:rsidP="001F1527">
            <w:pPr>
              <w:pStyle w:val="TableText"/>
              <w:rPr>
                <w:rFonts w:eastAsia="Arial"/>
                <w:szCs w:val="22"/>
              </w:rPr>
            </w:pPr>
            <w:r w:rsidRPr="008D6E7A">
              <w:rPr>
                <w:rFonts w:eastAsia="Arial"/>
                <w:szCs w:val="22"/>
              </w:rPr>
              <w:lastRenderedPageBreak/>
              <w:t>2.6.1.37</w:t>
            </w:r>
          </w:p>
        </w:tc>
        <w:tc>
          <w:tcPr>
            <w:tcW w:w="3289" w:type="pct"/>
            <w:shd w:val="clear" w:color="auto" w:fill="FFFFFF"/>
          </w:tcPr>
          <w:p w14:paraId="445D47B1"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delete a SOAP-specific operation, and all its associated input parameters.</w:t>
            </w:r>
          </w:p>
        </w:tc>
        <w:tc>
          <w:tcPr>
            <w:tcW w:w="1139" w:type="pct"/>
            <w:tcMar>
              <w:top w:w="100" w:type="dxa"/>
              <w:left w:w="100" w:type="dxa"/>
              <w:bottom w:w="100" w:type="dxa"/>
              <w:right w:w="100" w:type="dxa"/>
            </w:tcMar>
          </w:tcPr>
          <w:p w14:paraId="4994243F" w14:textId="123673BF" w:rsidR="00E51F1A" w:rsidRPr="008D6E7A" w:rsidRDefault="004E2C14" w:rsidP="001F1527">
            <w:pPr>
              <w:pStyle w:val="TableText"/>
              <w:rPr>
                <w:szCs w:val="22"/>
              </w:rPr>
            </w:pPr>
            <w:r w:rsidRPr="008D6E7A">
              <w:rPr>
                <w:szCs w:val="22"/>
              </w:rPr>
              <w:t>Backlog</w:t>
            </w:r>
          </w:p>
        </w:tc>
      </w:tr>
      <w:tr w:rsidR="00E51F1A" w:rsidRPr="00B816B7" w14:paraId="3CEE49F1" w14:textId="77777777" w:rsidTr="00B816B7">
        <w:trPr>
          <w:cantSplit/>
        </w:trPr>
        <w:tc>
          <w:tcPr>
            <w:tcW w:w="572" w:type="pct"/>
          </w:tcPr>
          <w:p w14:paraId="4191F233" w14:textId="77777777" w:rsidR="00E51F1A" w:rsidRPr="008D6E7A" w:rsidRDefault="00E51F1A" w:rsidP="001F1527">
            <w:pPr>
              <w:pStyle w:val="TableText"/>
              <w:rPr>
                <w:rFonts w:eastAsia="Arial"/>
                <w:szCs w:val="22"/>
              </w:rPr>
            </w:pPr>
            <w:r w:rsidRPr="008D6E7A">
              <w:rPr>
                <w:rFonts w:eastAsia="Arial"/>
                <w:szCs w:val="22"/>
              </w:rPr>
              <w:t>2.6.1.38</w:t>
            </w:r>
          </w:p>
        </w:tc>
        <w:tc>
          <w:tcPr>
            <w:tcW w:w="3289" w:type="pct"/>
            <w:shd w:val="clear" w:color="auto" w:fill="FFFFFF"/>
          </w:tcPr>
          <w:p w14:paraId="170560A7" w14:textId="77777777" w:rsidR="00E51F1A" w:rsidRPr="008D6E7A" w:rsidRDefault="00E51F1A" w:rsidP="001F1527">
            <w:pPr>
              <w:pStyle w:val="TableText"/>
              <w:rPr>
                <w:rFonts w:eastAsia="Arial"/>
                <w:szCs w:val="22"/>
              </w:rPr>
            </w:pPr>
            <w:r w:rsidRPr="008D6E7A">
              <w:rPr>
                <w:rFonts w:eastAsia="Arial"/>
                <w:szCs w:val="22"/>
              </w:rPr>
              <w:t>The system shall display to the user a warning message confirming a deletion of a SOAP operation.</w:t>
            </w:r>
          </w:p>
        </w:tc>
        <w:tc>
          <w:tcPr>
            <w:tcW w:w="1139" w:type="pct"/>
            <w:tcMar>
              <w:top w:w="100" w:type="dxa"/>
              <w:left w:w="100" w:type="dxa"/>
              <w:bottom w:w="100" w:type="dxa"/>
              <w:right w:w="100" w:type="dxa"/>
            </w:tcMar>
          </w:tcPr>
          <w:p w14:paraId="44599D24" w14:textId="42182450" w:rsidR="00E51F1A" w:rsidRPr="008D6E7A" w:rsidRDefault="004E2C14" w:rsidP="001F1527">
            <w:pPr>
              <w:pStyle w:val="TableText"/>
              <w:rPr>
                <w:szCs w:val="22"/>
              </w:rPr>
            </w:pPr>
            <w:r w:rsidRPr="008D6E7A">
              <w:rPr>
                <w:szCs w:val="22"/>
              </w:rPr>
              <w:t>Backlog</w:t>
            </w:r>
          </w:p>
        </w:tc>
      </w:tr>
      <w:tr w:rsidR="00E51F1A" w:rsidRPr="00B816B7" w14:paraId="6BA34997" w14:textId="77777777" w:rsidTr="00B816B7">
        <w:trPr>
          <w:cantSplit/>
        </w:trPr>
        <w:tc>
          <w:tcPr>
            <w:tcW w:w="572" w:type="pct"/>
          </w:tcPr>
          <w:p w14:paraId="1C97708E" w14:textId="77777777" w:rsidR="00E51F1A" w:rsidRPr="008D6E7A" w:rsidRDefault="00E51F1A" w:rsidP="001F1527">
            <w:pPr>
              <w:pStyle w:val="TableText"/>
              <w:rPr>
                <w:rFonts w:eastAsia="Arial"/>
                <w:szCs w:val="22"/>
              </w:rPr>
            </w:pPr>
            <w:r w:rsidRPr="008D6E7A">
              <w:rPr>
                <w:rFonts w:eastAsia="Arial"/>
                <w:szCs w:val="22"/>
              </w:rPr>
              <w:t>2.6.1.39</w:t>
            </w:r>
          </w:p>
        </w:tc>
        <w:tc>
          <w:tcPr>
            <w:tcW w:w="3289" w:type="pct"/>
            <w:shd w:val="clear" w:color="auto" w:fill="FFFFFF"/>
          </w:tcPr>
          <w:p w14:paraId="78C5AE6E"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add one to multiple SOAP-specific parameters if necessary that define the input parameters for an operation.</w:t>
            </w:r>
          </w:p>
        </w:tc>
        <w:tc>
          <w:tcPr>
            <w:tcW w:w="1139" w:type="pct"/>
            <w:tcMar>
              <w:top w:w="100" w:type="dxa"/>
              <w:left w:w="100" w:type="dxa"/>
              <w:bottom w:w="100" w:type="dxa"/>
              <w:right w:w="100" w:type="dxa"/>
            </w:tcMar>
          </w:tcPr>
          <w:p w14:paraId="52C1B0AA" w14:textId="41011280" w:rsidR="00E51F1A" w:rsidRPr="008D6E7A" w:rsidRDefault="004E2C14" w:rsidP="00E7741B">
            <w:pPr>
              <w:pStyle w:val="TableText"/>
              <w:rPr>
                <w:szCs w:val="22"/>
              </w:rPr>
            </w:pPr>
            <w:r w:rsidRPr="008D6E7A">
              <w:rPr>
                <w:szCs w:val="22"/>
              </w:rPr>
              <w:t>Backlog</w:t>
            </w:r>
          </w:p>
        </w:tc>
      </w:tr>
      <w:tr w:rsidR="00E51F1A" w:rsidRPr="00B816B7" w14:paraId="37440EC8" w14:textId="77777777" w:rsidTr="00B816B7">
        <w:trPr>
          <w:cantSplit/>
        </w:trPr>
        <w:tc>
          <w:tcPr>
            <w:tcW w:w="572" w:type="pct"/>
          </w:tcPr>
          <w:p w14:paraId="724B0BE8" w14:textId="77777777" w:rsidR="00E51F1A" w:rsidRPr="008D6E7A" w:rsidRDefault="00E51F1A" w:rsidP="001F1527">
            <w:pPr>
              <w:pStyle w:val="TableText"/>
              <w:rPr>
                <w:rFonts w:eastAsia="Arial"/>
                <w:szCs w:val="22"/>
              </w:rPr>
            </w:pPr>
            <w:r w:rsidRPr="008D6E7A">
              <w:rPr>
                <w:rFonts w:eastAsia="Arial"/>
                <w:szCs w:val="22"/>
              </w:rPr>
              <w:t>2.6.1.40</w:t>
            </w:r>
          </w:p>
        </w:tc>
        <w:tc>
          <w:tcPr>
            <w:tcW w:w="3289" w:type="pct"/>
            <w:shd w:val="clear" w:color="auto" w:fill="FFFFFF"/>
          </w:tcPr>
          <w:p w14:paraId="4414AC68"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input SOAP information for a Name of a parameter.</w:t>
            </w:r>
          </w:p>
        </w:tc>
        <w:tc>
          <w:tcPr>
            <w:tcW w:w="1139" w:type="pct"/>
            <w:tcMar>
              <w:top w:w="100" w:type="dxa"/>
              <w:left w:w="100" w:type="dxa"/>
              <w:bottom w:w="100" w:type="dxa"/>
              <w:right w:w="100" w:type="dxa"/>
            </w:tcMar>
          </w:tcPr>
          <w:p w14:paraId="6826E5A0" w14:textId="44E2B190" w:rsidR="00E51F1A" w:rsidRPr="008D6E7A" w:rsidRDefault="004E2C14" w:rsidP="001F1527">
            <w:pPr>
              <w:pStyle w:val="TableText"/>
              <w:rPr>
                <w:szCs w:val="22"/>
              </w:rPr>
            </w:pPr>
            <w:r w:rsidRPr="008D6E7A">
              <w:rPr>
                <w:szCs w:val="22"/>
              </w:rPr>
              <w:t>Backlog</w:t>
            </w:r>
          </w:p>
        </w:tc>
      </w:tr>
      <w:tr w:rsidR="00E51F1A" w:rsidRPr="00B816B7" w14:paraId="4389F2B0" w14:textId="77777777" w:rsidTr="00B816B7">
        <w:trPr>
          <w:cantSplit/>
        </w:trPr>
        <w:tc>
          <w:tcPr>
            <w:tcW w:w="572" w:type="pct"/>
          </w:tcPr>
          <w:p w14:paraId="48F7D876" w14:textId="77777777" w:rsidR="00E51F1A" w:rsidRPr="008D6E7A" w:rsidRDefault="00E51F1A" w:rsidP="001F1527">
            <w:pPr>
              <w:pStyle w:val="TableText"/>
              <w:rPr>
                <w:rFonts w:eastAsia="Arial"/>
                <w:szCs w:val="22"/>
              </w:rPr>
            </w:pPr>
            <w:r w:rsidRPr="008D6E7A">
              <w:rPr>
                <w:rFonts w:eastAsia="Arial"/>
                <w:szCs w:val="22"/>
              </w:rPr>
              <w:t>2.6.1.41</w:t>
            </w:r>
          </w:p>
        </w:tc>
        <w:tc>
          <w:tcPr>
            <w:tcW w:w="3289" w:type="pct"/>
            <w:shd w:val="clear" w:color="auto" w:fill="FFFFFF"/>
          </w:tcPr>
          <w:p w14:paraId="6737FD7B"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input SOAP information for a Type of parameter.</w:t>
            </w:r>
          </w:p>
        </w:tc>
        <w:tc>
          <w:tcPr>
            <w:tcW w:w="1139" w:type="pct"/>
            <w:tcMar>
              <w:top w:w="100" w:type="dxa"/>
              <w:left w:w="100" w:type="dxa"/>
              <w:bottom w:w="100" w:type="dxa"/>
              <w:right w:w="100" w:type="dxa"/>
            </w:tcMar>
          </w:tcPr>
          <w:p w14:paraId="6A0456FC" w14:textId="613B6C74" w:rsidR="00E51F1A" w:rsidRPr="008D6E7A" w:rsidRDefault="00BE162A" w:rsidP="00BE162A">
            <w:pPr>
              <w:pStyle w:val="TableText"/>
              <w:rPr>
                <w:szCs w:val="22"/>
              </w:rPr>
            </w:pPr>
            <w:r w:rsidRPr="008D6E7A">
              <w:rPr>
                <w:szCs w:val="22"/>
              </w:rPr>
              <w:t>Backlog</w:t>
            </w:r>
          </w:p>
        </w:tc>
      </w:tr>
      <w:tr w:rsidR="00E51F1A" w:rsidRPr="00B816B7" w14:paraId="2E6AE348" w14:textId="77777777" w:rsidTr="00B816B7">
        <w:trPr>
          <w:cantSplit/>
        </w:trPr>
        <w:tc>
          <w:tcPr>
            <w:tcW w:w="572" w:type="pct"/>
          </w:tcPr>
          <w:p w14:paraId="1E302E6B" w14:textId="77777777" w:rsidR="00E51F1A" w:rsidRPr="008D6E7A" w:rsidRDefault="00E51F1A" w:rsidP="001F1527">
            <w:pPr>
              <w:pStyle w:val="TableText"/>
              <w:rPr>
                <w:rFonts w:eastAsia="Arial"/>
                <w:szCs w:val="22"/>
              </w:rPr>
            </w:pPr>
            <w:r w:rsidRPr="008D6E7A">
              <w:rPr>
                <w:rFonts w:eastAsia="Arial"/>
                <w:szCs w:val="22"/>
              </w:rPr>
              <w:t>2.6.1.42</w:t>
            </w:r>
          </w:p>
        </w:tc>
        <w:tc>
          <w:tcPr>
            <w:tcW w:w="3289" w:type="pct"/>
            <w:shd w:val="clear" w:color="auto" w:fill="FFFFFF"/>
          </w:tcPr>
          <w:p w14:paraId="3971889A"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SOAP-specific Parameter Type from a drop-down list that defines the type of parameter.</w:t>
            </w:r>
          </w:p>
        </w:tc>
        <w:tc>
          <w:tcPr>
            <w:tcW w:w="1139" w:type="pct"/>
            <w:tcMar>
              <w:top w:w="100" w:type="dxa"/>
              <w:left w:w="100" w:type="dxa"/>
              <w:bottom w:w="100" w:type="dxa"/>
              <w:right w:w="100" w:type="dxa"/>
            </w:tcMar>
          </w:tcPr>
          <w:p w14:paraId="53924B98" w14:textId="144EB6C2" w:rsidR="00E51F1A" w:rsidRPr="008D6E7A" w:rsidRDefault="004E2C14" w:rsidP="001F1527">
            <w:pPr>
              <w:pStyle w:val="TableText"/>
              <w:rPr>
                <w:szCs w:val="22"/>
              </w:rPr>
            </w:pPr>
            <w:r w:rsidRPr="008D6E7A">
              <w:rPr>
                <w:szCs w:val="22"/>
              </w:rPr>
              <w:t>Backlog</w:t>
            </w:r>
          </w:p>
        </w:tc>
      </w:tr>
      <w:tr w:rsidR="00E51F1A" w:rsidRPr="00B816B7" w14:paraId="141F70D0" w14:textId="77777777" w:rsidTr="00B816B7">
        <w:trPr>
          <w:cantSplit/>
        </w:trPr>
        <w:tc>
          <w:tcPr>
            <w:tcW w:w="572" w:type="pct"/>
          </w:tcPr>
          <w:p w14:paraId="559E0B8F" w14:textId="77777777" w:rsidR="00E51F1A" w:rsidRPr="008D6E7A" w:rsidRDefault="00E51F1A" w:rsidP="001F1527">
            <w:pPr>
              <w:pStyle w:val="TableText"/>
              <w:rPr>
                <w:rFonts w:eastAsia="Arial"/>
                <w:szCs w:val="22"/>
              </w:rPr>
            </w:pPr>
            <w:r w:rsidRPr="008D6E7A">
              <w:rPr>
                <w:rFonts w:eastAsia="Arial"/>
                <w:szCs w:val="22"/>
              </w:rPr>
              <w:t>2.6.1.43</w:t>
            </w:r>
          </w:p>
        </w:tc>
        <w:tc>
          <w:tcPr>
            <w:tcW w:w="3289" w:type="pct"/>
            <w:shd w:val="clear" w:color="auto" w:fill="FFFFFF"/>
          </w:tcPr>
          <w:p w14:paraId="2B2E54F4"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delete a SOAP-specific input parameter.</w:t>
            </w:r>
          </w:p>
        </w:tc>
        <w:tc>
          <w:tcPr>
            <w:tcW w:w="1139" w:type="pct"/>
            <w:tcMar>
              <w:top w:w="100" w:type="dxa"/>
              <w:left w:w="100" w:type="dxa"/>
              <w:bottom w:w="100" w:type="dxa"/>
              <w:right w:w="100" w:type="dxa"/>
            </w:tcMar>
          </w:tcPr>
          <w:p w14:paraId="2B7DCC9D" w14:textId="189C53BF" w:rsidR="00E51F1A" w:rsidRPr="008D6E7A" w:rsidRDefault="004E2C14" w:rsidP="001F1527">
            <w:pPr>
              <w:pStyle w:val="TableText"/>
              <w:rPr>
                <w:szCs w:val="22"/>
              </w:rPr>
            </w:pPr>
            <w:r w:rsidRPr="008D6E7A">
              <w:rPr>
                <w:szCs w:val="22"/>
              </w:rPr>
              <w:t>Backlog</w:t>
            </w:r>
          </w:p>
        </w:tc>
      </w:tr>
      <w:tr w:rsidR="00E51F1A" w:rsidRPr="00B816B7" w14:paraId="1A1FEF2B" w14:textId="77777777" w:rsidTr="00B816B7">
        <w:trPr>
          <w:cantSplit/>
        </w:trPr>
        <w:tc>
          <w:tcPr>
            <w:tcW w:w="572" w:type="pct"/>
          </w:tcPr>
          <w:p w14:paraId="1537A3DF" w14:textId="77777777" w:rsidR="00E51F1A" w:rsidRPr="008D6E7A" w:rsidRDefault="00E51F1A" w:rsidP="001F1527">
            <w:pPr>
              <w:pStyle w:val="TableText"/>
              <w:rPr>
                <w:rFonts w:eastAsia="Arial"/>
                <w:szCs w:val="22"/>
              </w:rPr>
            </w:pPr>
            <w:r w:rsidRPr="008D6E7A">
              <w:rPr>
                <w:rFonts w:eastAsia="Arial"/>
                <w:szCs w:val="22"/>
              </w:rPr>
              <w:t>2.6.1.44</w:t>
            </w:r>
          </w:p>
        </w:tc>
        <w:tc>
          <w:tcPr>
            <w:tcW w:w="3289" w:type="pct"/>
            <w:shd w:val="clear" w:color="auto" w:fill="FFFFFF"/>
          </w:tcPr>
          <w:p w14:paraId="1296605B" w14:textId="77777777" w:rsidR="00E51F1A" w:rsidRPr="008D6E7A" w:rsidRDefault="00E51F1A" w:rsidP="001F1527">
            <w:pPr>
              <w:pStyle w:val="TableText"/>
              <w:rPr>
                <w:rFonts w:eastAsia="Arial"/>
                <w:szCs w:val="22"/>
              </w:rPr>
            </w:pPr>
            <w:r w:rsidRPr="008D6E7A">
              <w:rPr>
                <w:rFonts w:eastAsia="Arial"/>
                <w:szCs w:val="22"/>
              </w:rPr>
              <w:t>The system shall display to the user a warning message confirming a deletion of a SOAP-specific input parameter.</w:t>
            </w:r>
          </w:p>
        </w:tc>
        <w:tc>
          <w:tcPr>
            <w:tcW w:w="1139" w:type="pct"/>
            <w:tcMar>
              <w:top w:w="100" w:type="dxa"/>
              <w:left w:w="100" w:type="dxa"/>
              <w:bottom w:w="100" w:type="dxa"/>
              <w:right w:w="100" w:type="dxa"/>
            </w:tcMar>
          </w:tcPr>
          <w:p w14:paraId="2DFB3B55" w14:textId="59D6ED73" w:rsidR="00E51F1A" w:rsidRPr="008D6E7A" w:rsidRDefault="004E2C14" w:rsidP="001F1527">
            <w:pPr>
              <w:pStyle w:val="TableText"/>
              <w:rPr>
                <w:szCs w:val="22"/>
              </w:rPr>
            </w:pPr>
            <w:r w:rsidRPr="008D6E7A">
              <w:rPr>
                <w:szCs w:val="22"/>
              </w:rPr>
              <w:t>Backlog</w:t>
            </w:r>
          </w:p>
        </w:tc>
      </w:tr>
      <w:tr w:rsidR="00E51F1A" w:rsidRPr="00B816B7" w14:paraId="5EA8C7D9" w14:textId="77777777" w:rsidTr="00B816B7">
        <w:trPr>
          <w:cantSplit/>
        </w:trPr>
        <w:tc>
          <w:tcPr>
            <w:tcW w:w="572" w:type="pct"/>
          </w:tcPr>
          <w:p w14:paraId="5626FC71" w14:textId="77777777" w:rsidR="00E51F1A" w:rsidRPr="008D6E7A" w:rsidRDefault="00E51F1A" w:rsidP="001F1527">
            <w:pPr>
              <w:pStyle w:val="TableText"/>
              <w:rPr>
                <w:rFonts w:eastAsia="Arial"/>
                <w:szCs w:val="22"/>
              </w:rPr>
            </w:pPr>
            <w:r w:rsidRPr="008D6E7A">
              <w:rPr>
                <w:rFonts w:eastAsia="Arial"/>
                <w:szCs w:val="22"/>
              </w:rPr>
              <w:t>2.6.1.45</w:t>
            </w:r>
          </w:p>
        </w:tc>
        <w:tc>
          <w:tcPr>
            <w:tcW w:w="3289" w:type="pct"/>
            <w:shd w:val="clear" w:color="auto" w:fill="FFFFFF"/>
          </w:tcPr>
          <w:p w14:paraId="30AF6141"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edit a SOAP-specific input parameter.</w:t>
            </w:r>
          </w:p>
        </w:tc>
        <w:tc>
          <w:tcPr>
            <w:tcW w:w="1139" w:type="pct"/>
            <w:tcMar>
              <w:top w:w="100" w:type="dxa"/>
              <w:left w:w="100" w:type="dxa"/>
              <w:bottom w:w="100" w:type="dxa"/>
              <w:right w:w="100" w:type="dxa"/>
            </w:tcMar>
          </w:tcPr>
          <w:p w14:paraId="5332CB29" w14:textId="4D7ED78A" w:rsidR="00E51F1A" w:rsidRPr="008D6E7A" w:rsidRDefault="004E2C14" w:rsidP="001F1527">
            <w:pPr>
              <w:pStyle w:val="TableText"/>
              <w:rPr>
                <w:szCs w:val="22"/>
              </w:rPr>
            </w:pPr>
            <w:r w:rsidRPr="008D6E7A">
              <w:rPr>
                <w:szCs w:val="22"/>
              </w:rPr>
              <w:t>Backlog</w:t>
            </w:r>
          </w:p>
        </w:tc>
      </w:tr>
      <w:tr w:rsidR="00E51F1A" w:rsidRPr="00B816B7" w14:paraId="00BF6C00" w14:textId="77777777" w:rsidTr="00B816B7">
        <w:trPr>
          <w:cantSplit/>
        </w:trPr>
        <w:tc>
          <w:tcPr>
            <w:tcW w:w="572" w:type="pct"/>
          </w:tcPr>
          <w:p w14:paraId="0C07B583" w14:textId="77777777" w:rsidR="00E51F1A" w:rsidRPr="008D6E7A" w:rsidRDefault="00E51F1A" w:rsidP="001F1527">
            <w:pPr>
              <w:pStyle w:val="TableText"/>
              <w:rPr>
                <w:rFonts w:eastAsia="Arial"/>
                <w:szCs w:val="22"/>
              </w:rPr>
            </w:pPr>
            <w:r w:rsidRPr="008D6E7A">
              <w:rPr>
                <w:rFonts w:eastAsia="Arial"/>
                <w:szCs w:val="22"/>
              </w:rPr>
              <w:t>2.6.1.46</w:t>
            </w:r>
          </w:p>
        </w:tc>
        <w:tc>
          <w:tcPr>
            <w:tcW w:w="3289" w:type="pct"/>
            <w:shd w:val="clear" w:color="auto" w:fill="FFFFFF"/>
          </w:tcPr>
          <w:p w14:paraId="1ECB28BA"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expand or collapse the SOAP-specific input parameters information for any operation.</w:t>
            </w:r>
          </w:p>
        </w:tc>
        <w:tc>
          <w:tcPr>
            <w:tcW w:w="1139" w:type="pct"/>
            <w:tcMar>
              <w:top w:w="100" w:type="dxa"/>
              <w:left w:w="100" w:type="dxa"/>
              <w:bottom w:w="100" w:type="dxa"/>
              <w:right w:w="100" w:type="dxa"/>
            </w:tcMar>
          </w:tcPr>
          <w:p w14:paraId="72E61BA5" w14:textId="1696DA55" w:rsidR="00E51F1A" w:rsidRPr="008D6E7A" w:rsidRDefault="004E2C14" w:rsidP="001F1527">
            <w:pPr>
              <w:pStyle w:val="TableText"/>
              <w:rPr>
                <w:szCs w:val="22"/>
              </w:rPr>
            </w:pPr>
            <w:r w:rsidRPr="008D6E7A">
              <w:rPr>
                <w:szCs w:val="22"/>
              </w:rPr>
              <w:t>Backlog</w:t>
            </w:r>
          </w:p>
        </w:tc>
      </w:tr>
      <w:tr w:rsidR="00E51F1A" w:rsidRPr="00B816B7" w14:paraId="71EA52FB" w14:textId="77777777" w:rsidTr="00B816B7">
        <w:trPr>
          <w:cantSplit/>
        </w:trPr>
        <w:tc>
          <w:tcPr>
            <w:tcW w:w="572" w:type="pct"/>
          </w:tcPr>
          <w:p w14:paraId="4A9EF492" w14:textId="77777777" w:rsidR="00E51F1A" w:rsidRPr="008D6E7A" w:rsidRDefault="00E51F1A" w:rsidP="001F1527">
            <w:pPr>
              <w:pStyle w:val="TableText"/>
              <w:rPr>
                <w:rFonts w:eastAsia="Arial"/>
                <w:szCs w:val="22"/>
              </w:rPr>
            </w:pPr>
            <w:r w:rsidRPr="008D6E7A">
              <w:rPr>
                <w:rFonts w:eastAsia="Arial"/>
                <w:szCs w:val="22"/>
              </w:rPr>
              <w:t>2.6.1.47</w:t>
            </w:r>
          </w:p>
        </w:tc>
        <w:tc>
          <w:tcPr>
            <w:tcW w:w="3289" w:type="pct"/>
            <w:shd w:val="clear" w:color="auto" w:fill="FFFFFF"/>
          </w:tcPr>
          <w:p w14:paraId="4F196433"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add one to multiple REST-specific operations that correspond to a VistA remote procedure to be invoked.</w:t>
            </w:r>
          </w:p>
        </w:tc>
        <w:tc>
          <w:tcPr>
            <w:tcW w:w="1139" w:type="pct"/>
            <w:tcMar>
              <w:top w:w="100" w:type="dxa"/>
              <w:left w:w="100" w:type="dxa"/>
              <w:bottom w:w="100" w:type="dxa"/>
              <w:right w:w="100" w:type="dxa"/>
            </w:tcMar>
          </w:tcPr>
          <w:p w14:paraId="1C25D1B2" w14:textId="7F7D1F23" w:rsidR="00E51F1A" w:rsidRPr="008D6E7A" w:rsidRDefault="00BE162A" w:rsidP="00452A05">
            <w:pPr>
              <w:pStyle w:val="TableText"/>
              <w:rPr>
                <w:szCs w:val="22"/>
              </w:rPr>
            </w:pPr>
            <w:r w:rsidRPr="008D6E7A">
              <w:rPr>
                <w:szCs w:val="22"/>
              </w:rPr>
              <w:t>Task B</w:t>
            </w:r>
          </w:p>
        </w:tc>
      </w:tr>
      <w:tr w:rsidR="00E51F1A" w:rsidRPr="00B816B7" w14:paraId="012863E0" w14:textId="77777777" w:rsidTr="00B816B7">
        <w:trPr>
          <w:cantSplit/>
        </w:trPr>
        <w:tc>
          <w:tcPr>
            <w:tcW w:w="572" w:type="pct"/>
          </w:tcPr>
          <w:p w14:paraId="457E65AA" w14:textId="77777777" w:rsidR="00E51F1A" w:rsidRPr="008D6E7A" w:rsidRDefault="00E51F1A" w:rsidP="001F1527">
            <w:pPr>
              <w:pStyle w:val="TableText"/>
              <w:rPr>
                <w:rFonts w:eastAsia="Arial"/>
                <w:szCs w:val="22"/>
              </w:rPr>
            </w:pPr>
            <w:r w:rsidRPr="008D6E7A">
              <w:rPr>
                <w:rFonts w:eastAsia="Arial"/>
                <w:szCs w:val="22"/>
              </w:rPr>
              <w:t>2.6.1.48</w:t>
            </w:r>
          </w:p>
        </w:tc>
        <w:tc>
          <w:tcPr>
            <w:tcW w:w="3289" w:type="pct"/>
            <w:shd w:val="clear" w:color="auto" w:fill="FFFFFF"/>
          </w:tcPr>
          <w:p w14:paraId="1D0EF59D"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 Operation information for an RPC Name.</w:t>
            </w:r>
          </w:p>
        </w:tc>
        <w:tc>
          <w:tcPr>
            <w:tcW w:w="1139" w:type="pct"/>
            <w:tcMar>
              <w:top w:w="100" w:type="dxa"/>
              <w:left w:w="100" w:type="dxa"/>
              <w:bottom w:w="100" w:type="dxa"/>
              <w:right w:w="100" w:type="dxa"/>
            </w:tcMar>
          </w:tcPr>
          <w:p w14:paraId="61F14D1E" w14:textId="7E206D15" w:rsidR="00E51F1A" w:rsidRPr="008D6E7A" w:rsidRDefault="00E51F1A" w:rsidP="00452A05">
            <w:pPr>
              <w:pStyle w:val="TableText"/>
              <w:rPr>
                <w:szCs w:val="22"/>
              </w:rPr>
            </w:pPr>
            <w:r w:rsidRPr="008D6E7A">
              <w:rPr>
                <w:szCs w:val="22"/>
              </w:rPr>
              <w:t>P2.2.</w:t>
            </w:r>
            <w:r w:rsidR="00452A05" w:rsidRPr="008D6E7A">
              <w:rPr>
                <w:szCs w:val="22"/>
              </w:rPr>
              <w:t>3</w:t>
            </w:r>
          </w:p>
        </w:tc>
      </w:tr>
      <w:tr w:rsidR="00E51F1A" w:rsidRPr="00B816B7" w14:paraId="5F06BA79" w14:textId="77777777" w:rsidTr="00B816B7">
        <w:trPr>
          <w:cantSplit/>
        </w:trPr>
        <w:tc>
          <w:tcPr>
            <w:tcW w:w="572" w:type="pct"/>
          </w:tcPr>
          <w:p w14:paraId="058C320A" w14:textId="77777777" w:rsidR="00E51F1A" w:rsidRPr="008D6E7A" w:rsidRDefault="00E51F1A" w:rsidP="001F1527">
            <w:pPr>
              <w:pStyle w:val="TableText"/>
              <w:rPr>
                <w:rFonts w:eastAsia="Arial"/>
                <w:szCs w:val="22"/>
              </w:rPr>
            </w:pPr>
            <w:r w:rsidRPr="008D6E7A">
              <w:rPr>
                <w:rFonts w:eastAsia="Arial"/>
                <w:szCs w:val="22"/>
              </w:rPr>
              <w:lastRenderedPageBreak/>
              <w:t>2.6.1.49</w:t>
            </w:r>
          </w:p>
        </w:tc>
        <w:tc>
          <w:tcPr>
            <w:tcW w:w="3289" w:type="pct"/>
            <w:shd w:val="clear" w:color="auto" w:fill="FFFFFF"/>
          </w:tcPr>
          <w:p w14:paraId="6E685CCF"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 Operation information for an Operation Name.</w:t>
            </w:r>
          </w:p>
        </w:tc>
        <w:tc>
          <w:tcPr>
            <w:tcW w:w="1139" w:type="pct"/>
            <w:tcMar>
              <w:top w:w="100" w:type="dxa"/>
              <w:left w:w="100" w:type="dxa"/>
              <w:bottom w:w="100" w:type="dxa"/>
              <w:right w:w="100" w:type="dxa"/>
            </w:tcMar>
          </w:tcPr>
          <w:p w14:paraId="34BD58DC" w14:textId="3D05CA12" w:rsidR="00E51F1A" w:rsidRPr="008D6E7A" w:rsidRDefault="00E51F1A" w:rsidP="00452A05">
            <w:pPr>
              <w:pStyle w:val="TableText"/>
              <w:rPr>
                <w:szCs w:val="22"/>
              </w:rPr>
            </w:pPr>
            <w:r w:rsidRPr="008D6E7A">
              <w:rPr>
                <w:szCs w:val="22"/>
              </w:rPr>
              <w:t>P2.2.</w:t>
            </w:r>
            <w:r w:rsidR="00452A05" w:rsidRPr="008D6E7A">
              <w:rPr>
                <w:szCs w:val="22"/>
              </w:rPr>
              <w:t>3</w:t>
            </w:r>
          </w:p>
        </w:tc>
      </w:tr>
      <w:tr w:rsidR="00E51F1A" w:rsidRPr="00B816B7" w14:paraId="09C0DCA0" w14:textId="77777777" w:rsidTr="00B816B7">
        <w:trPr>
          <w:cantSplit/>
        </w:trPr>
        <w:tc>
          <w:tcPr>
            <w:tcW w:w="572" w:type="pct"/>
          </w:tcPr>
          <w:p w14:paraId="202CA9E5" w14:textId="77777777" w:rsidR="00E51F1A" w:rsidRPr="008D6E7A" w:rsidRDefault="00E51F1A" w:rsidP="001F1527">
            <w:pPr>
              <w:pStyle w:val="TableText"/>
              <w:rPr>
                <w:rFonts w:eastAsia="Arial"/>
                <w:szCs w:val="22"/>
              </w:rPr>
            </w:pPr>
            <w:r w:rsidRPr="008D6E7A">
              <w:rPr>
                <w:rFonts w:eastAsia="Arial"/>
                <w:szCs w:val="22"/>
              </w:rPr>
              <w:t>2.6.1.50</w:t>
            </w:r>
          </w:p>
        </w:tc>
        <w:tc>
          <w:tcPr>
            <w:tcW w:w="3289" w:type="pct"/>
            <w:shd w:val="clear" w:color="auto" w:fill="FFFFFF"/>
          </w:tcPr>
          <w:p w14:paraId="6C7E8C48"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 Operation information for a Response Type.</w:t>
            </w:r>
          </w:p>
        </w:tc>
        <w:tc>
          <w:tcPr>
            <w:tcW w:w="1139" w:type="pct"/>
            <w:tcMar>
              <w:top w:w="100" w:type="dxa"/>
              <w:left w:w="100" w:type="dxa"/>
              <w:bottom w:w="100" w:type="dxa"/>
              <w:right w:w="100" w:type="dxa"/>
            </w:tcMar>
          </w:tcPr>
          <w:p w14:paraId="4DD89B0B" w14:textId="64774F24" w:rsidR="00E51F1A" w:rsidRPr="008D6E7A" w:rsidRDefault="00E51F1A" w:rsidP="00BE162A">
            <w:pPr>
              <w:pStyle w:val="TableText"/>
              <w:rPr>
                <w:szCs w:val="22"/>
              </w:rPr>
            </w:pPr>
            <w:r w:rsidRPr="008D6E7A">
              <w:rPr>
                <w:szCs w:val="22"/>
              </w:rPr>
              <w:t>P</w:t>
            </w:r>
            <w:r w:rsidR="00E7741B" w:rsidRPr="008D6E7A">
              <w:rPr>
                <w:szCs w:val="22"/>
              </w:rPr>
              <w:t>2.3.7</w:t>
            </w:r>
          </w:p>
        </w:tc>
      </w:tr>
      <w:tr w:rsidR="00E51F1A" w:rsidRPr="00B816B7" w14:paraId="4350114E" w14:textId="77777777" w:rsidTr="00B816B7">
        <w:trPr>
          <w:cantSplit/>
        </w:trPr>
        <w:tc>
          <w:tcPr>
            <w:tcW w:w="572" w:type="pct"/>
          </w:tcPr>
          <w:p w14:paraId="46DCA19E" w14:textId="77777777" w:rsidR="00E51F1A" w:rsidRPr="008D6E7A" w:rsidRDefault="00E51F1A" w:rsidP="001F1527">
            <w:pPr>
              <w:pStyle w:val="TableText"/>
              <w:rPr>
                <w:rFonts w:eastAsia="Arial"/>
                <w:szCs w:val="22"/>
              </w:rPr>
            </w:pPr>
            <w:r w:rsidRPr="008D6E7A">
              <w:rPr>
                <w:rFonts w:eastAsia="Arial"/>
                <w:szCs w:val="22"/>
              </w:rPr>
              <w:t>2.6.1.51</w:t>
            </w:r>
          </w:p>
        </w:tc>
        <w:tc>
          <w:tcPr>
            <w:tcW w:w="3289" w:type="pct"/>
            <w:shd w:val="clear" w:color="auto" w:fill="FFFFFF"/>
          </w:tcPr>
          <w:p w14:paraId="19310CC8" w14:textId="78ADB62D" w:rsidR="00E51F1A" w:rsidRPr="008D6E7A" w:rsidRDefault="00E51F1A" w:rsidP="001F1527">
            <w:pPr>
              <w:pStyle w:val="TableText"/>
              <w:rPr>
                <w:rFonts w:eastAsia="Arial"/>
                <w:szCs w:val="22"/>
              </w:rPr>
            </w:pPr>
            <w:r w:rsidRPr="008D6E7A">
              <w:rPr>
                <w:rFonts w:eastAsia="Arial"/>
                <w:szCs w:val="22"/>
              </w:rPr>
              <w:t xml:space="preserve">The system shall provide the ability to display input REST Operation information for a </w:t>
            </w:r>
            <w:r w:rsidR="00AA3408" w:rsidRPr="008D6E7A">
              <w:rPr>
                <w:rFonts w:eastAsia="Arial"/>
                <w:szCs w:val="22"/>
              </w:rPr>
              <w:t>HTTP</w:t>
            </w:r>
            <w:r w:rsidRPr="008D6E7A">
              <w:rPr>
                <w:rFonts w:eastAsia="Arial"/>
                <w:szCs w:val="22"/>
              </w:rPr>
              <w:t xml:space="preserve"> Method.</w:t>
            </w:r>
          </w:p>
        </w:tc>
        <w:tc>
          <w:tcPr>
            <w:tcW w:w="1139" w:type="pct"/>
            <w:tcMar>
              <w:top w:w="100" w:type="dxa"/>
              <w:left w:w="100" w:type="dxa"/>
              <w:bottom w:w="100" w:type="dxa"/>
              <w:right w:w="100" w:type="dxa"/>
            </w:tcMar>
          </w:tcPr>
          <w:p w14:paraId="09C41B18" w14:textId="49467C58" w:rsidR="00E51F1A" w:rsidRPr="008D6E7A" w:rsidRDefault="00E51F1A" w:rsidP="00EE59FB">
            <w:pPr>
              <w:pStyle w:val="TableText"/>
              <w:rPr>
                <w:szCs w:val="22"/>
              </w:rPr>
            </w:pPr>
            <w:r w:rsidRPr="008D6E7A">
              <w:rPr>
                <w:szCs w:val="22"/>
              </w:rPr>
              <w:t>P2.</w:t>
            </w:r>
            <w:ins w:id="87" w:author="MWatkins" w:date="2016-10-14T08:16:00Z">
              <w:r w:rsidR="002D6A52">
                <w:rPr>
                  <w:szCs w:val="22"/>
                </w:rPr>
                <w:t>4.1</w:t>
              </w:r>
            </w:ins>
            <w:ins w:id="88" w:author="MWatkins" w:date="2016-11-21T09:36:00Z">
              <w:r w:rsidR="00EE59FB">
                <w:rPr>
                  <w:szCs w:val="22"/>
                </w:rPr>
                <w:t>2</w:t>
              </w:r>
            </w:ins>
            <w:del w:id="89" w:author="MWatkins" w:date="2016-10-14T08:16:00Z">
              <w:r w:rsidR="008B1E8C" w:rsidRPr="008D6E7A" w:rsidDel="002D6A52">
                <w:rPr>
                  <w:szCs w:val="22"/>
                </w:rPr>
                <w:delText>3</w:delText>
              </w:r>
              <w:r w:rsidR="00DC04F3" w:rsidRPr="008D6E7A" w:rsidDel="002D6A52">
                <w:rPr>
                  <w:szCs w:val="22"/>
                </w:rPr>
                <w:delText>.</w:delText>
              </w:r>
              <w:r w:rsidR="00E7741B" w:rsidRPr="008D6E7A" w:rsidDel="002D6A52">
                <w:rPr>
                  <w:szCs w:val="22"/>
                </w:rPr>
                <w:delText>8</w:delText>
              </w:r>
            </w:del>
          </w:p>
        </w:tc>
      </w:tr>
      <w:tr w:rsidR="00E51F1A" w:rsidRPr="00B816B7" w14:paraId="13FF73AF" w14:textId="77777777" w:rsidTr="00B816B7">
        <w:trPr>
          <w:cantSplit/>
        </w:trPr>
        <w:tc>
          <w:tcPr>
            <w:tcW w:w="572" w:type="pct"/>
          </w:tcPr>
          <w:p w14:paraId="71B4AFE7" w14:textId="77777777" w:rsidR="00E51F1A" w:rsidRPr="008D6E7A" w:rsidRDefault="00E51F1A" w:rsidP="001F1527">
            <w:pPr>
              <w:pStyle w:val="TableText"/>
              <w:rPr>
                <w:rFonts w:eastAsia="Arial"/>
                <w:szCs w:val="22"/>
              </w:rPr>
            </w:pPr>
            <w:r w:rsidRPr="008D6E7A">
              <w:rPr>
                <w:rFonts w:eastAsia="Arial"/>
                <w:szCs w:val="22"/>
              </w:rPr>
              <w:t>2.6.1.52</w:t>
            </w:r>
          </w:p>
        </w:tc>
        <w:tc>
          <w:tcPr>
            <w:tcW w:w="3289" w:type="pct"/>
            <w:shd w:val="clear" w:color="auto" w:fill="FFFFFF"/>
          </w:tcPr>
          <w:p w14:paraId="3BCD3791"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 Operation information for a URL Path.</w:t>
            </w:r>
          </w:p>
        </w:tc>
        <w:tc>
          <w:tcPr>
            <w:tcW w:w="1139" w:type="pct"/>
            <w:tcMar>
              <w:top w:w="100" w:type="dxa"/>
              <w:left w:w="100" w:type="dxa"/>
              <w:bottom w:w="100" w:type="dxa"/>
              <w:right w:w="100" w:type="dxa"/>
            </w:tcMar>
          </w:tcPr>
          <w:p w14:paraId="4AD978E3" w14:textId="13A79520" w:rsidR="00E51F1A" w:rsidRPr="008D6E7A" w:rsidRDefault="00E51F1A" w:rsidP="001F1527">
            <w:pPr>
              <w:pStyle w:val="TableText"/>
              <w:rPr>
                <w:szCs w:val="22"/>
              </w:rPr>
            </w:pPr>
            <w:r w:rsidRPr="008D6E7A">
              <w:rPr>
                <w:szCs w:val="22"/>
              </w:rPr>
              <w:t>P2.</w:t>
            </w:r>
            <w:r w:rsidR="00566CC3" w:rsidRPr="008D6E7A">
              <w:rPr>
                <w:szCs w:val="22"/>
              </w:rPr>
              <w:t>2.</w:t>
            </w:r>
            <w:r w:rsidR="00DC04F3" w:rsidRPr="008D6E7A">
              <w:rPr>
                <w:szCs w:val="22"/>
              </w:rPr>
              <w:t>3</w:t>
            </w:r>
          </w:p>
        </w:tc>
      </w:tr>
      <w:tr w:rsidR="00E51F1A" w:rsidRPr="00B816B7" w14:paraId="153FD477" w14:textId="77777777" w:rsidTr="00B816B7">
        <w:trPr>
          <w:cantSplit/>
        </w:trPr>
        <w:tc>
          <w:tcPr>
            <w:tcW w:w="572" w:type="pct"/>
          </w:tcPr>
          <w:p w14:paraId="4A05C489" w14:textId="77777777" w:rsidR="00E51F1A" w:rsidRPr="008D6E7A" w:rsidRDefault="00E51F1A" w:rsidP="001F1527">
            <w:pPr>
              <w:pStyle w:val="TableText"/>
              <w:rPr>
                <w:rFonts w:eastAsia="Arial"/>
                <w:szCs w:val="22"/>
              </w:rPr>
            </w:pPr>
            <w:r w:rsidRPr="008D6E7A">
              <w:rPr>
                <w:rFonts w:eastAsia="Arial"/>
                <w:szCs w:val="22"/>
              </w:rPr>
              <w:t>2.6.1.53</w:t>
            </w:r>
          </w:p>
        </w:tc>
        <w:tc>
          <w:tcPr>
            <w:tcW w:w="3289" w:type="pct"/>
            <w:shd w:val="clear" w:color="auto" w:fill="FFFFFF"/>
          </w:tcPr>
          <w:p w14:paraId="5A518BF1"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 Operation information for a Consumes entry.</w:t>
            </w:r>
          </w:p>
        </w:tc>
        <w:tc>
          <w:tcPr>
            <w:tcW w:w="1139" w:type="pct"/>
            <w:tcMar>
              <w:top w:w="100" w:type="dxa"/>
              <w:left w:w="100" w:type="dxa"/>
              <w:bottom w:w="100" w:type="dxa"/>
              <w:right w:w="100" w:type="dxa"/>
            </w:tcMar>
          </w:tcPr>
          <w:p w14:paraId="05728408" w14:textId="1F10A280" w:rsidR="00E51F1A" w:rsidRPr="008D6E7A" w:rsidRDefault="00DC04F3" w:rsidP="001F1527">
            <w:pPr>
              <w:pStyle w:val="TableText"/>
              <w:rPr>
                <w:szCs w:val="22"/>
              </w:rPr>
            </w:pPr>
            <w:r w:rsidRPr="008D6E7A">
              <w:rPr>
                <w:szCs w:val="22"/>
              </w:rPr>
              <w:t>Task B</w:t>
            </w:r>
          </w:p>
        </w:tc>
      </w:tr>
      <w:tr w:rsidR="00E51F1A" w:rsidRPr="00B816B7" w14:paraId="4BF090A1" w14:textId="77777777" w:rsidTr="00B816B7">
        <w:trPr>
          <w:cantSplit/>
        </w:trPr>
        <w:tc>
          <w:tcPr>
            <w:tcW w:w="572" w:type="pct"/>
          </w:tcPr>
          <w:p w14:paraId="4CC69D7D" w14:textId="77777777" w:rsidR="00E51F1A" w:rsidRPr="008D6E7A" w:rsidRDefault="00E51F1A" w:rsidP="001F1527">
            <w:pPr>
              <w:pStyle w:val="TableText"/>
              <w:rPr>
                <w:rFonts w:eastAsia="Arial"/>
                <w:szCs w:val="22"/>
              </w:rPr>
            </w:pPr>
            <w:r w:rsidRPr="008D6E7A">
              <w:rPr>
                <w:rFonts w:eastAsia="Arial"/>
                <w:szCs w:val="22"/>
              </w:rPr>
              <w:t>2.6.1.54</w:t>
            </w:r>
          </w:p>
        </w:tc>
        <w:tc>
          <w:tcPr>
            <w:tcW w:w="3289" w:type="pct"/>
            <w:shd w:val="clear" w:color="auto" w:fill="FFFFFF"/>
          </w:tcPr>
          <w:p w14:paraId="7A94B074" w14:textId="3911E984" w:rsidR="00E51F1A" w:rsidRPr="008D6E7A" w:rsidRDefault="00E51F1A" w:rsidP="002E382F">
            <w:pPr>
              <w:pStyle w:val="TableText"/>
              <w:rPr>
                <w:rFonts w:eastAsia="Arial"/>
                <w:szCs w:val="22"/>
              </w:rPr>
            </w:pPr>
            <w:r w:rsidRPr="008D6E7A">
              <w:rPr>
                <w:rFonts w:eastAsia="Arial"/>
                <w:szCs w:val="22"/>
              </w:rPr>
              <w:t>The system shall provide the user with the ability to display input REST Operation information for a Produces entry, e.g.</w:t>
            </w:r>
            <w:r w:rsidR="002E382F" w:rsidRPr="008D6E7A">
              <w:rPr>
                <w:rFonts w:eastAsia="Arial"/>
                <w:szCs w:val="22"/>
              </w:rPr>
              <w:t> </w:t>
            </w:r>
            <w:r w:rsidRPr="008D6E7A">
              <w:rPr>
                <w:rFonts w:eastAsia="Arial"/>
                <w:szCs w:val="22"/>
              </w:rPr>
              <w:t>JSON.</w:t>
            </w:r>
          </w:p>
        </w:tc>
        <w:tc>
          <w:tcPr>
            <w:tcW w:w="1139" w:type="pct"/>
            <w:tcMar>
              <w:top w:w="100" w:type="dxa"/>
              <w:left w:w="100" w:type="dxa"/>
              <w:bottom w:w="100" w:type="dxa"/>
              <w:right w:w="100" w:type="dxa"/>
            </w:tcMar>
          </w:tcPr>
          <w:p w14:paraId="35424F7F" w14:textId="5C36D2FA" w:rsidR="00E51F1A" w:rsidRPr="008D6E7A" w:rsidRDefault="008B1E8C" w:rsidP="001F1527">
            <w:pPr>
              <w:pStyle w:val="TableText"/>
              <w:rPr>
                <w:szCs w:val="22"/>
              </w:rPr>
            </w:pPr>
            <w:r w:rsidRPr="008D6E7A">
              <w:rPr>
                <w:szCs w:val="22"/>
              </w:rPr>
              <w:t>P2.2.</w:t>
            </w:r>
            <w:r w:rsidR="009D36C8" w:rsidRPr="008D6E7A">
              <w:rPr>
                <w:szCs w:val="22"/>
              </w:rPr>
              <w:t>3</w:t>
            </w:r>
          </w:p>
        </w:tc>
      </w:tr>
      <w:tr w:rsidR="00E51F1A" w:rsidRPr="00B816B7" w14:paraId="777DB965" w14:textId="77777777" w:rsidTr="00B816B7">
        <w:trPr>
          <w:cantSplit/>
        </w:trPr>
        <w:tc>
          <w:tcPr>
            <w:tcW w:w="572" w:type="pct"/>
          </w:tcPr>
          <w:p w14:paraId="66E953FE" w14:textId="77777777" w:rsidR="00E51F1A" w:rsidRPr="008D6E7A" w:rsidRDefault="00E51F1A" w:rsidP="001F1527">
            <w:pPr>
              <w:pStyle w:val="TableText"/>
              <w:rPr>
                <w:rFonts w:eastAsia="Arial"/>
                <w:szCs w:val="22"/>
              </w:rPr>
            </w:pPr>
            <w:r w:rsidRPr="008D6E7A">
              <w:rPr>
                <w:rFonts w:eastAsia="Arial"/>
                <w:szCs w:val="22"/>
              </w:rPr>
              <w:t>2.6.1.55</w:t>
            </w:r>
          </w:p>
        </w:tc>
        <w:tc>
          <w:tcPr>
            <w:tcW w:w="3289" w:type="pct"/>
            <w:shd w:val="clear" w:color="auto" w:fill="FFFFFF"/>
          </w:tcPr>
          <w:p w14:paraId="20481982" w14:textId="77777777" w:rsidR="00E51F1A" w:rsidRPr="008D6E7A" w:rsidRDefault="00E51F1A" w:rsidP="001F1527">
            <w:pPr>
              <w:pStyle w:val="TableText"/>
              <w:rPr>
                <w:rFonts w:eastAsia="Arial"/>
                <w:szCs w:val="22"/>
              </w:rPr>
            </w:pPr>
            <w:r w:rsidRPr="008D6E7A">
              <w:rPr>
                <w:rFonts w:eastAsia="Arial"/>
                <w:szCs w:val="22"/>
              </w:rPr>
              <w:t>The system shall provide the ability to enter the name of the REST-specific RPC associated with this operation.</w:t>
            </w:r>
          </w:p>
        </w:tc>
        <w:tc>
          <w:tcPr>
            <w:tcW w:w="1139" w:type="pct"/>
            <w:tcMar>
              <w:top w:w="100" w:type="dxa"/>
              <w:left w:w="100" w:type="dxa"/>
              <w:bottom w:w="100" w:type="dxa"/>
              <w:right w:w="100" w:type="dxa"/>
            </w:tcMar>
          </w:tcPr>
          <w:p w14:paraId="090748BA" w14:textId="176E9C3A" w:rsidR="00E51F1A" w:rsidRPr="008D6E7A" w:rsidRDefault="00E51F1A" w:rsidP="001F1527">
            <w:pPr>
              <w:pStyle w:val="TableText"/>
              <w:rPr>
                <w:szCs w:val="22"/>
              </w:rPr>
            </w:pPr>
            <w:r w:rsidRPr="008D6E7A">
              <w:rPr>
                <w:szCs w:val="22"/>
              </w:rPr>
              <w:t>P2.3</w:t>
            </w:r>
            <w:r w:rsidR="009D36C8" w:rsidRPr="008D6E7A">
              <w:rPr>
                <w:szCs w:val="22"/>
              </w:rPr>
              <w:t>.7</w:t>
            </w:r>
          </w:p>
        </w:tc>
      </w:tr>
      <w:tr w:rsidR="00E51F1A" w:rsidRPr="00B816B7" w14:paraId="39E95561" w14:textId="77777777" w:rsidTr="00B816B7">
        <w:trPr>
          <w:cantSplit/>
        </w:trPr>
        <w:tc>
          <w:tcPr>
            <w:tcW w:w="572" w:type="pct"/>
          </w:tcPr>
          <w:p w14:paraId="2D3E4FE1" w14:textId="77777777" w:rsidR="00E51F1A" w:rsidRPr="008D6E7A" w:rsidRDefault="00E51F1A" w:rsidP="001F1527">
            <w:pPr>
              <w:pStyle w:val="TableText"/>
              <w:rPr>
                <w:rFonts w:eastAsia="Arial"/>
                <w:szCs w:val="22"/>
              </w:rPr>
            </w:pPr>
            <w:r w:rsidRPr="008D6E7A">
              <w:rPr>
                <w:rFonts w:eastAsia="Arial"/>
                <w:szCs w:val="22"/>
              </w:rPr>
              <w:t>2.6.1.56</w:t>
            </w:r>
          </w:p>
        </w:tc>
        <w:tc>
          <w:tcPr>
            <w:tcW w:w="3289" w:type="pct"/>
            <w:shd w:val="clear" w:color="auto" w:fill="FFFFFF"/>
          </w:tcPr>
          <w:p w14:paraId="4A8B2BB3" w14:textId="77777777" w:rsidR="00E51F1A" w:rsidRPr="008D6E7A" w:rsidRDefault="00E51F1A" w:rsidP="001F1527">
            <w:pPr>
              <w:pStyle w:val="TableText"/>
              <w:rPr>
                <w:rFonts w:eastAsia="Arial"/>
                <w:szCs w:val="22"/>
              </w:rPr>
            </w:pPr>
            <w:r w:rsidRPr="008D6E7A">
              <w:rPr>
                <w:rFonts w:eastAsia="Arial"/>
                <w:szCs w:val="22"/>
              </w:rPr>
              <w:t>The system shall provide the ability to enter a unique Operation Name for this REST-specific operation.</w:t>
            </w:r>
          </w:p>
        </w:tc>
        <w:tc>
          <w:tcPr>
            <w:tcW w:w="1139" w:type="pct"/>
            <w:tcMar>
              <w:top w:w="100" w:type="dxa"/>
              <w:left w:w="100" w:type="dxa"/>
              <w:bottom w:w="100" w:type="dxa"/>
              <w:right w:w="100" w:type="dxa"/>
            </w:tcMar>
          </w:tcPr>
          <w:p w14:paraId="58185E5F" w14:textId="3E48AFCA" w:rsidR="00E51F1A" w:rsidRPr="008D6E7A" w:rsidRDefault="00BE162A" w:rsidP="001F1527">
            <w:pPr>
              <w:pStyle w:val="TableText"/>
              <w:rPr>
                <w:szCs w:val="22"/>
              </w:rPr>
            </w:pPr>
            <w:r w:rsidRPr="008D6E7A">
              <w:rPr>
                <w:szCs w:val="22"/>
              </w:rPr>
              <w:t>Task B</w:t>
            </w:r>
          </w:p>
        </w:tc>
      </w:tr>
      <w:tr w:rsidR="00E51F1A" w:rsidRPr="00B816B7" w14:paraId="0D1FC76C" w14:textId="77777777" w:rsidTr="00B816B7">
        <w:trPr>
          <w:cantSplit/>
        </w:trPr>
        <w:tc>
          <w:tcPr>
            <w:tcW w:w="572" w:type="pct"/>
          </w:tcPr>
          <w:p w14:paraId="477D2F2C" w14:textId="77777777" w:rsidR="00E51F1A" w:rsidRPr="008D6E7A" w:rsidRDefault="00E51F1A" w:rsidP="001F1527">
            <w:pPr>
              <w:pStyle w:val="TableText"/>
              <w:rPr>
                <w:rFonts w:eastAsia="Arial"/>
                <w:szCs w:val="22"/>
              </w:rPr>
            </w:pPr>
            <w:r w:rsidRPr="008D6E7A">
              <w:rPr>
                <w:rFonts w:eastAsia="Arial"/>
                <w:szCs w:val="22"/>
              </w:rPr>
              <w:t>2.6.1.57</w:t>
            </w:r>
          </w:p>
        </w:tc>
        <w:tc>
          <w:tcPr>
            <w:tcW w:w="3289" w:type="pct"/>
            <w:shd w:val="clear" w:color="auto" w:fill="FFFFFF"/>
          </w:tcPr>
          <w:p w14:paraId="28878905" w14:textId="4DC7A215" w:rsidR="00E51F1A" w:rsidRPr="008D6E7A" w:rsidRDefault="00E51F1A" w:rsidP="001F1527">
            <w:pPr>
              <w:pStyle w:val="TableText"/>
              <w:rPr>
                <w:rFonts w:eastAsia="Arial"/>
                <w:szCs w:val="22"/>
              </w:rPr>
            </w:pPr>
            <w:r w:rsidRPr="008D6E7A">
              <w:rPr>
                <w:rFonts w:eastAsia="Arial"/>
                <w:szCs w:val="22"/>
              </w:rPr>
              <w:t>The REST-specific Operation Name will correspond to the default name of the generated Runtime operation.</w:t>
            </w:r>
          </w:p>
        </w:tc>
        <w:tc>
          <w:tcPr>
            <w:tcW w:w="1139" w:type="pct"/>
            <w:tcMar>
              <w:top w:w="100" w:type="dxa"/>
              <w:left w:w="100" w:type="dxa"/>
              <w:bottom w:w="100" w:type="dxa"/>
              <w:right w:w="100" w:type="dxa"/>
            </w:tcMar>
          </w:tcPr>
          <w:p w14:paraId="72A05D14" w14:textId="5CAE96AD" w:rsidR="00E51F1A" w:rsidRPr="008D6E7A" w:rsidRDefault="00E36BBD" w:rsidP="00FA3CBE">
            <w:pPr>
              <w:pStyle w:val="TableText"/>
              <w:rPr>
                <w:szCs w:val="22"/>
              </w:rPr>
            </w:pPr>
            <w:r w:rsidRPr="008D6E7A">
              <w:rPr>
                <w:szCs w:val="22"/>
              </w:rPr>
              <w:t>Backlog</w:t>
            </w:r>
          </w:p>
        </w:tc>
      </w:tr>
      <w:tr w:rsidR="00E51F1A" w:rsidRPr="00B816B7" w14:paraId="66CD72A7" w14:textId="77777777" w:rsidTr="00B816B7">
        <w:trPr>
          <w:cantSplit/>
        </w:trPr>
        <w:tc>
          <w:tcPr>
            <w:tcW w:w="572" w:type="pct"/>
          </w:tcPr>
          <w:p w14:paraId="17323727" w14:textId="77777777" w:rsidR="00E51F1A" w:rsidRPr="008D6E7A" w:rsidRDefault="00E51F1A" w:rsidP="001F1527">
            <w:pPr>
              <w:pStyle w:val="TableText"/>
              <w:rPr>
                <w:rFonts w:eastAsia="Arial"/>
                <w:szCs w:val="22"/>
              </w:rPr>
            </w:pPr>
            <w:r w:rsidRPr="008D6E7A">
              <w:rPr>
                <w:rFonts w:eastAsia="Arial"/>
                <w:szCs w:val="22"/>
              </w:rPr>
              <w:lastRenderedPageBreak/>
              <w:t>2.6.1.58</w:t>
            </w:r>
          </w:p>
        </w:tc>
        <w:tc>
          <w:tcPr>
            <w:tcW w:w="3289" w:type="pct"/>
            <w:shd w:val="clear" w:color="auto" w:fill="FFFFFF"/>
          </w:tcPr>
          <w:p w14:paraId="124FB677" w14:textId="77777777" w:rsidR="008B1E8C" w:rsidRPr="008D6E7A" w:rsidRDefault="008B1E8C" w:rsidP="001F1527">
            <w:pPr>
              <w:pStyle w:val="TableText"/>
              <w:rPr>
                <w:rFonts w:eastAsia="Arial"/>
                <w:i/>
                <w:szCs w:val="22"/>
              </w:rPr>
            </w:pPr>
            <w:r w:rsidRPr="008D6E7A">
              <w:rPr>
                <w:rFonts w:eastAsia="Arial"/>
                <w:i/>
                <w:szCs w:val="22"/>
              </w:rPr>
              <w:t>The system shall provide the user with the ability to select a REST-specific Response Type from a drop-down list correlating a return type value of the data response from VistA that can be represented in any of the following formats:</w:t>
            </w:r>
          </w:p>
          <w:p w14:paraId="1717BF96" w14:textId="77777777" w:rsidR="008B1E8C" w:rsidRPr="008D6E7A" w:rsidRDefault="008B1E8C" w:rsidP="001F1527">
            <w:pPr>
              <w:pStyle w:val="TableListBullet"/>
              <w:rPr>
                <w:rFonts w:eastAsia="Arial"/>
                <w:i/>
                <w:sz w:val="22"/>
                <w:szCs w:val="22"/>
              </w:rPr>
            </w:pPr>
            <w:r w:rsidRPr="008D6E7A">
              <w:rPr>
                <w:rFonts w:eastAsia="Arial"/>
                <w:i/>
                <w:sz w:val="22"/>
                <w:szCs w:val="22"/>
              </w:rPr>
              <w:t>String</w:t>
            </w:r>
          </w:p>
          <w:p w14:paraId="051D947E" w14:textId="5596FC5D" w:rsidR="008B1E8C" w:rsidRPr="008D6E7A" w:rsidRDefault="007F0A61" w:rsidP="001F1527">
            <w:pPr>
              <w:pStyle w:val="TableListBullet"/>
              <w:rPr>
                <w:rFonts w:eastAsia="Arial"/>
                <w:i/>
                <w:sz w:val="22"/>
                <w:szCs w:val="22"/>
              </w:rPr>
            </w:pPr>
            <w:r w:rsidRPr="008D6E7A">
              <w:rPr>
                <w:rFonts w:eastAsia="Arial"/>
                <w:i/>
                <w:sz w:val="22"/>
                <w:szCs w:val="22"/>
              </w:rPr>
              <w:t>JavaScript</w:t>
            </w:r>
            <w:r w:rsidR="008B1E8C" w:rsidRPr="008D6E7A">
              <w:rPr>
                <w:rFonts w:eastAsia="Arial"/>
                <w:i/>
                <w:sz w:val="22"/>
                <w:szCs w:val="22"/>
              </w:rPr>
              <w:t xml:space="preserve"> Object Notation (JSON)</w:t>
            </w:r>
          </w:p>
          <w:p w14:paraId="7C7AA07E" w14:textId="6F41644D" w:rsidR="003E6BBE" w:rsidRPr="008D6E7A" w:rsidRDefault="008B1E8C" w:rsidP="001F1527">
            <w:pPr>
              <w:pStyle w:val="TableText"/>
              <w:spacing w:before="120"/>
              <w:rPr>
                <w:szCs w:val="22"/>
              </w:rPr>
            </w:pPr>
            <w:r w:rsidRPr="008D6E7A">
              <w:rPr>
                <w:szCs w:val="22"/>
              </w:rPr>
              <w:t xml:space="preserve">(Original) </w:t>
            </w:r>
            <w:r w:rsidR="003E6BBE" w:rsidRPr="008D6E7A">
              <w:rPr>
                <w:szCs w:val="22"/>
              </w:rPr>
              <w:t>The system shall provide the user with the ability to select a REST-specific Response Type from a drop-down list correlating a return type value of the data response from VistA that can be represented in any of the following formats:</w:t>
            </w:r>
          </w:p>
          <w:p w14:paraId="076BED00" w14:textId="77777777" w:rsidR="003E6BBE" w:rsidRPr="008D6E7A" w:rsidRDefault="003E6BBE" w:rsidP="001F1527">
            <w:pPr>
              <w:pStyle w:val="TableListBullet"/>
              <w:rPr>
                <w:sz w:val="22"/>
                <w:szCs w:val="22"/>
              </w:rPr>
            </w:pPr>
            <w:r w:rsidRPr="008D6E7A">
              <w:rPr>
                <w:sz w:val="22"/>
                <w:szCs w:val="22"/>
              </w:rPr>
              <w:t>String</w:t>
            </w:r>
          </w:p>
          <w:p w14:paraId="526FC9C7" w14:textId="77777777" w:rsidR="003E6BBE" w:rsidRPr="008D6E7A" w:rsidRDefault="003E6BBE" w:rsidP="001F1527">
            <w:pPr>
              <w:pStyle w:val="TableListBullet"/>
              <w:rPr>
                <w:sz w:val="22"/>
                <w:szCs w:val="22"/>
              </w:rPr>
            </w:pPr>
            <w:r w:rsidRPr="008D6E7A">
              <w:rPr>
                <w:sz w:val="22"/>
                <w:szCs w:val="22"/>
              </w:rPr>
              <w:t>JavaScript Object Notation (JSON)</w:t>
            </w:r>
          </w:p>
          <w:p w14:paraId="259CBAA6" w14:textId="77777777" w:rsidR="003E6BBE" w:rsidRPr="008D6E7A" w:rsidRDefault="003E6BBE" w:rsidP="001F1527">
            <w:pPr>
              <w:pStyle w:val="TableListBullet"/>
              <w:rPr>
                <w:sz w:val="22"/>
                <w:szCs w:val="22"/>
              </w:rPr>
            </w:pPr>
            <w:r w:rsidRPr="008D6E7A">
              <w:rPr>
                <w:sz w:val="22"/>
                <w:szCs w:val="22"/>
              </w:rPr>
              <w:t>List</w:t>
            </w:r>
          </w:p>
          <w:p w14:paraId="08B1469A" w14:textId="77777777" w:rsidR="003E6BBE" w:rsidRPr="008D6E7A" w:rsidRDefault="003E6BBE" w:rsidP="001F1527">
            <w:pPr>
              <w:pStyle w:val="TableListBullet"/>
              <w:rPr>
                <w:sz w:val="22"/>
                <w:szCs w:val="22"/>
              </w:rPr>
            </w:pPr>
            <w:r w:rsidRPr="008D6E7A">
              <w:rPr>
                <w:sz w:val="22"/>
                <w:szCs w:val="22"/>
              </w:rPr>
              <w:t>Map</w:t>
            </w:r>
          </w:p>
          <w:p w14:paraId="0A3AFC6F" w14:textId="2DE59DD6" w:rsidR="00FF6047" w:rsidRPr="008D6E7A" w:rsidRDefault="00FF6047" w:rsidP="001F1527">
            <w:pPr>
              <w:pStyle w:val="TableText"/>
              <w:spacing w:before="120"/>
              <w:rPr>
                <w:rFonts w:eastAsia="Arial"/>
                <w:szCs w:val="22"/>
              </w:rPr>
            </w:pPr>
            <w:r w:rsidRPr="008D6E7A">
              <w:rPr>
                <w:rFonts w:eastAsia="Arial"/>
                <w:b/>
                <w:szCs w:val="22"/>
              </w:rPr>
              <w:t xml:space="preserve">Justification for </w:t>
            </w:r>
            <w:r w:rsidR="00AC3899" w:rsidRPr="008D6E7A">
              <w:rPr>
                <w:rFonts w:eastAsia="Arial"/>
                <w:b/>
                <w:szCs w:val="22"/>
              </w:rPr>
              <w:t>Revision</w:t>
            </w:r>
            <w:r w:rsidRPr="008D6E7A">
              <w:rPr>
                <w:rFonts w:eastAsia="Arial"/>
                <w:b/>
                <w:szCs w:val="22"/>
              </w:rPr>
              <w:t xml:space="preserve">: </w:t>
            </w:r>
            <w:r w:rsidRPr="008D6E7A">
              <w:rPr>
                <w:rFonts w:eastAsia="Arial"/>
                <w:szCs w:val="22"/>
              </w:rPr>
              <w:t xml:space="preserve">String and JSON are minimum formats for </w:t>
            </w:r>
            <w:r w:rsidR="0007557F" w:rsidRPr="008D6E7A">
              <w:rPr>
                <w:rFonts w:eastAsia="Arial"/>
                <w:szCs w:val="22"/>
              </w:rPr>
              <w:t>REST;</w:t>
            </w:r>
            <w:r w:rsidRPr="008D6E7A">
              <w:rPr>
                <w:rFonts w:eastAsia="Arial"/>
                <w:szCs w:val="22"/>
              </w:rPr>
              <w:t xml:space="preserve"> therefore, List and MAP are not needed here.</w:t>
            </w:r>
          </w:p>
        </w:tc>
        <w:tc>
          <w:tcPr>
            <w:tcW w:w="1139" w:type="pct"/>
            <w:tcMar>
              <w:top w:w="100" w:type="dxa"/>
              <w:left w:w="100" w:type="dxa"/>
              <w:bottom w:w="100" w:type="dxa"/>
              <w:right w:w="100" w:type="dxa"/>
            </w:tcMar>
          </w:tcPr>
          <w:p w14:paraId="13F2DB22" w14:textId="343CEEBE" w:rsidR="00E51F1A" w:rsidRPr="008D6E7A" w:rsidRDefault="005C6B17" w:rsidP="00BE162A">
            <w:pPr>
              <w:pStyle w:val="TableText"/>
              <w:rPr>
                <w:szCs w:val="22"/>
              </w:rPr>
            </w:pPr>
            <w:ins w:id="90" w:author="MWatkins" w:date="2016-11-21T09:36:00Z">
              <w:r>
                <w:rPr>
                  <w:szCs w:val="22"/>
                </w:rPr>
                <w:t>P2.4.12</w:t>
              </w:r>
            </w:ins>
            <w:del w:id="91" w:author="MWatkins" w:date="2016-11-21T09:36:00Z">
              <w:r w:rsidR="00BE162A" w:rsidRPr="008D6E7A" w:rsidDel="005C6B17">
                <w:rPr>
                  <w:szCs w:val="22"/>
                </w:rPr>
                <w:delText>Backlog</w:delText>
              </w:r>
            </w:del>
          </w:p>
        </w:tc>
      </w:tr>
      <w:tr w:rsidR="00E51F1A" w:rsidRPr="00B816B7" w14:paraId="0E8A4D88" w14:textId="77777777" w:rsidTr="00B816B7">
        <w:trPr>
          <w:cantSplit/>
        </w:trPr>
        <w:tc>
          <w:tcPr>
            <w:tcW w:w="572" w:type="pct"/>
          </w:tcPr>
          <w:p w14:paraId="72B45F8F" w14:textId="77777777" w:rsidR="00E51F1A" w:rsidRPr="008D6E7A" w:rsidRDefault="00E51F1A" w:rsidP="001F1527">
            <w:pPr>
              <w:pStyle w:val="TableText"/>
              <w:rPr>
                <w:rFonts w:eastAsia="Arial"/>
                <w:szCs w:val="22"/>
              </w:rPr>
            </w:pPr>
            <w:r w:rsidRPr="008D6E7A">
              <w:rPr>
                <w:rFonts w:eastAsia="Arial"/>
                <w:szCs w:val="22"/>
              </w:rPr>
              <w:t>2.6.1.59</w:t>
            </w:r>
          </w:p>
        </w:tc>
        <w:tc>
          <w:tcPr>
            <w:tcW w:w="3289" w:type="pct"/>
            <w:shd w:val="clear" w:color="auto" w:fill="FFFFFF"/>
          </w:tcPr>
          <w:p w14:paraId="0CC2EA90"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REST-specific HTTP Method from a drop-down list correlating a method definition value that can be represented as:</w:t>
            </w:r>
          </w:p>
          <w:p w14:paraId="2CAD424C" w14:textId="77777777" w:rsidR="00E51F1A" w:rsidRPr="008D6E7A" w:rsidRDefault="00E51F1A" w:rsidP="001F1527">
            <w:pPr>
              <w:pStyle w:val="TableListBullet"/>
              <w:rPr>
                <w:rFonts w:eastAsia="Arial"/>
                <w:sz w:val="22"/>
                <w:szCs w:val="22"/>
              </w:rPr>
            </w:pPr>
            <w:r w:rsidRPr="008D6E7A">
              <w:rPr>
                <w:rFonts w:eastAsia="Arial"/>
                <w:sz w:val="22"/>
                <w:szCs w:val="22"/>
              </w:rPr>
              <w:t>GET</w:t>
            </w:r>
          </w:p>
          <w:p w14:paraId="0DD528FE" w14:textId="77777777" w:rsidR="00E51F1A" w:rsidRPr="008D6E7A" w:rsidRDefault="00E51F1A" w:rsidP="001F1527">
            <w:pPr>
              <w:pStyle w:val="TableListBullet"/>
              <w:rPr>
                <w:rFonts w:eastAsia="Arial"/>
                <w:sz w:val="22"/>
                <w:szCs w:val="22"/>
              </w:rPr>
            </w:pPr>
            <w:r w:rsidRPr="008D6E7A">
              <w:rPr>
                <w:rFonts w:eastAsia="Arial"/>
                <w:sz w:val="22"/>
                <w:szCs w:val="22"/>
              </w:rPr>
              <w:t>POST</w:t>
            </w:r>
          </w:p>
          <w:p w14:paraId="45924169" w14:textId="77777777" w:rsidR="00E51F1A" w:rsidRPr="008D6E7A" w:rsidRDefault="00E51F1A" w:rsidP="001F1527">
            <w:pPr>
              <w:pStyle w:val="TableListBullet"/>
              <w:rPr>
                <w:rFonts w:eastAsia="Arial"/>
                <w:sz w:val="22"/>
                <w:szCs w:val="22"/>
              </w:rPr>
            </w:pPr>
            <w:r w:rsidRPr="008D6E7A">
              <w:rPr>
                <w:rFonts w:eastAsia="Arial"/>
                <w:sz w:val="22"/>
                <w:szCs w:val="22"/>
              </w:rPr>
              <w:t>PUT</w:t>
            </w:r>
          </w:p>
          <w:p w14:paraId="16E42846" w14:textId="77777777" w:rsidR="00E51F1A" w:rsidRPr="008D6E7A" w:rsidRDefault="00E51F1A" w:rsidP="001F1527">
            <w:pPr>
              <w:pStyle w:val="TableListBullet"/>
              <w:rPr>
                <w:rFonts w:eastAsia="Arial"/>
                <w:sz w:val="22"/>
                <w:szCs w:val="22"/>
              </w:rPr>
            </w:pPr>
            <w:r w:rsidRPr="008D6E7A">
              <w:rPr>
                <w:rFonts w:eastAsia="Arial"/>
                <w:sz w:val="22"/>
                <w:szCs w:val="22"/>
              </w:rPr>
              <w:t>DELETE</w:t>
            </w:r>
          </w:p>
          <w:p w14:paraId="49E9B1B6" w14:textId="77777777" w:rsidR="00E51F1A" w:rsidRPr="008D6E7A" w:rsidRDefault="00E51F1A" w:rsidP="001F1527">
            <w:pPr>
              <w:pStyle w:val="TableListBullet"/>
              <w:rPr>
                <w:rFonts w:eastAsia="Arial"/>
                <w:sz w:val="22"/>
                <w:szCs w:val="22"/>
              </w:rPr>
            </w:pPr>
            <w:r w:rsidRPr="008D6E7A">
              <w:rPr>
                <w:rFonts w:eastAsia="Arial"/>
                <w:sz w:val="22"/>
                <w:szCs w:val="22"/>
              </w:rPr>
              <w:t>HEAD</w:t>
            </w:r>
          </w:p>
        </w:tc>
        <w:tc>
          <w:tcPr>
            <w:tcW w:w="1139" w:type="pct"/>
            <w:tcMar>
              <w:top w:w="100" w:type="dxa"/>
              <w:left w:w="100" w:type="dxa"/>
              <w:bottom w:w="100" w:type="dxa"/>
              <w:right w:w="100" w:type="dxa"/>
            </w:tcMar>
          </w:tcPr>
          <w:p w14:paraId="25537A5F" w14:textId="5394DD73" w:rsidR="00E51F1A" w:rsidRPr="008D6E7A" w:rsidRDefault="00FE44C1" w:rsidP="001F1527">
            <w:pPr>
              <w:pStyle w:val="TableText"/>
              <w:rPr>
                <w:szCs w:val="22"/>
              </w:rPr>
            </w:pPr>
            <w:r w:rsidRPr="008D6E7A">
              <w:rPr>
                <w:szCs w:val="22"/>
              </w:rPr>
              <w:t>Task B</w:t>
            </w:r>
          </w:p>
        </w:tc>
      </w:tr>
      <w:tr w:rsidR="00E51F1A" w:rsidRPr="00B816B7" w14:paraId="3EE93C4F" w14:textId="77777777" w:rsidTr="00B816B7">
        <w:trPr>
          <w:cantSplit/>
        </w:trPr>
        <w:tc>
          <w:tcPr>
            <w:tcW w:w="572" w:type="pct"/>
          </w:tcPr>
          <w:p w14:paraId="6ACD04AA" w14:textId="77777777" w:rsidR="00E51F1A" w:rsidRPr="008D6E7A" w:rsidRDefault="00E51F1A" w:rsidP="001F1527">
            <w:pPr>
              <w:pStyle w:val="TableText"/>
              <w:rPr>
                <w:rFonts w:eastAsia="Arial"/>
                <w:szCs w:val="22"/>
              </w:rPr>
            </w:pPr>
            <w:r w:rsidRPr="008D6E7A">
              <w:rPr>
                <w:rFonts w:eastAsia="Arial"/>
                <w:szCs w:val="22"/>
              </w:rPr>
              <w:t>2.6.1.60</w:t>
            </w:r>
          </w:p>
        </w:tc>
        <w:tc>
          <w:tcPr>
            <w:tcW w:w="3289" w:type="pct"/>
            <w:shd w:val="clear" w:color="auto" w:fill="FFFFFF"/>
          </w:tcPr>
          <w:p w14:paraId="1D94628C" w14:textId="77777777" w:rsidR="008B1E8C" w:rsidRPr="008D6E7A" w:rsidRDefault="008B1E8C" w:rsidP="001F1527">
            <w:pPr>
              <w:pStyle w:val="TableText"/>
              <w:rPr>
                <w:rFonts w:eastAsia="Arial"/>
                <w:i/>
                <w:szCs w:val="22"/>
              </w:rPr>
            </w:pPr>
            <w:r w:rsidRPr="008D6E7A">
              <w:rPr>
                <w:rFonts w:eastAsia="Arial"/>
                <w:i/>
                <w:szCs w:val="22"/>
              </w:rPr>
              <w:t xml:space="preserve">The system shall provide the user with the ability to enter the relative Uniform Resource Locator (URL) path of the RESTful operation. </w:t>
            </w:r>
          </w:p>
          <w:p w14:paraId="5638D8AE" w14:textId="3FD4D1DD" w:rsidR="00AC3899" w:rsidRPr="008D6E7A" w:rsidRDefault="008B1E8C" w:rsidP="001F1527">
            <w:pPr>
              <w:pStyle w:val="TableText"/>
              <w:spacing w:before="120"/>
              <w:rPr>
                <w:szCs w:val="22"/>
              </w:rPr>
            </w:pPr>
            <w:r w:rsidRPr="008D6E7A">
              <w:rPr>
                <w:szCs w:val="22"/>
              </w:rPr>
              <w:t>(Original)</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enter the relative Uniform Resource Locator (URL) path of the RESTful operation. This corresponds to the @Path annotation of the generated Runtime operation.</w:t>
            </w:r>
          </w:p>
          <w:p w14:paraId="5F29F1F1" w14:textId="77777777" w:rsidR="00E51F1A" w:rsidRPr="008D6E7A" w:rsidRDefault="00E51F1A"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Deleted text for clarity</w:t>
            </w:r>
          </w:p>
        </w:tc>
        <w:tc>
          <w:tcPr>
            <w:tcW w:w="1139" w:type="pct"/>
            <w:tcMar>
              <w:top w:w="100" w:type="dxa"/>
              <w:left w:w="100" w:type="dxa"/>
              <w:bottom w:w="100" w:type="dxa"/>
              <w:right w:w="100" w:type="dxa"/>
            </w:tcMar>
          </w:tcPr>
          <w:p w14:paraId="673387AF" w14:textId="57E411EE" w:rsidR="00E51F1A" w:rsidRPr="008D6E7A" w:rsidRDefault="00C37E06" w:rsidP="00BF278F">
            <w:pPr>
              <w:pStyle w:val="TableText"/>
              <w:rPr>
                <w:szCs w:val="22"/>
              </w:rPr>
            </w:pPr>
            <w:r w:rsidRPr="008D6E7A">
              <w:rPr>
                <w:szCs w:val="22"/>
              </w:rPr>
              <w:t>Task B</w:t>
            </w:r>
          </w:p>
        </w:tc>
      </w:tr>
      <w:tr w:rsidR="00E51F1A" w:rsidRPr="00B816B7" w14:paraId="20874792" w14:textId="77777777" w:rsidTr="00B816B7">
        <w:trPr>
          <w:cantSplit/>
        </w:trPr>
        <w:tc>
          <w:tcPr>
            <w:tcW w:w="572" w:type="pct"/>
          </w:tcPr>
          <w:p w14:paraId="14BB8695" w14:textId="77777777" w:rsidR="00E51F1A" w:rsidRPr="008D6E7A" w:rsidRDefault="00E51F1A" w:rsidP="001F1527">
            <w:pPr>
              <w:pStyle w:val="TableText"/>
              <w:rPr>
                <w:rFonts w:eastAsia="Arial"/>
                <w:szCs w:val="22"/>
              </w:rPr>
            </w:pPr>
            <w:r w:rsidRPr="008D6E7A">
              <w:rPr>
                <w:rFonts w:eastAsia="Arial"/>
                <w:szCs w:val="22"/>
              </w:rPr>
              <w:lastRenderedPageBreak/>
              <w:t>2.6.1.61</w:t>
            </w:r>
          </w:p>
        </w:tc>
        <w:tc>
          <w:tcPr>
            <w:tcW w:w="3289" w:type="pct"/>
            <w:shd w:val="clear" w:color="auto" w:fill="FFFFFF"/>
          </w:tcPr>
          <w:p w14:paraId="07774717" w14:textId="77777777" w:rsidR="008B1E8C" w:rsidRPr="008D6E7A" w:rsidRDefault="008B1E8C" w:rsidP="001F1527">
            <w:pPr>
              <w:pStyle w:val="TableText"/>
              <w:keepNext/>
              <w:keepLines/>
              <w:rPr>
                <w:rFonts w:eastAsia="Arial"/>
                <w:i/>
                <w:szCs w:val="22"/>
              </w:rPr>
            </w:pPr>
            <w:r w:rsidRPr="008D6E7A">
              <w:rPr>
                <w:rFonts w:eastAsia="Arial"/>
                <w:i/>
                <w:szCs w:val="22"/>
              </w:rPr>
              <w:t>The system shall provide the user with the ability to select a REST-specific Consumes entry from a drop-down list to specify the Multimedia Internet Mail Extensions (MIME) media type that can be consumed by the operation. Examples of media types are:</w:t>
            </w:r>
          </w:p>
          <w:p w14:paraId="05EEFA47" w14:textId="77777777" w:rsidR="008B1E8C" w:rsidRPr="008D6E7A" w:rsidRDefault="008B1E8C" w:rsidP="001F1527">
            <w:pPr>
              <w:pStyle w:val="TableListBullet"/>
              <w:rPr>
                <w:rFonts w:eastAsia="Arial"/>
                <w:i/>
                <w:sz w:val="22"/>
                <w:szCs w:val="22"/>
              </w:rPr>
            </w:pPr>
            <w:r w:rsidRPr="008D6E7A">
              <w:rPr>
                <w:rFonts w:eastAsia="Arial"/>
                <w:i/>
                <w:sz w:val="22"/>
                <w:szCs w:val="22"/>
              </w:rPr>
              <w:t>“text/plain”</w:t>
            </w:r>
          </w:p>
          <w:p w14:paraId="3C041CC2" w14:textId="77777777" w:rsidR="008B1E8C" w:rsidRPr="008D6E7A" w:rsidRDefault="008B1E8C" w:rsidP="001F1527">
            <w:pPr>
              <w:pStyle w:val="TableListBullet"/>
              <w:rPr>
                <w:rFonts w:eastAsia="Arial"/>
                <w:i/>
                <w:sz w:val="22"/>
                <w:szCs w:val="22"/>
              </w:rPr>
            </w:pPr>
            <w:r w:rsidRPr="008D6E7A">
              <w:rPr>
                <w:rFonts w:eastAsia="Arial"/>
                <w:i/>
                <w:sz w:val="22"/>
                <w:szCs w:val="22"/>
              </w:rPr>
              <w:t>“test/html”</w:t>
            </w:r>
          </w:p>
          <w:p w14:paraId="04D00357" w14:textId="77777777" w:rsidR="008B1E8C" w:rsidRPr="008D6E7A" w:rsidRDefault="008B1E8C" w:rsidP="001F1527">
            <w:pPr>
              <w:pStyle w:val="TableListBullet"/>
              <w:rPr>
                <w:rFonts w:eastAsia="Arial"/>
                <w:i/>
                <w:sz w:val="22"/>
                <w:szCs w:val="22"/>
              </w:rPr>
            </w:pPr>
            <w:r w:rsidRPr="008D6E7A">
              <w:rPr>
                <w:rFonts w:eastAsia="Arial"/>
                <w:i/>
                <w:sz w:val="22"/>
                <w:szCs w:val="22"/>
              </w:rPr>
              <w:t>“application/xml”</w:t>
            </w:r>
          </w:p>
          <w:p w14:paraId="3B1CD14F" w14:textId="77777777" w:rsidR="008B1E8C" w:rsidRPr="008D6E7A" w:rsidRDefault="008B1E8C" w:rsidP="001F1527">
            <w:pPr>
              <w:pStyle w:val="TableListBullet"/>
              <w:rPr>
                <w:rFonts w:eastAsia="Arial"/>
                <w:i/>
                <w:sz w:val="22"/>
                <w:szCs w:val="22"/>
              </w:rPr>
            </w:pPr>
            <w:r w:rsidRPr="008D6E7A">
              <w:rPr>
                <w:rFonts w:eastAsia="Arial"/>
                <w:i/>
                <w:sz w:val="22"/>
                <w:szCs w:val="22"/>
              </w:rPr>
              <w:t>“application/h-www-form-urlencoded”</w:t>
            </w:r>
          </w:p>
          <w:p w14:paraId="5B96A016" w14:textId="77777777" w:rsidR="008B1E8C" w:rsidRPr="008D6E7A" w:rsidRDefault="008B1E8C" w:rsidP="001F1527">
            <w:pPr>
              <w:pStyle w:val="TableListBullet"/>
              <w:rPr>
                <w:rFonts w:eastAsia="Arial"/>
                <w:i/>
                <w:sz w:val="22"/>
                <w:szCs w:val="22"/>
              </w:rPr>
            </w:pPr>
            <w:r w:rsidRPr="008D6E7A">
              <w:rPr>
                <w:rFonts w:eastAsia="Arial"/>
                <w:i/>
                <w:sz w:val="22"/>
                <w:szCs w:val="22"/>
              </w:rPr>
              <w:t>“application/json”</w:t>
            </w:r>
          </w:p>
          <w:p w14:paraId="7926BA79" w14:textId="5BB6005F" w:rsidR="00AC3899" w:rsidRPr="008D6E7A" w:rsidRDefault="008B1E8C" w:rsidP="001F1527">
            <w:pPr>
              <w:pStyle w:val="TableText"/>
              <w:spacing w:before="120"/>
              <w:rPr>
                <w:szCs w:val="22"/>
              </w:rPr>
            </w:pPr>
            <w:r w:rsidRPr="008D6E7A">
              <w:rPr>
                <w:szCs w:val="22"/>
              </w:rPr>
              <w:t>(Original)</w:t>
            </w:r>
            <w:r w:rsidR="000C0802" w:rsidRPr="008D6E7A">
              <w:rPr>
                <w:szCs w:val="22"/>
              </w:rPr>
              <w:t xml:space="preserve"> </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select a REST-specific Consumes entry from a drop-down list to specify the Multimedia Internet Mail Extensions (MIME) media type that can be consumed by the operation. Examples of media types are:</w:t>
            </w:r>
          </w:p>
          <w:p w14:paraId="5DCCA493" w14:textId="77777777" w:rsidR="00AC3899" w:rsidRPr="008D6E7A" w:rsidRDefault="00AC3899" w:rsidP="001F1527">
            <w:pPr>
              <w:pStyle w:val="TableListBullet"/>
              <w:rPr>
                <w:sz w:val="22"/>
                <w:szCs w:val="22"/>
              </w:rPr>
            </w:pPr>
            <w:r w:rsidRPr="008D6E7A">
              <w:rPr>
                <w:sz w:val="22"/>
                <w:szCs w:val="22"/>
              </w:rPr>
              <w:t>“text/plain”</w:t>
            </w:r>
          </w:p>
          <w:p w14:paraId="0ED2758B" w14:textId="77777777" w:rsidR="00AC3899" w:rsidRPr="008D6E7A" w:rsidRDefault="00AC3899" w:rsidP="001F1527">
            <w:pPr>
              <w:pStyle w:val="TableListBullet"/>
              <w:rPr>
                <w:sz w:val="22"/>
                <w:szCs w:val="22"/>
              </w:rPr>
            </w:pPr>
            <w:r w:rsidRPr="008D6E7A">
              <w:rPr>
                <w:sz w:val="22"/>
                <w:szCs w:val="22"/>
              </w:rPr>
              <w:t>“test/html”</w:t>
            </w:r>
          </w:p>
          <w:p w14:paraId="3AF41CAE" w14:textId="77777777" w:rsidR="00AC3899" w:rsidRPr="008D6E7A" w:rsidRDefault="00AC3899" w:rsidP="001F1527">
            <w:pPr>
              <w:pStyle w:val="TableListBullet"/>
              <w:rPr>
                <w:sz w:val="22"/>
                <w:szCs w:val="22"/>
              </w:rPr>
            </w:pPr>
            <w:r w:rsidRPr="008D6E7A">
              <w:rPr>
                <w:sz w:val="22"/>
                <w:szCs w:val="22"/>
              </w:rPr>
              <w:t>“application/xml”</w:t>
            </w:r>
          </w:p>
          <w:p w14:paraId="41FD081E" w14:textId="77777777" w:rsidR="00AC3899" w:rsidRPr="008D6E7A" w:rsidRDefault="00AC3899" w:rsidP="001F1527">
            <w:pPr>
              <w:pStyle w:val="TableListBullet"/>
              <w:rPr>
                <w:sz w:val="22"/>
                <w:szCs w:val="22"/>
              </w:rPr>
            </w:pPr>
            <w:r w:rsidRPr="008D6E7A">
              <w:rPr>
                <w:sz w:val="22"/>
                <w:szCs w:val="22"/>
              </w:rPr>
              <w:t>“application/h-www-form-urlencoded”</w:t>
            </w:r>
          </w:p>
          <w:p w14:paraId="232D36A0" w14:textId="77777777" w:rsidR="00AC3899" w:rsidRPr="008D6E7A" w:rsidRDefault="00AC3899" w:rsidP="001F1527">
            <w:pPr>
              <w:pStyle w:val="TableListBullet"/>
              <w:rPr>
                <w:sz w:val="22"/>
                <w:szCs w:val="22"/>
              </w:rPr>
            </w:pPr>
            <w:r w:rsidRPr="008D6E7A">
              <w:rPr>
                <w:sz w:val="22"/>
                <w:szCs w:val="22"/>
              </w:rPr>
              <w:t>application/json”</w:t>
            </w:r>
          </w:p>
          <w:p w14:paraId="189555CB" w14:textId="77777777" w:rsidR="00AC3899" w:rsidRPr="008D6E7A" w:rsidRDefault="00AC3899" w:rsidP="001F1527">
            <w:pPr>
              <w:pStyle w:val="TableText"/>
              <w:keepNext/>
              <w:keepLines/>
              <w:rPr>
                <w:szCs w:val="22"/>
              </w:rPr>
            </w:pPr>
            <w:r w:rsidRPr="008D6E7A">
              <w:rPr>
                <w:szCs w:val="22"/>
              </w:rPr>
              <w:t>This corresponds to the @Consumes annotation of the generated Runtime operation.</w:t>
            </w:r>
          </w:p>
          <w:p w14:paraId="2462EFEF" w14:textId="77777777" w:rsidR="00E51F1A" w:rsidRPr="008D6E7A" w:rsidRDefault="00E51F1A" w:rsidP="001F1527">
            <w:pPr>
              <w:pStyle w:val="TableText"/>
              <w:spacing w:before="120"/>
              <w:rPr>
                <w:rFonts w:eastAsia="Arial"/>
                <w:szCs w:val="22"/>
              </w:rPr>
            </w:pPr>
            <w:r w:rsidRPr="008D6E7A">
              <w:rPr>
                <w:rFonts w:eastAsia="Arial"/>
                <w:b/>
                <w:szCs w:val="22"/>
              </w:rPr>
              <w:t>Justification for Revision:</w:t>
            </w:r>
            <w:r w:rsidR="00AC3899" w:rsidRPr="008D6E7A">
              <w:rPr>
                <w:rFonts w:eastAsia="Arial"/>
                <w:szCs w:val="22"/>
              </w:rPr>
              <w:t xml:space="preserve"> Deleted text </w:t>
            </w:r>
            <w:r w:rsidRPr="008D6E7A">
              <w:rPr>
                <w:rFonts w:eastAsia="Arial"/>
                <w:szCs w:val="22"/>
              </w:rPr>
              <w:t>for clarity.</w:t>
            </w:r>
          </w:p>
        </w:tc>
        <w:tc>
          <w:tcPr>
            <w:tcW w:w="1139" w:type="pct"/>
            <w:tcMar>
              <w:top w:w="100" w:type="dxa"/>
              <w:left w:w="100" w:type="dxa"/>
              <w:bottom w:w="100" w:type="dxa"/>
              <w:right w:w="100" w:type="dxa"/>
            </w:tcMar>
          </w:tcPr>
          <w:p w14:paraId="029B7294" w14:textId="6390B4BF" w:rsidR="00E51F1A" w:rsidRPr="008D6E7A" w:rsidRDefault="00BF278F" w:rsidP="001F1527">
            <w:pPr>
              <w:pStyle w:val="TableText"/>
              <w:rPr>
                <w:szCs w:val="22"/>
              </w:rPr>
            </w:pPr>
            <w:r w:rsidRPr="008D6E7A">
              <w:rPr>
                <w:szCs w:val="22"/>
              </w:rPr>
              <w:t>Task B</w:t>
            </w:r>
          </w:p>
        </w:tc>
      </w:tr>
      <w:tr w:rsidR="00E51F1A" w:rsidRPr="00B816B7" w14:paraId="69F30E9D" w14:textId="77777777" w:rsidTr="00B816B7">
        <w:trPr>
          <w:cantSplit/>
        </w:trPr>
        <w:tc>
          <w:tcPr>
            <w:tcW w:w="572" w:type="pct"/>
          </w:tcPr>
          <w:p w14:paraId="00D1818A" w14:textId="77777777" w:rsidR="00E51F1A" w:rsidRPr="008D6E7A" w:rsidRDefault="00E51F1A" w:rsidP="001F1527">
            <w:pPr>
              <w:pStyle w:val="TableText"/>
              <w:rPr>
                <w:rFonts w:eastAsia="Arial"/>
                <w:szCs w:val="22"/>
              </w:rPr>
            </w:pPr>
            <w:r w:rsidRPr="008D6E7A">
              <w:rPr>
                <w:rFonts w:eastAsia="Arial"/>
                <w:szCs w:val="22"/>
              </w:rPr>
              <w:lastRenderedPageBreak/>
              <w:t>2.6.1.62</w:t>
            </w:r>
          </w:p>
        </w:tc>
        <w:tc>
          <w:tcPr>
            <w:tcW w:w="3289" w:type="pct"/>
            <w:shd w:val="clear" w:color="auto" w:fill="FFFFFF"/>
          </w:tcPr>
          <w:p w14:paraId="126D4276" w14:textId="77777777" w:rsidR="008B1E8C" w:rsidRPr="008D6E7A" w:rsidRDefault="008B1E8C" w:rsidP="001F1527">
            <w:pPr>
              <w:pStyle w:val="TableText"/>
              <w:rPr>
                <w:rFonts w:eastAsia="Arial"/>
                <w:i/>
                <w:szCs w:val="22"/>
              </w:rPr>
            </w:pPr>
            <w:r w:rsidRPr="008D6E7A">
              <w:rPr>
                <w:rFonts w:eastAsia="Arial"/>
                <w:i/>
                <w:szCs w:val="22"/>
              </w:rPr>
              <w:t>The system shall provide the user with the ability to select a REST-specific Produces entry from a drop-down list to specify the MIME media type of the response that the operation can produce and send back to the client. Examples of media types are:</w:t>
            </w:r>
          </w:p>
          <w:p w14:paraId="049B6723" w14:textId="77777777" w:rsidR="008B1E8C" w:rsidRPr="008D6E7A" w:rsidRDefault="008B1E8C" w:rsidP="001F1527">
            <w:pPr>
              <w:pStyle w:val="TableListBullet"/>
              <w:rPr>
                <w:rFonts w:eastAsia="Arial"/>
                <w:i/>
                <w:sz w:val="22"/>
                <w:szCs w:val="22"/>
              </w:rPr>
            </w:pPr>
            <w:r w:rsidRPr="008D6E7A">
              <w:rPr>
                <w:rFonts w:eastAsia="Arial"/>
                <w:i/>
                <w:sz w:val="22"/>
                <w:szCs w:val="22"/>
              </w:rPr>
              <w:t>“text/plain”</w:t>
            </w:r>
          </w:p>
          <w:p w14:paraId="58D05B04" w14:textId="77777777" w:rsidR="008B1E8C" w:rsidRPr="008D6E7A" w:rsidRDefault="008B1E8C" w:rsidP="001F1527">
            <w:pPr>
              <w:pStyle w:val="TableListBullet"/>
              <w:rPr>
                <w:rFonts w:eastAsia="Arial"/>
                <w:i/>
                <w:sz w:val="22"/>
                <w:szCs w:val="22"/>
              </w:rPr>
            </w:pPr>
            <w:r w:rsidRPr="008D6E7A">
              <w:rPr>
                <w:rFonts w:eastAsia="Arial"/>
                <w:i/>
                <w:sz w:val="22"/>
                <w:szCs w:val="22"/>
              </w:rPr>
              <w:t>“test/html”</w:t>
            </w:r>
          </w:p>
          <w:p w14:paraId="4C409639" w14:textId="77777777" w:rsidR="008B1E8C" w:rsidRPr="008D6E7A" w:rsidRDefault="008B1E8C" w:rsidP="001F1527">
            <w:pPr>
              <w:pStyle w:val="TableListBullet"/>
              <w:rPr>
                <w:rFonts w:eastAsia="Arial"/>
                <w:i/>
                <w:sz w:val="22"/>
                <w:szCs w:val="22"/>
              </w:rPr>
            </w:pPr>
            <w:r w:rsidRPr="008D6E7A">
              <w:rPr>
                <w:rFonts w:eastAsia="Arial"/>
                <w:i/>
                <w:sz w:val="22"/>
                <w:szCs w:val="22"/>
              </w:rPr>
              <w:t>“application/xml”</w:t>
            </w:r>
          </w:p>
          <w:p w14:paraId="64CFE684" w14:textId="77777777" w:rsidR="008B1E8C" w:rsidRPr="008D6E7A" w:rsidRDefault="008B1E8C" w:rsidP="001F1527">
            <w:pPr>
              <w:pStyle w:val="TableListBullet"/>
              <w:rPr>
                <w:rFonts w:eastAsia="Arial"/>
                <w:i/>
                <w:sz w:val="22"/>
                <w:szCs w:val="22"/>
              </w:rPr>
            </w:pPr>
            <w:r w:rsidRPr="008D6E7A">
              <w:rPr>
                <w:rFonts w:eastAsia="Arial"/>
                <w:i/>
                <w:sz w:val="22"/>
                <w:szCs w:val="22"/>
              </w:rPr>
              <w:t>“application/h-www-form-urlencoded”</w:t>
            </w:r>
          </w:p>
          <w:p w14:paraId="16CB3FAE" w14:textId="77777777" w:rsidR="008B1E8C" w:rsidRPr="008D6E7A" w:rsidRDefault="008B1E8C" w:rsidP="001F1527">
            <w:pPr>
              <w:pStyle w:val="TableListBullet"/>
              <w:rPr>
                <w:rFonts w:eastAsia="Arial"/>
                <w:i/>
                <w:sz w:val="22"/>
                <w:szCs w:val="22"/>
              </w:rPr>
            </w:pPr>
            <w:r w:rsidRPr="008D6E7A">
              <w:rPr>
                <w:rFonts w:eastAsia="Arial"/>
                <w:i/>
                <w:sz w:val="22"/>
                <w:szCs w:val="22"/>
              </w:rPr>
              <w:t>“application/json”</w:t>
            </w:r>
          </w:p>
          <w:p w14:paraId="006338EB" w14:textId="389DA047" w:rsidR="00AC3899" w:rsidRPr="008D6E7A" w:rsidRDefault="008B1E8C" w:rsidP="001F1527">
            <w:pPr>
              <w:pStyle w:val="TableText"/>
              <w:spacing w:before="120"/>
              <w:rPr>
                <w:szCs w:val="22"/>
              </w:rPr>
            </w:pPr>
            <w:r w:rsidRPr="008D6E7A">
              <w:rPr>
                <w:szCs w:val="22"/>
              </w:rPr>
              <w:t xml:space="preserve">(Original) </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select a REST-specific Produces entry from a drop-down list to specify the MIME media type of the response that the operation can produce and send back to the client. This corresponds to the @Produces annotation of the generated Runtime operation. Examples of media types are:</w:t>
            </w:r>
          </w:p>
          <w:p w14:paraId="798B422C" w14:textId="77777777" w:rsidR="00AC3899" w:rsidRPr="008D6E7A" w:rsidRDefault="00AC3899" w:rsidP="001F1527">
            <w:pPr>
              <w:pStyle w:val="TableListBullet"/>
              <w:rPr>
                <w:sz w:val="22"/>
                <w:szCs w:val="22"/>
              </w:rPr>
            </w:pPr>
            <w:r w:rsidRPr="008D6E7A">
              <w:rPr>
                <w:sz w:val="22"/>
                <w:szCs w:val="22"/>
              </w:rPr>
              <w:t>“text/plain”</w:t>
            </w:r>
          </w:p>
          <w:p w14:paraId="6E767D2A" w14:textId="77777777" w:rsidR="00AC3899" w:rsidRPr="008D6E7A" w:rsidRDefault="00AC3899" w:rsidP="001F1527">
            <w:pPr>
              <w:pStyle w:val="TableListBullet"/>
              <w:rPr>
                <w:sz w:val="22"/>
                <w:szCs w:val="22"/>
              </w:rPr>
            </w:pPr>
            <w:r w:rsidRPr="008D6E7A">
              <w:rPr>
                <w:sz w:val="22"/>
                <w:szCs w:val="22"/>
              </w:rPr>
              <w:t>“test/html”</w:t>
            </w:r>
          </w:p>
          <w:p w14:paraId="52ACAD44" w14:textId="77777777" w:rsidR="00AC3899" w:rsidRPr="008D6E7A" w:rsidRDefault="00AC3899" w:rsidP="001F1527">
            <w:pPr>
              <w:pStyle w:val="TableListBullet"/>
              <w:rPr>
                <w:sz w:val="22"/>
                <w:szCs w:val="22"/>
              </w:rPr>
            </w:pPr>
            <w:r w:rsidRPr="008D6E7A">
              <w:rPr>
                <w:sz w:val="22"/>
                <w:szCs w:val="22"/>
              </w:rPr>
              <w:t>“application/xml”</w:t>
            </w:r>
          </w:p>
          <w:p w14:paraId="457FF107" w14:textId="77777777" w:rsidR="00AC3899" w:rsidRPr="008D6E7A" w:rsidRDefault="00AC3899" w:rsidP="001F1527">
            <w:pPr>
              <w:pStyle w:val="TableListBullet"/>
              <w:rPr>
                <w:sz w:val="22"/>
                <w:szCs w:val="22"/>
              </w:rPr>
            </w:pPr>
            <w:r w:rsidRPr="008D6E7A">
              <w:rPr>
                <w:sz w:val="22"/>
                <w:szCs w:val="22"/>
              </w:rPr>
              <w:t>“application/h-www-form-urlencoded”</w:t>
            </w:r>
          </w:p>
          <w:p w14:paraId="584E85E3" w14:textId="77777777" w:rsidR="00AC3899" w:rsidRPr="008D6E7A" w:rsidRDefault="00AC3899" w:rsidP="001F1527">
            <w:pPr>
              <w:pStyle w:val="TableListBullet"/>
              <w:rPr>
                <w:sz w:val="22"/>
                <w:szCs w:val="22"/>
              </w:rPr>
            </w:pPr>
            <w:r w:rsidRPr="008D6E7A">
              <w:rPr>
                <w:sz w:val="22"/>
                <w:szCs w:val="22"/>
              </w:rPr>
              <w:t>“application/json”</w:t>
            </w:r>
          </w:p>
          <w:p w14:paraId="19B60845" w14:textId="77777777" w:rsidR="00BA738D" w:rsidRPr="008D6E7A" w:rsidRDefault="00BA738D" w:rsidP="001F1527">
            <w:pPr>
              <w:pStyle w:val="TableText"/>
              <w:spacing w:before="120"/>
              <w:rPr>
                <w:rFonts w:eastAsia="Arial"/>
                <w:szCs w:val="22"/>
              </w:rPr>
            </w:pPr>
            <w:r w:rsidRPr="008D6E7A">
              <w:rPr>
                <w:rFonts w:eastAsia="Arial"/>
                <w:b/>
                <w:szCs w:val="22"/>
              </w:rPr>
              <w:t>Justification for Revision:</w:t>
            </w:r>
            <w:r w:rsidR="00193A0F" w:rsidRPr="008D6E7A">
              <w:rPr>
                <w:rFonts w:eastAsia="Arial"/>
                <w:szCs w:val="22"/>
              </w:rPr>
              <w:t xml:space="preserve"> Deleted text that is implementation specific</w:t>
            </w:r>
          </w:p>
        </w:tc>
        <w:tc>
          <w:tcPr>
            <w:tcW w:w="1139" w:type="pct"/>
            <w:tcMar>
              <w:top w:w="100" w:type="dxa"/>
              <w:left w:w="100" w:type="dxa"/>
              <w:bottom w:w="100" w:type="dxa"/>
              <w:right w:w="100" w:type="dxa"/>
            </w:tcMar>
          </w:tcPr>
          <w:p w14:paraId="7767F370" w14:textId="4172E2B2" w:rsidR="00E51F1A" w:rsidRPr="008D6E7A" w:rsidRDefault="009C0644" w:rsidP="001F1527">
            <w:pPr>
              <w:pStyle w:val="TableText"/>
              <w:rPr>
                <w:szCs w:val="22"/>
              </w:rPr>
            </w:pPr>
            <w:r w:rsidRPr="008D6E7A">
              <w:rPr>
                <w:szCs w:val="22"/>
              </w:rPr>
              <w:t>Task B</w:t>
            </w:r>
          </w:p>
        </w:tc>
      </w:tr>
      <w:tr w:rsidR="00E51F1A" w:rsidRPr="00B816B7" w14:paraId="4F93570C" w14:textId="77777777" w:rsidTr="00B816B7">
        <w:trPr>
          <w:cantSplit/>
        </w:trPr>
        <w:tc>
          <w:tcPr>
            <w:tcW w:w="572" w:type="pct"/>
          </w:tcPr>
          <w:p w14:paraId="2C8491DA" w14:textId="77777777" w:rsidR="00E51F1A" w:rsidRPr="008D6E7A" w:rsidRDefault="00E51F1A" w:rsidP="001F1527">
            <w:pPr>
              <w:pStyle w:val="TableText"/>
              <w:rPr>
                <w:rFonts w:eastAsia="Arial"/>
                <w:szCs w:val="22"/>
              </w:rPr>
            </w:pPr>
            <w:r w:rsidRPr="008D6E7A">
              <w:rPr>
                <w:rFonts w:eastAsia="Arial"/>
                <w:szCs w:val="22"/>
              </w:rPr>
              <w:t>2.6.1.63</w:t>
            </w:r>
          </w:p>
        </w:tc>
        <w:tc>
          <w:tcPr>
            <w:tcW w:w="3289" w:type="pct"/>
            <w:shd w:val="clear" w:color="auto" w:fill="FFFFFF"/>
          </w:tcPr>
          <w:p w14:paraId="74DC127D"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edit a REST-specific operation.</w:t>
            </w:r>
          </w:p>
        </w:tc>
        <w:tc>
          <w:tcPr>
            <w:tcW w:w="1139" w:type="pct"/>
            <w:tcMar>
              <w:top w:w="100" w:type="dxa"/>
              <w:left w:w="100" w:type="dxa"/>
              <w:bottom w:w="100" w:type="dxa"/>
              <w:right w:w="100" w:type="dxa"/>
            </w:tcMar>
          </w:tcPr>
          <w:p w14:paraId="39BE2B63" w14:textId="6F6FA24C"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46291178" w14:textId="77777777" w:rsidTr="00B816B7">
        <w:trPr>
          <w:cantSplit/>
        </w:trPr>
        <w:tc>
          <w:tcPr>
            <w:tcW w:w="572" w:type="pct"/>
          </w:tcPr>
          <w:p w14:paraId="627F3848" w14:textId="77777777" w:rsidR="00E51F1A" w:rsidRPr="008D6E7A" w:rsidRDefault="00E51F1A" w:rsidP="001F1527">
            <w:pPr>
              <w:pStyle w:val="TableText"/>
              <w:rPr>
                <w:rFonts w:eastAsia="Arial"/>
                <w:szCs w:val="22"/>
              </w:rPr>
            </w:pPr>
            <w:r w:rsidRPr="008D6E7A">
              <w:rPr>
                <w:rFonts w:eastAsia="Arial"/>
                <w:szCs w:val="22"/>
              </w:rPr>
              <w:t>2.6.1.64</w:t>
            </w:r>
          </w:p>
        </w:tc>
        <w:tc>
          <w:tcPr>
            <w:tcW w:w="3289" w:type="pct"/>
            <w:shd w:val="clear" w:color="auto" w:fill="FFFFFF"/>
          </w:tcPr>
          <w:p w14:paraId="459F0297"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delete a REST-specific operation, and all its associated input parameters.</w:t>
            </w:r>
          </w:p>
        </w:tc>
        <w:tc>
          <w:tcPr>
            <w:tcW w:w="1139" w:type="pct"/>
            <w:tcMar>
              <w:top w:w="100" w:type="dxa"/>
              <w:left w:w="100" w:type="dxa"/>
              <w:bottom w:w="100" w:type="dxa"/>
              <w:right w:w="100" w:type="dxa"/>
            </w:tcMar>
          </w:tcPr>
          <w:p w14:paraId="00332BEF" w14:textId="28B2436F" w:rsidR="00E51F1A" w:rsidRPr="008D6E7A" w:rsidRDefault="006D4601"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48854CBF" w14:textId="77777777" w:rsidTr="00B816B7">
        <w:trPr>
          <w:cantSplit/>
        </w:trPr>
        <w:tc>
          <w:tcPr>
            <w:tcW w:w="572" w:type="pct"/>
          </w:tcPr>
          <w:p w14:paraId="308FF16D" w14:textId="77777777" w:rsidR="00E51F1A" w:rsidRPr="008D6E7A" w:rsidRDefault="00E51F1A" w:rsidP="001F1527">
            <w:pPr>
              <w:pStyle w:val="TableText"/>
              <w:rPr>
                <w:rFonts w:eastAsia="Arial"/>
                <w:szCs w:val="22"/>
              </w:rPr>
            </w:pPr>
            <w:r w:rsidRPr="008D6E7A">
              <w:rPr>
                <w:rFonts w:eastAsia="Arial"/>
                <w:szCs w:val="22"/>
              </w:rPr>
              <w:t>2.6.1.65</w:t>
            </w:r>
          </w:p>
        </w:tc>
        <w:tc>
          <w:tcPr>
            <w:tcW w:w="3289" w:type="pct"/>
            <w:shd w:val="clear" w:color="auto" w:fill="FFFFFF"/>
          </w:tcPr>
          <w:p w14:paraId="1D2DB9BE" w14:textId="77777777" w:rsidR="00E51F1A" w:rsidRPr="008D6E7A" w:rsidRDefault="00E51F1A" w:rsidP="001F1527">
            <w:pPr>
              <w:pStyle w:val="TableText"/>
              <w:rPr>
                <w:rFonts w:eastAsia="Arial"/>
                <w:szCs w:val="22"/>
              </w:rPr>
            </w:pPr>
            <w:r w:rsidRPr="008D6E7A">
              <w:rPr>
                <w:rFonts w:eastAsia="Arial"/>
                <w:szCs w:val="22"/>
              </w:rPr>
              <w:t>The system shall display to the user a warning message confirming a deletion of a REST-specific operation.</w:t>
            </w:r>
          </w:p>
        </w:tc>
        <w:tc>
          <w:tcPr>
            <w:tcW w:w="1139" w:type="pct"/>
            <w:tcMar>
              <w:top w:w="100" w:type="dxa"/>
              <w:left w:w="100" w:type="dxa"/>
              <w:bottom w:w="100" w:type="dxa"/>
              <w:right w:w="100" w:type="dxa"/>
            </w:tcMar>
          </w:tcPr>
          <w:p w14:paraId="7E3B6B03" w14:textId="59D1BCAF" w:rsidR="00E51F1A" w:rsidRPr="008D6E7A" w:rsidRDefault="008B1E8C" w:rsidP="006E5823">
            <w:pPr>
              <w:pStyle w:val="TableText"/>
              <w:rPr>
                <w:szCs w:val="22"/>
              </w:rPr>
            </w:pPr>
            <w:r w:rsidRPr="008D6E7A">
              <w:rPr>
                <w:szCs w:val="22"/>
              </w:rPr>
              <w:t>P2.2.</w:t>
            </w:r>
            <w:r w:rsidR="006E5823" w:rsidRPr="008D6E7A">
              <w:rPr>
                <w:szCs w:val="22"/>
              </w:rPr>
              <w:t>3</w:t>
            </w:r>
          </w:p>
        </w:tc>
      </w:tr>
      <w:tr w:rsidR="00E51F1A" w:rsidRPr="00B816B7" w14:paraId="08F6B9D4" w14:textId="77777777" w:rsidTr="00B816B7">
        <w:trPr>
          <w:cantSplit/>
        </w:trPr>
        <w:tc>
          <w:tcPr>
            <w:tcW w:w="572" w:type="pct"/>
          </w:tcPr>
          <w:p w14:paraId="3CDE2290" w14:textId="77777777" w:rsidR="00E51F1A" w:rsidRPr="008D6E7A" w:rsidRDefault="00E51F1A" w:rsidP="001F1527">
            <w:pPr>
              <w:pStyle w:val="TableText"/>
              <w:rPr>
                <w:rFonts w:eastAsia="Arial"/>
                <w:szCs w:val="22"/>
              </w:rPr>
            </w:pPr>
            <w:r w:rsidRPr="008D6E7A">
              <w:rPr>
                <w:rFonts w:eastAsia="Arial"/>
                <w:szCs w:val="22"/>
              </w:rPr>
              <w:t>2.6.1.66</w:t>
            </w:r>
          </w:p>
        </w:tc>
        <w:tc>
          <w:tcPr>
            <w:tcW w:w="3289" w:type="pct"/>
            <w:shd w:val="clear" w:color="auto" w:fill="FFFFFF"/>
          </w:tcPr>
          <w:p w14:paraId="30E0CCB9"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add one to multiple REST-specific parameters if necessary that define the input parameters for an operation.</w:t>
            </w:r>
          </w:p>
        </w:tc>
        <w:tc>
          <w:tcPr>
            <w:tcW w:w="1139" w:type="pct"/>
            <w:tcMar>
              <w:top w:w="100" w:type="dxa"/>
              <w:left w:w="100" w:type="dxa"/>
              <w:bottom w:w="100" w:type="dxa"/>
              <w:right w:w="100" w:type="dxa"/>
            </w:tcMar>
          </w:tcPr>
          <w:p w14:paraId="3B1AA9F4" w14:textId="5AF7291A" w:rsidR="00E51F1A" w:rsidRPr="008D6E7A" w:rsidRDefault="002D6A52" w:rsidP="00C37E06">
            <w:pPr>
              <w:pStyle w:val="TableText"/>
              <w:rPr>
                <w:szCs w:val="22"/>
              </w:rPr>
            </w:pPr>
            <w:ins w:id="92" w:author="MWatkins" w:date="2016-10-14T08:17:00Z">
              <w:r>
                <w:rPr>
                  <w:szCs w:val="22"/>
                </w:rPr>
                <w:t>P2.4.1</w:t>
              </w:r>
            </w:ins>
            <w:ins w:id="93" w:author="MWatkins" w:date="2016-11-21T09:37:00Z">
              <w:r w:rsidR="005C6B17">
                <w:rPr>
                  <w:szCs w:val="22"/>
                </w:rPr>
                <w:t>2</w:t>
              </w:r>
            </w:ins>
            <w:ins w:id="94" w:author="Department of Veterans Affairs" w:date="2016-10-24T13:10:00Z">
              <w:del w:id="95" w:author="MWatkins" w:date="2016-11-21T09:37:00Z">
                <w:r w:rsidR="000D4C97" w:rsidDel="005C6B17">
                  <w:rPr>
                    <w:szCs w:val="22"/>
                  </w:rPr>
                  <w:delText>1</w:delText>
                </w:r>
              </w:del>
            </w:ins>
            <w:ins w:id="96" w:author="MWatkins" w:date="2016-10-14T08:17:00Z">
              <w:del w:id="97" w:author="Department of Veterans Affairs" w:date="2016-10-24T13:10:00Z">
                <w:r w:rsidDel="000D4C97">
                  <w:rPr>
                    <w:szCs w:val="22"/>
                  </w:rPr>
                  <w:delText>0</w:delText>
                </w:r>
              </w:del>
            </w:ins>
            <w:del w:id="98" w:author="MWatkins" w:date="2016-10-14T08:17:00Z">
              <w:r w:rsidR="008E4444" w:rsidRPr="008D6E7A" w:rsidDel="002D6A52">
                <w:rPr>
                  <w:szCs w:val="22"/>
                </w:rPr>
                <w:delText>Backlog</w:delText>
              </w:r>
            </w:del>
          </w:p>
        </w:tc>
      </w:tr>
      <w:tr w:rsidR="00E51F1A" w:rsidRPr="00B816B7" w14:paraId="789B0D79" w14:textId="77777777" w:rsidTr="00B816B7">
        <w:trPr>
          <w:cantSplit/>
        </w:trPr>
        <w:tc>
          <w:tcPr>
            <w:tcW w:w="572" w:type="pct"/>
          </w:tcPr>
          <w:p w14:paraId="7C43B8BA" w14:textId="77777777" w:rsidR="00E51F1A" w:rsidRPr="008D6E7A" w:rsidRDefault="00E51F1A" w:rsidP="001F1527">
            <w:pPr>
              <w:pStyle w:val="TableText"/>
              <w:rPr>
                <w:rFonts w:eastAsia="Arial"/>
                <w:szCs w:val="22"/>
              </w:rPr>
            </w:pPr>
            <w:r w:rsidRPr="008D6E7A">
              <w:rPr>
                <w:rFonts w:eastAsia="Arial"/>
                <w:szCs w:val="22"/>
              </w:rPr>
              <w:lastRenderedPageBreak/>
              <w:t>2.6.1.67</w:t>
            </w:r>
          </w:p>
        </w:tc>
        <w:tc>
          <w:tcPr>
            <w:tcW w:w="3289" w:type="pct"/>
            <w:shd w:val="clear" w:color="auto" w:fill="FFFFFF"/>
          </w:tcPr>
          <w:p w14:paraId="4D12B90C"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REST-specific information for a Name of a REST parameter.</w:t>
            </w:r>
          </w:p>
        </w:tc>
        <w:tc>
          <w:tcPr>
            <w:tcW w:w="1139" w:type="pct"/>
            <w:tcMar>
              <w:top w:w="100" w:type="dxa"/>
              <w:left w:w="100" w:type="dxa"/>
              <w:bottom w:w="100" w:type="dxa"/>
              <w:right w:w="100" w:type="dxa"/>
            </w:tcMar>
          </w:tcPr>
          <w:p w14:paraId="6251D667" w14:textId="7464E2F4"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447FE70B" w14:textId="77777777" w:rsidTr="00B816B7">
        <w:trPr>
          <w:cantSplit/>
        </w:trPr>
        <w:tc>
          <w:tcPr>
            <w:tcW w:w="572" w:type="pct"/>
          </w:tcPr>
          <w:p w14:paraId="6F60D5E9" w14:textId="77777777" w:rsidR="00E51F1A" w:rsidRPr="008D6E7A" w:rsidRDefault="00E51F1A" w:rsidP="001F1527">
            <w:pPr>
              <w:pStyle w:val="TableText"/>
              <w:rPr>
                <w:rFonts w:eastAsia="Arial"/>
                <w:szCs w:val="22"/>
              </w:rPr>
            </w:pPr>
            <w:r w:rsidRPr="008D6E7A">
              <w:rPr>
                <w:rFonts w:eastAsia="Arial"/>
                <w:szCs w:val="22"/>
              </w:rPr>
              <w:t>2.6.1.68</w:t>
            </w:r>
          </w:p>
        </w:tc>
        <w:tc>
          <w:tcPr>
            <w:tcW w:w="3289" w:type="pct"/>
            <w:shd w:val="clear" w:color="auto" w:fill="FFFFFF"/>
          </w:tcPr>
          <w:p w14:paraId="70FB4EB1"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information for a Name of a REST parameter.</w:t>
            </w:r>
          </w:p>
        </w:tc>
        <w:tc>
          <w:tcPr>
            <w:tcW w:w="1139" w:type="pct"/>
            <w:tcMar>
              <w:top w:w="100" w:type="dxa"/>
              <w:left w:w="100" w:type="dxa"/>
              <w:bottom w:w="100" w:type="dxa"/>
              <w:right w:w="100" w:type="dxa"/>
            </w:tcMar>
          </w:tcPr>
          <w:p w14:paraId="7406D0A9" w14:textId="5D639902"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4D22B0C9" w14:textId="77777777" w:rsidTr="00B816B7">
        <w:trPr>
          <w:cantSplit/>
        </w:trPr>
        <w:tc>
          <w:tcPr>
            <w:tcW w:w="572" w:type="pct"/>
          </w:tcPr>
          <w:p w14:paraId="79CF7060" w14:textId="77777777" w:rsidR="00E51F1A" w:rsidRPr="008D6E7A" w:rsidRDefault="00E51F1A" w:rsidP="001F1527">
            <w:pPr>
              <w:pStyle w:val="TableText"/>
              <w:rPr>
                <w:rFonts w:eastAsia="Arial"/>
                <w:szCs w:val="22"/>
              </w:rPr>
            </w:pPr>
            <w:r w:rsidRPr="008D6E7A">
              <w:rPr>
                <w:rFonts w:eastAsia="Arial"/>
                <w:szCs w:val="22"/>
              </w:rPr>
              <w:t>2.6.1.69</w:t>
            </w:r>
          </w:p>
        </w:tc>
        <w:tc>
          <w:tcPr>
            <w:tcW w:w="3289" w:type="pct"/>
            <w:shd w:val="clear" w:color="auto" w:fill="FFFFFF"/>
          </w:tcPr>
          <w:p w14:paraId="26171BD9"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information for a Type of a REST parameter.</w:t>
            </w:r>
          </w:p>
        </w:tc>
        <w:tc>
          <w:tcPr>
            <w:tcW w:w="1139" w:type="pct"/>
            <w:tcMar>
              <w:top w:w="100" w:type="dxa"/>
              <w:left w:w="100" w:type="dxa"/>
              <w:bottom w:w="100" w:type="dxa"/>
              <w:right w:w="100" w:type="dxa"/>
            </w:tcMar>
          </w:tcPr>
          <w:p w14:paraId="5F9408CE" w14:textId="50F1D0FF"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3D73F745" w14:textId="77777777" w:rsidTr="00B816B7">
        <w:trPr>
          <w:cantSplit/>
        </w:trPr>
        <w:tc>
          <w:tcPr>
            <w:tcW w:w="572" w:type="pct"/>
          </w:tcPr>
          <w:p w14:paraId="46E4E2B7" w14:textId="77777777" w:rsidR="00E51F1A" w:rsidRPr="008D6E7A" w:rsidRDefault="00E51F1A" w:rsidP="001F1527">
            <w:pPr>
              <w:pStyle w:val="TableText"/>
              <w:rPr>
                <w:rFonts w:eastAsia="Arial"/>
                <w:szCs w:val="22"/>
              </w:rPr>
            </w:pPr>
            <w:r w:rsidRPr="008D6E7A">
              <w:rPr>
                <w:rFonts w:eastAsia="Arial"/>
                <w:szCs w:val="22"/>
              </w:rPr>
              <w:t>2.6.1.70</w:t>
            </w:r>
          </w:p>
        </w:tc>
        <w:tc>
          <w:tcPr>
            <w:tcW w:w="3289" w:type="pct"/>
            <w:shd w:val="clear" w:color="auto" w:fill="FFFFFF"/>
          </w:tcPr>
          <w:p w14:paraId="55DA5C33"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information for a Param Type of a REST parameter.</w:t>
            </w:r>
          </w:p>
        </w:tc>
        <w:tc>
          <w:tcPr>
            <w:tcW w:w="1139" w:type="pct"/>
            <w:tcMar>
              <w:top w:w="100" w:type="dxa"/>
              <w:left w:w="100" w:type="dxa"/>
              <w:bottom w:w="100" w:type="dxa"/>
              <w:right w:w="100" w:type="dxa"/>
            </w:tcMar>
          </w:tcPr>
          <w:p w14:paraId="350FE293" w14:textId="67EB965C"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6D8DC7C1" w14:textId="77777777" w:rsidTr="00B816B7">
        <w:trPr>
          <w:cantSplit/>
        </w:trPr>
        <w:tc>
          <w:tcPr>
            <w:tcW w:w="572" w:type="pct"/>
          </w:tcPr>
          <w:p w14:paraId="24E1F20D" w14:textId="77777777" w:rsidR="00E51F1A" w:rsidRPr="008D6E7A" w:rsidRDefault="00E51F1A" w:rsidP="001F1527">
            <w:pPr>
              <w:pStyle w:val="TableText"/>
              <w:rPr>
                <w:rFonts w:eastAsia="Arial"/>
                <w:szCs w:val="22"/>
              </w:rPr>
            </w:pPr>
            <w:r w:rsidRPr="008D6E7A">
              <w:rPr>
                <w:rFonts w:eastAsia="Arial"/>
                <w:szCs w:val="22"/>
              </w:rPr>
              <w:t>2.6.1.71</w:t>
            </w:r>
          </w:p>
        </w:tc>
        <w:tc>
          <w:tcPr>
            <w:tcW w:w="3289" w:type="pct"/>
            <w:shd w:val="clear" w:color="auto" w:fill="FFFFFF"/>
          </w:tcPr>
          <w:p w14:paraId="0B0FAA5A"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information for a Param Name of a REST parameter.</w:t>
            </w:r>
          </w:p>
        </w:tc>
        <w:tc>
          <w:tcPr>
            <w:tcW w:w="1139" w:type="pct"/>
            <w:tcMar>
              <w:top w:w="100" w:type="dxa"/>
              <w:left w:w="100" w:type="dxa"/>
              <w:bottom w:w="100" w:type="dxa"/>
              <w:right w:w="100" w:type="dxa"/>
            </w:tcMar>
          </w:tcPr>
          <w:p w14:paraId="7306F910" w14:textId="53F42B73"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342C6D4D" w14:textId="77777777" w:rsidTr="00B816B7">
        <w:trPr>
          <w:cantSplit/>
        </w:trPr>
        <w:tc>
          <w:tcPr>
            <w:tcW w:w="572" w:type="pct"/>
          </w:tcPr>
          <w:p w14:paraId="73353B82" w14:textId="77777777" w:rsidR="00E51F1A" w:rsidRPr="008D6E7A" w:rsidRDefault="00E51F1A" w:rsidP="001F1527">
            <w:pPr>
              <w:pStyle w:val="TableText"/>
              <w:rPr>
                <w:rFonts w:eastAsia="Arial"/>
                <w:szCs w:val="22"/>
              </w:rPr>
            </w:pPr>
            <w:r w:rsidRPr="008D6E7A">
              <w:rPr>
                <w:rFonts w:eastAsia="Arial"/>
                <w:szCs w:val="22"/>
              </w:rPr>
              <w:t>2.6.1.72</w:t>
            </w:r>
          </w:p>
        </w:tc>
        <w:tc>
          <w:tcPr>
            <w:tcW w:w="3289" w:type="pct"/>
            <w:shd w:val="clear" w:color="auto" w:fill="FFFFFF"/>
          </w:tcPr>
          <w:p w14:paraId="5C38E8EE" w14:textId="77777777" w:rsidR="00E51F1A" w:rsidRPr="008D6E7A" w:rsidRDefault="00E51F1A" w:rsidP="001F1527">
            <w:pPr>
              <w:pStyle w:val="TableText"/>
              <w:rPr>
                <w:rFonts w:eastAsia="Arial"/>
                <w:szCs w:val="22"/>
              </w:rPr>
            </w:pPr>
            <w:r w:rsidRPr="008D6E7A">
              <w:rPr>
                <w:rFonts w:eastAsia="Arial"/>
                <w:szCs w:val="22"/>
              </w:rPr>
              <w:t>The system shall provide the ability to display input information for a Default Name of a REST parameter.</w:t>
            </w:r>
          </w:p>
        </w:tc>
        <w:tc>
          <w:tcPr>
            <w:tcW w:w="1139" w:type="pct"/>
            <w:tcMar>
              <w:top w:w="100" w:type="dxa"/>
              <w:left w:w="100" w:type="dxa"/>
              <w:bottom w:w="100" w:type="dxa"/>
              <w:right w:w="100" w:type="dxa"/>
            </w:tcMar>
          </w:tcPr>
          <w:p w14:paraId="0E4CD24C" w14:textId="5933C76C"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1DAAB44F" w14:textId="77777777" w:rsidTr="00B816B7">
        <w:trPr>
          <w:cantSplit/>
        </w:trPr>
        <w:tc>
          <w:tcPr>
            <w:tcW w:w="572" w:type="pct"/>
          </w:tcPr>
          <w:p w14:paraId="2769E596" w14:textId="77777777" w:rsidR="00E51F1A" w:rsidRPr="008D6E7A" w:rsidRDefault="00E51F1A" w:rsidP="001F1527">
            <w:pPr>
              <w:pStyle w:val="TableText"/>
              <w:rPr>
                <w:rFonts w:eastAsia="Arial"/>
                <w:szCs w:val="22"/>
              </w:rPr>
            </w:pPr>
            <w:r w:rsidRPr="008D6E7A">
              <w:rPr>
                <w:rFonts w:eastAsia="Arial"/>
                <w:szCs w:val="22"/>
              </w:rPr>
              <w:t>2.6.1.73</w:t>
            </w:r>
          </w:p>
        </w:tc>
        <w:tc>
          <w:tcPr>
            <w:tcW w:w="3289" w:type="pct"/>
            <w:shd w:val="clear" w:color="auto" w:fill="FFFFFF"/>
          </w:tcPr>
          <w:p w14:paraId="50D8136C" w14:textId="77777777" w:rsidR="008B1E8C" w:rsidRPr="008D6E7A" w:rsidRDefault="008B1E8C" w:rsidP="001F1527">
            <w:pPr>
              <w:pStyle w:val="TableText"/>
              <w:rPr>
                <w:rFonts w:eastAsia="Arial"/>
                <w:i/>
                <w:szCs w:val="22"/>
              </w:rPr>
            </w:pPr>
            <w:r w:rsidRPr="008D6E7A">
              <w:rPr>
                <w:rFonts w:eastAsia="Arial"/>
                <w:i/>
                <w:szCs w:val="22"/>
              </w:rPr>
              <w:t>The system shall require the user to enter a unique Name for the REST-specific input parameter.</w:t>
            </w:r>
          </w:p>
          <w:p w14:paraId="24997154" w14:textId="409B4E86" w:rsidR="00AC3899" w:rsidRPr="008D6E7A" w:rsidRDefault="008B1E8C" w:rsidP="001F1527">
            <w:pPr>
              <w:pStyle w:val="TableText"/>
              <w:spacing w:before="120"/>
              <w:rPr>
                <w:szCs w:val="22"/>
              </w:rPr>
            </w:pPr>
            <w:r w:rsidRPr="008D6E7A">
              <w:rPr>
                <w:szCs w:val="22"/>
              </w:rPr>
              <w:t>(Original)</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enter a unique Name for the REST-specific input parameter.</w:t>
            </w:r>
          </w:p>
          <w:p w14:paraId="29AEBC92" w14:textId="77777777" w:rsidR="00AC3899" w:rsidRPr="008D6E7A" w:rsidRDefault="00AC3899"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2F8508AD" w14:textId="3276629C"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2414D510" w14:textId="77777777" w:rsidTr="00B816B7">
        <w:trPr>
          <w:cantSplit/>
        </w:trPr>
        <w:tc>
          <w:tcPr>
            <w:tcW w:w="572" w:type="pct"/>
          </w:tcPr>
          <w:p w14:paraId="38D3FDE9" w14:textId="77777777" w:rsidR="00E51F1A" w:rsidRPr="008D6E7A" w:rsidRDefault="00E51F1A" w:rsidP="001F1527">
            <w:pPr>
              <w:pStyle w:val="TableText"/>
              <w:rPr>
                <w:rFonts w:eastAsia="Arial"/>
                <w:szCs w:val="22"/>
              </w:rPr>
            </w:pPr>
            <w:r w:rsidRPr="008D6E7A">
              <w:rPr>
                <w:rFonts w:eastAsia="Arial"/>
                <w:szCs w:val="22"/>
              </w:rPr>
              <w:t>2.6.1.74</w:t>
            </w:r>
          </w:p>
        </w:tc>
        <w:tc>
          <w:tcPr>
            <w:tcW w:w="3289" w:type="pct"/>
            <w:shd w:val="clear" w:color="auto" w:fill="FFFFFF"/>
          </w:tcPr>
          <w:p w14:paraId="37C0AADD" w14:textId="77777777" w:rsidR="00E51F1A" w:rsidRPr="008D6E7A" w:rsidRDefault="00E51F1A" w:rsidP="001F1527">
            <w:pPr>
              <w:pStyle w:val="TableText"/>
              <w:rPr>
                <w:rFonts w:eastAsia="Arial"/>
                <w:szCs w:val="22"/>
              </w:rPr>
            </w:pPr>
            <w:r w:rsidRPr="008D6E7A">
              <w:rPr>
                <w:rFonts w:eastAsia="Arial"/>
                <w:szCs w:val="22"/>
              </w:rPr>
              <w:t>The unique parameter name corresponds to the name of the REST-specific input variable used in the generated Runtime operation.</w:t>
            </w:r>
          </w:p>
        </w:tc>
        <w:tc>
          <w:tcPr>
            <w:tcW w:w="1139" w:type="pct"/>
            <w:tcMar>
              <w:top w:w="100" w:type="dxa"/>
              <w:left w:w="100" w:type="dxa"/>
              <w:bottom w:w="100" w:type="dxa"/>
              <w:right w:w="100" w:type="dxa"/>
            </w:tcMar>
          </w:tcPr>
          <w:p w14:paraId="7567A43E" w14:textId="02B1D57D" w:rsidR="00E51F1A" w:rsidRPr="008D6E7A" w:rsidRDefault="00E51F1A" w:rsidP="00C37E06">
            <w:pPr>
              <w:pStyle w:val="TableText"/>
              <w:rPr>
                <w:szCs w:val="22"/>
              </w:rPr>
            </w:pPr>
            <w:r w:rsidRPr="008D6E7A">
              <w:rPr>
                <w:szCs w:val="22"/>
              </w:rPr>
              <w:t>P2.</w:t>
            </w:r>
            <w:r w:rsidR="006E5823" w:rsidRPr="008D6E7A">
              <w:rPr>
                <w:szCs w:val="22"/>
              </w:rPr>
              <w:t>3.</w:t>
            </w:r>
            <w:r w:rsidR="00C37E06" w:rsidRPr="008D6E7A">
              <w:rPr>
                <w:szCs w:val="22"/>
              </w:rPr>
              <w:t>8</w:t>
            </w:r>
          </w:p>
        </w:tc>
      </w:tr>
      <w:tr w:rsidR="00E51F1A" w:rsidRPr="00B816B7" w14:paraId="4EC7145B" w14:textId="77777777" w:rsidTr="00B816B7">
        <w:trPr>
          <w:cantSplit/>
        </w:trPr>
        <w:tc>
          <w:tcPr>
            <w:tcW w:w="572" w:type="pct"/>
          </w:tcPr>
          <w:p w14:paraId="4E3E8813" w14:textId="77777777" w:rsidR="00E51F1A" w:rsidRPr="008D6E7A" w:rsidRDefault="00E51F1A" w:rsidP="001F1527">
            <w:pPr>
              <w:pStyle w:val="TableText"/>
              <w:rPr>
                <w:rFonts w:eastAsia="Arial"/>
                <w:szCs w:val="22"/>
              </w:rPr>
            </w:pPr>
            <w:r w:rsidRPr="008D6E7A">
              <w:rPr>
                <w:rFonts w:eastAsia="Arial"/>
                <w:szCs w:val="22"/>
              </w:rPr>
              <w:t>2.6.1.75</w:t>
            </w:r>
          </w:p>
        </w:tc>
        <w:tc>
          <w:tcPr>
            <w:tcW w:w="3289" w:type="pct"/>
            <w:shd w:val="clear" w:color="auto" w:fill="FFFFFF"/>
          </w:tcPr>
          <w:p w14:paraId="4FF722C2"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Type from a drop-down list that defines the type of the REST-specific input parameter (e.g., string, ref, list, and map).</w:t>
            </w:r>
          </w:p>
        </w:tc>
        <w:tc>
          <w:tcPr>
            <w:tcW w:w="1139" w:type="pct"/>
            <w:tcMar>
              <w:top w:w="100" w:type="dxa"/>
              <w:left w:w="100" w:type="dxa"/>
              <w:bottom w:w="100" w:type="dxa"/>
              <w:right w:w="100" w:type="dxa"/>
            </w:tcMar>
          </w:tcPr>
          <w:p w14:paraId="56FD4EDB" w14:textId="7B57D594" w:rsidR="00E51F1A" w:rsidRPr="008D6E7A" w:rsidRDefault="00E51F1A" w:rsidP="008B60CB">
            <w:pPr>
              <w:pStyle w:val="TableText"/>
              <w:rPr>
                <w:szCs w:val="22"/>
              </w:rPr>
            </w:pPr>
            <w:r w:rsidRPr="008D6E7A">
              <w:rPr>
                <w:szCs w:val="22"/>
              </w:rPr>
              <w:t>P2.</w:t>
            </w:r>
            <w:r w:rsidR="00566CC3" w:rsidRPr="008D6E7A">
              <w:rPr>
                <w:szCs w:val="22"/>
              </w:rPr>
              <w:t>2</w:t>
            </w:r>
            <w:r w:rsidR="008B1E8C" w:rsidRPr="008D6E7A">
              <w:rPr>
                <w:szCs w:val="22"/>
              </w:rPr>
              <w:t>.</w:t>
            </w:r>
            <w:r w:rsidR="008B60CB" w:rsidRPr="008D6E7A">
              <w:rPr>
                <w:szCs w:val="22"/>
              </w:rPr>
              <w:t>3</w:t>
            </w:r>
          </w:p>
        </w:tc>
      </w:tr>
      <w:tr w:rsidR="00E51F1A" w:rsidRPr="00B816B7" w14:paraId="3A5B8912" w14:textId="77777777" w:rsidTr="00B816B7">
        <w:trPr>
          <w:cantSplit/>
        </w:trPr>
        <w:tc>
          <w:tcPr>
            <w:tcW w:w="572" w:type="pct"/>
          </w:tcPr>
          <w:p w14:paraId="4664B702" w14:textId="77777777" w:rsidR="00E51F1A" w:rsidRPr="008D6E7A" w:rsidRDefault="00E51F1A" w:rsidP="001F1527">
            <w:pPr>
              <w:pStyle w:val="TableText"/>
              <w:rPr>
                <w:rFonts w:eastAsia="Arial"/>
                <w:szCs w:val="22"/>
              </w:rPr>
            </w:pPr>
            <w:r w:rsidRPr="008D6E7A">
              <w:rPr>
                <w:rFonts w:eastAsia="Arial"/>
                <w:szCs w:val="22"/>
              </w:rPr>
              <w:lastRenderedPageBreak/>
              <w:t>2.6.1.76</w:t>
            </w:r>
          </w:p>
        </w:tc>
        <w:tc>
          <w:tcPr>
            <w:tcW w:w="3289" w:type="pct"/>
            <w:shd w:val="clear" w:color="auto" w:fill="FFFFFF"/>
          </w:tcPr>
          <w:p w14:paraId="20CD9A4D"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select a REST-specific Param Type, which indicates how the parameter will be sent to the resource method. Possible values can include:</w:t>
            </w:r>
          </w:p>
          <w:p w14:paraId="0AA535E5" w14:textId="77777777" w:rsidR="00E51F1A" w:rsidRPr="008D6E7A" w:rsidRDefault="00E51F1A" w:rsidP="00ED253F">
            <w:pPr>
              <w:pStyle w:val="TableListBullet"/>
              <w:rPr>
                <w:rFonts w:eastAsia="Arial"/>
                <w:sz w:val="22"/>
                <w:szCs w:val="22"/>
              </w:rPr>
            </w:pPr>
            <w:r w:rsidRPr="008D6E7A">
              <w:rPr>
                <w:rFonts w:eastAsia="Arial"/>
                <w:sz w:val="22"/>
                <w:szCs w:val="22"/>
              </w:rPr>
              <w:t>PathParam</w:t>
            </w:r>
          </w:p>
          <w:p w14:paraId="7F115553" w14:textId="77777777" w:rsidR="00E51F1A" w:rsidRPr="008D6E7A" w:rsidRDefault="00E51F1A" w:rsidP="00ED253F">
            <w:pPr>
              <w:pStyle w:val="TableListBullet"/>
              <w:rPr>
                <w:rFonts w:eastAsia="Arial"/>
                <w:sz w:val="22"/>
                <w:szCs w:val="22"/>
              </w:rPr>
            </w:pPr>
            <w:r w:rsidRPr="008D6E7A">
              <w:rPr>
                <w:rFonts w:eastAsia="Arial"/>
                <w:sz w:val="22"/>
                <w:szCs w:val="22"/>
              </w:rPr>
              <w:t>QueryParam</w:t>
            </w:r>
          </w:p>
          <w:p w14:paraId="570347C3" w14:textId="77777777" w:rsidR="00E51F1A" w:rsidRPr="008D6E7A" w:rsidRDefault="00E51F1A" w:rsidP="00ED253F">
            <w:pPr>
              <w:pStyle w:val="TableListBullet"/>
              <w:rPr>
                <w:rFonts w:eastAsia="Arial"/>
                <w:sz w:val="22"/>
                <w:szCs w:val="22"/>
              </w:rPr>
            </w:pPr>
            <w:r w:rsidRPr="008D6E7A">
              <w:rPr>
                <w:rFonts w:eastAsia="Arial"/>
                <w:sz w:val="22"/>
                <w:szCs w:val="22"/>
              </w:rPr>
              <w:t>MatrixParam</w:t>
            </w:r>
          </w:p>
          <w:p w14:paraId="33E4F25C" w14:textId="77777777" w:rsidR="00E51F1A" w:rsidRPr="008D6E7A" w:rsidRDefault="00E51F1A" w:rsidP="00ED253F">
            <w:pPr>
              <w:pStyle w:val="TableListBullet"/>
              <w:rPr>
                <w:rFonts w:eastAsia="Arial"/>
                <w:sz w:val="22"/>
                <w:szCs w:val="22"/>
              </w:rPr>
            </w:pPr>
            <w:r w:rsidRPr="008D6E7A">
              <w:rPr>
                <w:rFonts w:eastAsia="Arial"/>
                <w:sz w:val="22"/>
                <w:szCs w:val="22"/>
              </w:rPr>
              <w:t>FormParam</w:t>
            </w:r>
          </w:p>
          <w:p w14:paraId="71328A30" w14:textId="77777777" w:rsidR="00E51F1A" w:rsidRPr="008D6E7A" w:rsidRDefault="00E51F1A" w:rsidP="00ED253F">
            <w:pPr>
              <w:pStyle w:val="TableListBullet"/>
              <w:rPr>
                <w:rFonts w:eastAsia="Arial"/>
                <w:sz w:val="22"/>
                <w:szCs w:val="22"/>
              </w:rPr>
            </w:pPr>
            <w:r w:rsidRPr="008D6E7A">
              <w:rPr>
                <w:rFonts w:eastAsia="Arial"/>
                <w:sz w:val="22"/>
                <w:szCs w:val="22"/>
              </w:rPr>
              <w:t>HeaderParam</w:t>
            </w:r>
          </w:p>
          <w:p w14:paraId="3AEC3A51" w14:textId="77777777" w:rsidR="00E51F1A" w:rsidRPr="008D6E7A" w:rsidRDefault="00E51F1A" w:rsidP="00ED253F">
            <w:pPr>
              <w:pStyle w:val="TableListBullet"/>
              <w:rPr>
                <w:rFonts w:eastAsia="Arial"/>
                <w:sz w:val="22"/>
                <w:szCs w:val="22"/>
              </w:rPr>
            </w:pPr>
            <w:r w:rsidRPr="008D6E7A">
              <w:rPr>
                <w:rFonts w:eastAsia="Arial"/>
                <w:sz w:val="22"/>
                <w:szCs w:val="22"/>
              </w:rPr>
              <w:t>CookieParam</w:t>
            </w:r>
          </w:p>
          <w:p w14:paraId="1385F80A" w14:textId="77777777" w:rsidR="00E51F1A" w:rsidRPr="008D6E7A" w:rsidRDefault="00E51F1A" w:rsidP="00ED253F">
            <w:pPr>
              <w:pStyle w:val="TableListBullet"/>
              <w:rPr>
                <w:rFonts w:eastAsia="Arial"/>
                <w:sz w:val="22"/>
                <w:szCs w:val="22"/>
              </w:rPr>
            </w:pPr>
            <w:r w:rsidRPr="008D6E7A">
              <w:rPr>
                <w:rFonts w:eastAsia="Arial"/>
                <w:sz w:val="22"/>
                <w:szCs w:val="22"/>
              </w:rPr>
              <w:t>Context</w:t>
            </w:r>
          </w:p>
          <w:p w14:paraId="7717DD6A" w14:textId="77777777" w:rsidR="00E51F1A" w:rsidRPr="008D6E7A" w:rsidRDefault="00E51F1A" w:rsidP="001F1527">
            <w:pPr>
              <w:pStyle w:val="TableText"/>
              <w:spacing w:before="120"/>
              <w:rPr>
                <w:rFonts w:eastAsia="Arial"/>
                <w:szCs w:val="22"/>
              </w:rPr>
            </w:pPr>
            <w:r w:rsidRPr="008D6E7A">
              <w:rPr>
                <w:rFonts w:eastAsia="Arial"/>
                <w:szCs w:val="22"/>
              </w:rPr>
              <w:t>This corresponds to the annotation of the parameter</w:t>
            </w:r>
            <w:r w:rsidR="00C37E06" w:rsidRPr="008D6E7A">
              <w:rPr>
                <w:rFonts w:eastAsia="Arial"/>
                <w:szCs w:val="22"/>
              </w:rPr>
              <w:t xml:space="preserve"> in the resource method signature.</w:t>
            </w:r>
          </w:p>
          <w:p w14:paraId="15895D78" w14:textId="1D111B8E" w:rsidR="00C37E06" w:rsidRPr="008D6E7A" w:rsidRDefault="00C37E06" w:rsidP="001F1527">
            <w:pPr>
              <w:pStyle w:val="TableText"/>
              <w:spacing w:before="120"/>
              <w:rPr>
                <w:rFonts w:eastAsia="Arial"/>
                <w:szCs w:val="22"/>
              </w:rPr>
            </w:pPr>
          </w:p>
        </w:tc>
        <w:tc>
          <w:tcPr>
            <w:tcW w:w="1139" w:type="pct"/>
            <w:tcMar>
              <w:top w:w="100" w:type="dxa"/>
              <w:left w:w="100" w:type="dxa"/>
              <w:bottom w:w="100" w:type="dxa"/>
              <w:right w:w="100" w:type="dxa"/>
            </w:tcMar>
          </w:tcPr>
          <w:p w14:paraId="51D38328" w14:textId="7A9D2C4A" w:rsidR="00E51F1A" w:rsidRPr="008D6E7A" w:rsidRDefault="00E36BBD" w:rsidP="00E36BBD">
            <w:pPr>
              <w:pStyle w:val="TableText"/>
              <w:rPr>
                <w:szCs w:val="22"/>
              </w:rPr>
            </w:pPr>
            <w:r w:rsidRPr="008D6E7A">
              <w:rPr>
                <w:szCs w:val="22"/>
              </w:rPr>
              <w:t>Backlog</w:t>
            </w:r>
          </w:p>
        </w:tc>
      </w:tr>
      <w:tr w:rsidR="00E51F1A" w:rsidRPr="00B816B7" w14:paraId="64D275FD" w14:textId="77777777" w:rsidTr="00B816B7">
        <w:trPr>
          <w:cantSplit/>
        </w:trPr>
        <w:tc>
          <w:tcPr>
            <w:tcW w:w="572" w:type="pct"/>
          </w:tcPr>
          <w:p w14:paraId="64A654D3" w14:textId="69961D79" w:rsidR="00E51F1A" w:rsidRPr="008D6E7A" w:rsidRDefault="00E51F1A" w:rsidP="001F1527">
            <w:pPr>
              <w:pStyle w:val="TableText"/>
              <w:rPr>
                <w:rFonts w:eastAsia="Arial"/>
                <w:szCs w:val="22"/>
              </w:rPr>
            </w:pPr>
            <w:r w:rsidRPr="008D6E7A">
              <w:rPr>
                <w:rFonts w:eastAsia="Arial"/>
                <w:szCs w:val="22"/>
              </w:rPr>
              <w:t>2.6.1.77</w:t>
            </w:r>
          </w:p>
        </w:tc>
        <w:tc>
          <w:tcPr>
            <w:tcW w:w="3289" w:type="pct"/>
            <w:shd w:val="clear" w:color="auto" w:fill="FFFFFF"/>
          </w:tcPr>
          <w:p w14:paraId="5C1101F6"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enter the REST-specific name of the parameter. This corresponds to the argument to be used in the following annotation of the input parameter of the generated Runtime operation:</w:t>
            </w:r>
          </w:p>
          <w:p w14:paraId="13851602" w14:textId="197CBF76" w:rsidR="00E51F1A" w:rsidRPr="008D6E7A" w:rsidRDefault="00E51F1A" w:rsidP="001F1527">
            <w:pPr>
              <w:pStyle w:val="TableListBullet"/>
              <w:rPr>
                <w:rFonts w:eastAsia="Arial"/>
                <w:sz w:val="22"/>
                <w:szCs w:val="22"/>
              </w:rPr>
            </w:pPr>
            <w:r w:rsidRPr="008D6E7A">
              <w:rPr>
                <w:rFonts w:eastAsia="Arial"/>
                <w:sz w:val="22"/>
                <w:szCs w:val="22"/>
              </w:rPr>
              <w:t>@PathParam</w:t>
            </w:r>
          </w:p>
          <w:p w14:paraId="73AA03D2" w14:textId="41B0C302" w:rsidR="00E51F1A" w:rsidRPr="008D6E7A" w:rsidRDefault="00E51F1A" w:rsidP="001F1527">
            <w:pPr>
              <w:pStyle w:val="TableListBullet"/>
              <w:rPr>
                <w:rFonts w:eastAsia="Arial"/>
                <w:sz w:val="22"/>
                <w:szCs w:val="22"/>
              </w:rPr>
            </w:pPr>
            <w:r w:rsidRPr="008D6E7A">
              <w:rPr>
                <w:rFonts w:eastAsia="Arial"/>
                <w:sz w:val="22"/>
                <w:szCs w:val="22"/>
              </w:rPr>
              <w:t>@QueryParam</w:t>
            </w:r>
          </w:p>
          <w:p w14:paraId="5C6178DD" w14:textId="3987153D" w:rsidR="00E51F1A" w:rsidRPr="008D6E7A" w:rsidRDefault="00E51F1A" w:rsidP="001F1527">
            <w:pPr>
              <w:pStyle w:val="TableListBullet"/>
              <w:rPr>
                <w:rFonts w:eastAsia="Arial"/>
                <w:sz w:val="22"/>
                <w:szCs w:val="22"/>
              </w:rPr>
            </w:pPr>
            <w:r w:rsidRPr="008D6E7A">
              <w:rPr>
                <w:rFonts w:eastAsia="Arial"/>
                <w:sz w:val="22"/>
                <w:szCs w:val="22"/>
              </w:rPr>
              <w:t>@MatrixParam</w:t>
            </w:r>
          </w:p>
          <w:p w14:paraId="22668D94" w14:textId="21B243E0" w:rsidR="00E51F1A" w:rsidRPr="008D6E7A" w:rsidRDefault="00E51F1A" w:rsidP="001F1527">
            <w:pPr>
              <w:pStyle w:val="TableListBullet"/>
              <w:rPr>
                <w:rFonts w:eastAsia="Arial"/>
                <w:sz w:val="22"/>
                <w:szCs w:val="22"/>
              </w:rPr>
            </w:pPr>
            <w:r w:rsidRPr="008D6E7A">
              <w:rPr>
                <w:rFonts w:eastAsia="Arial"/>
                <w:sz w:val="22"/>
                <w:szCs w:val="22"/>
              </w:rPr>
              <w:t>@FormParam</w:t>
            </w:r>
          </w:p>
          <w:p w14:paraId="7F0F0695" w14:textId="77777777" w:rsidR="00831A8E" w:rsidRPr="008D6E7A" w:rsidRDefault="00831A8E" w:rsidP="001F1527">
            <w:pPr>
              <w:pStyle w:val="TableListBullet"/>
              <w:rPr>
                <w:rFonts w:eastAsia="Arial"/>
                <w:sz w:val="22"/>
                <w:szCs w:val="22"/>
              </w:rPr>
            </w:pPr>
            <w:r w:rsidRPr="008D6E7A">
              <w:rPr>
                <w:rFonts w:eastAsia="Arial"/>
                <w:sz w:val="22"/>
                <w:szCs w:val="22"/>
              </w:rPr>
              <w:t>@HeaderParam</w:t>
            </w:r>
          </w:p>
          <w:p w14:paraId="134945B8" w14:textId="7E7C7331" w:rsidR="00E51F1A" w:rsidRPr="008D6E7A" w:rsidRDefault="00E51F1A" w:rsidP="001F1527">
            <w:pPr>
              <w:pStyle w:val="TableListBullet"/>
              <w:rPr>
                <w:rFonts w:eastAsia="Arial"/>
                <w:sz w:val="22"/>
                <w:szCs w:val="22"/>
              </w:rPr>
            </w:pPr>
            <w:r w:rsidRPr="008D6E7A">
              <w:rPr>
                <w:rFonts w:eastAsia="Arial"/>
                <w:sz w:val="22"/>
                <w:szCs w:val="22"/>
              </w:rPr>
              <w:t>@CookieParam</w:t>
            </w:r>
          </w:p>
          <w:p w14:paraId="7D046554" w14:textId="075C22C1" w:rsidR="00E51F1A" w:rsidRPr="008D6E7A" w:rsidRDefault="00E51F1A" w:rsidP="001F1527">
            <w:pPr>
              <w:pStyle w:val="TableListBullet"/>
              <w:rPr>
                <w:rFonts w:eastAsia="Arial"/>
                <w:sz w:val="22"/>
                <w:szCs w:val="22"/>
              </w:rPr>
            </w:pPr>
            <w:r w:rsidRPr="008D6E7A">
              <w:rPr>
                <w:rFonts w:eastAsia="Arial"/>
                <w:sz w:val="22"/>
                <w:szCs w:val="22"/>
              </w:rPr>
              <w:t>@Context</w:t>
            </w:r>
          </w:p>
          <w:p w14:paraId="2CB03E47"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This is addressed by 2.6.1.76</w:t>
            </w:r>
          </w:p>
        </w:tc>
        <w:tc>
          <w:tcPr>
            <w:tcW w:w="1139" w:type="pct"/>
            <w:tcMar>
              <w:top w:w="100" w:type="dxa"/>
              <w:left w:w="100" w:type="dxa"/>
              <w:bottom w:w="100" w:type="dxa"/>
              <w:right w:w="100" w:type="dxa"/>
            </w:tcMar>
          </w:tcPr>
          <w:p w14:paraId="0051FFE4" w14:textId="660BA6A1" w:rsidR="00E51F1A" w:rsidRPr="008D6E7A" w:rsidRDefault="008B1E8C" w:rsidP="001F1527">
            <w:pPr>
              <w:pStyle w:val="TableText"/>
              <w:rPr>
                <w:szCs w:val="22"/>
              </w:rPr>
            </w:pPr>
            <w:r w:rsidRPr="008D6E7A">
              <w:rPr>
                <w:szCs w:val="22"/>
              </w:rPr>
              <w:t>Removed</w:t>
            </w:r>
          </w:p>
        </w:tc>
      </w:tr>
      <w:tr w:rsidR="00E51F1A" w:rsidRPr="00B816B7" w14:paraId="0EEC6369" w14:textId="77777777" w:rsidTr="00B816B7">
        <w:trPr>
          <w:cantSplit/>
        </w:trPr>
        <w:tc>
          <w:tcPr>
            <w:tcW w:w="572" w:type="pct"/>
          </w:tcPr>
          <w:p w14:paraId="79055289" w14:textId="77777777" w:rsidR="00E51F1A" w:rsidRPr="008D6E7A" w:rsidRDefault="00E51F1A" w:rsidP="001F1527">
            <w:pPr>
              <w:pStyle w:val="TableText"/>
              <w:rPr>
                <w:rFonts w:eastAsia="Arial"/>
                <w:szCs w:val="22"/>
              </w:rPr>
            </w:pPr>
            <w:r w:rsidRPr="008D6E7A">
              <w:rPr>
                <w:rFonts w:eastAsia="Arial"/>
                <w:szCs w:val="22"/>
              </w:rPr>
              <w:t>2.6.1.78</w:t>
            </w:r>
          </w:p>
        </w:tc>
        <w:tc>
          <w:tcPr>
            <w:tcW w:w="3289" w:type="pct"/>
            <w:shd w:val="clear" w:color="auto" w:fill="FFFFFF"/>
          </w:tcPr>
          <w:p w14:paraId="5C3C4203"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specify a default value for this input parameter if one is not passed.</w:t>
            </w:r>
          </w:p>
        </w:tc>
        <w:tc>
          <w:tcPr>
            <w:tcW w:w="1139" w:type="pct"/>
            <w:tcMar>
              <w:top w:w="100" w:type="dxa"/>
              <w:left w:w="100" w:type="dxa"/>
              <w:bottom w:w="100" w:type="dxa"/>
              <w:right w:w="100" w:type="dxa"/>
            </w:tcMar>
          </w:tcPr>
          <w:p w14:paraId="0EBD4AD4" w14:textId="6E8AA284" w:rsidR="00E51F1A" w:rsidRPr="008D6E7A" w:rsidRDefault="004E2C14" w:rsidP="00EC1EEB">
            <w:pPr>
              <w:pStyle w:val="TableText"/>
              <w:rPr>
                <w:szCs w:val="22"/>
              </w:rPr>
            </w:pPr>
            <w:r w:rsidRPr="008D6E7A">
              <w:rPr>
                <w:szCs w:val="22"/>
              </w:rPr>
              <w:t>Backlog</w:t>
            </w:r>
          </w:p>
        </w:tc>
      </w:tr>
      <w:tr w:rsidR="00E51F1A" w:rsidRPr="00B816B7" w14:paraId="67CD5D84" w14:textId="77777777" w:rsidTr="00B816B7">
        <w:trPr>
          <w:cantSplit/>
        </w:trPr>
        <w:tc>
          <w:tcPr>
            <w:tcW w:w="572" w:type="pct"/>
          </w:tcPr>
          <w:p w14:paraId="1DAE760F" w14:textId="77777777" w:rsidR="00E51F1A" w:rsidRPr="008D6E7A" w:rsidRDefault="00E51F1A" w:rsidP="001F1527">
            <w:pPr>
              <w:pStyle w:val="TableText"/>
              <w:rPr>
                <w:rFonts w:eastAsia="Arial"/>
                <w:szCs w:val="22"/>
              </w:rPr>
            </w:pPr>
            <w:r w:rsidRPr="008D6E7A">
              <w:rPr>
                <w:rFonts w:eastAsia="Arial"/>
                <w:szCs w:val="22"/>
              </w:rPr>
              <w:t>2.6.1.79</w:t>
            </w:r>
          </w:p>
        </w:tc>
        <w:tc>
          <w:tcPr>
            <w:tcW w:w="3289" w:type="pct"/>
            <w:shd w:val="clear" w:color="auto" w:fill="FFFFFF"/>
          </w:tcPr>
          <w:p w14:paraId="48F3D8CB" w14:textId="77777777" w:rsidR="00E51F1A" w:rsidRPr="008D6E7A" w:rsidRDefault="00E51F1A" w:rsidP="001F1527">
            <w:pPr>
              <w:pStyle w:val="TableText"/>
              <w:rPr>
                <w:rFonts w:eastAsia="Arial"/>
                <w:szCs w:val="22"/>
              </w:rPr>
            </w:pPr>
            <w:r w:rsidRPr="008D6E7A">
              <w:rPr>
                <w:rFonts w:eastAsia="Arial"/>
                <w:szCs w:val="22"/>
              </w:rPr>
              <w:t>The default value corresponds to the @DefaultValue annotation of the REST-specific input parameter of the generated Runtime operation.</w:t>
            </w:r>
          </w:p>
          <w:p w14:paraId="4DD0B831"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This is addressed by 2.6.1.78</w:t>
            </w:r>
          </w:p>
        </w:tc>
        <w:tc>
          <w:tcPr>
            <w:tcW w:w="1139" w:type="pct"/>
            <w:tcMar>
              <w:top w:w="100" w:type="dxa"/>
              <w:left w:w="100" w:type="dxa"/>
              <w:bottom w:w="100" w:type="dxa"/>
              <w:right w:w="100" w:type="dxa"/>
            </w:tcMar>
          </w:tcPr>
          <w:p w14:paraId="5B36FE79" w14:textId="0A17D082" w:rsidR="00E51F1A" w:rsidRPr="008D6E7A" w:rsidRDefault="008B1E8C" w:rsidP="001F1527">
            <w:pPr>
              <w:pStyle w:val="TableText"/>
              <w:rPr>
                <w:szCs w:val="22"/>
              </w:rPr>
            </w:pPr>
            <w:r w:rsidRPr="008D6E7A">
              <w:rPr>
                <w:szCs w:val="22"/>
              </w:rPr>
              <w:t>Removed</w:t>
            </w:r>
          </w:p>
        </w:tc>
      </w:tr>
      <w:tr w:rsidR="00E51F1A" w:rsidRPr="00B816B7" w14:paraId="485760C6" w14:textId="77777777" w:rsidTr="00B816B7">
        <w:trPr>
          <w:cantSplit/>
        </w:trPr>
        <w:tc>
          <w:tcPr>
            <w:tcW w:w="572" w:type="pct"/>
          </w:tcPr>
          <w:p w14:paraId="4C8990EE" w14:textId="77777777" w:rsidR="00E51F1A" w:rsidRPr="008D6E7A" w:rsidRDefault="00E51F1A" w:rsidP="001F1527">
            <w:pPr>
              <w:pStyle w:val="TableText"/>
              <w:rPr>
                <w:rFonts w:eastAsia="Arial"/>
                <w:szCs w:val="22"/>
              </w:rPr>
            </w:pPr>
            <w:r w:rsidRPr="008D6E7A">
              <w:rPr>
                <w:rFonts w:eastAsia="Arial"/>
                <w:szCs w:val="22"/>
              </w:rPr>
              <w:lastRenderedPageBreak/>
              <w:t>2.6.1.80</w:t>
            </w:r>
          </w:p>
        </w:tc>
        <w:tc>
          <w:tcPr>
            <w:tcW w:w="3289" w:type="pct"/>
            <w:shd w:val="clear" w:color="auto" w:fill="FFFFFF"/>
          </w:tcPr>
          <w:p w14:paraId="5489DD97"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delete a REST input parameter.</w:t>
            </w:r>
          </w:p>
        </w:tc>
        <w:tc>
          <w:tcPr>
            <w:tcW w:w="1139" w:type="pct"/>
            <w:tcMar>
              <w:top w:w="100" w:type="dxa"/>
              <w:left w:w="100" w:type="dxa"/>
              <w:bottom w:w="100" w:type="dxa"/>
              <w:right w:w="100" w:type="dxa"/>
            </w:tcMar>
          </w:tcPr>
          <w:p w14:paraId="4806CF9C" w14:textId="57899318" w:rsidR="00E51F1A" w:rsidRPr="008D6E7A" w:rsidRDefault="00E51F1A" w:rsidP="007551A6">
            <w:pPr>
              <w:pStyle w:val="TableText"/>
              <w:rPr>
                <w:szCs w:val="22"/>
              </w:rPr>
            </w:pPr>
            <w:r w:rsidRPr="008D6E7A">
              <w:rPr>
                <w:szCs w:val="22"/>
              </w:rPr>
              <w:t>P2.</w:t>
            </w:r>
            <w:r w:rsidR="00B122AD" w:rsidRPr="008D6E7A">
              <w:rPr>
                <w:szCs w:val="22"/>
              </w:rPr>
              <w:t>3.</w:t>
            </w:r>
            <w:r w:rsidR="007551A6" w:rsidRPr="008D6E7A">
              <w:rPr>
                <w:szCs w:val="22"/>
              </w:rPr>
              <w:t>8</w:t>
            </w:r>
          </w:p>
        </w:tc>
      </w:tr>
      <w:tr w:rsidR="00E51F1A" w:rsidRPr="00B816B7" w14:paraId="2FD566EB" w14:textId="77777777" w:rsidTr="00B816B7">
        <w:trPr>
          <w:cantSplit/>
        </w:trPr>
        <w:tc>
          <w:tcPr>
            <w:tcW w:w="572" w:type="pct"/>
          </w:tcPr>
          <w:p w14:paraId="5B28623F" w14:textId="77777777" w:rsidR="00E51F1A" w:rsidRPr="008D6E7A" w:rsidRDefault="00E51F1A" w:rsidP="001F1527">
            <w:pPr>
              <w:pStyle w:val="TableText"/>
              <w:rPr>
                <w:rFonts w:eastAsia="Arial"/>
                <w:szCs w:val="22"/>
              </w:rPr>
            </w:pPr>
            <w:r w:rsidRPr="008D6E7A">
              <w:rPr>
                <w:rFonts w:eastAsia="Arial"/>
                <w:szCs w:val="22"/>
              </w:rPr>
              <w:t>2.6.1.81</w:t>
            </w:r>
          </w:p>
        </w:tc>
        <w:tc>
          <w:tcPr>
            <w:tcW w:w="3289" w:type="pct"/>
            <w:shd w:val="clear" w:color="auto" w:fill="FFFFFF"/>
          </w:tcPr>
          <w:p w14:paraId="374DEE51" w14:textId="77777777" w:rsidR="00E51F1A" w:rsidRPr="008D6E7A" w:rsidRDefault="00E51F1A" w:rsidP="001F1527">
            <w:pPr>
              <w:pStyle w:val="TableText"/>
              <w:rPr>
                <w:rFonts w:eastAsia="Arial"/>
                <w:szCs w:val="22"/>
              </w:rPr>
            </w:pPr>
            <w:r w:rsidRPr="008D6E7A">
              <w:rPr>
                <w:rFonts w:eastAsia="Arial"/>
                <w:szCs w:val="22"/>
              </w:rPr>
              <w:t>The system shall display to the user a warning message confirming a deletion of a REST input parameter.</w:t>
            </w:r>
          </w:p>
        </w:tc>
        <w:tc>
          <w:tcPr>
            <w:tcW w:w="1139" w:type="pct"/>
            <w:tcMar>
              <w:top w:w="100" w:type="dxa"/>
              <w:left w:w="100" w:type="dxa"/>
              <w:bottom w:w="100" w:type="dxa"/>
              <w:right w:w="100" w:type="dxa"/>
            </w:tcMar>
          </w:tcPr>
          <w:p w14:paraId="43BC74B0" w14:textId="53DCE459" w:rsidR="00E51F1A" w:rsidRPr="008D6E7A" w:rsidRDefault="00B777C7" w:rsidP="00B122AD">
            <w:pPr>
              <w:pStyle w:val="TableText"/>
              <w:rPr>
                <w:szCs w:val="22"/>
              </w:rPr>
            </w:pPr>
            <w:r w:rsidRPr="008D6E7A">
              <w:rPr>
                <w:szCs w:val="22"/>
              </w:rPr>
              <w:t>P2.2.</w:t>
            </w:r>
            <w:r w:rsidR="00B122AD" w:rsidRPr="008D6E7A">
              <w:rPr>
                <w:szCs w:val="22"/>
              </w:rPr>
              <w:t>3</w:t>
            </w:r>
          </w:p>
        </w:tc>
      </w:tr>
      <w:tr w:rsidR="00E51F1A" w:rsidRPr="00B816B7" w14:paraId="7347922D" w14:textId="77777777" w:rsidTr="00B816B7">
        <w:trPr>
          <w:cantSplit/>
        </w:trPr>
        <w:tc>
          <w:tcPr>
            <w:tcW w:w="572" w:type="pct"/>
          </w:tcPr>
          <w:p w14:paraId="28DA1D30" w14:textId="77777777" w:rsidR="00E51F1A" w:rsidRPr="008D6E7A" w:rsidRDefault="00E51F1A" w:rsidP="001F1527">
            <w:pPr>
              <w:pStyle w:val="TableText"/>
              <w:rPr>
                <w:rFonts w:eastAsia="Arial"/>
                <w:szCs w:val="22"/>
              </w:rPr>
            </w:pPr>
            <w:r w:rsidRPr="008D6E7A">
              <w:rPr>
                <w:rFonts w:eastAsia="Arial"/>
                <w:szCs w:val="22"/>
              </w:rPr>
              <w:t>2.6.1.82</w:t>
            </w:r>
          </w:p>
        </w:tc>
        <w:tc>
          <w:tcPr>
            <w:tcW w:w="3289" w:type="pct"/>
            <w:shd w:val="clear" w:color="auto" w:fill="FFFFFF"/>
          </w:tcPr>
          <w:p w14:paraId="529E8FC8"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edit a REST-specific input parameter.</w:t>
            </w:r>
          </w:p>
        </w:tc>
        <w:tc>
          <w:tcPr>
            <w:tcW w:w="1139" w:type="pct"/>
            <w:tcMar>
              <w:top w:w="100" w:type="dxa"/>
              <w:left w:w="100" w:type="dxa"/>
              <w:bottom w:w="100" w:type="dxa"/>
              <w:right w:w="100" w:type="dxa"/>
            </w:tcMar>
          </w:tcPr>
          <w:p w14:paraId="27FEC13A" w14:textId="5C3101FF" w:rsidR="00E51F1A" w:rsidRPr="008D6E7A" w:rsidRDefault="00E51F1A" w:rsidP="00B122AD">
            <w:pPr>
              <w:pStyle w:val="TableText"/>
              <w:rPr>
                <w:szCs w:val="22"/>
              </w:rPr>
            </w:pPr>
            <w:r w:rsidRPr="008D6E7A">
              <w:rPr>
                <w:szCs w:val="22"/>
              </w:rPr>
              <w:t>P2.</w:t>
            </w:r>
            <w:r w:rsidR="002B7EC6" w:rsidRPr="008D6E7A">
              <w:rPr>
                <w:szCs w:val="22"/>
              </w:rPr>
              <w:t>2</w:t>
            </w:r>
            <w:r w:rsidR="00B777C7" w:rsidRPr="008D6E7A">
              <w:rPr>
                <w:szCs w:val="22"/>
              </w:rPr>
              <w:t>.</w:t>
            </w:r>
            <w:r w:rsidR="00B122AD" w:rsidRPr="008D6E7A">
              <w:rPr>
                <w:szCs w:val="22"/>
              </w:rPr>
              <w:t>3</w:t>
            </w:r>
          </w:p>
        </w:tc>
      </w:tr>
      <w:tr w:rsidR="00E51F1A" w:rsidRPr="00B816B7" w14:paraId="59CF29E9" w14:textId="77777777" w:rsidTr="00B816B7">
        <w:trPr>
          <w:cantSplit/>
        </w:trPr>
        <w:tc>
          <w:tcPr>
            <w:tcW w:w="572" w:type="pct"/>
          </w:tcPr>
          <w:p w14:paraId="1BBFCCD3" w14:textId="77777777" w:rsidR="00E51F1A" w:rsidRPr="008D6E7A" w:rsidRDefault="00E51F1A" w:rsidP="001F1527">
            <w:pPr>
              <w:pStyle w:val="TableText"/>
              <w:rPr>
                <w:rFonts w:eastAsia="Arial"/>
                <w:szCs w:val="22"/>
              </w:rPr>
            </w:pPr>
            <w:r w:rsidRPr="008D6E7A">
              <w:rPr>
                <w:rFonts w:eastAsia="Arial"/>
                <w:szCs w:val="22"/>
              </w:rPr>
              <w:t>2.6.1.83</w:t>
            </w:r>
          </w:p>
        </w:tc>
        <w:tc>
          <w:tcPr>
            <w:tcW w:w="3289" w:type="pct"/>
            <w:shd w:val="clear" w:color="auto" w:fill="FFFFFF"/>
          </w:tcPr>
          <w:p w14:paraId="28217386"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hide or show the REST-specific input parameters for any operation.</w:t>
            </w:r>
          </w:p>
        </w:tc>
        <w:tc>
          <w:tcPr>
            <w:tcW w:w="1139" w:type="pct"/>
            <w:tcMar>
              <w:top w:w="100" w:type="dxa"/>
              <w:left w:w="100" w:type="dxa"/>
              <w:bottom w:w="100" w:type="dxa"/>
              <w:right w:w="100" w:type="dxa"/>
            </w:tcMar>
          </w:tcPr>
          <w:p w14:paraId="2659B05A" w14:textId="746B509F" w:rsidR="00E51F1A" w:rsidRPr="008D6E7A" w:rsidRDefault="00E51F1A" w:rsidP="00476221">
            <w:pPr>
              <w:pStyle w:val="TableText"/>
              <w:rPr>
                <w:szCs w:val="22"/>
              </w:rPr>
            </w:pPr>
            <w:r w:rsidRPr="008D6E7A">
              <w:rPr>
                <w:szCs w:val="22"/>
              </w:rPr>
              <w:t>P2.</w:t>
            </w:r>
            <w:ins w:id="99" w:author="MWatkins" w:date="2016-11-21T09:49:00Z">
              <w:r w:rsidR="00476221">
                <w:rPr>
                  <w:szCs w:val="22"/>
                </w:rPr>
                <w:t>4</w:t>
              </w:r>
            </w:ins>
            <w:del w:id="100" w:author="MWatkins" w:date="2016-11-21T09:49:00Z">
              <w:r w:rsidR="00B122AD" w:rsidRPr="008D6E7A" w:rsidDel="00476221">
                <w:rPr>
                  <w:szCs w:val="22"/>
                </w:rPr>
                <w:delText>3</w:delText>
              </w:r>
            </w:del>
            <w:r w:rsidR="00B122AD" w:rsidRPr="008D6E7A">
              <w:rPr>
                <w:szCs w:val="22"/>
              </w:rPr>
              <w:t>.</w:t>
            </w:r>
            <w:ins w:id="101" w:author="MWatkins" w:date="2016-11-09T10:21:00Z">
              <w:r w:rsidR="00E0471F">
                <w:rPr>
                  <w:szCs w:val="22"/>
                </w:rPr>
                <w:t>11</w:t>
              </w:r>
            </w:ins>
            <w:del w:id="102" w:author="MWatkins" w:date="2016-11-09T10:21:00Z">
              <w:r w:rsidR="00657C68" w:rsidRPr="008D6E7A" w:rsidDel="00E0471F">
                <w:rPr>
                  <w:szCs w:val="22"/>
                </w:rPr>
                <w:delText>9</w:delText>
              </w:r>
            </w:del>
          </w:p>
        </w:tc>
      </w:tr>
      <w:tr w:rsidR="00E51F1A" w:rsidRPr="00B816B7" w14:paraId="575214B8" w14:textId="77777777" w:rsidTr="00B816B7">
        <w:trPr>
          <w:cantSplit/>
        </w:trPr>
        <w:tc>
          <w:tcPr>
            <w:tcW w:w="572" w:type="pct"/>
          </w:tcPr>
          <w:p w14:paraId="7B87B8D7" w14:textId="77777777" w:rsidR="00E51F1A" w:rsidRPr="008D6E7A" w:rsidRDefault="00E51F1A" w:rsidP="001F1527">
            <w:pPr>
              <w:pStyle w:val="TableText"/>
              <w:rPr>
                <w:rFonts w:eastAsia="Arial"/>
                <w:szCs w:val="22"/>
              </w:rPr>
            </w:pPr>
            <w:r w:rsidRPr="008D6E7A">
              <w:rPr>
                <w:rFonts w:eastAsia="Arial"/>
                <w:szCs w:val="22"/>
              </w:rPr>
              <w:t>2.6.1.84</w:t>
            </w:r>
          </w:p>
        </w:tc>
        <w:tc>
          <w:tcPr>
            <w:tcW w:w="3289" w:type="pct"/>
            <w:shd w:val="clear" w:color="auto" w:fill="FFFFFF"/>
          </w:tcPr>
          <w:p w14:paraId="070371C0" w14:textId="77777777" w:rsidR="000B60B3" w:rsidRPr="008D6E7A" w:rsidRDefault="000B60B3" w:rsidP="001F1527">
            <w:pPr>
              <w:pStyle w:val="TableText"/>
              <w:spacing w:before="120"/>
              <w:rPr>
                <w:rFonts w:eastAsia="Arial"/>
                <w:i/>
                <w:szCs w:val="22"/>
              </w:rPr>
            </w:pPr>
            <w:r w:rsidRPr="008D6E7A">
              <w:rPr>
                <w:rFonts w:eastAsia="Arial"/>
                <w:i/>
                <w:szCs w:val="22"/>
              </w:rPr>
              <w:t>The system shall provide the user with the ability to save a Service Descriptor.</w:t>
            </w:r>
          </w:p>
          <w:p w14:paraId="20CB1136" w14:textId="017AB9AB" w:rsidR="00AC3899" w:rsidRPr="008D6E7A" w:rsidRDefault="000B60B3" w:rsidP="001F1527">
            <w:pPr>
              <w:pStyle w:val="TableText"/>
              <w:rPr>
                <w:szCs w:val="22"/>
              </w:rPr>
            </w:pPr>
            <w:r w:rsidRPr="008D6E7A">
              <w:rPr>
                <w:szCs w:val="22"/>
              </w:rPr>
              <w:t>(Original)</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save a Service Descriptor file in XML format.</w:t>
            </w:r>
          </w:p>
          <w:p w14:paraId="05E2D0D4" w14:textId="2D5A67D7" w:rsidR="00AC3899" w:rsidRPr="008D6E7A" w:rsidRDefault="00AC3899" w:rsidP="001F1527">
            <w:pPr>
              <w:pStyle w:val="TableText"/>
              <w:spacing w:before="120"/>
              <w:rPr>
                <w:rFonts w:eastAsia="Arial"/>
                <w:szCs w:val="22"/>
              </w:rPr>
            </w:pPr>
            <w:r w:rsidRPr="008D6E7A">
              <w:rPr>
                <w:rFonts w:eastAsia="Arial"/>
                <w:b/>
                <w:szCs w:val="22"/>
              </w:rPr>
              <w:t>Justification for Revision:</w:t>
            </w:r>
            <w:r w:rsidR="003B52A3" w:rsidRPr="008D6E7A">
              <w:rPr>
                <w:rFonts w:eastAsia="Arial"/>
                <w:szCs w:val="22"/>
              </w:rPr>
              <w:t xml:space="preserve"> </w:t>
            </w:r>
            <w:r w:rsidRPr="008D6E7A">
              <w:rPr>
                <w:rFonts w:eastAsia="Arial"/>
                <w:szCs w:val="22"/>
              </w:rPr>
              <w:t xml:space="preserve">Removed XML format - implementation specific </w:t>
            </w:r>
          </w:p>
        </w:tc>
        <w:tc>
          <w:tcPr>
            <w:tcW w:w="1139" w:type="pct"/>
            <w:tcMar>
              <w:top w:w="100" w:type="dxa"/>
              <w:left w:w="100" w:type="dxa"/>
              <w:bottom w:w="100" w:type="dxa"/>
              <w:right w:w="100" w:type="dxa"/>
            </w:tcMar>
          </w:tcPr>
          <w:p w14:paraId="69720C63" w14:textId="0F039A95" w:rsidR="00E51F1A" w:rsidRPr="008D6E7A" w:rsidRDefault="00E51F1A" w:rsidP="00B122AD">
            <w:pPr>
              <w:pStyle w:val="TableText"/>
              <w:rPr>
                <w:szCs w:val="22"/>
              </w:rPr>
            </w:pPr>
            <w:r w:rsidRPr="008D6E7A">
              <w:rPr>
                <w:szCs w:val="22"/>
              </w:rPr>
              <w:t>P2.</w:t>
            </w:r>
            <w:r w:rsidR="002B7EC6" w:rsidRPr="008D6E7A">
              <w:rPr>
                <w:szCs w:val="22"/>
              </w:rPr>
              <w:t>2</w:t>
            </w:r>
            <w:r w:rsidR="00B777C7" w:rsidRPr="008D6E7A">
              <w:rPr>
                <w:szCs w:val="22"/>
              </w:rPr>
              <w:t>.</w:t>
            </w:r>
            <w:r w:rsidR="00B122AD" w:rsidRPr="008D6E7A">
              <w:rPr>
                <w:szCs w:val="22"/>
              </w:rPr>
              <w:t>3</w:t>
            </w:r>
          </w:p>
        </w:tc>
      </w:tr>
      <w:tr w:rsidR="00E51F1A" w:rsidRPr="00B816B7" w14:paraId="654BF912" w14:textId="77777777" w:rsidTr="00B816B7">
        <w:trPr>
          <w:cantSplit/>
        </w:trPr>
        <w:tc>
          <w:tcPr>
            <w:tcW w:w="572" w:type="pct"/>
          </w:tcPr>
          <w:p w14:paraId="02F1C01F" w14:textId="77777777" w:rsidR="00E51F1A" w:rsidRPr="008D6E7A" w:rsidRDefault="00E51F1A" w:rsidP="001F1527">
            <w:pPr>
              <w:pStyle w:val="TableText"/>
              <w:rPr>
                <w:rFonts w:eastAsia="Arial"/>
                <w:szCs w:val="22"/>
              </w:rPr>
            </w:pPr>
            <w:r w:rsidRPr="008D6E7A">
              <w:rPr>
                <w:rFonts w:eastAsia="Arial"/>
                <w:szCs w:val="22"/>
              </w:rPr>
              <w:t>2.6.1.85</w:t>
            </w:r>
          </w:p>
        </w:tc>
        <w:tc>
          <w:tcPr>
            <w:tcW w:w="3289" w:type="pct"/>
            <w:shd w:val="clear" w:color="auto" w:fill="FFFFFF"/>
          </w:tcPr>
          <w:p w14:paraId="73D34D6C" w14:textId="77777777" w:rsidR="000B60B3" w:rsidRPr="008D6E7A" w:rsidRDefault="000B60B3" w:rsidP="001F1527">
            <w:pPr>
              <w:pStyle w:val="TableText"/>
              <w:spacing w:before="120"/>
              <w:rPr>
                <w:rFonts w:eastAsia="Arial"/>
                <w:i/>
                <w:szCs w:val="22"/>
              </w:rPr>
            </w:pPr>
            <w:r w:rsidRPr="008D6E7A">
              <w:rPr>
                <w:rFonts w:eastAsia="Arial"/>
                <w:i/>
                <w:szCs w:val="22"/>
              </w:rPr>
              <w:t>The system shall display the contents of a newly generated service descriptor.</w:t>
            </w:r>
          </w:p>
          <w:p w14:paraId="0F64209C" w14:textId="641AFFDB" w:rsidR="00AC3899" w:rsidRPr="008D6E7A" w:rsidRDefault="000B60B3" w:rsidP="001F1527">
            <w:pPr>
              <w:pStyle w:val="TableText"/>
              <w:rPr>
                <w:szCs w:val="22"/>
              </w:rPr>
            </w:pPr>
            <w:r w:rsidRPr="008D6E7A">
              <w:rPr>
                <w:szCs w:val="22"/>
              </w:rPr>
              <w:t xml:space="preserve">(Original) </w:t>
            </w:r>
            <w:r w:rsidR="00AC3899" w:rsidRPr="008D6E7A">
              <w:rPr>
                <w:szCs w:val="22"/>
              </w:rPr>
              <w:t xml:space="preserve">The system </w:t>
            </w:r>
            <w:r w:rsidR="00AC3899" w:rsidRPr="008D6E7A">
              <w:rPr>
                <w:i/>
                <w:szCs w:val="22"/>
              </w:rPr>
              <w:t>shall</w:t>
            </w:r>
            <w:r w:rsidR="00AC3899" w:rsidRPr="008D6E7A">
              <w:rPr>
                <w:szCs w:val="22"/>
              </w:rPr>
              <w:t xml:space="preserve"> display the contents of a newly generated service descriptor file.</w:t>
            </w:r>
          </w:p>
          <w:p w14:paraId="1B89DE2E" w14:textId="24A06520" w:rsidR="00AC3899" w:rsidRPr="008D6E7A" w:rsidRDefault="00AC3899" w:rsidP="001F1527">
            <w:pPr>
              <w:pStyle w:val="TableText"/>
              <w:spacing w:before="120"/>
              <w:rPr>
                <w:rFonts w:eastAsia="Arial"/>
                <w:i/>
                <w:szCs w:val="22"/>
              </w:rPr>
            </w:pPr>
            <w:r w:rsidRPr="008D6E7A">
              <w:rPr>
                <w:rFonts w:eastAsia="Arial"/>
                <w:b/>
                <w:szCs w:val="22"/>
              </w:rPr>
              <w:t>Justification for Revision:</w:t>
            </w:r>
            <w:r w:rsidR="003B52A3"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131D477B" w14:textId="184E04EC" w:rsidR="00E51F1A" w:rsidRPr="008D6E7A" w:rsidRDefault="00E51F1A" w:rsidP="00B122AD">
            <w:pPr>
              <w:pStyle w:val="TableText"/>
              <w:rPr>
                <w:szCs w:val="22"/>
              </w:rPr>
            </w:pPr>
            <w:r w:rsidRPr="008D6E7A">
              <w:rPr>
                <w:szCs w:val="22"/>
              </w:rPr>
              <w:t>P2.</w:t>
            </w:r>
            <w:r w:rsidR="002B7EC6" w:rsidRPr="008D6E7A">
              <w:rPr>
                <w:szCs w:val="22"/>
              </w:rPr>
              <w:t>2</w:t>
            </w:r>
            <w:r w:rsidR="00B777C7" w:rsidRPr="008D6E7A">
              <w:rPr>
                <w:szCs w:val="22"/>
              </w:rPr>
              <w:t>.</w:t>
            </w:r>
            <w:r w:rsidR="00B122AD" w:rsidRPr="008D6E7A">
              <w:rPr>
                <w:szCs w:val="22"/>
              </w:rPr>
              <w:t>3</w:t>
            </w:r>
          </w:p>
        </w:tc>
      </w:tr>
      <w:tr w:rsidR="00E51F1A" w:rsidRPr="00B816B7" w14:paraId="0F422FD8" w14:textId="77777777" w:rsidTr="00B816B7">
        <w:trPr>
          <w:cantSplit/>
        </w:trPr>
        <w:tc>
          <w:tcPr>
            <w:tcW w:w="572" w:type="pct"/>
            <w:shd w:val="clear" w:color="auto" w:fill="auto"/>
          </w:tcPr>
          <w:p w14:paraId="2E9F1B01" w14:textId="77777777" w:rsidR="00E51F1A" w:rsidRPr="008D6E7A" w:rsidRDefault="00E51F1A" w:rsidP="001F1527">
            <w:pPr>
              <w:pStyle w:val="TableText"/>
              <w:rPr>
                <w:rFonts w:eastAsia="Arial"/>
                <w:szCs w:val="22"/>
              </w:rPr>
            </w:pPr>
            <w:r w:rsidRPr="008D6E7A">
              <w:rPr>
                <w:rFonts w:eastAsia="Arial"/>
                <w:szCs w:val="22"/>
              </w:rPr>
              <w:t>2.6.1.86</w:t>
            </w:r>
          </w:p>
        </w:tc>
        <w:tc>
          <w:tcPr>
            <w:tcW w:w="3289" w:type="pct"/>
            <w:shd w:val="clear" w:color="auto" w:fill="auto"/>
          </w:tcPr>
          <w:p w14:paraId="28DBCBAF" w14:textId="77777777" w:rsidR="00E51F1A" w:rsidRPr="008D6E7A" w:rsidRDefault="00E51F1A" w:rsidP="001F1527">
            <w:pPr>
              <w:pStyle w:val="TableText"/>
              <w:rPr>
                <w:rFonts w:eastAsia="Arial"/>
                <w:szCs w:val="22"/>
              </w:rPr>
            </w:pPr>
            <w:r w:rsidRPr="008D6E7A">
              <w:rPr>
                <w:rFonts w:eastAsia="Arial"/>
                <w:szCs w:val="22"/>
              </w:rPr>
              <w:t>The system shall not allow the user to generate a service from partially filled Service Descriptor form.</w:t>
            </w:r>
          </w:p>
        </w:tc>
        <w:tc>
          <w:tcPr>
            <w:tcW w:w="1139" w:type="pct"/>
            <w:shd w:val="clear" w:color="auto" w:fill="auto"/>
            <w:tcMar>
              <w:top w:w="100" w:type="dxa"/>
              <w:left w:w="100" w:type="dxa"/>
              <w:bottom w:w="100" w:type="dxa"/>
              <w:right w:w="100" w:type="dxa"/>
            </w:tcMar>
          </w:tcPr>
          <w:p w14:paraId="1321B5A5" w14:textId="041F8D75" w:rsidR="00E51F1A" w:rsidRPr="008D6E7A" w:rsidRDefault="00E51F1A" w:rsidP="007551A6">
            <w:pPr>
              <w:pStyle w:val="TableText"/>
              <w:rPr>
                <w:szCs w:val="22"/>
              </w:rPr>
            </w:pPr>
            <w:r w:rsidRPr="008D6E7A">
              <w:rPr>
                <w:szCs w:val="22"/>
              </w:rPr>
              <w:t>P2.</w:t>
            </w:r>
            <w:r w:rsidR="005E58FE" w:rsidRPr="008D6E7A">
              <w:rPr>
                <w:szCs w:val="22"/>
              </w:rPr>
              <w:t>3.</w:t>
            </w:r>
            <w:r w:rsidR="007551A6" w:rsidRPr="008D6E7A">
              <w:rPr>
                <w:szCs w:val="22"/>
              </w:rPr>
              <w:t>8</w:t>
            </w:r>
          </w:p>
        </w:tc>
      </w:tr>
      <w:tr w:rsidR="00E51F1A" w:rsidRPr="00B816B7" w14:paraId="3ED93D11" w14:textId="77777777" w:rsidTr="00B816B7">
        <w:trPr>
          <w:cantSplit/>
        </w:trPr>
        <w:tc>
          <w:tcPr>
            <w:tcW w:w="572" w:type="pct"/>
          </w:tcPr>
          <w:p w14:paraId="79322E15" w14:textId="77777777" w:rsidR="00E51F1A" w:rsidRPr="008D6E7A" w:rsidRDefault="00E51F1A" w:rsidP="001F1527">
            <w:pPr>
              <w:pStyle w:val="TableText"/>
              <w:rPr>
                <w:rFonts w:eastAsia="Arial"/>
                <w:szCs w:val="22"/>
              </w:rPr>
            </w:pPr>
            <w:r w:rsidRPr="008D6E7A">
              <w:rPr>
                <w:rFonts w:eastAsia="Arial"/>
                <w:szCs w:val="22"/>
              </w:rPr>
              <w:t>2.6.1.87</w:t>
            </w:r>
          </w:p>
        </w:tc>
        <w:tc>
          <w:tcPr>
            <w:tcW w:w="3289" w:type="pct"/>
            <w:shd w:val="clear" w:color="auto" w:fill="FFFFFF"/>
          </w:tcPr>
          <w:p w14:paraId="151ED9D0" w14:textId="77777777" w:rsidR="00E51F1A" w:rsidRPr="008D6E7A" w:rsidRDefault="00E51F1A" w:rsidP="001F1527">
            <w:pPr>
              <w:pStyle w:val="TableText"/>
              <w:rPr>
                <w:rFonts w:eastAsia="Arial"/>
                <w:szCs w:val="22"/>
              </w:rPr>
            </w:pPr>
            <w:r w:rsidRPr="008D6E7A">
              <w:rPr>
                <w:rFonts w:eastAsia="Arial"/>
                <w:szCs w:val="22"/>
              </w:rPr>
              <w:t>The system shall label fields in the Wizard that are required.</w:t>
            </w:r>
          </w:p>
        </w:tc>
        <w:tc>
          <w:tcPr>
            <w:tcW w:w="1139" w:type="pct"/>
            <w:tcMar>
              <w:top w:w="100" w:type="dxa"/>
              <w:left w:w="100" w:type="dxa"/>
              <w:bottom w:w="100" w:type="dxa"/>
              <w:right w:w="100" w:type="dxa"/>
            </w:tcMar>
          </w:tcPr>
          <w:p w14:paraId="5B96AF8B" w14:textId="49826C10" w:rsidR="00E51F1A" w:rsidRPr="008D6E7A" w:rsidRDefault="00E51F1A" w:rsidP="005E58FE">
            <w:pPr>
              <w:pStyle w:val="TableText"/>
              <w:rPr>
                <w:szCs w:val="22"/>
              </w:rPr>
            </w:pPr>
            <w:r w:rsidRPr="008D6E7A">
              <w:rPr>
                <w:szCs w:val="22"/>
              </w:rPr>
              <w:t>P2.</w:t>
            </w:r>
            <w:r w:rsidR="002B7EC6" w:rsidRPr="008D6E7A">
              <w:rPr>
                <w:szCs w:val="22"/>
              </w:rPr>
              <w:t>2</w:t>
            </w:r>
            <w:r w:rsidR="00B777C7" w:rsidRPr="008D6E7A">
              <w:rPr>
                <w:szCs w:val="22"/>
              </w:rPr>
              <w:t>.</w:t>
            </w:r>
            <w:r w:rsidR="005E58FE" w:rsidRPr="008D6E7A">
              <w:rPr>
                <w:szCs w:val="22"/>
              </w:rPr>
              <w:t>3</w:t>
            </w:r>
          </w:p>
        </w:tc>
      </w:tr>
      <w:tr w:rsidR="00E51F1A" w:rsidRPr="00B816B7" w14:paraId="01F1689C" w14:textId="77777777" w:rsidTr="00B816B7">
        <w:trPr>
          <w:cantSplit/>
        </w:trPr>
        <w:tc>
          <w:tcPr>
            <w:tcW w:w="572" w:type="pct"/>
          </w:tcPr>
          <w:p w14:paraId="2F087949" w14:textId="77777777" w:rsidR="00E51F1A" w:rsidRPr="008D6E7A" w:rsidRDefault="00E51F1A" w:rsidP="001F1527">
            <w:pPr>
              <w:pStyle w:val="TableText"/>
              <w:rPr>
                <w:rFonts w:eastAsia="Arial"/>
                <w:szCs w:val="22"/>
              </w:rPr>
            </w:pPr>
            <w:r w:rsidRPr="008D6E7A">
              <w:rPr>
                <w:rFonts w:eastAsia="Arial"/>
                <w:szCs w:val="22"/>
              </w:rPr>
              <w:t>2.6.1.88</w:t>
            </w:r>
          </w:p>
        </w:tc>
        <w:tc>
          <w:tcPr>
            <w:tcW w:w="3289" w:type="pct"/>
            <w:shd w:val="clear" w:color="auto" w:fill="FFFFFF"/>
          </w:tcPr>
          <w:p w14:paraId="128C3684" w14:textId="77777777" w:rsidR="00B777C7" w:rsidRPr="008D6E7A" w:rsidRDefault="00B777C7" w:rsidP="001F1527">
            <w:pPr>
              <w:pStyle w:val="TableText"/>
              <w:rPr>
                <w:rFonts w:eastAsia="Arial"/>
                <w:i/>
                <w:szCs w:val="22"/>
              </w:rPr>
            </w:pPr>
            <w:r w:rsidRPr="008D6E7A">
              <w:rPr>
                <w:rFonts w:eastAsia="Arial"/>
                <w:i/>
                <w:szCs w:val="22"/>
              </w:rPr>
              <w:t>The system shall provide the user with the ability to auto-generate a service descriptor into a deployable runtime package.</w:t>
            </w:r>
          </w:p>
          <w:p w14:paraId="7321C3A0" w14:textId="74490439" w:rsidR="00AC3899" w:rsidRPr="008D6E7A" w:rsidRDefault="00B777C7" w:rsidP="001F1527">
            <w:pPr>
              <w:pStyle w:val="TableText"/>
              <w:spacing w:before="120"/>
              <w:rPr>
                <w:szCs w:val="22"/>
              </w:rPr>
            </w:pPr>
            <w:r w:rsidRPr="008D6E7A">
              <w:rPr>
                <w:szCs w:val="22"/>
              </w:rPr>
              <w:t xml:space="preserve">(Original) </w:t>
            </w:r>
            <w:r w:rsidR="00AC3899" w:rsidRPr="008D6E7A">
              <w:rPr>
                <w:szCs w:val="22"/>
              </w:rPr>
              <w:t xml:space="preserve">The system </w:t>
            </w:r>
            <w:r w:rsidR="00AC3899" w:rsidRPr="008D6E7A">
              <w:rPr>
                <w:i/>
                <w:szCs w:val="22"/>
              </w:rPr>
              <w:t>shall</w:t>
            </w:r>
            <w:r w:rsidR="00AC3899" w:rsidRPr="008D6E7A">
              <w:rPr>
                <w:szCs w:val="22"/>
              </w:rPr>
              <w:t xml:space="preserve"> provide the user with the ability to auto-generate a service descriptor XML file into a deployable runtime package.</w:t>
            </w:r>
          </w:p>
          <w:p w14:paraId="5478CA9A" w14:textId="109CBAD9" w:rsidR="00AC3899" w:rsidRPr="008D6E7A" w:rsidRDefault="00AC3899" w:rsidP="001F1527">
            <w:pPr>
              <w:pStyle w:val="TableText"/>
              <w:spacing w:before="120"/>
              <w:rPr>
                <w:rFonts w:eastAsia="Arial"/>
                <w:szCs w:val="22"/>
              </w:rPr>
            </w:pPr>
            <w:r w:rsidRPr="008D6E7A">
              <w:rPr>
                <w:rFonts w:eastAsia="Arial"/>
                <w:b/>
                <w:szCs w:val="22"/>
              </w:rPr>
              <w:t>Justification for Revision:</w:t>
            </w:r>
            <w:r w:rsidR="00831A8E" w:rsidRPr="008D6E7A">
              <w:rPr>
                <w:rFonts w:eastAsia="Arial"/>
                <w:szCs w:val="22"/>
              </w:rPr>
              <w:t xml:space="preserve"> </w:t>
            </w:r>
            <w:r w:rsidRPr="008D6E7A">
              <w:rPr>
                <w:rFonts w:eastAsia="Arial"/>
                <w:szCs w:val="22"/>
              </w:rPr>
              <w:t>Removed XML format - implementation specific</w:t>
            </w:r>
          </w:p>
        </w:tc>
        <w:tc>
          <w:tcPr>
            <w:tcW w:w="1139" w:type="pct"/>
            <w:tcMar>
              <w:top w:w="100" w:type="dxa"/>
              <w:left w:w="100" w:type="dxa"/>
              <w:bottom w:w="100" w:type="dxa"/>
              <w:right w:w="100" w:type="dxa"/>
            </w:tcMar>
          </w:tcPr>
          <w:p w14:paraId="39014CF0" w14:textId="49297BF5" w:rsidR="00E51F1A" w:rsidRPr="008D6E7A" w:rsidRDefault="005E58FE" w:rsidP="001F1527">
            <w:pPr>
              <w:pStyle w:val="TableText"/>
              <w:rPr>
                <w:szCs w:val="22"/>
              </w:rPr>
            </w:pPr>
            <w:r w:rsidRPr="008D6E7A">
              <w:rPr>
                <w:szCs w:val="22"/>
              </w:rPr>
              <w:t>Task B</w:t>
            </w:r>
          </w:p>
        </w:tc>
      </w:tr>
      <w:tr w:rsidR="00E51F1A" w:rsidRPr="00B816B7" w14:paraId="220CF7F1" w14:textId="77777777" w:rsidTr="00B816B7">
        <w:trPr>
          <w:cantSplit/>
        </w:trPr>
        <w:tc>
          <w:tcPr>
            <w:tcW w:w="572" w:type="pct"/>
          </w:tcPr>
          <w:p w14:paraId="2546DED9" w14:textId="77777777" w:rsidR="00E51F1A" w:rsidRPr="008D6E7A" w:rsidRDefault="00E51F1A" w:rsidP="001F1527">
            <w:pPr>
              <w:pStyle w:val="TableText"/>
              <w:rPr>
                <w:rFonts w:eastAsia="Arial"/>
                <w:szCs w:val="22"/>
              </w:rPr>
            </w:pPr>
            <w:r w:rsidRPr="008D6E7A">
              <w:rPr>
                <w:rFonts w:eastAsia="Arial"/>
                <w:szCs w:val="22"/>
              </w:rPr>
              <w:lastRenderedPageBreak/>
              <w:t>2.6.1.89</w:t>
            </w:r>
          </w:p>
        </w:tc>
        <w:tc>
          <w:tcPr>
            <w:tcW w:w="3289" w:type="pct"/>
            <w:shd w:val="clear" w:color="auto" w:fill="FFFFFF"/>
          </w:tcPr>
          <w:p w14:paraId="2ADFEAD3"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deploy and publish the Web service runtime package to the non-Production Federating Platform.</w:t>
            </w:r>
          </w:p>
        </w:tc>
        <w:tc>
          <w:tcPr>
            <w:tcW w:w="1139" w:type="pct"/>
            <w:tcMar>
              <w:top w:w="100" w:type="dxa"/>
              <w:left w:w="100" w:type="dxa"/>
              <w:bottom w:w="100" w:type="dxa"/>
              <w:right w:w="100" w:type="dxa"/>
            </w:tcMar>
          </w:tcPr>
          <w:p w14:paraId="6B406FC6" w14:textId="5785545F" w:rsidR="00E51F1A" w:rsidRPr="008D6E7A" w:rsidRDefault="00E51F1A" w:rsidP="007551A6">
            <w:pPr>
              <w:pStyle w:val="TableText"/>
              <w:rPr>
                <w:szCs w:val="22"/>
              </w:rPr>
            </w:pPr>
            <w:r w:rsidRPr="008D6E7A">
              <w:rPr>
                <w:szCs w:val="22"/>
              </w:rPr>
              <w:t>P2.</w:t>
            </w:r>
            <w:r w:rsidR="005E58FE" w:rsidRPr="008D6E7A">
              <w:rPr>
                <w:szCs w:val="22"/>
              </w:rPr>
              <w:t>3.</w:t>
            </w:r>
            <w:r w:rsidR="007551A6" w:rsidRPr="008D6E7A">
              <w:rPr>
                <w:szCs w:val="22"/>
              </w:rPr>
              <w:t>8</w:t>
            </w:r>
          </w:p>
        </w:tc>
      </w:tr>
      <w:tr w:rsidR="00E51F1A" w:rsidRPr="00B816B7" w14:paraId="53D2D43C" w14:textId="77777777" w:rsidTr="00B816B7">
        <w:trPr>
          <w:cantSplit/>
        </w:trPr>
        <w:tc>
          <w:tcPr>
            <w:tcW w:w="572" w:type="pct"/>
          </w:tcPr>
          <w:p w14:paraId="66909983" w14:textId="77777777" w:rsidR="00E51F1A" w:rsidRPr="008D6E7A" w:rsidRDefault="00E51F1A" w:rsidP="001F1527">
            <w:pPr>
              <w:pStyle w:val="TableText"/>
              <w:rPr>
                <w:rFonts w:eastAsia="Arial"/>
                <w:szCs w:val="22"/>
              </w:rPr>
            </w:pPr>
            <w:r w:rsidRPr="008D6E7A">
              <w:rPr>
                <w:rFonts w:eastAsia="Arial"/>
                <w:szCs w:val="22"/>
              </w:rPr>
              <w:t>2.6.1.90</w:t>
            </w:r>
          </w:p>
        </w:tc>
        <w:tc>
          <w:tcPr>
            <w:tcW w:w="3289" w:type="pct"/>
            <w:shd w:val="clear" w:color="auto" w:fill="FFFFFF"/>
          </w:tcPr>
          <w:p w14:paraId="545E22EF" w14:textId="77777777" w:rsidR="00E51F1A" w:rsidRPr="008D6E7A" w:rsidRDefault="00E51F1A" w:rsidP="001F1527">
            <w:pPr>
              <w:pStyle w:val="TableText"/>
              <w:rPr>
                <w:rFonts w:eastAsia="Arial"/>
                <w:szCs w:val="22"/>
              </w:rPr>
            </w:pPr>
            <w:r w:rsidRPr="008D6E7A">
              <w:rPr>
                <w:rFonts w:eastAsia="Arial"/>
                <w:szCs w:val="22"/>
              </w:rPr>
              <w:t>The system shall display the URL of the service to be tested.</w:t>
            </w:r>
          </w:p>
        </w:tc>
        <w:tc>
          <w:tcPr>
            <w:tcW w:w="1139" w:type="pct"/>
            <w:tcMar>
              <w:top w:w="100" w:type="dxa"/>
              <w:left w:w="100" w:type="dxa"/>
              <w:bottom w:w="100" w:type="dxa"/>
              <w:right w:w="100" w:type="dxa"/>
            </w:tcMar>
          </w:tcPr>
          <w:p w14:paraId="3A6F1DB1" w14:textId="3102AFB5" w:rsidR="00E51F1A" w:rsidRPr="008D6E7A" w:rsidRDefault="00E51F1A" w:rsidP="005E58FE">
            <w:pPr>
              <w:pStyle w:val="TableText"/>
              <w:rPr>
                <w:szCs w:val="22"/>
              </w:rPr>
            </w:pPr>
            <w:r w:rsidRPr="008D6E7A">
              <w:rPr>
                <w:szCs w:val="22"/>
              </w:rPr>
              <w:t>P2.</w:t>
            </w:r>
            <w:r w:rsidR="005E58FE" w:rsidRPr="008D6E7A">
              <w:rPr>
                <w:szCs w:val="22"/>
              </w:rPr>
              <w:t>3.6</w:t>
            </w:r>
          </w:p>
        </w:tc>
      </w:tr>
      <w:tr w:rsidR="00E51F1A" w:rsidRPr="00B816B7" w14:paraId="48876923" w14:textId="77777777" w:rsidTr="00B816B7">
        <w:trPr>
          <w:cantSplit/>
        </w:trPr>
        <w:tc>
          <w:tcPr>
            <w:tcW w:w="572" w:type="pct"/>
          </w:tcPr>
          <w:p w14:paraId="5A24DFD5" w14:textId="77777777" w:rsidR="00E51F1A" w:rsidRPr="008D6E7A" w:rsidRDefault="00E51F1A" w:rsidP="001F1527">
            <w:pPr>
              <w:pStyle w:val="TableText"/>
              <w:rPr>
                <w:rFonts w:eastAsia="Arial"/>
                <w:szCs w:val="22"/>
              </w:rPr>
            </w:pPr>
            <w:r w:rsidRPr="008D6E7A">
              <w:rPr>
                <w:rFonts w:eastAsia="Arial"/>
                <w:szCs w:val="22"/>
              </w:rPr>
              <w:t>2.6.1.91</w:t>
            </w:r>
          </w:p>
        </w:tc>
        <w:tc>
          <w:tcPr>
            <w:tcW w:w="3289" w:type="pct"/>
            <w:shd w:val="clear" w:color="auto" w:fill="FFFFFF"/>
          </w:tcPr>
          <w:p w14:paraId="53ABC6A5" w14:textId="77777777" w:rsidR="00E51F1A" w:rsidRPr="008D6E7A" w:rsidRDefault="00E51F1A" w:rsidP="001F1527">
            <w:pPr>
              <w:pStyle w:val="TableText"/>
              <w:rPr>
                <w:rFonts w:eastAsia="Arial"/>
                <w:szCs w:val="22"/>
              </w:rPr>
            </w:pPr>
            <w:r w:rsidRPr="008D6E7A">
              <w:rPr>
                <w:rFonts w:eastAsia="Arial"/>
                <w:szCs w:val="22"/>
              </w:rPr>
              <w:t>The system shall provide the user with the ability to test and execute a deployed Web service.</w:t>
            </w:r>
          </w:p>
        </w:tc>
        <w:tc>
          <w:tcPr>
            <w:tcW w:w="1139" w:type="pct"/>
            <w:tcMar>
              <w:top w:w="100" w:type="dxa"/>
              <w:left w:w="100" w:type="dxa"/>
              <w:bottom w:w="100" w:type="dxa"/>
              <w:right w:w="100" w:type="dxa"/>
            </w:tcMar>
          </w:tcPr>
          <w:p w14:paraId="7FF080BA" w14:textId="4F1B7B82" w:rsidR="00E51F1A" w:rsidRPr="008D6E7A" w:rsidRDefault="00E51F1A" w:rsidP="005E58FE">
            <w:pPr>
              <w:pStyle w:val="TableText"/>
              <w:rPr>
                <w:szCs w:val="22"/>
              </w:rPr>
            </w:pPr>
            <w:r w:rsidRPr="008D6E7A">
              <w:rPr>
                <w:szCs w:val="22"/>
              </w:rPr>
              <w:t>P2.</w:t>
            </w:r>
            <w:r w:rsidR="002B7EC6" w:rsidRPr="008D6E7A">
              <w:rPr>
                <w:szCs w:val="22"/>
              </w:rPr>
              <w:t>2</w:t>
            </w:r>
            <w:r w:rsidR="00B777C7" w:rsidRPr="008D6E7A">
              <w:rPr>
                <w:szCs w:val="22"/>
              </w:rPr>
              <w:t>.</w:t>
            </w:r>
            <w:r w:rsidR="005E58FE" w:rsidRPr="008D6E7A">
              <w:rPr>
                <w:szCs w:val="22"/>
              </w:rPr>
              <w:t>3</w:t>
            </w:r>
          </w:p>
        </w:tc>
      </w:tr>
      <w:tr w:rsidR="00E51F1A" w:rsidRPr="00B816B7" w14:paraId="76AB5278" w14:textId="77777777" w:rsidTr="00B816B7">
        <w:trPr>
          <w:cantSplit/>
        </w:trPr>
        <w:tc>
          <w:tcPr>
            <w:tcW w:w="572" w:type="pct"/>
          </w:tcPr>
          <w:p w14:paraId="0DD95070" w14:textId="77777777" w:rsidR="00E51F1A" w:rsidRPr="008D6E7A" w:rsidRDefault="00E51F1A" w:rsidP="001F1527">
            <w:pPr>
              <w:pStyle w:val="TableText"/>
              <w:rPr>
                <w:rFonts w:eastAsia="Arial"/>
                <w:szCs w:val="22"/>
              </w:rPr>
            </w:pPr>
            <w:r w:rsidRPr="008D6E7A">
              <w:rPr>
                <w:rFonts w:eastAsia="Arial"/>
                <w:szCs w:val="22"/>
              </w:rPr>
              <w:t>2.6.1.92</w:t>
            </w:r>
          </w:p>
        </w:tc>
        <w:tc>
          <w:tcPr>
            <w:tcW w:w="3289" w:type="pct"/>
            <w:shd w:val="clear" w:color="auto" w:fill="FFFFFF"/>
          </w:tcPr>
          <w:p w14:paraId="64EFA1AA" w14:textId="77777777" w:rsidR="00E51F1A" w:rsidRPr="008D6E7A" w:rsidRDefault="00E51F1A" w:rsidP="001F1527">
            <w:pPr>
              <w:pStyle w:val="TableText"/>
              <w:rPr>
                <w:rFonts w:eastAsia="Arial"/>
                <w:szCs w:val="22"/>
              </w:rPr>
            </w:pPr>
            <w:r w:rsidRPr="008D6E7A">
              <w:rPr>
                <w:rFonts w:eastAsia="Arial"/>
                <w:szCs w:val="22"/>
              </w:rPr>
              <w:t>The GUI shall consist of a structured point-and-click interface, and with free-text fields on a Service Descriptor form for the user to enter information.</w:t>
            </w:r>
          </w:p>
        </w:tc>
        <w:tc>
          <w:tcPr>
            <w:tcW w:w="1139" w:type="pct"/>
            <w:tcMar>
              <w:top w:w="100" w:type="dxa"/>
              <w:left w:w="100" w:type="dxa"/>
              <w:bottom w:w="100" w:type="dxa"/>
              <w:right w:w="100" w:type="dxa"/>
            </w:tcMar>
          </w:tcPr>
          <w:p w14:paraId="5819F3D0" w14:textId="6C5E1260" w:rsidR="00E51F1A" w:rsidRPr="008D6E7A" w:rsidRDefault="00B777C7" w:rsidP="005E58FE">
            <w:pPr>
              <w:pStyle w:val="TableText"/>
              <w:rPr>
                <w:szCs w:val="22"/>
              </w:rPr>
            </w:pPr>
            <w:r w:rsidRPr="008D6E7A">
              <w:rPr>
                <w:szCs w:val="22"/>
              </w:rPr>
              <w:t>P2.2.</w:t>
            </w:r>
            <w:r w:rsidR="005E58FE" w:rsidRPr="008D6E7A">
              <w:rPr>
                <w:szCs w:val="22"/>
              </w:rPr>
              <w:t>3</w:t>
            </w:r>
          </w:p>
        </w:tc>
      </w:tr>
      <w:tr w:rsidR="00E51F1A" w:rsidRPr="00B816B7" w14:paraId="5D75AE91" w14:textId="77777777" w:rsidTr="00B816B7">
        <w:trPr>
          <w:cantSplit/>
        </w:trPr>
        <w:tc>
          <w:tcPr>
            <w:tcW w:w="572" w:type="pct"/>
          </w:tcPr>
          <w:p w14:paraId="2587B29E" w14:textId="77777777" w:rsidR="00E51F1A" w:rsidRPr="008D6E7A" w:rsidRDefault="00E51F1A" w:rsidP="001F1527">
            <w:pPr>
              <w:pStyle w:val="TableText"/>
              <w:rPr>
                <w:rFonts w:eastAsia="Arial"/>
                <w:szCs w:val="22"/>
              </w:rPr>
            </w:pPr>
            <w:r w:rsidRPr="008D6E7A">
              <w:rPr>
                <w:rFonts w:eastAsia="Arial"/>
                <w:szCs w:val="22"/>
              </w:rPr>
              <w:t>2.6.1.93</w:t>
            </w:r>
          </w:p>
        </w:tc>
        <w:tc>
          <w:tcPr>
            <w:tcW w:w="3289" w:type="pct"/>
            <w:shd w:val="clear" w:color="auto" w:fill="FFFFFF"/>
          </w:tcPr>
          <w:p w14:paraId="61DC15F6" w14:textId="77777777" w:rsidR="00E51F1A" w:rsidRPr="008D6E7A" w:rsidRDefault="00E51F1A" w:rsidP="001F1527">
            <w:pPr>
              <w:pStyle w:val="TableText"/>
              <w:rPr>
                <w:rFonts w:eastAsia="Arial"/>
                <w:szCs w:val="22"/>
              </w:rPr>
            </w:pPr>
            <w:r w:rsidRPr="008D6E7A">
              <w:rPr>
                <w:rFonts w:eastAsia="Arial"/>
                <w:szCs w:val="22"/>
              </w:rPr>
              <w:t>The system shall provide text fields used to accept alphanumeric entries. Specific text fields will also accept special characters.</w:t>
            </w:r>
          </w:p>
        </w:tc>
        <w:tc>
          <w:tcPr>
            <w:tcW w:w="1139" w:type="pct"/>
            <w:tcMar>
              <w:top w:w="100" w:type="dxa"/>
              <w:left w:w="100" w:type="dxa"/>
              <w:bottom w:w="100" w:type="dxa"/>
              <w:right w:w="100" w:type="dxa"/>
            </w:tcMar>
          </w:tcPr>
          <w:p w14:paraId="534371E8" w14:textId="6FF3D925" w:rsidR="00E51F1A" w:rsidRPr="008D6E7A" w:rsidRDefault="00B777C7" w:rsidP="005E58FE">
            <w:pPr>
              <w:pStyle w:val="TableText"/>
              <w:rPr>
                <w:szCs w:val="22"/>
              </w:rPr>
            </w:pPr>
            <w:r w:rsidRPr="008D6E7A">
              <w:rPr>
                <w:szCs w:val="22"/>
              </w:rPr>
              <w:t>P2.2.</w:t>
            </w:r>
            <w:r w:rsidR="005E58FE" w:rsidRPr="008D6E7A">
              <w:rPr>
                <w:szCs w:val="22"/>
              </w:rPr>
              <w:t>3</w:t>
            </w:r>
          </w:p>
        </w:tc>
      </w:tr>
      <w:tr w:rsidR="00E51F1A" w:rsidRPr="00B816B7" w14:paraId="51852EFB" w14:textId="77777777" w:rsidTr="00B816B7">
        <w:trPr>
          <w:cantSplit/>
        </w:trPr>
        <w:tc>
          <w:tcPr>
            <w:tcW w:w="572" w:type="pct"/>
          </w:tcPr>
          <w:p w14:paraId="06B6CFFD" w14:textId="77777777" w:rsidR="00E51F1A" w:rsidRPr="008D6E7A" w:rsidRDefault="00E51F1A" w:rsidP="001F1527">
            <w:pPr>
              <w:pStyle w:val="TableText"/>
              <w:rPr>
                <w:rFonts w:eastAsia="Arial"/>
                <w:szCs w:val="22"/>
              </w:rPr>
            </w:pPr>
            <w:r w:rsidRPr="008D6E7A">
              <w:rPr>
                <w:rFonts w:eastAsia="Arial"/>
                <w:szCs w:val="22"/>
              </w:rPr>
              <w:t>2.6.1.94</w:t>
            </w:r>
          </w:p>
        </w:tc>
        <w:tc>
          <w:tcPr>
            <w:tcW w:w="3289" w:type="pct"/>
            <w:shd w:val="clear" w:color="auto" w:fill="FFFFFF"/>
          </w:tcPr>
          <w:p w14:paraId="2E55D230" w14:textId="2B959132" w:rsidR="00E51F1A" w:rsidRPr="008D6E7A" w:rsidRDefault="00E51F1A" w:rsidP="001F1527">
            <w:pPr>
              <w:pStyle w:val="TableText"/>
              <w:rPr>
                <w:rFonts w:eastAsia="Arial"/>
                <w:szCs w:val="22"/>
              </w:rPr>
            </w:pPr>
            <w:r w:rsidRPr="008D6E7A">
              <w:rPr>
                <w:rFonts w:eastAsia="Arial"/>
                <w:szCs w:val="22"/>
              </w:rPr>
              <w:t>The system shall provide drop-down selection menus used to present longer lists of responses but permi</w:t>
            </w:r>
            <w:r w:rsidR="003B52A3" w:rsidRPr="008D6E7A">
              <w:rPr>
                <w:rFonts w:eastAsia="Arial"/>
                <w:szCs w:val="22"/>
              </w:rPr>
              <w:t>t only a single response (e.g.,</w:t>
            </w:r>
            <w:r w:rsidR="002C4AC6" w:rsidRPr="008D6E7A">
              <w:rPr>
                <w:rFonts w:eastAsia="Arial"/>
                <w:szCs w:val="22"/>
              </w:rPr>
              <w:t> </w:t>
            </w:r>
            <w:r w:rsidRPr="008D6E7A">
              <w:rPr>
                <w:rFonts w:eastAsia="Arial"/>
                <w:szCs w:val="22"/>
              </w:rPr>
              <w:t>RPCs).</w:t>
            </w:r>
          </w:p>
        </w:tc>
        <w:tc>
          <w:tcPr>
            <w:tcW w:w="1139" w:type="pct"/>
            <w:tcMar>
              <w:top w:w="100" w:type="dxa"/>
              <w:left w:w="100" w:type="dxa"/>
              <w:bottom w:w="100" w:type="dxa"/>
              <w:right w:w="100" w:type="dxa"/>
            </w:tcMar>
          </w:tcPr>
          <w:p w14:paraId="2D6D3489" w14:textId="78DE4C69" w:rsidR="00E51F1A" w:rsidRPr="008D6E7A" w:rsidRDefault="00B777C7" w:rsidP="005E58FE">
            <w:pPr>
              <w:pStyle w:val="TableText"/>
              <w:rPr>
                <w:szCs w:val="22"/>
              </w:rPr>
            </w:pPr>
            <w:r w:rsidRPr="008D6E7A">
              <w:rPr>
                <w:szCs w:val="22"/>
              </w:rPr>
              <w:t>P2.2.</w:t>
            </w:r>
            <w:r w:rsidR="005E58FE" w:rsidRPr="008D6E7A">
              <w:rPr>
                <w:szCs w:val="22"/>
              </w:rPr>
              <w:t>3</w:t>
            </w:r>
          </w:p>
        </w:tc>
      </w:tr>
      <w:tr w:rsidR="00E51F1A" w:rsidRPr="00B816B7" w14:paraId="1CE8B57E" w14:textId="77777777" w:rsidTr="00B816B7">
        <w:trPr>
          <w:cantSplit/>
        </w:trPr>
        <w:tc>
          <w:tcPr>
            <w:tcW w:w="572" w:type="pct"/>
          </w:tcPr>
          <w:p w14:paraId="7D682A66" w14:textId="77777777" w:rsidR="00E51F1A" w:rsidRPr="008D6E7A" w:rsidRDefault="00E51F1A" w:rsidP="001F1527">
            <w:pPr>
              <w:pStyle w:val="TableText"/>
              <w:rPr>
                <w:rFonts w:eastAsia="Arial"/>
                <w:szCs w:val="22"/>
              </w:rPr>
            </w:pPr>
            <w:r w:rsidRPr="008D6E7A">
              <w:rPr>
                <w:rFonts w:eastAsia="Arial"/>
                <w:szCs w:val="22"/>
              </w:rPr>
              <w:t>2.6.1.95</w:t>
            </w:r>
          </w:p>
        </w:tc>
        <w:tc>
          <w:tcPr>
            <w:tcW w:w="3289" w:type="pct"/>
            <w:shd w:val="clear" w:color="auto" w:fill="FFFFFF"/>
          </w:tcPr>
          <w:p w14:paraId="202F7561" w14:textId="2AD30482" w:rsidR="00E51F1A" w:rsidRPr="008D6E7A" w:rsidRDefault="00E51F1A" w:rsidP="002E382F">
            <w:pPr>
              <w:pStyle w:val="TableText"/>
              <w:rPr>
                <w:rFonts w:eastAsia="Arial"/>
                <w:szCs w:val="22"/>
              </w:rPr>
            </w:pPr>
            <w:r w:rsidRPr="008D6E7A">
              <w:rPr>
                <w:rFonts w:eastAsia="Arial"/>
                <w:szCs w:val="22"/>
              </w:rPr>
              <w:t>The system shall provide drop-down selection menus used when a short list of responses all</w:t>
            </w:r>
            <w:r w:rsidR="003B52A3" w:rsidRPr="008D6E7A">
              <w:rPr>
                <w:rFonts w:eastAsia="Arial"/>
                <w:szCs w:val="22"/>
              </w:rPr>
              <w:t>ows only a single answer (e.g.,</w:t>
            </w:r>
            <w:r w:rsidR="002E382F" w:rsidRPr="008D6E7A">
              <w:rPr>
                <w:rFonts w:eastAsia="Arial"/>
                <w:szCs w:val="22"/>
              </w:rPr>
              <w:t> </w:t>
            </w:r>
            <w:r w:rsidRPr="008D6E7A">
              <w:rPr>
                <w:rFonts w:eastAsia="Arial"/>
                <w:szCs w:val="22"/>
              </w:rPr>
              <w:t>a String, JSON, list, or map response).</w:t>
            </w:r>
          </w:p>
        </w:tc>
        <w:tc>
          <w:tcPr>
            <w:tcW w:w="1139" w:type="pct"/>
            <w:tcMar>
              <w:top w:w="100" w:type="dxa"/>
              <w:left w:w="100" w:type="dxa"/>
              <w:bottom w:w="100" w:type="dxa"/>
              <w:right w:w="100" w:type="dxa"/>
            </w:tcMar>
          </w:tcPr>
          <w:p w14:paraId="57B6DA7C" w14:textId="03264E9C" w:rsidR="00E51F1A" w:rsidRPr="008D6E7A" w:rsidRDefault="00B777C7" w:rsidP="005E58FE">
            <w:pPr>
              <w:pStyle w:val="TableText"/>
              <w:rPr>
                <w:szCs w:val="22"/>
              </w:rPr>
            </w:pPr>
            <w:r w:rsidRPr="008D6E7A">
              <w:rPr>
                <w:szCs w:val="22"/>
              </w:rPr>
              <w:t>P2.2.</w:t>
            </w:r>
            <w:r w:rsidR="005E58FE" w:rsidRPr="008D6E7A">
              <w:rPr>
                <w:szCs w:val="22"/>
              </w:rPr>
              <w:t>3</w:t>
            </w:r>
          </w:p>
        </w:tc>
      </w:tr>
      <w:tr w:rsidR="00E51F1A" w:rsidRPr="00B816B7" w14:paraId="47A2577F" w14:textId="77777777" w:rsidTr="00B816B7">
        <w:trPr>
          <w:cantSplit/>
        </w:trPr>
        <w:tc>
          <w:tcPr>
            <w:tcW w:w="572" w:type="pct"/>
          </w:tcPr>
          <w:p w14:paraId="26877293" w14:textId="77777777" w:rsidR="00E51F1A" w:rsidRPr="008D6E7A" w:rsidRDefault="00E51F1A" w:rsidP="001F1527">
            <w:pPr>
              <w:pStyle w:val="TableText"/>
              <w:rPr>
                <w:rFonts w:eastAsia="Arial"/>
                <w:szCs w:val="22"/>
              </w:rPr>
            </w:pPr>
            <w:r w:rsidRPr="008D6E7A">
              <w:rPr>
                <w:rFonts w:eastAsia="Arial"/>
                <w:szCs w:val="22"/>
              </w:rPr>
              <w:t>2.6.1.96</w:t>
            </w:r>
          </w:p>
        </w:tc>
        <w:tc>
          <w:tcPr>
            <w:tcW w:w="3289" w:type="pct"/>
            <w:shd w:val="clear" w:color="auto" w:fill="FFFFFF"/>
          </w:tcPr>
          <w:p w14:paraId="3543360A" w14:textId="77777777" w:rsidR="00E51F1A" w:rsidRPr="008D6E7A" w:rsidRDefault="00E51F1A" w:rsidP="001F1527">
            <w:pPr>
              <w:pStyle w:val="TableText"/>
              <w:rPr>
                <w:rFonts w:eastAsia="Arial"/>
                <w:szCs w:val="22"/>
              </w:rPr>
            </w:pPr>
            <w:r w:rsidRPr="008D6E7A">
              <w:rPr>
                <w:rFonts w:eastAsia="Arial"/>
                <w:szCs w:val="22"/>
              </w:rPr>
              <w:t>The system shall provide buttons used to search, delete, insert, or hide information about an RPC operation or parameter.</w:t>
            </w:r>
          </w:p>
        </w:tc>
        <w:tc>
          <w:tcPr>
            <w:tcW w:w="1139" w:type="pct"/>
            <w:tcMar>
              <w:top w:w="100" w:type="dxa"/>
              <w:left w:w="100" w:type="dxa"/>
              <w:bottom w:w="100" w:type="dxa"/>
              <w:right w:w="100" w:type="dxa"/>
            </w:tcMar>
          </w:tcPr>
          <w:p w14:paraId="6E7CDFCB" w14:textId="6FA270E3" w:rsidR="00E51F1A" w:rsidRPr="008D6E7A" w:rsidRDefault="005E58FE" w:rsidP="001F1527">
            <w:pPr>
              <w:pStyle w:val="TableText"/>
              <w:rPr>
                <w:szCs w:val="22"/>
              </w:rPr>
            </w:pPr>
            <w:r w:rsidRPr="008D6E7A">
              <w:rPr>
                <w:szCs w:val="22"/>
              </w:rPr>
              <w:t>Task B</w:t>
            </w:r>
          </w:p>
        </w:tc>
      </w:tr>
      <w:tr w:rsidR="00E51F1A" w:rsidRPr="00B816B7" w14:paraId="58476EAC" w14:textId="77777777" w:rsidTr="00B816B7">
        <w:trPr>
          <w:cantSplit/>
        </w:trPr>
        <w:tc>
          <w:tcPr>
            <w:tcW w:w="572" w:type="pct"/>
          </w:tcPr>
          <w:p w14:paraId="3A037A94" w14:textId="77777777" w:rsidR="00E51F1A" w:rsidRPr="008D6E7A" w:rsidRDefault="00E51F1A" w:rsidP="001F1527">
            <w:pPr>
              <w:pStyle w:val="TableText"/>
              <w:rPr>
                <w:rFonts w:eastAsia="Arial"/>
                <w:szCs w:val="22"/>
              </w:rPr>
            </w:pPr>
            <w:r w:rsidRPr="008D6E7A">
              <w:rPr>
                <w:rFonts w:eastAsia="Arial"/>
                <w:szCs w:val="22"/>
              </w:rPr>
              <w:t>2.6.1.97</w:t>
            </w:r>
          </w:p>
        </w:tc>
        <w:tc>
          <w:tcPr>
            <w:tcW w:w="3289" w:type="pct"/>
            <w:shd w:val="clear" w:color="auto" w:fill="FFFFFF"/>
          </w:tcPr>
          <w:p w14:paraId="6628ED46" w14:textId="23EFF186" w:rsidR="0097223B" w:rsidRPr="008D6E7A" w:rsidRDefault="00B777C7" w:rsidP="001F1527">
            <w:pPr>
              <w:pStyle w:val="TableText"/>
              <w:keepNext/>
              <w:keepLines/>
              <w:rPr>
                <w:szCs w:val="22"/>
              </w:rPr>
            </w:pPr>
            <w:r w:rsidRPr="008D6E7A">
              <w:rPr>
                <w:rFonts w:eastAsia="Arial"/>
                <w:i/>
                <w:szCs w:val="22"/>
              </w:rPr>
              <w:t>In development, VSA Wizard shall enforce VistA user security to its corresponding development VistA instance, by meeting the requirements of the VSA Run-Time as a consumer application (the Wizard as the consumer).</w:t>
            </w:r>
          </w:p>
          <w:p w14:paraId="328258A2" w14:textId="7A8224F3" w:rsidR="00AC3899" w:rsidRPr="008D6E7A" w:rsidRDefault="0097223B" w:rsidP="001F1527">
            <w:pPr>
              <w:pStyle w:val="TableText"/>
              <w:keepNext/>
              <w:keepLines/>
              <w:spacing w:before="120"/>
              <w:rPr>
                <w:szCs w:val="22"/>
              </w:rPr>
            </w:pPr>
            <w:r w:rsidRPr="008D6E7A">
              <w:rPr>
                <w:szCs w:val="22"/>
              </w:rPr>
              <w:t xml:space="preserve">(Original) </w:t>
            </w:r>
            <w:r w:rsidR="00AC3899" w:rsidRPr="008D6E7A">
              <w:rPr>
                <w:szCs w:val="22"/>
              </w:rPr>
              <w:t xml:space="preserve">VSA Wizard </w:t>
            </w:r>
            <w:r w:rsidR="00AC3899" w:rsidRPr="008D6E7A">
              <w:rPr>
                <w:i/>
                <w:szCs w:val="22"/>
              </w:rPr>
              <w:t>shall</w:t>
            </w:r>
            <w:r w:rsidR="00AC3899" w:rsidRPr="008D6E7A">
              <w:rPr>
                <w:szCs w:val="22"/>
              </w:rPr>
              <w:t xml:space="preserve"> enforce VistA user security to its corresponding development VistA instance, by meeting the requirements of the VSA Run-Time as a consumer application (the Wizard as the consumer).</w:t>
            </w:r>
          </w:p>
          <w:p w14:paraId="0181E373" w14:textId="0C6C713B" w:rsidR="00AC3899" w:rsidRPr="008D6E7A" w:rsidRDefault="00AC3899" w:rsidP="001F1527">
            <w:pPr>
              <w:pStyle w:val="TableText"/>
              <w:keepNext/>
              <w:keepLines/>
              <w:spacing w:before="120"/>
              <w:rPr>
                <w:rFonts w:eastAsia="Arial"/>
                <w:i/>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6EFF6EB8" w14:textId="45D1B9D7" w:rsidR="00E51F1A" w:rsidRPr="008D6E7A" w:rsidRDefault="00B777C7" w:rsidP="00094B04">
            <w:pPr>
              <w:pStyle w:val="TableText"/>
              <w:rPr>
                <w:szCs w:val="22"/>
              </w:rPr>
            </w:pPr>
            <w:r w:rsidRPr="008D6E7A">
              <w:rPr>
                <w:szCs w:val="22"/>
              </w:rPr>
              <w:t>P2.</w:t>
            </w:r>
            <w:r w:rsidR="00D92C71" w:rsidRPr="008D6E7A">
              <w:rPr>
                <w:szCs w:val="22"/>
              </w:rPr>
              <w:t>3.</w:t>
            </w:r>
            <w:r w:rsidR="00094B04" w:rsidRPr="008D6E7A">
              <w:rPr>
                <w:szCs w:val="22"/>
              </w:rPr>
              <w:t>8</w:t>
            </w:r>
          </w:p>
        </w:tc>
      </w:tr>
      <w:tr w:rsidR="00E51F1A" w:rsidRPr="00B816B7" w14:paraId="5A97CF37" w14:textId="77777777" w:rsidTr="00B816B7">
        <w:trPr>
          <w:cantSplit/>
        </w:trPr>
        <w:tc>
          <w:tcPr>
            <w:tcW w:w="572" w:type="pct"/>
          </w:tcPr>
          <w:p w14:paraId="476D9C2B" w14:textId="77777777" w:rsidR="00E51F1A" w:rsidRPr="008D6E7A" w:rsidRDefault="00E51F1A" w:rsidP="001F1527">
            <w:pPr>
              <w:pStyle w:val="TableText"/>
              <w:rPr>
                <w:rFonts w:eastAsia="Arial"/>
                <w:szCs w:val="22"/>
              </w:rPr>
            </w:pPr>
            <w:r w:rsidRPr="008D6E7A">
              <w:rPr>
                <w:rFonts w:eastAsia="Arial"/>
                <w:szCs w:val="22"/>
              </w:rPr>
              <w:lastRenderedPageBreak/>
              <w:t>2.6.1.98</w:t>
            </w:r>
          </w:p>
        </w:tc>
        <w:tc>
          <w:tcPr>
            <w:tcW w:w="3289" w:type="pct"/>
            <w:shd w:val="clear" w:color="auto" w:fill="FFFFFF"/>
          </w:tcPr>
          <w:p w14:paraId="7E9F8C87" w14:textId="77777777" w:rsidR="0097223B" w:rsidRPr="008D6E7A" w:rsidRDefault="0097223B" w:rsidP="001F1527">
            <w:pPr>
              <w:pStyle w:val="TableText"/>
              <w:rPr>
                <w:rFonts w:eastAsia="Arial"/>
                <w:i/>
                <w:szCs w:val="22"/>
              </w:rPr>
            </w:pPr>
            <w:r w:rsidRPr="008D6E7A">
              <w:rPr>
                <w:rFonts w:eastAsia="Arial"/>
                <w:i/>
                <w:szCs w:val="22"/>
              </w:rPr>
              <w:t>In development, the VSA Wizard shall allow the user to specify its VistA development environment and to provide the necessary credentials through Access and Verify codes to connect securely with VistA.</w:t>
            </w:r>
          </w:p>
          <w:p w14:paraId="530CF5BC" w14:textId="5FE6308F"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If the VSA Wizard is deployed in a centralized and shared environment, the VSA Wizard </w:t>
            </w:r>
            <w:r w:rsidR="00985D39" w:rsidRPr="008D6E7A">
              <w:rPr>
                <w:i/>
                <w:szCs w:val="22"/>
              </w:rPr>
              <w:t>shall</w:t>
            </w:r>
            <w:r w:rsidR="00985D39" w:rsidRPr="008D6E7A">
              <w:rPr>
                <w:szCs w:val="22"/>
              </w:rPr>
              <w:t xml:space="preserve"> allow the user to specify its VistA development environment and to provide the necessary credentials through Access and Verify codes to connect securely with VistA.</w:t>
            </w:r>
          </w:p>
          <w:p w14:paraId="46C7768C" w14:textId="3D97DFD0"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6D1BB265" w14:textId="19D343F3" w:rsidR="00E51F1A" w:rsidRPr="008D6E7A" w:rsidRDefault="00B777C7" w:rsidP="00D92C71">
            <w:pPr>
              <w:pStyle w:val="TableText"/>
              <w:rPr>
                <w:szCs w:val="22"/>
              </w:rPr>
            </w:pPr>
            <w:r w:rsidRPr="008D6E7A">
              <w:rPr>
                <w:szCs w:val="22"/>
              </w:rPr>
              <w:t>P2.2.</w:t>
            </w:r>
            <w:r w:rsidR="00D92C71" w:rsidRPr="008D6E7A">
              <w:rPr>
                <w:szCs w:val="22"/>
              </w:rPr>
              <w:t>3</w:t>
            </w:r>
          </w:p>
        </w:tc>
      </w:tr>
      <w:tr w:rsidR="00E51F1A" w:rsidRPr="00B816B7" w14:paraId="04E56D81" w14:textId="77777777" w:rsidTr="00B816B7">
        <w:trPr>
          <w:cantSplit/>
        </w:trPr>
        <w:tc>
          <w:tcPr>
            <w:tcW w:w="572" w:type="pct"/>
          </w:tcPr>
          <w:p w14:paraId="0CF55B02" w14:textId="77777777" w:rsidR="00E51F1A" w:rsidRPr="008D6E7A" w:rsidRDefault="00E51F1A" w:rsidP="001F1527">
            <w:pPr>
              <w:pStyle w:val="TableText"/>
              <w:rPr>
                <w:rFonts w:eastAsia="Arial"/>
                <w:szCs w:val="22"/>
              </w:rPr>
            </w:pPr>
            <w:r w:rsidRPr="008D6E7A">
              <w:rPr>
                <w:rFonts w:eastAsia="Arial"/>
                <w:szCs w:val="22"/>
              </w:rPr>
              <w:t>2.6.1.99</w:t>
            </w:r>
          </w:p>
        </w:tc>
        <w:tc>
          <w:tcPr>
            <w:tcW w:w="3289" w:type="pct"/>
            <w:shd w:val="clear" w:color="auto" w:fill="FFFFFF"/>
          </w:tcPr>
          <w:p w14:paraId="3BB11007" w14:textId="27116E3B" w:rsidR="00E51F1A" w:rsidRPr="008D6E7A" w:rsidRDefault="00E51F1A" w:rsidP="002E382F">
            <w:pPr>
              <w:pStyle w:val="TableText"/>
              <w:rPr>
                <w:rFonts w:eastAsia="Arial"/>
                <w:szCs w:val="22"/>
              </w:rPr>
            </w:pPr>
            <w:r w:rsidRPr="008D6E7A">
              <w:rPr>
                <w:rFonts w:eastAsia="Arial"/>
                <w:szCs w:val="22"/>
              </w:rPr>
              <w:t>The VSA Phase 2 softw</w:t>
            </w:r>
            <w:r w:rsidR="003B52A3" w:rsidRPr="008D6E7A">
              <w:rPr>
                <w:rFonts w:eastAsia="Arial"/>
                <w:szCs w:val="22"/>
              </w:rPr>
              <w:t>are shall allow the user (e.g.,</w:t>
            </w:r>
            <w:r w:rsidR="002E382F" w:rsidRPr="008D6E7A">
              <w:rPr>
                <w:rFonts w:eastAsia="Arial"/>
                <w:szCs w:val="22"/>
              </w:rPr>
              <w:t> </w:t>
            </w:r>
            <w:r w:rsidRPr="008D6E7A">
              <w:rPr>
                <w:rFonts w:eastAsia="Arial"/>
                <w:szCs w:val="22"/>
              </w:rPr>
              <w:t>developer) to use a VA Intranet Web browser to access the VSA Wizard on the runtime e</w:t>
            </w:r>
            <w:r w:rsidR="00C5497B" w:rsidRPr="008D6E7A">
              <w:rPr>
                <w:rFonts w:eastAsia="Arial"/>
                <w:szCs w:val="22"/>
              </w:rPr>
              <w:t>nvironment.</w:t>
            </w:r>
          </w:p>
        </w:tc>
        <w:tc>
          <w:tcPr>
            <w:tcW w:w="1139" w:type="pct"/>
            <w:tcMar>
              <w:top w:w="100" w:type="dxa"/>
              <w:left w:w="100" w:type="dxa"/>
              <w:bottom w:w="100" w:type="dxa"/>
              <w:right w:w="100" w:type="dxa"/>
            </w:tcMar>
          </w:tcPr>
          <w:p w14:paraId="12C0AE25" w14:textId="58E288C2" w:rsidR="00E51F1A" w:rsidRPr="008D6E7A" w:rsidRDefault="00B777C7" w:rsidP="00D92C71">
            <w:pPr>
              <w:pStyle w:val="TableText"/>
              <w:rPr>
                <w:szCs w:val="22"/>
              </w:rPr>
            </w:pPr>
            <w:r w:rsidRPr="008D6E7A">
              <w:rPr>
                <w:szCs w:val="22"/>
              </w:rPr>
              <w:t>P2.2.</w:t>
            </w:r>
            <w:r w:rsidR="00D92C71" w:rsidRPr="008D6E7A">
              <w:rPr>
                <w:szCs w:val="22"/>
              </w:rPr>
              <w:t>3</w:t>
            </w:r>
          </w:p>
        </w:tc>
      </w:tr>
      <w:tr w:rsidR="00E51F1A" w:rsidRPr="00B816B7" w14:paraId="7C65C5C3" w14:textId="77777777" w:rsidTr="00B816B7">
        <w:trPr>
          <w:cantSplit/>
        </w:trPr>
        <w:tc>
          <w:tcPr>
            <w:tcW w:w="572" w:type="pct"/>
          </w:tcPr>
          <w:p w14:paraId="70A699D8" w14:textId="77777777" w:rsidR="00E51F1A" w:rsidRPr="008D6E7A" w:rsidRDefault="00E51F1A" w:rsidP="001F1527">
            <w:pPr>
              <w:pStyle w:val="TableText"/>
              <w:rPr>
                <w:rFonts w:eastAsia="Arial"/>
                <w:szCs w:val="22"/>
              </w:rPr>
            </w:pPr>
            <w:r w:rsidRPr="008D6E7A">
              <w:rPr>
                <w:rFonts w:eastAsia="Arial"/>
                <w:szCs w:val="22"/>
              </w:rPr>
              <w:t>2.6.1.100</w:t>
            </w:r>
          </w:p>
        </w:tc>
        <w:tc>
          <w:tcPr>
            <w:tcW w:w="3289" w:type="pct"/>
            <w:shd w:val="clear" w:color="auto" w:fill="FFFFFF"/>
          </w:tcPr>
          <w:p w14:paraId="4268E536" w14:textId="77777777" w:rsidR="00E51F1A" w:rsidRPr="008D6E7A" w:rsidRDefault="00E51F1A" w:rsidP="001F1527">
            <w:pPr>
              <w:pStyle w:val="TableText"/>
              <w:rPr>
                <w:rFonts w:eastAsia="Arial"/>
                <w:szCs w:val="22"/>
              </w:rPr>
            </w:pPr>
            <w:r w:rsidRPr="008D6E7A">
              <w:rPr>
                <w:rFonts w:eastAsia="Arial"/>
                <w:szCs w:val="22"/>
              </w:rPr>
              <w:t>The system shall provide the ability for the user to modify existing or create new Service Descriptor, which are used to create VSA Web services (runtime packages).</w:t>
            </w:r>
          </w:p>
        </w:tc>
        <w:tc>
          <w:tcPr>
            <w:tcW w:w="1139" w:type="pct"/>
            <w:tcMar>
              <w:top w:w="100" w:type="dxa"/>
              <w:left w:w="100" w:type="dxa"/>
              <w:bottom w:w="100" w:type="dxa"/>
              <w:right w:w="100" w:type="dxa"/>
            </w:tcMar>
          </w:tcPr>
          <w:p w14:paraId="4D2E1844" w14:textId="05A55F42" w:rsidR="00E51F1A" w:rsidRPr="008D6E7A" w:rsidRDefault="00D92C71" w:rsidP="001F1527">
            <w:pPr>
              <w:pStyle w:val="TableText"/>
              <w:rPr>
                <w:szCs w:val="22"/>
              </w:rPr>
            </w:pPr>
            <w:r w:rsidRPr="008D6E7A">
              <w:rPr>
                <w:szCs w:val="22"/>
              </w:rPr>
              <w:t>Task B</w:t>
            </w:r>
          </w:p>
        </w:tc>
      </w:tr>
      <w:tr w:rsidR="00E51F1A" w:rsidRPr="00B816B7" w14:paraId="4AD8A5EF" w14:textId="77777777" w:rsidTr="00B816B7">
        <w:trPr>
          <w:cantSplit/>
        </w:trPr>
        <w:tc>
          <w:tcPr>
            <w:tcW w:w="572" w:type="pct"/>
          </w:tcPr>
          <w:p w14:paraId="6760BA9B" w14:textId="77777777" w:rsidR="00E51F1A" w:rsidRPr="008D6E7A" w:rsidRDefault="00E51F1A" w:rsidP="001F1527">
            <w:pPr>
              <w:pStyle w:val="TableText"/>
              <w:rPr>
                <w:rFonts w:eastAsia="Arial"/>
                <w:szCs w:val="22"/>
              </w:rPr>
            </w:pPr>
            <w:r w:rsidRPr="008D6E7A">
              <w:rPr>
                <w:rFonts w:eastAsia="Arial"/>
                <w:szCs w:val="22"/>
              </w:rPr>
              <w:t>2.6.1.101</w:t>
            </w:r>
          </w:p>
        </w:tc>
        <w:tc>
          <w:tcPr>
            <w:tcW w:w="3289" w:type="pct"/>
            <w:shd w:val="clear" w:color="auto" w:fill="FFFFFF"/>
          </w:tcPr>
          <w:p w14:paraId="04E3B463" w14:textId="77777777" w:rsidR="00E51F1A" w:rsidRPr="008D6E7A" w:rsidRDefault="00E51F1A" w:rsidP="001F1527">
            <w:pPr>
              <w:pStyle w:val="TableText"/>
              <w:rPr>
                <w:rFonts w:eastAsia="Arial"/>
                <w:szCs w:val="22"/>
              </w:rPr>
            </w:pPr>
            <w:r w:rsidRPr="008D6E7A">
              <w:rPr>
                <w:rFonts w:eastAsia="Arial"/>
                <w:szCs w:val="22"/>
              </w:rPr>
              <w:t>The system shall display Service Descriptor information to allow the user to select it for edit.</w:t>
            </w:r>
          </w:p>
        </w:tc>
        <w:tc>
          <w:tcPr>
            <w:tcW w:w="1139" w:type="pct"/>
            <w:tcMar>
              <w:top w:w="100" w:type="dxa"/>
              <w:left w:w="100" w:type="dxa"/>
              <w:bottom w:w="100" w:type="dxa"/>
              <w:right w:w="100" w:type="dxa"/>
            </w:tcMar>
          </w:tcPr>
          <w:p w14:paraId="2E8BF8E8" w14:textId="34442638" w:rsidR="00E51F1A" w:rsidRPr="008D6E7A" w:rsidRDefault="00E51F1A" w:rsidP="00D92C71">
            <w:pPr>
              <w:pStyle w:val="TableText"/>
              <w:rPr>
                <w:szCs w:val="22"/>
              </w:rPr>
            </w:pPr>
            <w:r w:rsidRPr="008D6E7A">
              <w:rPr>
                <w:szCs w:val="22"/>
              </w:rPr>
              <w:t>P2.</w:t>
            </w:r>
            <w:r w:rsidR="002B7EC6" w:rsidRPr="008D6E7A">
              <w:rPr>
                <w:szCs w:val="22"/>
              </w:rPr>
              <w:t>2</w:t>
            </w:r>
            <w:r w:rsidR="00B777C7" w:rsidRPr="008D6E7A">
              <w:rPr>
                <w:szCs w:val="22"/>
              </w:rPr>
              <w:t>.</w:t>
            </w:r>
            <w:r w:rsidR="00D92C71" w:rsidRPr="008D6E7A">
              <w:rPr>
                <w:szCs w:val="22"/>
              </w:rPr>
              <w:t>3</w:t>
            </w:r>
          </w:p>
        </w:tc>
      </w:tr>
      <w:tr w:rsidR="00E51F1A" w:rsidRPr="00B816B7" w14:paraId="0ADB301E" w14:textId="77777777" w:rsidTr="00B816B7">
        <w:trPr>
          <w:cantSplit/>
        </w:trPr>
        <w:tc>
          <w:tcPr>
            <w:tcW w:w="572" w:type="pct"/>
          </w:tcPr>
          <w:p w14:paraId="7462B0DD" w14:textId="77777777" w:rsidR="00E51F1A" w:rsidRPr="008D6E7A" w:rsidRDefault="00E51F1A" w:rsidP="001F1527">
            <w:pPr>
              <w:pStyle w:val="TableText"/>
              <w:rPr>
                <w:rFonts w:eastAsia="Arial"/>
                <w:szCs w:val="22"/>
              </w:rPr>
            </w:pPr>
            <w:r w:rsidRPr="008D6E7A">
              <w:rPr>
                <w:rFonts w:eastAsia="Arial"/>
                <w:szCs w:val="22"/>
              </w:rPr>
              <w:t>2.6.1.102</w:t>
            </w:r>
          </w:p>
        </w:tc>
        <w:tc>
          <w:tcPr>
            <w:tcW w:w="3289" w:type="pct"/>
            <w:shd w:val="clear" w:color="auto" w:fill="FFFFFF"/>
          </w:tcPr>
          <w:p w14:paraId="6EB2706B" w14:textId="4C346DBE" w:rsidR="00CE18F4" w:rsidRPr="008D6E7A" w:rsidRDefault="00CE18F4" w:rsidP="00DD730C">
            <w:pPr>
              <w:pStyle w:val="TableText"/>
              <w:rPr>
                <w:rFonts w:eastAsia="Arial"/>
                <w:szCs w:val="22"/>
              </w:rPr>
            </w:pPr>
            <w:r w:rsidRPr="008D6E7A">
              <w:rPr>
                <w:rFonts w:eastAsia="Arial"/>
                <w:szCs w:val="22"/>
              </w:rPr>
              <w:t>The VSA Phase 2 software shall create the following display screens and output relative to the user:</w:t>
            </w:r>
          </w:p>
          <w:p w14:paraId="4E8FA092" w14:textId="1262E5A6" w:rsidR="00CE18F4" w:rsidRPr="008D6E7A" w:rsidRDefault="00CE18F4" w:rsidP="00DD730C">
            <w:pPr>
              <w:pStyle w:val="TableText"/>
              <w:rPr>
                <w:rFonts w:eastAsia="Arial"/>
                <w:szCs w:val="22"/>
              </w:rPr>
            </w:pPr>
            <w:r w:rsidRPr="008D6E7A">
              <w:rPr>
                <w:rFonts w:eastAsia="Arial"/>
                <w:szCs w:val="22"/>
              </w:rPr>
              <w:t>•</w:t>
            </w:r>
            <w:r w:rsidRPr="008D6E7A">
              <w:rPr>
                <w:rFonts w:eastAsia="Arial"/>
                <w:szCs w:val="22"/>
              </w:rPr>
              <w:tab/>
              <w:t>VSA Wizard main page (Service Descriptor front-end)</w:t>
            </w:r>
          </w:p>
          <w:p w14:paraId="7107D70F" w14:textId="57B09178" w:rsidR="00CE18F4" w:rsidRPr="008D6E7A" w:rsidRDefault="00CE18F4" w:rsidP="00DD730C">
            <w:pPr>
              <w:pStyle w:val="TableText"/>
              <w:rPr>
                <w:rFonts w:eastAsia="Arial"/>
                <w:szCs w:val="22"/>
              </w:rPr>
            </w:pPr>
            <w:r w:rsidRPr="008D6E7A">
              <w:rPr>
                <w:rFonts w:eastAsia="Arial"/>
                <w:szCs w:val="22"/>
              </w:rPr>
              <w:t>•</w:t>
            </w:r>
            <w:r w:rsidRPr="008D6E7A">
              <w:rPr>
                <w:rFonts w:eastAsia="Arial"/>
                <w:szCs w:val="22"/>
              </w:rPr>
              <w:tab/>
              <w:t>VSA Wizard Service Descriptor forms for SOAP and REST</w:t>
            </w:r>
          </w:p>
          <w:p w14:paraId="092815D6" w14:textId="2BC97E3D" w:rsidR="00E51F1A" w:rsidRPr="008D6E7A" w:rsidRDefault="00CE18F4" w:rsidP="00DD730C">
            <w:pPr>
              <w:pStyle w:val="TableText"/>
              <w:rPr>
                <w:rFonts w:eastAsia="Arial"/>
                <w:szCs w:val="22"/>
              </w:rPr>
            </w:pPr>
            <w:r w:rsidRPr="008D6E7A">
              <w:rPr>
                <w:rFonts w:eastAsia="Arial"/>
                <w:szCs w:val="22"/>
              </w:rPr>
              <w:t xml:space="preserve">(Original) </w:t>
            </w:r>
            <w:r w:rsidR="00E51F1A" w:rsidRPr="008D6E7A">
              <w:rPr>
                <w:rFonts w:eastAsia="Arial"/>
                <w:szCs w:val="22"/>
              </w:rPr>
              <w:t>The VSA Phase 2 software shall create the following display screens and output relative to the user:</w:t>
            </w:r>
          </w:p>
          <w:p w14:paraId="61DA567B" w14:textId="77777777" w:rsidR="00E51F1A" w:rsidRPr="008D6E7A" w:rsidRDefault="00E51F1A" w:rsidP="001F1527">
            <w:pPr>
              <w:pStyle w:val="TableListBullet"/>
              <w:rPr>
                <w:rFonts w:eastAsia="Arial"/>
                <w:sz w:val="22"/>
                <w:szCs w:val="22"/>
              </w:rPr>
            </w:pPr>
            <w:r w:rsidRPr="008D6E7A">
              <w:rPr>
                <w:rFonts w:eastAsia="Arial"/>
                <w:sz w:val="22"/>
                <w:szCs w:val="22"/>
              </w:rPr>
              <w:t>VSA Wizard main page (Service Descriptor front-end)</w:t>
            </w:r>
          </w:p>
          <w:p w14:paraId="5133157A" w14:textId="357AF182" w:rsidR="00D92C71" w:rsidRPr="008D6E7A" w:rsidRDefault="00E51F1A" w:rsidP="00D92C71">
            <w:pPr>
              <w:pStyle w:val="TableListBullet"/>
              <w:numPr>
                <w:ilvl w:val="0"/>
                <w:numId w:val="0"/>
              </w:numPr>
              <w:ind w:left="720"/>
              <w:rPr>
                <w:rFonts w:eastAsia="Arial"/>
                <w:sz w:val="22"/>
                <w:szCs w:val="22"/>
              </w:rPr>
            </w:pPr>
            <w:r w:rsidRPr="008D6E7A">
              <w:rPr>
                <w:rFonts w:eastAsia="Arial"/>
                <w:sz w:val="22"/>
                <w:szCs w:val="22"/>
              </w:rPr>
              <w:t>VSA Wizard Service Descriptor forms for SOAP and REST</w:t>
            </w:r>
            <w:r w:rsidR="00661D49" w:rsidRPr="008D6E7A">
              <w:rPr>
                <w:rFonts w:eastAsia="Arial"/>
                <w:sz w:val="22"/>
                <w:szCs w:val="22"/>
              </w:rPr>
              <w:t xml:space="preserve"> i</w:t>
            </w:r>
            <w:r w:rsidRPr="008D6E7A">
              <w:rPr>
                <w:rFonts w:eastAsia="Arial"/>
                <w:sz w:val="22"/>
                <w:szCs w:val="22"/>
              </w:rPr>
              <w:t>ncludes display of any VSA system messages.</w:t>
            </w:r>
          </w:p>
          <w:p w14:paraId="10349F2D" w14:textId="3410317E" w:rsidR="00CE18F4" w:rsidRPr="008D6E7A" w:rsidRDefault="00CE18F4" w:rsidP="00CE18F4">
            <w:pPr>
              <w:pStyle w:val="TableListBullet"/>
              <w:numPr>
                <w:ilvl w:val="0"/>
                <w:numId w:val="0"/>
              </w:numPr>
              <w:tabs>
                <w:tab w:val="clear" w:pos="720"/>
              </w:tabs>
              <w:ind w:left="127"/>
              <w:rPr>
                <w:rFonts w:eastAsia="Arial"/>
                <w:sz w:val="22"/>
                <w:szCs w:val="22"/>
              </w:rPr>
            </w:pPr>
            <w:r w:rsidRPr="008D6E7A">
              <w:rPr>
                <w:rFonts w:eastAsia="Arial"/>
                <w:b/>
                <w:sz w:val="22"/>
                <w:szCs w:val="22"/>
              </w:rPr>
              <w:t>Justification for Revision</w:t>
            </w:r>
            <w:r w:rsidRPr="008D6E7A">
              <w:rPr>
                <w:rFonts w:eastAsia="Arial"/>
                <w:sz w:val="22"/>
                <w:szCs w:val="22"/>
              </w:rPr>
              <w:t>: VA suggested removal of last statement on 4/8/2016</w:t>
            </w:r>
          </w:p>
        </w:tc>
        <w:tc>
          <w:tcPr>
            <w:tcW w:w="1139" w:type="pct"/>
            <w:tcMar>
              <w:top w:w="100" w:type="dxa"/>
              <w:left w:w="100" w:type="dxa"/>
              <w:bottom w:w="100" w:type="dxa"/>
              <w:right w:w="100" w:type="dxa"/>
            </w:tcMar>
          </w:tcPr>
          <w:p w14:paraId="4DCB49CE" w14:textId="53958FB3" w:rsidR="00E51F1A" w:rsidRPr="008D6E7A" w:rsidRDefault="00CE18F4" w:rsidP="00D92C71">
            <w:pPr>
              <w:pStyle w:val="TableText"/>
              <w:rPr>
                <w:szCs w:val="22"/>
              </w:rPr>
            </w:pPr>
            <w:r w:rsidRPr="008D6E7A">
              <w:rPr>
                <w:szCs w:val="22"/>
              </w:rPr>
              <w:t>Task B</w:t>
            </w:r>
          </w:p>
        </w:tc>
      </w:tr>
      <w:tr w:rsidR="00E51F1A" w:rsidRPr="00B816B7" w14:paraId="0F516593" w14:textId="77777777" w:rsidTr="00B816B7">
        <w:trPr>
          <w:cantSplit/>
        </w:trPr>
        <w:tc>
          <w:tcPr>
            <w:tcW w:w="572" w:type="pct"/>
          </w:tcPr>
          <w:p w14:paraId="15D19EEE" w14:textId="77777777" w:rsidR="00E51F1A" w:rsidRPr="008D6E7A" w:rsidRDefault="00E51F1A" w:rsidP="001F1527">
            <w:pPr>
              <w:pStyle w:val="TableText"/>
              <w:rPr>
                <w:rFonts w:eastAsia="Arial"/>
                <w:szCs w:val="22"/>
              </w:rPr>
            </w:pPr>
            <w:r w:rsidRPr="008D6E7A">
              <w:rPr>
                <w:rFonts w:eastAsia="Arial"/>
                <w:szCs w:val="22"/>
              </w:rPr>
              <w:lastRenderedPageBreak/>
              <w:t>2.6.1.103</w:t>
            </w:r>
          </w:p>
        </w:tc>
        <w:tc>
          <w:tcPr>
            <w:tcW w:w="3289" w:type="pct"/>
            <w:shd w:val="clear" w:color="auto" w:fill="FFFFFF"/>
          </w:tcPr>
          <w:p w14:paraId="34289B7F" w14:textId="77777777" w:rsidR="0097223B" w:rsidRPr="008D6E7A" w:rsidRDefault="0097223B" w:rsidP="001F1527">
            <w:pPr>
              <w:pStyle w:val="TableText"/>
              <w:rPr>
                <w:rFonts w:eastAsia="Arial"/>
                <w:i/>
                <w:szCs w:val="22"/>
              </w:rPr>
            </w:pPr>
            <w:r w:rsidRPr="008D6E7A">
              <w:rPr>
                <w:rFonts w:eastAsia="Arial"/>
                <w:i/>
                <w:szCs w:val="22"/>
              </w:rPr>
              <w:t>The VSA Phase 2 software shall create the following display screens:</w:t>
            </w:r>
          </w:p>
          <w:p w14:paraId="14E231CE" w14:textId="77777777" w:rsidR="0097223B" w:rsidRPr="008D6E7A" w:rsidRDefault="0097223B" w:rsidP="001F1527">
            <w:pPr>
              <w:pStyle w:val="TableListBullet"/>
              <w:rPr>
                <w:rFonts w:eastAsia="Arial"/>
                <w:i/>
                <w:sz w:val="22"/>
                <w:szCs w:val="22"/>
              </w:rPr>
            </w:pPr>
            <w:r w:rsidRPr="008D6E7A">
              <w:rPr>
                <w:rFonts w:eastAsia="Arial"/>
                <w:i/>
                <w:sz w:val="22"/>
                <w:szCs w:val="22"/>
              </w:rPr>
              <w:t>Service Descriptor, which is used to define a Web service and to generate the runtime package.</w:t>
            </w:r>
          </w:p>
          <w:p w14:paraId="25CAD47F" w14:textId="187491D7"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VSA Phase 2 software </w:t>
            </w:r>
            <w:r w:rsidR="00985D39" w:rsidRPr="008D6E7A">
              <w:rPr>
                <w:i/>
                <w:szCs w:val="22"/>
              </w:rPr>
              <w:t>shall</w:t>
            </w:r>
            <w:r w:rsidR="00985D39" w:rsidRPr="008D6E7A">
              <w:rPr>
                <w:szCs w:val="22"/>
              </w:rPr>
              <w:t xml:space="preserve"> create the following display screens and output file:</w:t>
            </w:r>
          </w:p>
          <w:p w14:paraId="7146E347" w14:textId="77777777" w:rsidR="00985D39" w:rsidRPr="008D6E7A" w:rsidRDefault="00985D39" w:rsidP="001F1527">
            <w:pPr>
              <w:pStyle w:val="TableText"/>
              <w:rPr>
                <w:szCs w:val="22"/>
              </w:rPr>
            </w:pPr>
            <w:r w:rsidRPr="008D6E7A">
              <w:rPr>
                <w:szCs w:val="22"/>
              </w:rPr>
              <w:t>Service Descriptor XML file, which is used to define a web service and to generate the runtime package.</w:t>
            </w:r>
          </w:p>
          <w:p w14:paraId="6F05AD39" w14:textId="7593E09E"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Removed XML format - implementation specific</w:t>
            </w:r>
          </w:p>
        </w:tc>
        <w:tc>
          <w:tcPr>
            <w:tcW w:w="1139" w:type="pct"/>
            <w:tcMar>
              <w:top w:w="100" w:type="dxa"/>
              <w:left w:w="100" w:type="dxa"/>
              <w:bottom w:w="100" w:type="dxa"/>
              <w:right w:w="100" w:type="dxa"/>
            </w:tcMar>
          </w:tcPr>
          <w:p w14:paraId="47D346D6" w14:textId="2BB6A856" w:rsidR="00E51F1A" w:rsidRPr="008D6E7A" w:rsidRDefault="00D92C71" w:rsidP="001F1527">
            <w:pPr>
              <w:pStyle w:val="TableText"/>
              <w:rPr>
                <w:szCs w:val="22"/>
              </w:rPr>
            </w:pPr>
            <w:r w:rsidRPr="008D6E7A">
              <w:rPr>
                <w:szCs w:val="22"/>
              </w:rPr>
              <w:t>Task B</w:t>
            </w:r>
          </w:p>
        </w:tc>
      </w:tr>
      <w:tr w:rsidR="00E51F1A" w:rsidRPr="00B816B7" w14:paraId="41A520FA" w14:textId="77777777" w:rsidTr="00B816B7">
        <w:trPr>
          <w:cantSplit/>
        </w:trPr>
        <w:tc>
          <w:tcPr>
            <w:tcW w:w="572" w:type="pct"/>
          </w:tcPr>
          <w:p w14:paraId="40B2661C" w14:textId="77777777" w:rsidR="00E51F1A" w:rsidRPr="008D6E7A" w:rsidRDefault="00E51F1A" w:rsidP="001F1527">
            <w:pPr>
              <w:pStyle w:val="TableText"/>
              <w:rPr>
                <w:rFonts w:eastAsia="Arial"/>
                <w:szCs w:val="22"/>
              </w:rPr>
            </w:pPr>
            <w:r w:rsidRPr="008D6E7A">
              <w:rPr>
                <w:rFonts w:eastAsia="Arial"/>
                <w:szCs w:val="22"/>
              </w:rPr>
              <w:t>2.6.1.104</w:t>
            </w:r>
          </w:p>
        </w:tc>
        <w:tc>
          <w:tcPr>
            <w:tcW w:w="3289" w:type="pct"/>
            <w:shd w:val="clear" w:color="auto" w:fill="FFFFFF"/>
          </w:tcPr>
          <w:p w14:paraId="1704125F" w14:textId="2B24A401" w:rsidR="00E51F1A" w:rsidRPr="008D6E7A" w:rsidRDefault="00E9430C" w:rsidP="001F1527">
            <w:pPr>
              <w:pStyle w:val="TableText"/>
              <w:spacing w:before="120"/>
              <w:rPr>
                <w:rFonts w:eastAsia="Arial"/>
                <w:szCs w:val="22"/>
              </w:rPr>
            </w:pPr>
            <w:r w:rsidRPr="008D6E7A">
              <w:rPr>
                <w:rFonts w:eastAsia="Arial"/>
                <w:szCs w:val="22"/>
              </w:rPr>
              <w:t xml:space="preserve"> </w:t>
            </w:r>
            <w:r w:rsidR="00E51F1A" w:rsidRPr="008D6E7A">
              <w:rPr>
                <w:rFonts w:eastAsia="Arial"/>
                <w:szCs w:val="22"/>
              </w:rPr>
              <w:t>The VSA Phase 2 software shall create the following display screens and output file:</w:t>
            </w:r>
          </w:p>
          <w:p w14:paraId="124183F5" w14:textId="77777777" w:rsidR="00E51F1A" w:rsidRPr="008D6E7A" w:rsidRDefault="00E51F1A" w:rsidP="001F1527">
            <w:pPr>
              <w:pStyle w:val="TableListBullet"/>
              <w:rPr>
                <w:rFonts w:eastAsia="Arial"/>
                <w:sz w:val="22"/>
                <w:szCs w:val="22"/>
              </w:rPr>
            </w:pPr>
            <w:r w:rsidRPr="008D6E7A">
              <w:rPr>
                <w:rFonts w:eastAsia="Arial"/>
                <w:sz w:val="22"/>
                <w:szCs w:val="22"/>
              </w:rPr>
              <w:t>A deployable Web service runtime package.</w:t>
            </w:r>
          </w:p>
        </w:tc>
        <w:tc>
          <w:tcPr>
            <w:tcW w:w="1139" w:type="pct"/>
            <w:tcMar>
              <w:top w:w="100" w:type="dxa"/>
              <w:left w:w="100" w:type="dxa"/>
              <w:bottom w:w="100" w:type="dxa"/>
              <w:right w:w="100" w:type="dxa"/>
            </w:tcMar>
          </w:tcPr>
          <w:p w14:paraId="766FFF61" w14:textId="1964AAB6" w:rsidR="00E51F1A" w:rsidRPr="008D6E7A" w:rsidRDefault="00D92C71" w:rsidP="001F1527">
            <w:pPr>
              <w:pStyle w:val="TableText"/>
              <w:rPr>
                <w:szCs w:val="22"/>
              </w:rPr>
            </w:pPr>
            <w:r w:rsidRPr="008D6E7A">
              <w:rPr>
                <w:szCs w:val="22"/>
              </w:rPr>
              <w:t>Task B</w:t>
            </w:r>
          </w:p>
        </w:tc>
      </w:tr>
      <w:tr w:rsidR="00E51F1A" w:rsidRPr="00B816B7" w14:paraId="54B8F84E" w14:textId="77777777" w:rsidTr="00B816B7">
        <w:trPr>
          <w:cantSplit/>
        </w:trPr>
        <w:tc>
          <w:tcPr>
            <w:tcW w:w="572" w:type="pct"/>
          </w:tcPr>
          <w:p w14:paraId="76EEF0A8" w14:textId="77777777" w:rsidR="00E51F1A" w:rsidRPr="008D6E7A" w:rsidRDefault="00E51F1A" w:rsidP="001F1527">
            <w:pPr>
              <w:pStyle w:val="TableText"/>
              <w:rPr>
                <w:rFonts w:eastAsia="Arial"/>
                <w:szCs w:val="22"/>
              </w:rPr>
            </w:pPr>
            <w:r w:rsidRPr="008D6E7A">
              <w:rPr>
                <w:rFonts w:eastAsia="Arial"/>
                <w:szCs w:val="22"/>
              </w:rPr>
              <w:t>2.6.1.105</w:t>
            </w:r>
          </w:p>
        </w:tc>
        <w:tc>
          <w:tcPr>
            <w:tcW w:w="3289" w:type="pct"/>
            <w:shd w:val="clear" w:color="auto" w:fill="FFFFFF"/>
          </w:tcPr>
          <w:p w14:paraId="55C59B37" w14:textId="2E29584C" w:rsidR="00E9430C" w:rsidRPr="008D6E7A" w:rsidRDefault="00E9430C" w:rsidP="001F1527">
            <w:pPr>
              <w:pStyle w:val="TableText"/>
              <w:rPr>
                <w:rFonts w:eastAsia="Arial"/>
                <w:i/>
                <w:szCs w:val="22"/>
              </w:rPr>
            </w:pPr>
            <w:r w:rsidRPr="008D6E7A">
              <w:rPr>
                <w:rFonts w:eastAsia="Arial"/>
                <w:i/>
                <w:szCs w:val="22"/>
              </w:rPr>
              <w:t>When the form is displayed, the VSA Wizard functionality shall enable a user to click or tab to each field when entering data.</w:t>
            </w:r>
          </w:p>
          <w:p w14:paraId="47935511" w14:textId="735B874A" w:rsidR="00985D39" w:rsidRPr="008D6E7A" w:rsidRDefault="00E9430C" w:rsidP="001F1527">
            <w:pPr>
              <w:pStyle w:val="TableText"/>
              <w:rPr>
                <w:szCs w:val="22"/>
              </w:rPr>
            </w:pPr>
            <w:r w:rsidRPr="008D6E7A">
              <w:rPr>
                <w:rFonts w:eastAsia="Arial"/>
                <w:szCs w:val="22"/>
              </w:rPr>
              <w:t xml:space="preserve">(Original) </w:t>
            </w:r>
            <w:r w:rsidR="00985D39" w:rsidRPr="008D6E7A">
              <w:rPr>
                <w:szCs w:val="22"/>
              </w:rPr>
              <w:t xml:space="preserve">When the form is displayed, the VSA Wizard </w:t>
            </w:r>
            <w:r w:rsidR="00985D39" w:rsidRPr="008D6E7A">
              <w:rPr>
                <w:i/>
                <w:szCs w:val="22"/>
              </w:rPr>
              <w:t>shall</w:t>
            </w:r>
            <w:r w:rsidR="00985D39" w:rsidRPr="008D6E7A">
              <w:rPr>
                <w:szCs w:val="22"/>
              </w:rPr>
              <w:t xml:space="preserve"> enable a user to click or tab to each field when entering data.</w:t>
            </w:r>
          </w:p>
          <w:p w14:paraId="73C93D9B" w14:textId="40548A49" w:rsidR="00985D39" w:rsidRPr="008D6E7A" w:rsidRDefault="00985D39" w:rsidP="001F1527">
            <w:pPr>
              <w:pStyle w:val="TableText"/>
              <w:spacing w:before="120"/>
              <w:rPr>
                <w:rFonts w:eastAsia="Arial"/>
                <w:i/>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0A4D5B6C" w14:textId="774ECAA7" w:rsidR="00E51F1A" w:rsidRPr="008D6E7A" w:rsidRDefault="00E51F1A" w:rsidP="001F1527">
            <w:pPr>
              <w:pStyle w:val="TableText"/>
              <w:rPr>
                <w:szCs w:val="22"/>
              </w:rPr>
            </w:pPr>
            <w:r w:rsidRPr="008D6E7A">
              <w:rPr>
                <w:szCs w:val="22"/>
              </w:rPr>
              <w:t>P2.3</w:t>
            </w:r>
            <w:r w:rsidR="0064731E" w:rsidRPr="008D6E7A">
              <w:rPr>
                <w:szCs w:val="22"/>
              </w:rPr>
              <w:t>.6</w:t>
            </w:r>
          </w:p>
        </w:tc>
      </w:tr>
      <w:tr w:rsidR="00E51F1A" w:rsidRPr="00B816B7" w14:paraId="34816199" w14:textId="77777777" w:rsidTr="00B816B7">
        <w:trPr>
          <w:cantSplit/>
        </w:trPr>
        <w:tc>
          <w:tcPr>
            <w:tcW w:w="572" w:type="pct"/>
          </w:tcPr>
          <w:p w14:paraId="571A9968" w14:textId="77777777" w:rsidR="00E51F1A" w:rsidRPr="008D6E7A" w:rsidRDefault="00E51F1A" w:rsidP="001F1527">
            <w:pPr>
              <w:pStyle w:val="TableText"/>
              <w:rPr>
                <w:rFonts w:eastAsia="Arial"/>
                <w:szCs w:val="22"/>
              </w:rPr>
            </w:pPr>
            <w:r w:rsidRPr="008D6E7A">
              <w:rPr>
                <w:rFonts w:eastAsia="Arial"/>
                <w:szCs w:val="22"/>
              </w:rPr>
              <w:t>2.6.1.106</w:t>
            </w:r>
          </w:p>
        </w:tc>
        <w:tc>
          <w:tcPr>
            <w:tcW w:w="3289" w:type="pct"/>
            <w:shd w:val="clear" w:color="auto" w:fill="FFFFFF"/>
          </w:tcPr>
          <w:p w14:paraId="55ED80B0" w14:textId="77777777" w:rsidR="0097223B" w:rsidRPr="008D6E7A" w:rsidRDefault="0097223B" w:rsidP="001F1527">
            <w:pPr>
              <w:pStyle w:val="TableText"/>
              <w:rPr>
                <w:rFonts w:eastAsia="Arial"/>
                <w:i/>
                <w:szCs w:val="22"/>
              </w:rPr>
            </w:pPr>
            <w:r w:rsidRPr="008D6E7A">
              <w:rPr>
                <w:rFonts w:eastAsia="Arial"/>
                <w:i/>
                <w:szCs w:val="22"/>
              </w:rPr>
              <w:t>When a user saves a form, the VSA Wizard functionality shall display a message as the form is being saved.</w:t>
            </w:r>
          </w:p>
          <w:p w14:paraId="327C1927" w14:textId="65F41292"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When a user saves a form, the VSA Wizard </w:t>
            </w:r>
            <w:r w:rsidR="00985D39" w:rsidRPr="008D6E7A">
              <w:rPr>
                <w:i/>
                <w:szCs w:val="22"/>
              </w:rPr>
              <w:t>shall</w:t>
            </w:r>
            <w:r w:rsidR="00985D39" w:rsidRPr="008D6E7A">
              <w:rPr>
                <w:szCs w:val="22"/>
              </w:rPr>
              <w:t xml:space="preserve"> display a message as the form is being saved.</w:t>
            </w:r>
          </w:p>
          <w:p w14:paraId="20F6909D" w14:textId="00E569B3"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3B52A3"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2E169C92" w14:textId="45F5B5D3" w:rsidR="00E51F1A" w:rsidRPr="008D6E7A" w:rsidRDefault="00E51F1A" w:rsidP="0064731E">
            <w:pPr>
              <w:pStyle w:val="TableText"/>
              <w:rPr>
                <w:szCs w:val="22"/>
              </w:rPr>
            </w:pPr>
            <w:r w:rsidRPr="008D6E7A">
              <w:rPr>
                <w:szCs w:val="22"/>
              </w:rPr>
              <w:t>P2.</w:t>
            </w:r>
            <w:r w:rsidR="002B7EC6" w:rsidRPr="008D6E7A">
              <w:rPr>
                <w:szCs w:val="22"/>
              </w:rPr>
              <w:t>2</w:t>
            </w:r>
            <w:r w:rsidR="0097223B" w:rsidRPr="008D6E7A">
              <w:rPr>
                <w:szCs w:val="22"/>
              </w:rPr>
              <w:t>.</w:t>
            </w:r>
            <w:r w:rsidR="0064731E" w:rsidRPr="008D6E7A">
              <w:rPr>
                <w:szCs w:val="22"/>
              </w:rPr>
              <w:t>3</w:t>
            </w:r>
          </w:p>
        </w:tc>
      </w:tr>
      <w:tr w:rsidR="00E51F1A" w:rsidRPr="00B816B7" w14:paraId="141128A3" w14:textId="77777777" w:rsidTr="00B816B7">
        <w:trPr>
          <w:cantSplit/>
        </w:trPr>
        <w:tc>
          <w:tcPr>
            <w:tcW w:w="572" w:type="pct"/>
          </w:tcPr>
          <w:p w14:paraId="6289F087" w14:textId="77777777" w:rsidR="00E51F1A" w:rsidRPr="008D6E7A" w:rsidRDefault="00E51F1A" w:rsidP="001F1527">
            <w:pPr>
              <w:pStyle w:val="TableText"/>
              <w:rPr>
                <w:rFonts w:eastAsia="Arial"/>
                <w:szCs w:val="22"/>
              </w:rPr>
            </w:pPr>
            <w:r w:rsidRPr="008D6E7A">
              <w:rPr>
                <w:rFonts w:eastAsia="Arial"/>
                <w:szCs w:val="22"/>
              </w:rPr>
              <w:t>2.6.1.107</w:t>
            </w:r>
          </w:p>
        </w:tc>
        <w:tc>
          <w:tcPr>
            <w:tcW w:w="3289" w:type="pct"/>
            <w:shd w:val="clear" w:color="auto" w:fill="FFFFFF"/>
          </w:tcPr>
          <w:p w14:paraId="5453F4EC" w14:textId="77777777" w:rsidR="0097223B" w:rsidRPr="008D6E7A" w:rsidRDefault="0097223B" w:rsidP="001F1527">
            <w:pPr>
              <w:pStyle w:val="TableText"/>
              <w:rPr>
                <w:rFonts w:eastAsia="Arial"/>
                <w:i/>
                <w:szCs w:val="22"/>
              </w:rPr>
            </w:pPr>
            <w:r w:rsidRPr="008D6E7A">
              <w:rPr>
                <w:rFonts w:eastAsia="Arial"/>
                <w:i/>
                <w:szCs w:val="22"/>
              </w:rPr>
              <w:t xml:space="preserve">When a user submits a form, the VSA Wizard functionality shall provide an indication that the form has been saved by displaying the contents of the newly created service descriptor </w:t>
            </w:r>
          </w:p>
          <w:p w14:paraId="60DD473E" w14:textId="2006A425"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When a user submits a form, the VSA Wizard </w:t>
            </w:r>
            <w:r w:rsidR="00985D39" w:rsidRPr="008D6E7A">
              <w:rPr>
                <w:i/>
                <w:szCs w:val="22"/>
              </w:rPr>
              <w:t>shall</w:t>
            </w:r>
            <w:r w:rsidR="00985D39" w:rsidRPr="008D6E7A">
              <w:rPr>
                <w:szCs w:val="22"/>
              </w:rPr>
              <w:t xml:space="preserve"> provide an indication that the form has been saved by displaying the contents of the newly created service descriptor into an XML document.</w:t>
            </w:r>
          </w:p>
          <w:p w14:paraId="0B61216F" w14:textId="35451582"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Removed XML format - implementation specific</w:t>
            </w:r>
          </w:p>
        </w:tc>
        <w:tc>
          <w:tcPr>
            <w:tcW w:w="1139" w:type="pct"/>
            <w:tcMar>
              <w:top w:w="100" w:type="dxa"/>
              <w:left w:w="100" w:type="dxa"/>
              <w:bottom w:w="100" w:type="dxa"/>
              <w:right w:w="100" w:type="dxa"/>
            </w:tcMar>
          </w:tcPr>
          <w:p w14:paraId="284C5978" w14:textId="7E4D31D8" w:rsidR="00E51F1A" w:rsidRPr="008D6E7A" w:rsidRDefault="0064731E" w:rsidP="001F1527">
            <w:pPr>
              <w:pStyle w:val="TableText"/>
              <w:rPr>
                <w:szCs w:val="22"/>
              </w:rPr>
            </w:pPr>
            <w:r w:rsidRPr="008D6E7A">
              <w:rPr>
                <w:szCs w:val="22"/>
              </w:rPr>
              <w:t>Task B</w:t>
            </w:r>
          </w:p>
        </w:tc>
      </w:tr>
      <w:tr w:rsidR="00E51F1A" w:rsidRPr="00B816B7" w14:paraId="38B94B56" w14:textId="77777777" w:rsidTr="00B816B7">
        <w:trPr>
          <w:cantSplit/>
        </w:trPr>
        <w:tc>
          <w:tcPr>
            <w:tcW w:w="572" w:type="pct"/>
          </w:tcPr>
          <w:p w14:paraId="7150B919" w14:textId="77777777" w:rsidR="00E51F1A" w:rsidRPr="008D6E7A" w:rsidRDefault="00E51F1A" w:rsidP="001F1527">
            <w:pPr>
              <w:pStyle w:val="TableText"/>
              <w:rPr>
                <w:rFonts w:eastAsia="Arial"/>
                <w:szCs w:val="22"/>
              </w:rPr>
            </w:pPr>
            <w:r w:rsidRPr="008D6E7A">
              <w:rPr>
                <w:rFonts w:eastAsia="Arial"/>
                <w:szCs w:val="22"/>
              </w:rPr>
              <w:lastRenderedPageBreak/>
              <w:t>2.6.1.108</w:t>
            </w:r>
          </w:p>
        </w:tc>
        <w:tc>
          <w:tcPr>
            <w:tcW w:w="3289" w:type="pct"/>
            <w:shd w:val="clear" w:color="auto" w:fill="FFFFFF"/>
          </w:tcPr>
          <w:p w14:paraId="40D9E3A7" w14:textId="77777777" w:rsidR="00E51F1A" w:rsidRPr="008D6E7A" w:rsidRDefault="00E51F1A" w:rsidP="001F1527">
            <w:pPr>
              <w:pStyle w:val="TableText"/>
              <w:rPr>
                <w:rFonts w:eastAsia="Arial"/>
                <w:szCs w:val="22"/>
              </w:rPr>
            </w:pPr>
            <w:r w:rsidRPr="008D6E7A">
              <w:rPr>
                <w:rFonts w:eastAsia="Arial"/>
                <w:szCs w:val="22"/>
              </w:rPr>
              <w:t>When a user selects to create or deploy a Web service runtime package, the VSA Wizard functionality shall display a message as the service is being created and deployed.</w:t>
            </w:r>
          </w:p>
        </w:tc>
        <w:tc>
          <w:tcPr>
            <w:tcW w:w="1139" w:type="pct"/>
            <w:tcMar>
              <w:top w:w="100" w:type="dxa"/>
              <w:left w:w="100" w:type="dxa"/>
              <w:bottom w:w="100" w:type="dxa"/>
              <w:right w:w="100" w:type="dxa"/>
            </w:tcMar>
          </w:tcPr>
          <w:p w14:paraId="01FF42FB" w14:textId="727E35A2" w:rsidR="00E51F1A" w:rsidRPr="008D6E7A" w:rsidRDefault="0064731E" w:rsidP="001F1527">
            <w:pPr>
              <w:pStyle w:val="TableText"/>
              <w:rPr>
                <w:szCs w:val="22"/>
              </w:rPr>
            </w:pPr>
            <w:r w:rsidRPr="008D6E7A">
              <w:rPr>
                <w:szCs w:val="22"/>
              </w:rPr>
              <w:t>Task B</w:t>
            </w:r>
          </w:p>
        </w:tc>
      </w:tr>
      <w:tr w:rsidR="00E51F1A" w:rsidRPr="00B816B7" w14:paraId="2F05A83E" w14:textId="77777777" w:rsidTr="00B816B7">
        <w:trPr>
          <w:cantSplit/>
        </w:trPr>
        <w:tc>
          <w:tcPr>
            <w:tcW w:w="572" w:type="pct"/>
          </w:tcPr>
          <w:p w14:paraId="378BE5E8" w14:textId="77777777" w:rsidR="00E51F1A" w:rsidRPr="008D6E7A" w:rsidRDefault="00E51F1A" w:rsidP="001F1527">
            <w:pPr>
              <w:pStyle w:val="TableText"/>
              <w:rPr>
                <w:rFonts w:eastAsia="Arial"/>
                <w:szCs w:val="22"/>
              </w:rPr>
            </w:pPr>
            <w:r w:rsidRPr="008D6E7A">
              <w:rPr>
                <w:rFonts w:eastAsia="Arial"/>
                <w:szCs w:val="22"/>
              </w:rPr>
              <w:t>2.6.1.109</w:t>
            </w:r>
          </w:p>
        </w:tc>
        <w:tc>
          <w:tcPr>
            <w:tcW w:w="3289" w:type="pct"/>
            <w:shd w:val="clear" w:color="auto" w:fill="FFFFFF"/>
          </w:tcPr>
          <w:p w14:paraId="3038052C" w14:textId="77777777" w:rsidR="0097223B" w:rsidRPr="008D6E7A" w:rsidRDefault="0097223B" w:rsidP="001F1527">
            <w:pPr>
              <w:pStyle w:val="TableText"/>
              <w:rPr>
                <w:rFonts w:eastAsia="Arial"/>
                <w:i/>
                <w:szCs w:val="22"/>
              </w:rPr>
            </w:pPr>
            <w:r w:rsidRPr="008D6E7A">
              <w:rPr>
                <w:rFonts w:eastAsia="Arial"/>
                <w:i/>
                <w:szCs w:val="22"/>
              </w:rPr>
              <w:t>VSA runtime platform shall provide an administrator user interface for configuring URL endpoints, user names and passwords in accordance with VA security requirements.</w:t>
            </w:r>
          </w:p>
          <w:p w14:paraId="0CFFC096" w14:textId="2D78781F"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system </w:t>
            </w:r>
            <w:r w:rsidR="00985D39" w:rsidRPr="008D6E7A">
              <w:rPr>
                <w:i/>
                <w:szCs w:val="22"/>
              </w:rPr>
              <w:t>shall</w:t>
            </w:r>
            <w:r w:rsidR="00985D39" w:rsidRPr="008D6E7A">
              <w:rPr>
                <w:szCs w:val="22"/>
              </w:rPr>
              <w:t xml:space="preserve"> provide an administrator user interface for configuring VSA on the runtime system to specify URL endpoints, user names and passwords.</w:t>
            </w:r>
          </w:p>
          <w:p w14:paraId="7EFEAA91" w14:textId="68E2C111"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0AE28499" w14:textId="1D0BD675" w:rsidR="00E51F1A" w:rsidRPr="008D6E7A" w:rsidRDefault="0064731E" w:rsidP="001F1527">
            <w:pPr>
              <w:pStyle w:val="TableText"/>
              <w:rPr>
                <w:szCs w:val="22"/>
              </w:rPr>
            </w:pPr>
            <w:r w:rsidRPr="008D6E7A">
              <w:rPr>
                <w:szCs w:val="22"/>
              </w:rPr>
              <w:t>Task B</w:t>
            </w:r>
          </w:p>
        </w:tc>
      </w:tr>
      <w:tr w:rsidR="00E51F1A" w:rsidRPr="00B816B7" w14:paraId="0472E005" w14:textId="77777777" w:rsidTr="00B816B7">
        <w:trPr>
          <w:cantSplit/>
        </w:trPr>
        <w:tc>
          <w:tcPr>
            <w:tcW w:w="572" w:type="pct"/>
          </w:tcPr>
          <w:p w14:paraId="07141104" w14:textId="77777777" w:rsidR="00E51F1A" w:rsidRPr="008D6E7A" w:rsidRDefault="00E51F1A" w:rsidP="001F1527">
            <w:pPr>
              <w:pStyle w:val="TableText"/>
              <w:rPr>
                <w:rFonts w:eastAsia="Arial"/>
                <w:szCs w:val="22"/>
              </w:rPr>
            </w:pPr>
            <w:r w:rsidRPr="008D6E7A">
              <w:rPr>
                <w:rFonts w:eastAsia="Arial"/>
                <w:szCs w:val="22"/>
              </w:rPr>
              <w:t>2.6.1.110</w:t>
            </w:r>
          </w:p>
        </w:tc>
        <w:tc>
          <w:tcPr>
            <w:tcW w:w="3289" w:type="pct"/>
            <w:shd w:val="clear" w:color="auto" w:fill="FFFFFF"/>
          </w:tcPr>
          <w:p w14:paraId="27DD8CAA" w14:textId="77777777" w:rsidR="002B7EC6" w:rsidRPr="008D6E7A" w:rsidRDefault="002B7EC6" w:rsidP="001F1527">
            <w:pPr>
              <w:pStyle w:val="TableText"/>
              <w:rPr>
                <w:rFonts w:eastAsia="Arial"/>
                <w:szCs w:val="22"/>
              </w:rPr>
            </w:pPr>
            <w:r w:rsidRPr="008D6E7A">
              <w:rPr>
                <w:rFonts w:eastAsia="Arial"/>
                <w:szCs w:val="22"/>
              </w:rPr>
              <w:t>The system shall provide a configuration file for configuring the VSA application server on the runtime system to specify URL endpoints, user names and passwords.</w:t>
            </w:r>
          </w:p>
          <w:p w14:paraId="796A10CC" w14:textId="77777777" w:rsidR="00E51F1A" w:rsidRPr="008D6E7A" w:rsidRDefault="00E51F1A" w:rsidP="001F1527">
            <w:pPr>
              <w:pStyle w:val="TableText"/>
              <w:spacing w:before="120"/>
              <w:rPr>
                <w:rFonts w:eastAsia="Arial"/>
                <w:szCs w:val="22"/>
              </w:rPr>
            </w:pPr>
            <w:r w:rsidRPr="008D6E7A">
              <w:rPr>
                <w:rFonts w:eastAsia="Arial"/>
                <w:b/>
                <w:szCs w:val="22"/>
              </w:rPr>
              <w:t>Justification for Removal:</w:t>
            </w:r>
            <w:r w:rsidRPr="008D6E7A">
              <w:rPr>
                <w:rFonts w:eastAsia="Arial"/>
                <w:szCs w:val="22"/>
              </w:rPr>
              <w:t xml:space="preserve"> Addressed in 2.6.1.109</w:t>
            </w:r>
          </w:p>
        </w:tc>
        <w:tc>
          <w:tcPr>
            <w:tcW w:w="1139" w:type="pct"/>
            <w:tcMar>
              <w:top w:w="100" w:type="dxa"/>
              <w:left w:w="100" w:type="dxa"/>
              <w:bottom w:w="100" w:type="dxa"/>
              <w:right w:w="100" w:type="dxa"/>
            </w:tcMar>
          </w:tcPr>
          <w:p w14:paraId="75136767" w14:textId="13349CF3" w:rsidR="00E51F1A" w:rsidRPr="008D6E7A" w:rsidRDefault="0097223B" w:rsidP="001F1527">
            <w:pPr>
              <w:pStyle w:val="TableText"/>
              <w:rPr>
                <w:szCs w:val="22"/>
              </w:rPr>
            </w:pPr>
            <w:r w:rsidRPr="008D6E7A">
              <w:rPr>
                <w:szCs w:val="22"/>
              </w:rPr>
              <w:t>Removed</w:t>
            </w:r>
          </w:p>
        </w:tc>
      </w:tr>
      <w:tr w:rsidR="00E51F1A" w:rsidRPr="00B816B7" w14:paraId="0A33B8CA" w14:textId="77777777" w:rsidTr="00B816B7">
        <w:trPr>
          <w:cantSplit/>
        </w:trPr>
        <w:tc>
          <w:tcPr>
            <w:tcW w:w="572" w:type="pct"/>
          </w:tcPr>
          <w:p w14:paraId="4608CE32" w14:textId="77777777" w:rsidR="00E51F1A" w:rsidRPr="008D6E7A" w:rsidRDefault="00E51F1A" w:rsidP="001F1527">
            <w:pPr>
              <w:pStyle w:val="TableText"/>
              <w:rPr>
                <w:rFonts w:eastAsia="Arial"/>
                <w:szCs w:val="22"/>
              </w:rPr>
            </w:pPr>
            <w:r w:rsidRPr="008D6E7A">
              <w:rPr>
                <w:rFonts w:eastAsia="Arial"/>
                <w:szCs w:val="22"/>
              </w:rPr>
              <w:t>2.6.1.111</w:t>
            </w:r>
          </w:p>
        </w:tc>
        <w:tc>
          <w:tcPr>
            <w:tcW w:w="3289" w:type="pct"/>
            <w:shd w:val="clear" w:color="auto" w:fill="FFFFFF"/>
          </w:tcPr>
          <w:p w14:paraId="72182D13" w14:textId="77777777" w:rsidR="0097223B" w:rsidRPr="008D6E7A" w:rsidRDefault="0097223B" w:rsidP="001F1527">
            <w:pPr>
              <w:pStyle w:val="TableText"/>
              <w:rPr>
                <w:rFonts w:eastAsia="Arial"/>
                <w:i/>
                <w:szCs w:val="22"/>
              </w:rPr>
            </w:pPr>
            <w:r w:rsidRPr="008D6E7A">
              <w:rPr>
                <w:rFonts w:eastAsia="Arial"/>
                <w:i/>
                <w:szCs w:val="22"/>
              </w:rPr>
              <w:t>The VSA Wizard functionality shall allow the user to configure and choose the VistA instance.</w:t>
            </w:r>
          </w:p>
          <w:p w14:paraId="5ADB3EB6" w14:textId="72861334"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VSA Wizard </w:t>
            </w:r>
            <w:r w:rsidR="00985D39" w:rsidRPr="008D6E7A">
              <w:rPr>
                <w:i/>
                <w:szCs w:val="22"/>
              </w:rPr>
              <w:t>shall</w:t>
            </w:r>
            <w:r w:rsidR="00985D39" w:rsidRPr="008D6E7A">
              <w:rPr>
                <w:szCs w:val="22"/>
              </w:rPr>
              <w:t xml:space="preserve"> allow the user to configure and choose the needed development VistA instance.</w:t>
            </w:r>
          </w:p>
          <w:p w14:paraId="1B82DFCE" w14:textId="668C5243"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06D09012" w14:textId="6A2F00DF" w:rsidR="00E51F1A" w:rsidRPr="008D6E7A" w:rsidRDefault="00E51F1A" w:rsidP="002B78F4">
            <w:pPr>
              <w:pStyle w:val="TableText"/>
              <w:rPr>
                <w:szCs w:val="22"/>
              </w:rPr>
            </w:pPr>
            <w:r w:rsidRPr="008D6E7A">
              <w:rPr>
                <w:szCs w:val="22"/>
              </w:rPr>
              <w:t>P2.2</w:t>
            </w:r>
            <w:r w:rsidR="0097223B" w:rsidRPr="008D6E7A">
              <w:rPr>
                <w:szCs w:val="22"/>
              </w:rPr>
              <w:t>.</w:t>
            </w:r>
            <w:r w:rsidR="002B78F4" w:rsidRPr="008D6E7A">
              <w:rPr>
                <w:szCs w:val="22"/>
              </w:rPr>
              <w:t>3</w:t>
            </w:r>
          </w:p>
        </w:tc>
      </w:tr>
      <w:tr w:rsidR="00E51F1A" w:rsidRPr="00B816B7" w14:paraId="53C15946" w14:textId="77777777" w:rsidTr="00B816B7">
        <w:trPr>
          <w:cantSplit/>
        </w:trPr>
        <w:tc>
          <w:tcPr>
            <w:tcW w:w="572" w:type="pct"/>
          </w:tcPr>
          <w:p w14:paraId="7D44E456" w14:textId="77777777" w:rsidR="00E51F1A" w:rsidRPr="008D6E7A" w:rsidRDefault="00E51F1A" w:rsidP="001F1527">
            <w:pPr>
              <w:pStyle w:val="TableText"/>
              <w:rPr>
                <w:rFonts w:eastAsia="Arial"/>
                <w:szCs w:val="22"/>
              </w:rPr>
            </w:pPr>
            <w:r w:rsidRPr="008D6E7A">
              <w:rPr>
                <w:rFonts w:eastAsia="Arial"/>
                <w:szCs w:val="22"/>
              </w:rPr>
              <w:t>2.6.1.112</w:t>
            </w:r>
          </w:p>
        </w:tc>
        <w:tc>
          <w:tcPr>
            <w:tcW w:w="3289" w:type="pct"/>
            <w:shd w:val="clear" w:color="auto" w:fill="FFFFFF"/>
          </w:tcPr>
          <w:p w14:paraId="5C8C0FED" w14:textId="77777777" w:rsidR="0097223B" w:rsidRPr="008D6E7A" w:rsidRDefault="0097223B" w:rsidP="001F1527">
            <w:pPr>
              <w:pStyle w:val="TableText"/>
              <w:rPr>
                <w:rFonts w:eastAsia="Arial"/>
                <w:i/>
                <w:szCs w:val="22"/>
              </w:rPr>
            </w:pPr>
            <w:r w:rsidRPr="008D6E7A">
              <w:rPr>
                <w:rFonts w:eastAsia="Arial"/>
                <w:i/>
                <w:szCs w:val="22"/>
              </w:rPr>
              <w:t>The application shall conform to look and feel standards as established by Section 508 of the Rehabilitation Act (29 U.S.C. § 794d).</w:t>
            </w:r>
          </w:p>
          <w:p w14:paraId="56F8B7F8" w14:textId="225438D0"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application </w:t>
            </w:r>
            <w:r w:rsidR="00985D39" w:rsidRPr="008D6E7A">
              <w:rPr>
                <w:i/>
                <w:iCs/>
                <w:szCs w:val="22"/>
              </w:rPr>
              <w:t>shall</w:t>
            </w:r>
            <w:r w:rsidR="00985D39" w:rsidRPr="008D6E7A">
              <w:rPr>
                <w:szCs w:val="22"/>
              </w:rPr>
              <w:t xml:space="preserve"> conform to look and feel standards as established by the VA’s current and </w:t>
            </w:r>
            <w:r w:rsidR="00985D39" w:rsidRPr="008D6E7A">
              <w:rPr>
                <w:i/>
                <w:iCs/>
                <w:szCs w:val="22"/>
              </w:rPr>
              <w:t>future</w:t>
            </w:r>
            <w:r w:rsidR="00985D39" w:rsidRPr="008D6E7A">
              <w:rPr>
                <w:szCs w:val="22"/>
              </w:rPr>
              <w:t xml:space="preserve"> healthcare systems’ core specifications for re-hosting.</w:t>
            </w:r>
          </w:p>
          <w:p w14:paraId="3F6F74C2" w14:textId="132FB379"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31DF04A1" w14:textId="382C0073" w:rsidR="00E51F1A" w:rsidRPr="008D6E7A" w:rsidRDefault="003C0028" w:rsidP="005C6B17">
            <w:pPr>
              <w:pStyle w:val="TableText"/>
              <w:rPr>
                <w:szCs w:val="22"/>
              </w:rPr>
            </w:pPr>
            <w:ins w:id="103" w:author="MWatkins" w:date="2016-10-14T08:20:00Z">
              <w:r>
                <w:rPr>
                  <w:szCs w:val="22"/>
                </w:rPr>
                <w:t>P2.4.1</w:t>
              </w:r>
            </w:ins>
            <w:ins w:id="104" w:author="MWatkins" w:date="2016-11-21T09:37:00Z">
              <w:r w:rsidR="005C6B17">
                <w:rPr>
                  <w:szCs w:val="22"/>
                </w:rPr>
                <w:t>2</w:t>
              </w:r>
            </w:ins>
            <w:del w:id="105" w:author="MWatkins" w:date="2016-10-14T08:20:00Z">
              <w:r w:rsidR="008E4444" w:rsidRPr="008D6E7A" w:rsidDel="003C0028">
                <w:rPr>
                  <w:szCs w:val="22"/>
                </w:rPr>
                <w:delText>Backlog</w:delText>
              </w:r>
            </w:del>
          </w:p>
        </w:tc>
      </w:tr>
      <w:tr w:rsidR="00E51F1A" w:rsidRPr="00B816B7" w14:paraId="6296C696" w14:textId="77777777" w:rsidTr="00B816B7">
        <w:trPr>
          <w:cantSplit/>
        </w:trPr>
        <w:tc>
          <w:tcPr>
            <w:tcW w:w="572" w:type="pct"/>
          </w:tcPr>
          <w:p w14:paraId="3B8AA287" w14:textId="77777777" w:rsidR="00E51F1A" w:rsidRPr="008D6E7A" w:rsidRDefault="00E51F1A" w:rsidP="001F1527">
            <w:pPr>
              <w:pStyle w:val="TableText"/>
              <w:rPr>
                <w:rFonts w:eastAsia="Arial"/>
                <w:szCs w:val="22"/>
              </w:rPr>
            </w:pPr>
            <w:r w:rsidRPr="008D6E7A">
              <w:rPr>
                <w:rFonts w:eastAsia="Arial"/>
                <w:szCs w:val="22"/>
              </w:rPr>
              <w:t>2.6.1.113</w:t>
            </w:r>
          </w:p>
        </w:tc>
        <w:tc>
          <w:tcPr>
            <w:tcW w:w="3289" w:type="pct"/>
            <w:shd w:val="clear" w:color="auto" w:fill="FFFFFF"/>
          </w:tcPr>
          <w:p w14:paraId="5089F58D" w14:textId="77777777" w:rsidR="00E51F1A" w:rsidRPr="008D6E7A" w:rsidRDefault="00E51F1A" w:rsidP="001F1527">
            <w:pPr>
              <w:pStyle w:val="TableText"/>
              <w:rPr>
                <w:rFonts w:eastAsia="Arial"/>
                <w:szCs w:val="22"/>
              </w:rPr>
            </w:pPr>
            <w:r w:rsidRPr="008D6E7A">
              <w:rPr>
                <w:rFonts w:eastAsia="Arial"/>
                <w:szCs w:val="22"/>
              </w:rPr>
              <w:t>A GUI application shall be developed for the creation of service descriptors.</w:t>
            </w:r>
          </w:p>
        </w:tc>
        <w:tc>
          <w:tcPr>
            <w:tcW w:w="1139" w:type="pct"/>
            <w:tcMar>
              <w:top w:w="100" w:type="dxa"/>
              <w:left w:w="100" w:type="dxa"/>
              <w:bottom w:w="100" w:type="dxa"/>
              <w:right w:w="100" w:type="dxa"/>
            </w:tcMar>
          </w:tcPr>
          <w:p w14:paraId="579DFA43" w14:textId="391148EC" w:rsidR="00E51F1A" w:rsidRPr="008D6E7A" w:rsidRDefault="0097223B" w:rsidP="002B78F4">
            <w:pPr>
              <w:pStyle w:val="TableText"/>
              <w:rPr>
                <w:szCs w:val="22"/>
              </w:rPr>
            </w:pPr>
            <w:r w:rsidRPr="008D6E7A">
              <w:rPr>
                <w:szCs w:val="22"/>
              </w:rPr>
              <w:t>P2.2.</w:t>
            </w:r>
            <w:r w:rsidR="002B78F4" w:rsidRPr="008D6E7A">
              <w:rPr>
                <w:szCs w:val="22"/>
              </w:rPr>
              <w:t>3</w:t>
            </w:r>
          </w:p>
        </w:tc>
      </w:tr>
      <w:tr w:rsidR="00E51F1A" w:rsidRPr="00B816B7" w14:paraId="5800BD14" w14:textId="77777777" w:rsidTr="00B816B7">
        <w:trPr>
          <w:cantSplit/>
        </w:trPr>
        <w:tc>
          <w:tcPr>
            <w:tcW w:w="572" w:type="pct"/>
          </w:tcPr>
          <w:p w14:paraId="4D4D580F" w14:textId="77777777" w:rsidR="00E51F1A" w:rsidRPr="008D6E7A" w:rsidRDefault="00E51F1A" w:rsidP="001F1527">
            <w:pPr>
              <w:pStyle w:val="TableText"/>
              <w:rPr>
                <w:rFonts w:eastAsia="Arial"/>
                <w:szCs w:val="22"/>
              </w:rPr>
            </w:pPr>
            <w:r w:rsidRPr="008D6E7A">
              <w:rPr>
                <w:rFonts w:eastAsia="Arial"/>
                <w:szCs w:val="22"/>
              </w:rPr>
              <w:t>2.6.1.114</w:t>
            </w:r>
          </w:p>
        </w:tc>
        <w:tc>
          <w:tcPr>
            <w:tcW w:w="3289" w:type="pct"/>
            <w:shd w:val="clear" w:color="auto" w:fill="FFFFFF"/>
          </w:tcPr>
          <w:p w14:paraId="406E3BF5" w14:textId="77777777" w:rsidR="0097223B" w:rsidRPr="008D6E7A" w:rsidRDefault="0097223B" w:rsidP="001F1527">
            <w:pPr>
              <w:pStyle w:val="TableText"/>
              <w:rPr>
                <w:rFonts w:eastAsia="Arial"/>
                <w:i/>
                <w:szCs w:val="22"/>
              </w:rPr>
            </w:pPr>
            <w:r w:rsidRPr="008D6E7A">
              <w:rPr>
                <w:rFonts w:eastAsia="Arial"/>
                <w:i/>
                <w:szCs w:val="22"/>
              </w:rPr>
              <w:t xml:space="preserve">The VSA Wizard functionality shall allow the user to create deployable runtime package </w:t>
            </w:r>
          </w:p>
          <w:p w14:paraId="2B38230C" w14:textId="63AABC12"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Wizard GUI </w:t>
            </w:r>
            <w:r w:rsidR="00985D39" w:rsidRPr="008D6E7A">
              <w:rPr>
                <w:i/>
                <w:iCs/>
                <w:szCs w:val="22"/>
              </w:rPr>
              <w:t>shall</w:t>
            </w:r>
            <w:r w:rsidR="00985D39" w:rsidRPr="008D6E7A">
              <w:rPr>
                <w:szCs w:val="22"/>
              </w:rPr>
              <w:t xml:space="preserve"> allow the user to create deployable runtime package from the created service descriptors.</w:t>
            </w:r>
          </w:p>
          <w:p w14:paraId="59369490" w14:textId="2804E008"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Pr="008D6E7A">
              <w:rPr>
                <w:rFonts w:eastAsia="Arial"/>
                <w:szCs w:val="22"/>
              </w:rPr>
              <w:t xml:space="preserve"> Reworded for clarity</w:t>
            </w:r>
          </w:p>
        </w:tc>
        <w:tc>
          <w:tcPr>
            <w:tcW w:w="1139" w:type="pct"/>
            <w:tcMar>
              <w:top w:w="100" w:type="dxa"/>
              <w:left w:w="100" w:type="dxa"/>
              <w:bottom w:w="100" w:type="dxa"/>
              <w:right w:w="100" w:type="dxa"/>
            </w:tcMar>
          </w:tcPr>
          <w:p w14:paraId="1DEE3F57" w14:textId="672758AE" w:rsidR="00E51F1A" w:rsidRPr="008D6E7A" w:rsidRDefault="002B78F4" w:rsidP="001F1527">
            <w:pPr>
              <w:pStyle w:val="TableText"/>
              <w:rPr>
                <w:szCs w:val="22"/>
              </w:rPr>
            </w:pPr>
            <w:r w:rsidRPr="008D6E7A">
              <w:rPr>
                <w:szCs w:val="22"/>
              </w:rPr>
              <w:t>Task B</w:t>
            </w:r>
          </w:p>
        </w:tc>
      </w:tr>
      <w:tr w:rsidR="00E51F1A" w:rsidRPr="00B816B7" w14:paraId="5E2AB4F6" w14:textId="77777777" w:rsidTr="00B816B7">
        <w:trPr>
          <w:cantSplit/>
        </w:trPr>
        <w:tc>
          <w:tcPr>
            <w:tcW w:w="572" w:type="pct"/>
          </w:tcPr>
          <w:p w14:paraId="2F628541" w14:textId="77777777" w:rsidR="00E51F1A" w:rsidRPr="008D6E7A" w:rsidRDefault="00E51F1A" w:rsidP="001F1527">
            <w:pPr>
              <w:pStyle w:val="TableText"/>
              <w:rPr>
                <w:rFonts w:eastAsia="Arial"/>
                <w:szCs w:val="22"/>
              </w:rPr>
            </w:pPr>
            <w:r w:rsidRPr="008D6E7A">
              <w:rPr>
                <w:rFonts w:eastAsia="Arial"/>
                <w:szCs w:val="22"/>
              </w:rPr>
              <w:lastRenderedPageBreak/>
              <w:t>2.6.1.115</w:t>
            </w:r>
          </w:p>
        </w:tc>
        <w:tc>
          <w:tcPr>
            <w:tcW w:w="3289" w:type="pct"/>
            <w:shd w:val="clear" w:color="auto" w:fill="FFFFFF"/>
          </w:tcPr>
          <w:p w14:paraId="690729F1" w14:textId="77777777" w:rsidR="0097223B" w:rsidRPr="008D6E7A" w:rsidRDefault="0097223B" w:rsidP="001F1527">
            <w:pPr>
              <w:pStyle w:val="TableText"/>
              <w:rPr>
                <w:rFonts w:eastAsia="Arial"/>
                <w:i/>
                <w:szCs w:val="22"/>
              </w:rPr>
            </w:pPr>
            <w:r w:rsidRPr="008D6E7A">
              <w:rPr>
                <w:rFonts w:eastAsia="Arial"/>
                <w:i/>
                <w:szCs w:val="22"/>
              </w:rPr>
              <w:t>The solution shall provide a point and click interface with free text fields from the VSA Wizard functionality.</w:t>
            </w:r>
          </w:p>
          <w:p w14:paraId="719ED20C" w14:textId="23819E50" w:rsidR="00985D39" w:rsidRPr="008D6E7A" w:rsidRDefault="0097223B" w:rsidP="001F1527">
            <w:pPr>
              <w:pStyle w:val="TableText"/>
              <w:spacing w:before="120"/>
              <w:rPr>
                <w:szCs w:val="22"/>
              </w:rPr>
            </w:pPr>
            <w:r w:rsidRPr="008D6E7A">
              <w:rPr>
                <w:szCs w:val="22"/>
              </w:rPr>
              <w:t xml:space="preserve">(Original) </w:t>
            </w:r>
            <w:r w:rsidR="00985D39" w:rsidRPr="008D6E7A">
              <w:rPr>
                <w:szCs w:val="22"/>
              </w:rPr>
              <w:t xml:space="preserve">The solution </w:t>
            </w:r>
            <w:r w:rsidR="00985D39" w:rsidRPr="008D6E7A">
              <w:rPr>
                <w:i/>
                <w:iCs/>
                <w:szCs w:val="22"/>
              </w:rPr>
              <w:t>shall</w:t>
            </w:r>
            <w:r w:rsidR="00985D39" w:rsidRPr="008D6E7A">
              <w:rPr>
                <w:szCs w:val="22"/>
              </w:rPr>
              <w:t xml:space="preserve"> provide a point and click interface with free text fields from the Wizard form.</w:t>
            </w:r>
          </w:p>
          <w:p w14:paraId="2B847FD6" w14:textId="6BCD82E0" w:rsidR="00985D39" w:rsidRPr="008D6E7A" w:rsidRDefault="00985D39"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1528ED77" w14:textId="6B81E7F8" w:rsidR="00E51F1A" w:rsidRPr="008D6E7A" w:rsidRDefault="0097223B" w:rsidP="002B78F4">
            <w:pPr>
              <w:pStyle w:val="TableText"/>
              <w:rPr>
                <w:szCs w:val="22"/>
              </w:rPr>
            </w:pPr>
            <w:r w:rsidRPr="008D6E7A">
              <w:rPr>
                <w:szCs w:val="22"/>
              </w:rPr>
              <w:t>P2.2.</w:t>
            </w:r>
            <w:r w:rsidR="002B78F4" w:rsidRPr="008D6E7A">
              <w:rPr>
                <w:szCs w:val="22"/>
              </w:rPr>
              <w:t>3</w:t>
            </w:r>
            <w:r w:rsidR="00637229" w:rsidRPr="008D6E7A">
              <w:rPr>
                <w:szCs w:val="22"/>
              </w:rPr>
              <w:t xml:space="preserve"> </w:t>
            </w:r>
          </w:p>
        </w:tc>
      </w:tr>
      <w:tr w:rsidR="00E51F1A" w:rsidRPr="00B816B7" w14:paraId="377AE14D" w14:textId="77777777" w:rsidTr="00B816B7">
        <w:trPr>
          <w:cantSplit/>
        </w:trPr>
        <w:tc>
          <w:tcPr>
            <w:tcW w:w="572" w:type="pct"/>
          </w:tcPr>
          <w:p w14:paraId="276D2D31" w14:textId="77777777" w:rsidR="00E51F1A" w:rsidRPr="008D6E7A" w:rsidRDefault="00E51F1A" w:rsidP="001F1527">
            <w:pPr>
              <w:pStyle w:val="TableText"/>
              <w:rPr>
                <w:rFonts w:eastAsia="Arial"/>
                <w:szCs w:val="22"/>
              </w:rPr>
            </w:pPr>
            <w:r w:rsidRPr="008D6E7A">
              <w:rPr>
                <w:rFonts w:eastAsia="Arial"/>
                <w:szCs w:val="22"/>
              </w:rPr>
              <w:t>2.6.1.116</w:t>
            </w:r>
          </w:p>
        </w:tc>
        <w:tc>
          <w:tcPr>
            <w:tcW w:w="3289" w:type="pct"/>
            <w:shd w:val="clear" w:color="auto" w:fill="FFFFFF"/>
          </w:tcPr>
          <w:p w14:paraId="7219110D" w14:textId="77777777" w:rsidR="0097223B" w:rsidRPr="008D6E7A" w:rsidRDefault="0097223B" w:rsidP="001F1527">
            <w:pPr>
              <w:pStyle w:val="TableText"/>
              <w:rPr>
                <w:rFonts w:eastAsia="Arial"/>
                <w:i/>
                <w:szCs w:val="22"/>
              </w:rPr>
            </w:pPr>
            <w:r w:rsidRPr="008D6E7A">
              <w:rPr>
                <w:rFonts w:eastAsia="Arial"/>
                <w:i/>
                <w:szCs w:val="22"/>
              </w:rPr>
              <w:t>During creation of a service descriptor, part of the GUI’s functionality shall interrogate the VistA for available RPCs and retrieve all the details of a given RPC to pre-populate the interface fields.</w:t>
            </w:r>
          </w:p>
          <w:p w14:paraId="226B72E4" w14:textId="189733F5" w:rsidR="00E30A4C" w:rsidRPr="008D6E7A" w:rsidRDefault="0097223B" w:rsidP="001F1527">
            <w:pPr>
              <w:pStyle w:val="TableText"/>
              <w:spacing w:before="120"/>
              <w:rPr>
                <w:szCs w:val="22"/>
              </w:rPr>
            </w:pPr>
            <w:r w:rsidRPr="008D6E7A">
              <w:rPr>
                <w:szCs w:val="22"/>
              </w:rPr>
              <w:t xml:space="preserve">(Original) </w:t>
            </w:r>
            <w:r w:rsidR="00E30A4C" w:rsidRPr="008D6E7A">
              <w:rPr>
                <w:szCs w:val="22"/>
              </w:rPr>
              <w:t xml:space="preserve">During creation of a service descriptor, part of the GUI’s functionality </w:t>
            </w:r>
            <w:r w:rsidR="00E30A4C" w:rsidRPr="008D6E7A">
              <w:rPr>
                <w:i/>
                <w:iCs/>
                <w:szCs w:val="22"/>
              </w:rPr>
              <w:t>shall</w:t>
            </w:r>
            <w:r w:rsidR="00E30A4C" w:rsidRPr="008D6E7A">
              <w:rPr>
                <w:szCs w:val="22"/>
              </w:rPr>
              <w:t xml:space="preserve"> interrogate the development VistA for available RPCs and retrieve all the details of a given RPC to pre-populate the interface fields.</w:t>
            </w:r>
          </w:p>
          <w:p w14:paraId="503DCA9E" w14:textId="0BEDBAE7" w:rsidR="00E30A4C" w:rsidRPr="008D6E7A" w:rsidRDefault="00E30A4C" w:rsidP="001F1527">
            <w:pPr>
              <w:pStyle w:val="TableText"/>
              <w:spacing w:before="120"/>
              <w:rPr>
                <w:rFonts w:eastAsia="Arial"/>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139" w:type="pct"/>
            <w:tcMar>
              <w:top w:w="100" w:type="dxa"/>
              <w:left w:w="100" w:type="dxa"/>
              <w:bottom w:w="100" w:type="dxa"/>
              <w:right w:w="100" w:type="dxa"/>
            </w:tcMar>
          </w:tcPr>
          <w:p w14:paraId="6D92E57D" w14:textId="71AD1059" w:rsidR="00E51F1A" w:rsidRPr="008D6E7A" w:rsidRDefault="00E51F1A" w:rsidP="00241755">
            <w:pPr>
              <w:pStyle w:val="TableText"/>
              <w:rPr>
                <w:szCs w:val="22"/>
              </w:rPr>
            </w:pPr>
            <w:r w:rsidRPr="008D6E7A">
              <w:rPr>
                <w:szCs w:val="22"/>
              </w:rPr>
              <w:t>P2.</w:t>
            </w:r>
            <w:r w:rsidR="002B7EC6" w:rsidRPr="008D6E7A">
              <w:rPr>
                <w:szCs w:val="22"/>
              </w:rPr>
              <w:t>2</w:t>
            </w:r>
            <w:r w:rsidR="0097223B" w:rsidRPr="008D6E7A">
              <w:rPr>
                <w:szCs w:val="22"/>
              </w:rPr>
              <w:t>.</w:t>
            </w:r>
            <w:r w:rsidR="00241755" w:rsidRPr="008D6E7A">
              <w:rPr>
                <w:szCs w:val="22"/>
              </w:rPr>
              <w:t>3</w:t>
            </w:r>
          </w:p>
        </w:tc>
      </w:tr>
      <w:tr w:rsidR="00E51F1A" w:rsidRPr="00B816B7" w14:paraId="1223AB8B" w14:textId="77777777" w:rsidTr="00B816B7">
        <w:trPr>
          <w:cantSplit/>
        </w:trPr>
        <w:tc>
          <w:tcPr>
            <w:tcW w:w="572" w:type="pct"/>
          </w:tcPr>
          <w:p w14:paraId="0022083D" w14:textId="77777777" w:rsidR="00E51F1A" w:rsidRPr="008D6E7A" w:rsidRDefault="00E51F1A" w:rsidP="001F1527">
            <w:pPr>
              <w:pStyle w:val="TableText"/>
              <w:rPr>
                <w:rFonts w:eastAsia="Arial"/>
                <w:szCs w:val="22"/>
              </w:rPr>
            </w:pPr>
            <w:r w:rsidRPr="008D6E7A">
              <w:rPr>
                <w:rFonts w:eastAsia="Arial"/>
                <w:szCs w:val="22"/>
              </w:rPr>
              <w:t>2.6.1.117</w:t>
            </w:r>
          </w:p>
        </w:tc>
        <w:tc>
          <w:tcPr>
            <w:tcW w:w="3289" w:type="pct"/>
            <w:shd w:val="clear" w:color="auto" w:fill="FFFFFF"/>
          </w:tcPr>
          <w:p w14:paraId="34A2C7A7" w14:textId="77777777" w:rsidR="00E51F1A" w:rsidRPr="008D6E7A" w:rsidRDefault="00865492" w:rsidP="001F1527">
            <w:pPr>
              <w:pStyle w:val="TableText"/>
              <w:rPr>
                <w:rFonts w:eastAsia="Arial"/>
                <w:szCs w:val="22"/>
              </w:rPr>
            </w:pPr>
            <w:r w:rsidRPr="008D6E7A">
              <w:rPr>
                <w:rFonts w:eastAsia="Arial"/>
                <w:szCs w:val="22"/>
              </w:rPr>
              <w:t>(NEW)</w:t>
            </w:r>
            <w:r w:rsidR="00C771A7" w:rsidRPr="008D6E7A">
              <w:rPr>
                <w:rFonts w:eastAsia="Arial"/>
                <w:szCs w:val="22"/>
              </w:rPr>
              <w:t xml:space="preserve"> </w:t>
            </w:r>
            <w:r w:rsidR="00E51F1A" w:rsidRPr="008D6E7A">
              <w:rPr>
                <w:rFonts w:eastAsia="Arial"/>
                <w:i/>
                <w:szCs w:val="22"/>
              </w:rPr>
              <w:t>The VSA solution shall provide a UI for documentation about the server-side APIs (including exposed VistA SOA services [SOAP or REST]).</w:t>
            </w:r>
          </w:p>
        </w:tc>
        <w:tc>
          <w:tcPr>
            <w:tcW w:w="1139" w:type="pct"/>
            <w:tcMar>
              <w:top w:w="100" w:type="dxa"/>
              <w:left w:w="100" w:type="dxa"/>
              <w:bottom w:w="100" w:type="dxa"/>
              <w:right w:w="100" w:type="dxa"/>
            </w:tcMar>
          </w:tcPr>
          <w:p w14:paraId="63D2340C" w14:textId="5B74642F" w:rsidR="00E51F1A" w:rsidRPr="008D6E7A" w:rsidRDefault="00FB7180" w:rsidP="00241755">
            <w:pPr>
              <w:pStyle w:val="TableText"/>
              <w:rPr>
                <w:szCs w:val="22"/>
              </w:rPr>
            </w:pPr>
            <w:r w:rsidRPr="008D6E7A">
              <w:rPr>
                <w:szCs w:val="22"/>
              </w:rPr>
              <w:t>Backlog</w:t>
            </w:r>
          </w:p>
        </w:tc>
      </w:tr>
    </w:tbl>
    <w:p w14:paraId="47116AA9" w14:textId="77777777" w:rsidR="002C4AC6" w:rsidRDefault="002C4AC6" w:rsidP="002C4AC6">
      <w:pPr>
        <w:pStyle w:val="BodyText6"/>
      </w:pPr>
      <w:bookmarkStart w:id="106" w:name="_Toc436647087"/>
      <w:bookmarkStart w:id="107" w:name="_Toc441146642"/>
    </w:p>
    <w:p w14:paraId="7D78BEA5" w14:textId="5D222D45" w:rsidR="006D66C5" w:rsidRDefault="006D66C5" w:rsidP="006D66C5">
      <w:pPr>
        <w:pStyle w:val="Heading3"/>
      </w:pPr>
      <w:bookmarkStart w:id="108" w:name="_Toc467483162"/>
      <w:r>
        <w:t>VSA Wizard Functionality—Functions</w:t>
      </w:r>
      <w:bookmarkEnd w:id="106"/>
      <w:bookmarkEnd w:id="107"/>
      <w:bookmarkEnd w:id="108"/>
    </w:p>
    <w:p w14:paraId="1C36C744" w14:textId="77777777" w:rsidR="006D66C5" w:rsidRDefault="006D66C5" w:rsidP="00D31BEF">
      <w:pPr>
        <w:pStyle w:val="BodyText"/>
        <w:keepNext/>
        <w:keepLines/>
      </w:pPr>
      <w:r>
        <w:t>The VSA Wizard functionality provides for the auto-generation of VistA-based services.</w:t>
      </w:r>
    </w:p>
    <w:p w14:paraId="7C8730F9" w14:textId="77777777" w:rsidR="006D66C5" w:rsidRDefault="006D66C5" w:rsidP="00EE4670">
      <w:pPr>
        <w:pStyle w:val="Caption"/>
      </w:pPr>
      <w:bookmarkStart w:id="109" w:name="_Toc436647221"/>
      <w:bookmarkStart w:id="110" w:name="_Toc467483216"/>
      <w:r w:rsidRPr="00731DEB">
        <w:t xml:space="preserve">Table </w:t>
      </w:r>
      <w:r w:rsidR="00B47EEC">
        <w:fldChar w:fldCharType="begin"/>
      </w:r>
      <w:r w:rsidR="00B47EEC">
        <w:instrText xml:space="preserve"> SEQ Table \* ARABIC</w:instrText>
      </w:r>
      <w:r w:rsidR="00B47EEC">
        <w:instrText xml:space="preserve"> </w:instrText>
      </w:r>
      <w:r w:rsidR="00B47EEC">
        <w:fldChar w:fldCharType="separate"/>
      </w:r>
      <w:r w:rsidR="00B44652">
        <w:rPr>
          <w:noProof/>
        </w:rPr>
        <w:t>4</w:t>
      </w:r>
      <w:r w:rsidR="00B47EEC">
        <w:rPr>
          <w:noProof/>
        </w:rPr>
        <w:fldChar w:fldCharType="end"/>
      </w:r>
      <w:r>
        <w:t>: VSA Wizard Functionality-</w:t>
      </w:r>
      <w:r w:rsidRPr="00731DEB">
        <w:t>Functions</w:t>
      </w:r>
      <w:bookmarkEnd w:id="109"/>
      <w:bookmarkEnd w:id="110"/>
    </w:p>
    <w:tbl>
      <w:tblPr>
        <w:tblStyle w:val="TableGrid"/>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Description w:val="VSA Wizard Functionality - Functions listing the requirement number, the requirement, and delivery."/>
      </w:tblPr>
      <w:tblGrid>
        <w:gridCol w:w="1134"/>
        <w:gridCol w:w="6296"/>
        <w:gridCol w:w="2146"/>
      </w:tblGrid>
      <w:tr w:rsidR="006D66C5" w:rsidRPr="00B816B7" w14:paraId="770E59E3" w14:textId="77777777" w:rsidTr="00B816B7">
        <w:trPr>
          <w:tblHeader/>
        </w:trPr>
        <w:tc>
          <w:tcPr>
            <w:tcW w:w="567" w:type="pct"/>
            <w:shd w:val="clear" w:color="auto" w:fill="F2F2F2" w:themeFill="background1" w:themeFillShade="F2"/>
            <w:vAlign w:val="bottom"/>
          </w:tcPr>
          <w:p w14:paraId="696EC647" w14:textId="77777777" w:rsidR="006D66C5" w:rsidRPr="00B816B7" w:rsidRDefault="006D66C5" w:rsidP="00B816B7">
            <w:pPr>
              <w:pStyle w:val="TableHeading"/>
            </w:pPr>
            <w:bookmarkStart w:id="111" w:name="COL001_TBL005"/>
            <w:bookmarkEnd w:id="111"/>
            <w:r w:rsidRPr="00B816B7">
              <w:rPr>
                <w:rFonts w:eastAsia="Arial"/>
              </w:rPr>
              <w:t>Req. #</w:t>
            </w:r>
          </w:p>
        </w:tc>
        <w:tc>
          <w:tcPr>
            <w:tcW w:w="3300" w:type="pct"/>
            <w:shd w:val="clear" w:color="auto" w:fill="F2F2F2" w:themeFill="background1" w:themeFillShade="F2"/>
            <w:vAlign w:val="bottom"/>
          </w:tcPr>
          <w:p w14:paraId="59B97B84" w14:textId="77777777" w:rsidR="006D66C5" w:rsidRPr="00B816B7" w:rsidRDefault="006D66C5" w:rsidP="00B816B7">
            <w:pPr>
              <w:pStyle w:val="TableHeading"/>
            </w:pPr>
            <w:r w:rsidRPr="00B816B7">
              <w:rPr>
                <w:rFonts w:eastAsia="Arial"/>
              </w:rPr>
              <w:t>Requirement</w:t>
            </w:r>
          </w:p>
        </w:tc>
        <w:tc>
          <w:tcPr>
            <w:tcW w:w="1133" w:type="pct"/>
            <w:shd w:val="clear" w:color="auto" w:fill="F2F2F2" w:themeFill="background1" w:themeFillShade="F2"/>
            <w:vAlign w:val="bottom"/>
          </w:tcPr>
          <w:p w14:paraId="12308657" w14:textId="77777777" w:rsidR="006D66C5" w:rsidRPr="00B816B7" w:rsidRDefault="006D66C5" w:rsidP="00B816B7">
            <w:pPr>
              <w:pStyle w:val="TableHeading"/>
              <w:rPr>
                <w:rFonts w:eastAsia="Arial"/>
              </w:rPr>
            </w:pPr>
            <w:r w:rsidRPr="00B816B7">
              <w:rPr>
                <w:rFonts w:eastAsia="Arial"/>
              </w:rPr>
              <w:t>Delivery</w:t>
            </w:r>
          </w:p>
          <w:p w14:paraId="3BC45C1B" w14:textId="3A17C7F6" w:rsidR="005A4FBA" w:rsidRPr="00B816B7" w:rsidRDefault="005A4FBA" w:rsidP="00B816B7">
            <w:pPr>
              <w:pStyle w:val="TableHeading"/>
            </w:pPr>
            <w:r w:rsidRPr="00B816B7">
              <w:t>Phase.Inc.Sprint</w:t>
            </w:r>
          </w:p>
        </w:tc>
      </w:tr>
      <w:tr w:rsidR="006D66C5" w:rsidRPr="00B816B7" w14:paraId="06BE2BC3" w14:textId="77777777" w:rsidTr="00B816B7">
        <w:tc>
          <w:tcPr>
            <w:tcW w:w="567" w:type="pct"/>
          </w:tcPr>
          <w:p w14:paraId="7C9B50BF" w14:textId="77777777" w:rsidR="006D66C5" w:rsidRPr="00B816B7" w:rsidRDefault="006D66C5" w:rsidP="001F1527">
            <w:pPr>
              <w:pStyle w:val="TableText"/>
              <w:keepNext/>
              <w:keepLines/>
            </w:pPr>
            <w:r w:rsidRPr="00B816B7">
              <w:rPr>
                <w:rFonts w:eastAsia="Arial"/>
              </w:rPr>
              <w:t>2.6.2.117</w:t>
            </w:r>
          </w:p>
        </w:tc>
        <w:tc>
          <w:tcPr>
            <w:tcW w:w="3300" w:type="pct"/>
          </w:tcPr>
          <w:p w14:paraId="6D75B62E" w14:textId="77777777" w:rsidR="006D66C5" w:rsidRPr="00B816B7" w:rsidRDefault="006D66C5" w:rsidP="001F1527">
            <w:pPr>
              <w:pStyle w:val="TableText"/>
              <w:keepNext/>
              <w:keepLines/>
            </w:pPr>
            <w:r w:rsidRPr="00B816B7">
              <w:rPr>
                <w:rFonts w:eastAsia="Arial"/>
              </w:rPr>
              <w:t>The VSA Wizard service descriptor shall allow to Locate and select for edit an existing Service Descriptor.</w:t>
            </w:r>
          </w:p>
        </w:tc>
        <w:tc>
          <w:tcPr>
            <w:tcW w:w="1133" w:type="pct"/>
          </w:tcPr>
          <w:p w14:paraId="57DAFA38" w14:textId="1B344C9F" w:rsidR="006D66C5" w:rsidRPr="00B816B7" w:rsidRDefault="006D66C5" w:rsidP="003B76FF">
            <w:pPr>
              <w:pStyle w:val="TableText"/>
              <w:keepNext/>
              <w:keepLines/>
            </w:pPr>
            <w:r w:rsidRPr="00B816B7">
              <w:t>P2.</w:t>
            </w:r>
            <w:r w:rsidR="002C33B4" w:rsidRPr="00B816B7">
              <w:t>2</w:t>
            </w:r>
            <w:r w:rsidR="003374FB" w:rsidRPr="00B816B7">
              <w:t>.</w:t>
            </w:r>
            <w:r w:rsidR="003B76FF" w:rsidRPr="00B816B7">
              <w:t>3</w:t>
            </w:r>
          </w:p>
        </w:tc>
      </w:tr>
      <w:tr w:rsidR="006D66C5" w:rsidRPr="00B816B7" w14:paraId="269805DC" w14:textId="77777777" w:rsidTr="00B816B7">
        <w:tc>
          <w:tcPr>
            <w:tcW w:w="567" w:type="pct"/>
          </w:tcPr>
          <w:p w14:paraId="48A17D27" w14:textId="77777777" w:rsidR="006D66C5" w:rsidRPr="00B816B7" w:rsidRDefault="006D66C5" w:rsidP="001F1527">
            <w:pPr>
              <w:pStyle w:val="TableText"/>
              <w:keepNext/>
              <w:keepLines/>
            </w:pPr>
            <w:r w:rsidRPr="00B816B7">
              <w:rPr>
                <w:rFonts w:eastAsia="Arial"/>
              </w:rPr>
              <w:t>2.6.2.118</w:t>
            </w:r>
          </w:p>
        </w:tc>
        <w:tc>
          <w:tcPr>
            <w:tcW w:w="3300" w:type="pct"/>
          </w:tcPr>
          <w:p w14:paraId="764B2C8A" w14:textId="77777777" w:rsidR="006D66C5" w:rsidRPr="00B816B7" w:rsidRDefault="006D66C5" w:rsidP="001F1527">
            <w:pPr>
              <w:pStyle w:val="TableText"/>
              <w:keepNext/>
              <w:keepLines/>
            </w:pPr>
            <w:r w:rsidRPr="00B816B7">
              <w:rPr>
                <w:rFonts w:eastAsia="Arial"/>
              </w:rPr>
              <w:t>The VSA Wizard shall Create a Service Descriptor.</w:t>
            </w:r>
          </w:p>
        </w:tc>
        <w:tc>
          <w:tcPr>
            <w:tcW w:w="1133" w:type="pct"/>
          </w:tcPr>
          <w:p w14:paraId="3CF88F23" w14:textId="406C38AB" w:rsidR="006D66C5" w:rsidRPr="00B816B7" w:rsidRDefault="006D66C5" w:rsidP="003B76FF">
            <w:pPr>
              <w:pStyle w:val="TableText"/>
              <w:keepNext/>
              <w:keepLines/>
            </w:pPr>
            <w:r w:rsidRPr="00B816B7">
              <w:t>P2.</w:t>
            </w:r>
            <w:r w:rsidR="002C33B4" w:rsidRPr="00B816B7">
              <w:t>2</w:t>
            </w:r>
            <w:r w:rsidR="003374FB" w:rsidRPr="00B816B7">
              <w:t>.</w:t>
            </w:r>
            <w:r w:rsidR="003B76FF" w:rsidRPr="00B816B7">
              <w:t>3</w:t>
            </w:r>
          </w:p>
        </w:tc>
      </w:tr>
      <w:tr w:rsidR="006D66C5" w:rsidRPr="00B816B7" w14:paraId="601BEF95" w14:textId="77777777" w:rsidTr="00B816B7">
        <w:tc>
          <w:tcPr>
            <w:tcW w:w="567" w:type="pct"/>
          </w:tcPr>
          <w:p w14:paraId="3125A216" w14:textId="77777777" w:rsidR="006D66C5" w:rsidRPr="00B816B7" w:rsidRDefault="006D66C5" w:rsidP="001F1527">
            <w:pPr>
              <w:pStyle w:val="TableText"/>
              <w:keepNext/>
              <w:keepLines/>
            </w:pPr>
            <w:r w:rsidRPr="00B816B7">
              <w:rPr>
                <w:rFonts w:eastAsia="Arial"/>
              </w:rPr>
              <w:t>2.6.2.119</w:t>
            </w:r>
          </w:p>
        </w:tc>
        <w:tc>
          <w:tcPr>
            <w:tcW w:w="3300" w:type="pct"/>
          </w:tcPr>
          <w:p w14:paraId="0BC805AE" w14:textId="77777777" w:rsidR="006D66C5" w:rsidRPr="00B816B7" w:rsidRDefault="006D66C5" w:rsidP="001F1527">
            <w:pPr>
              <w:pStyle w:val="TableText"/>
              <w:keepNext/>
              <w:keepLines/>
            </w:pPr>
            <w:r w:rsidRPr="00B816B7">
              <w:rPr>
                <w:rFonts w:eastAsia="Arial"/>
              </w:rPr>
              <w:t>The VSA Wizard functionality shall Search for RPCs to be called from VistA.</w:t>
            </w:r>
          </w:p>
        </w:tc>
        <w:tc>
          <w:tcPr>
            <w:tcW w:w="1133" w:type="pct"/>
          </w:tcPr>
          <w:p w14:paraId="138E95F7" w14:textId="12C6C7D9" w:rsidR="006D66C5" w:rsidRPr="00B816B7" w:rsidRDefault="006D66C5" w:rsidP="003B76FF">
            <w:pPr>
              <w:pStyle w:val="TableText"/>
              <w:keepNext/>
              <w:keepLines/>
            </w:pPr>
            <w:r w:rsidRPr="00B816B7">
              <w:t>P2.2</w:t>
            </w:r>
            <w:r w:rsidR="003374FB" w:rsidRPr="00B816B7">
              <w:t>.</w:t>
            </w:r>
            <w:r w:rsidR="003B76FF" w:rsidRPr="00B816B7">
              <w:t>3</w:t>
            </w:r>
          </w:p>
        </w:tc>
      </w:tr>
      <w:tr w:rsidR="006D66C5" w:rsidRPr="00B816B7" w14:paraId="7833A017" w14:textId="77777777" w:rsidTr="00B816B7">
        <w:tc>
          <w:tcPr>
            <w:tcW w:w="567" w:type="pct"/>
          </w:tcPr>
          <w:p w14:paraId="2AC31294" w14:textId="77777777" w:rsidR="006D66C5" w:rsidRPr="00B816B7" w:rsidRDefault="006D66C5" w:rsidP="001F1527">
            <w:pPr>
              <w:pStyle w:val="TableText"/>
            </w:pPr>
            <w:r w:rsidRPr="00B816B7">
              <w:rPr>
                <w:rFonts w:eastAsia="Arial"/>
              </w:rPr>
              <w:t>2.6.2.120</w:t>
            </w:r>
          </w:p>
        </w:tc>
        <w:tc>
          <w:tcPr>
            <w:tcW w:w="3300" w:type="pct"/>
          </w:tcPr>
          <w:p w14:paraId="18AC7D60" w14:textId="77777777" w:rsidR="006D66C5" w:rsidRPr="00B816B7" w:rsidRDefault="006D66C5" w:rsidP="001F1527">
            <w:pPr>
              <w:pStyle w:val="TableText"/>
            </w:pPr>
            <w:r w:rsidRPr="00B816B7">
              <w:rPr>
                <w:rFonts w:eastAsia="Arial"/>
              </w:rPr>
              <w:t>The VSA Wizard functionality shall Retrieve and add operations and parameter mappings.</w:t>
            </w:r>
          </w:p>
        </w:tc>
        <w:tc>
          <w:tcPr>
            <w:tcW w:w="1133" w:type="pct"/>
          </w:tcPr>
          <w:p w14:paraId="2C529BE6" w14:textId="2A5A2DC9" w:rsidR="006D66C5" w:rsidRPr="00B816B7" w:rsidRDefault="003B76FF" w:rsidP="001F1527">
            <w:pPr>
              <w:pStyle w:val="TableText"/>
            </w:pPr>
            <w:r w:rsidRPr="00B816B7">
              <w:t>Task B</w:t>
            </w:r>
          </w:p>
        </w:tc>
      </w:tr>
      <w:tr w:rsidR="006D66C5" w:rsidRPr="00B816B7" w14:paraId="012F3A56" w14:textId="77777777" w:rsidTr="00B816B7">
        <w:tc>
          <w:tcPr>
            <w:tcW w:w="567" w:type="pct"/>
          </w:tcPr>
          <w:p w14:paraId="6F9194E1" w14:textId="77777777" w:rsidR="006D66C5" w:rsidRPr="00B816B7" w:rsidRDefault="006D66C5" w:rsidP="001F1527">
            <w:pPr>
              <w:pStyle w:val="TableText"/>
            </w:pPr>
            <w:r w:rsidRPr="00B816B7">
              <w:rPr>
                <w:rFonts w:eastAsia="Arial"/>
              </w:rPr>
              <w:t>2.6.2.121</w:t>
            </w:r>
          </w:p>
        </w:tc>
        <w:tc>
          <w:tcPr>
            <w:tcW w:w="3300" w:type="pct"/>
          </w:tcPr>
          <w:p w14:paraId="3F0965C3" w14:textId="77777777" w:rsidR="006D66C5" w:rsidRPr="00B816B7" w:rsidRDefault="006D66C5" w:rsidP="001F1527">
            <w:pPr>
              <w:pStyle w:val="TableText"/>
            </w:pPr>
            <w:r w:rsidRPr="00B816B7">
              <w:rPr>
                <w:rFonts w:eastAsia="Arial"/>
              </w:rPr>
              <w:t>The VSA Wizard shall Save and store service descriptor.</w:t>
            </w:r>
          </w:p>
        </w:tc>
        <w:tc>
          <w:tcPr>
            <w:tcW w:w="1133" w:type="pct"/>
          </w:tcPr>
          <w:p w14:paraId="6691C493" w14:textId="609B3A2E" w:rsidR="006D66C5" w:rsidRPr="00B816B7" w:rsidRDefault="006D66C5" w:rsidP="00585AFC">
            <w:pPr>
              <w:pStyle w:val="TableText"/>
            </w:pPr>
            <w:r w:rsidRPr="00B816B7">
              <w:t>P2.</w:t>
            </w:r>
            <w:r w:rsidR="002C33B4" w:rsidRPr="00B816B7">
              <w:t>2</w:t>
            </w:r>
            <w:r w:rsidR="003374FB" w:rsidRPr="00B816B7">
              <w:t>.</w:t>
            </w:r>
            <w:r w:rsidR="00585AFC" w:rsidRPr="00B816B7">
              <w:t>3</w:t>
            </w:r>
          </w:p>
        </w:tc>
      </w:tr>
      <w:tr w:rsidR="006D66C5" w:rsidRPr="00B816B7" w14:paraId="72CA4427" w14:textId="77777777" w:rsidTr="00B816B7">
        <w:tc>
          <w:tcPr>
            <w:tcW w:w="567" w:type="pct"/>
          </w:tcPr>
          <w:p w14:paraId="0BDD9D2F" w14:textId="77777777" w:rsidR="006D66C5" w:rsidRPr="00B816B7" w:rsidRDefault="006D66C5" w:rsidP="001F1527">
            <w:pPr>
              <w:pStyle w:val="TableText"/>
            </w:pPr>
            <w:r w:rsidRPr="00B816B7">
              <w:rPr>
                <w:rFonts w:eastAsia="Arial"/>
              </w:rPr>
              <w:t>2.6.2.122</w:t>
            </w:r>
          </w:p>
        </w:tc>
        <w:tc>
          <w:tcPr>
            <w:tcW w:w="3300" w:type="pct"/>
          </w:tcPr>
          <w:p w14:paraId="4FE3C06F" w14:textId="77777777" w:rsidR="006D66C5" w:rsidRPr="00B816B7" w:rsidRDefault="006D66C5" w:rsidP="001F1527">
            <w:pPr>
              <w:pStyle w:val="TableText"/>
            </w:pPr>
            <w:r w:rsidRPr="00B816B7">
              <w:rPr>
                <w:rFonts w:eastAsia="Arial"/>
              </w:rPr>
              <w:t>The VSA Wizard functionality shall Create and deploy runtime package (on the development system) that are necessary in defining and publishing an RPC as a Web service.</w:t>
            </w:r>
          </w:p>
        </w:tc>
        <w:tc>
          <w:tcPr>
            <w:tcW w:w="1133" w:type="pct"/>
          </w:tcPr>
          <w:p w14:paraId="6F5A35AE" w14:textId="3E13DF76" w:rsidR="006D66C5" w:rsidRPr="00B816B7" w:rsidRDefault="003374FB" w:rsidP="00585AFC">
            <w:pPr>
              <w:pStyle w:val="TableText"/>
            </w:pPr>
            <w:r w:rsidRPr="00B816B7">
              <w:t>P2.2.</w:t>
            </w:r>
            <w:r w:rsidR="00585AFC" w:rsidRPr="00B816B7">
              <w:t>3</w:t>
            </w:r>
          </w:p>
        </w:tc>
      </w:tr>
      <w:tr w:rsidR="006D66C5" w:rsidRPr="00B816B7" w14:paraId="01DBFF02" w14:textId="77777777" w:rsidTr="00B816B7">
        <w:tc>
          <w:tcPr>
            <w:tcW w:w="567" w:type="pct"/>
          </w:tcPr>
          <w:p w14:paraId="54A57464" w14:textId="77777777" w:rsidR="006D66C5" w:rsidRPr="00B816B7" w:rsidRDefault="006D66C5" w:rsidP="001F1527">
            <w:pPr>
              <w:pStyle w:val="TableText"/>
            </w:pPr>
            <w:r w:rsidRPr="00B816B7">
              <w:rPr>
                <w:rFonts w:eastAsia="Arial"/>
              </w:rPr>
              <w:t>2.6.2.123</w:t>
            </w:r>
          </w:p>
        </w:tc>
        <w:tc>
          <w:tcPr>
            <w:tcW w:w="3300" w:type="pct"/>
          </w:tcPr>
          <w:p w14:paraId="36F86728" w14:textId="77777777" w:rsidR="003374FB" w:rsidRPr="00B816B7" w:rsidRDefault="003374FB" w:rsidP="001F1527">
            <w:pPr>
              <w:pStyle w:val="TableText"/>
              <w:rPr>
                <w:rFonts w:eastAsia="Arial"/>
                <w:i/>
              </w:rPr>
            </w:pPr>
            <w:r w:rsidRPr="00B816B7">
              <w:rPr>
                <w:rFonts w:eastAsia="Arial"/>
                <w:i/>
              </w:rPr>
              <w:t xml:space="preserve">The VSA Wizard shall provide a link to test the deployed VistA </w:t>
            </w:r>
            <w:r w:rsidRPr="00B816B7">
              <w:rPr>
                <w:rFonts w:eastAsia="Arial"/>
                <w:i/>
              </w:rPr>
              <w:lastRenderedPageBreak/>
              <w:t>SOA service.</w:t>
            </w:r>
          </w:p>
          <w:p w14:paraId="6A6F13A4" w14:textId="5AAA34B5" w:rsidR="0031524A" w:rsidRPr="00B816B7" w:rsidRDefault="003374FB" w:rsidP="001F1527">
            <w:pPr>
              <w:pStyle w:val="TableText"/>
              <w:spacing w:before="120"/>
            </w:pPr>
            <w:r w:rsidRPr="00B816B7">
              <w:t xml:space="preserve">(Original) </w:t>
            </w:r>
            <w:r w:rsidR="0031524A" w:rsidRPr="00B816B7">
              <w:t xml:space="preserve">The VSA Wizard </w:t>
            </w:r>
            <w:r w:rsidR="0031524A" w:rsidRPr="00B816B7">
              <w:rPr>
                <w:i/>
              </w:rPr>
              <w:t>shall</w:t>
            </w:r>
            <w:r w:rsidR="0031524A" w:rsidRPr="00B816B7">
              <w:t xml:space="preserve"> provide a link to test the deployed web service.</w:t>
            </w:r>
          </w:p>
          <w:p w14:paraId="34953B62" w14:textId="7AB2DE43" w:rsidR="0031524A" w:rsidRPr="00B816B7" w:rsidRDefault="0031524A" w:rsidP="001F1527">
            <w:pPr>
              <w:pStyle w:val="TableText"/>
              <w:spacing w:before="120"/>
            </w:pPr>
            <w:r w:rsidRPr="00B816B7">
              <w:rPr>
                <w:rFonts w:eastAsia="Arial"/>
                <w:b/>
              </w:rPr>
              <w:t>Justification for Revision:</w:t>
            </w:r>
            <w:r w:rsidR="008C5930" w:rsidRPr="00B816B7">
              <w:rPr>
                <w:rFonts w:eastAsia="Arial"/>
              </w:rPr>
              <w:t xml:space="preserve"> </w:t>
            </w:r>
            <w:r w:rsidRPr="00B816B7">
              <w:rPr>
                <w:rFonts w:eastAsia="Arial"/>
              </w:rPr>
              <w:t>Reworded for clarity</w:t>
            </w:r>
          </w:p>
        </w:tc>
        <w:tc>
          <w:tcPr>
            <w:tcW w:w="1133" w:type="pct"/>
          </w:tcPr>
          <w:p w14:paraId="5C13E243" w14:textId="474AB4D3" w:rsidR="006D66C5" w:rsidRPr="00B816B7" w:rsidRDefault="00D708FA" w:rsidP="00585AFC">
            <w:pPr>
              <w:pStyle w:val="TableText"/>
            </w:pPr>
            <w:r w:rsidRPr="00B816B7">
              <w:lastRenderedPageBreak/>
              <w:t>Task B</w:t>
            </w:r>
          </w:p>
        </w:tc>
      </w:tr>
      <w:tr w:rsidR="006D66C5" w:rsidRPr="00B816B7" w14:paraId="5581A5AF" w14:textId="77777777" w:rsidTr="00B816B7">
        <w:tc>
          <w:tcPr>
            <w:tcW w:w="567" w:type="pct"/>
          </w:tcPr>
          <w:p w14:paraId="6FD29AF5" w14:textId="77777777" w:rsidR="006D66C5" w:rsidRPr="00B816B7" w:rsidRDefault="006D66C5" w:rsidP="00C5497B">
            <w:pPr>
              <w:pStyle w:val="TableText"/>
            </w:pPr>
            <w:r w:rsidRPr="00B816B7">
              <w:rPr>
                <w:rFonts w:eastAsia="Arial"/>
              </w:rPr>
              <w:lastRenderedPageBreak/>
              <w:t>2.6.2.124</w:t>
            </w:r>
          </w:p>
        </w:tc>
        <w:tc>
          <w:tcPr>
            <w:tcW w:w="3300" w:type="pct"/>
          </w:tcPr>
          <w:p w14:paraId="3DA3055B" w14:textId="77777777" w:rsidR="003374FB" w:rsidRPr="00B816B7" w:rsidRDefault="003374FB" w:rsidP="00C5497B">
            <w:pPr>
              <w:pStyle w:val="TableText"/>
              <w:rPr>
                <w:rFonts w:eastAsia="Arial"/>
                <w:i/>
              </w:rPr>
            </w:pPr>
            <w:r w:rsidRPr="00B816B7">
              <w:rPr>
                <w:rFonts w:eastAsia="Arial"/>
                <w:i/>
              </w:rPr>
              <w:t>The VSA Wizard shall provide a method for reviewing and verifying the newly auto-generated VistA SOA service.</w:t>
            </w:r>
          </w:p>
          <w:p w14:paraId="7D8FA1CA" w14:textId="7A70E077" w:rsidR="0031524A" w:rsidRPr="00B816B7" w:rsidRDefault="003374FB" w:rsidP="00C5497B">
            <w:pPr>
              <w:pStyle w:val="TableText"/>
              <w:spacing w:before="120"/>
            </w:pPr>
            <w:r w:rsidRPr="00B816B7">
              <w:t xml:space="preserve">(Original) </w:t>
            </w:r>
            <w:r w:rsidR="0031524A" w:rsidRPr="00B816B7">
              <w:t xml:space="preserve">The VSA Wizard </w:t>
            </w:r>
            <w:r w:rsidR="0031524A" w:rsidRPr="00B816B7">
              <w:rPr>
                <w:i/>
              </w:rPr>
              <w:t>shall</w:t>
            </w:r>
            <w:r w:rsidR="0031524A" w:rsidRPr="00B816B7">
              <w:t xml:space="preserve"> provide a workflow for reviewing and veri</w:t>
            </w:r>
            <w:r w:rsidR="002E3FB2" w:rsidRPr="00B816B7">
              <w:t>fying the newly auto-generated W</w:t>
            </w:r>
            <w:r w:rsidR="0031524A" w:rsidRPr="00B816B7">
              <w:t>eb service.</w:t>
            </w:r>
          </w:p>
          <w:p w14:paraId="7EB564C7" w14:textId="615727F4" w:rsidR="0031524A" w:rsidRPr="00B816B7" w:rsidRDefault="0031524A" w:rsidP="00C5497B">
            <w:pPr>
              <w:pStyle w:val="TableText"/>
              <w:spacing w:before="120"/>
            </w:pPr>
            <w:r w:rsidRPr="00B816B7">
              <w:rPr>
                <w:rFonts w:eastAsia="Arial"/>
                <w:b/>
              </w:rPr>
              <w:t>Justification for Revision:</w:t>
            </w:r>
            <w:r w:rsidR="002E3FB2" w:rsidRPr="00B816B7">
              <w:rPr>
                <w:rFonts w:eastAsia="Arial"/>
              </w:rPr>
              <w:t xml:space="preserve"> </w:t>
            </w:r>
            <w:r w:rsidRPr="00B816B7">
              <w:rPr>
                <w:rFonts w:eastAsia="Arial"/>
              </w:rPr>
              <w:t>Reworded for clarity</w:t>
            </w:r>
          </w:p>
        </w:tc>
        <w:tc>
          <w:tcPr>
            <w:tcW w:w="1133" w:type="pct"/>
          </w:tcPr>
          <w:p w14:paraId="0FE81531" w14:textId="7E91B73D" w:rsidR="006D66C5" w:rsidRPr="00B816B7" w:rsidRDefault="00585AFC" w:rsidP="00C5497B">
            <w:pPr>
              <w:pStyle w:val="TableText"/>
            </w:pPr>
            <w:r w:rsidRPr="00B816B7">
              <w:t>Task B</w:t>
            </w:r>
          </w:p>
        </w:tc>
      </w:tr>
      <w:tr w:rsidR="006D66C5" w:rsidRPr="00B816B7" w14:paraId="28987D31" w14:textId="77777777" w:rsidTr="00B816B7">
        <w:tc>
          <w:tcPr>
            <w:tcW w:w="567" w:type="pct"/>
          </w:tcPr>
          <w:p w14:paraId="69BDFCD8" w14:textId="77777777" w:rsidR="006D66C5" w:rsidRPr="00B816B7" w:rsidRDefault="006D66C5" w:rsidP="001F1527">
            <w:pPr>
              <w:pStyle w:val="TableText"/>
            </w:pPr>
            <w:r w:rsidRPr="00B816B7">
              <w:rPr>
                <w:rFonts w:eastAsia="Arial"/>
              </w:rPr>
              <w:t>2.6.2.125</w:t>
            </w:r>
          </w:p>
        </w:tc>
        <w:tc>
          <w:tcPr>
            <w:tcW w:w="3300" w:type="pct"/>
          </w:tcPr>
          <w:p w14:paraId="3899D53E" w14:textId="77777777" w:rsidR="006D66C5" w:rsidRPr="00B816B7" w:rsidRDefault="006D66C5" w:rsidP="001F1527">
            <w:pPr>
              <w:pStyle w:val="TableText"/>
            </w:pPr>
            <w:r w:rsidRPr="00B816B7">
              <w:rPr>
                <w:rFonts w:eastAsia="Arial"/>
              </w:rPr>
              <w:t>The system shall provide the ability to store Service Descriptors and runtime packages.</w:t>
            </w:r>
          </w:p>
        </w:tc>
        <w:tc>
          <w:tcPr>
            <w:tcW w:w="1133" w:type="pct"/>
          </w:tcPr>
          <w:p w14:paraId="00967F26" w14:textId="372F95EC" w:rsidR="006D66C5" w:rsidRPr="00B816B7" w:rsidRDefault="006D66C5" w:rsidP="008B6CCA">
            <w:pPr>
              <w:pStyle w:val="TableText"/>
            </w:pPr>
            <w:r w:rsidRPr="00B816B7">
              <w:t>P2.</w:t>
            </w:r>
            <w:r w:rsidR="002C33B4" w:rsidRPr="00B816B7">
              <w:t>2</w:t>
            </w:r>
            <w:r w:rsidR="004C305A" w:rsidRPr="00B816B7">
              <w:t>.</w:t>
            </w:r>
            <w:r w:rsidR="008B6CCA" w:rsidRPr="00B816B7">
              <w:t>3</w:t>
            </w:r>
          </w:p>
        </w:tc>
      </w:tr>
      <w:tr w:rsidR="006D66C5" w:rsidRPr="00B816B7" w14:paraId="5AF0D4E4" w14:textId="77777777" w:rsidTr="00B816B7">
        <w:tc>
          <w:tcPr>
            <w:tcW w:w="567" w:type="pct"/>
          </w:tcPr>
          <w:p w14:paraId="7D0796F7" w14:textId="77777777" w:rsidR="006D66C5" w:rsidRPr="00B816B7" w:rsidRDefault="006D66C5" w:rsidP="001F1527">
            <w:pPr>
              <w:pStyle w:val="TableText"/>
            </w:pPr>
            <w:r w:rsidRPr="00B816B7">
              <w:rPr>
                <w:rFonts w:eastAsia="Arial"/>
              </w:rPr>
              <w:t>2.6.2.126</w:t>
            </w:r>
          </w:p>
        </w:tc>
        <w:tc>
          <w:tcPr>
            <w:tcW w:w="3300" w:type="pct"/>
          </w:tcPr>
          <w:p w14:paraId="27378917" w14:textId="77777777" w:rsidR="006D66C5" w:rsidRPr="00B816B7" w:rsidRDefault="006D66C5" w:rsidP="001F1527">
            <w:pPr>
              <w:pStyle w:val="TableText"/>
            </w:pPr>
            <w:r w:rsidRPr="00B816B7">
              <w:rPr>
                <w:rFonts w:eastAsia="Arial"/>
              </w:rPr>
              <w:t>The VSA Wizard functionality shall provide RPC Service for Wizard—An internal VSA Web service that the VSA Wizard functionality will use to interrogate VistA for available RPCs and to retrieve all the details of a given RPC to automatically generate a Web service operation that invokes that RPC.</w:t>
            </w:r>
          </w:p>
        </w:tc>
        <w:tc>
          <w:tcPr>
            <w:tcW w:w="1133" w:type="pct"/>
          </w:tcPr>
          <w:p w14:paraId="18930343" w14:textId="379754D4" w:rsidR="006D66C5" w:rsidRPr="00B816B7" w:rsidRDefault="006D66C5" w:rsidP="008B6CCA">
            <w:pPr>
              <w:pStyle w:val="TableText"/>
            </w:pPr>
            <w:r w:rsidRPr="00B816B7">
              <w:t>P2.2</w:t>
            </w:r>
            <w:r w:rsidR="004C305A" w:rsidRPr="00B816B7">
              <w:t>.</w:t>
            </w:r>
            <w:r w:rsidR="008B6CCA" w:rsidRPr="00B816B7">
              <w:t>3</w:t>
            </w:r>
          </w:p>
        </w:tc>
      </w:tr>
      <w:tr w:rsidR="006D66C5" w:rsidRPr="00B816B7" w14:paraId="3716D9AA" w14:textId="77777777" w:rsidTr="00B816B7">
        <w:tc>
          <w:tcPr>
            <w:tcW w:w="567" w:type="pct"/>
          </w:tcPr>
          <w:p w14:paraId="64240777" w14:textId="77777777" w:rsidR="006D66C5" w:rsidRPr="00B816B7" w:rsidRDefault="006D66C5" w:rsidP="001F1527">
            <w:pPr>
              <w:pStyle w:val="TableText"/>
            </w:pPr>
            <w:r w:rsidRPr="00B816B7">
              <w:rPr>
                <w:rFonts w:eastAsia="Arial"/>
              </w:rPr>
              <w:t>2.6.2.127</w:t>
            </w:r>
          </w:p>
        </w:tc>
        <w:tc>
          <w:tcPr>
            <w:tcW w:w="3300" w:type="pct"/>
          </w:tcPr>
          <w:p w14:paraId="52181B3D" w14:textId="77777777" w:rsidR="004C305A" w:rsidRPr="00B816B7" w:rsidRDefault="004C305A" w:rsidP="001F1527">
            <w:pPr>
              <w:pStyle w:val="TableText"/>
              <w:rPr>
                <w:rFonts w:eastAsia="Arial"/>
                <w:i/>
              </w:rPr>
            </w:pPr>
            <w:r w:rsidRPr="00B816B7">
              <w:rPr>
                <w:rFonts w:eastAsia="Arial"/>
                <w:i/>
              </w:rPr>
              <w:t>The VSA Wizard shall provide Service Code Generator—An internal VSA utility that parses the service definition generates the necessary runtime components and artifacts that will be compiled and combined with other libraries into a deployable runtime package.</w:t>
            </w:r>
          </w:p>
          <w:p w14:paraId="553F5BDC" w14:textId="7227D005" w:rsidR="0031524A" w:rsidRPr="00B816B7" w:rsidRDefault="004C305A" w:rsidP="001F1527">
            <w:pPr>
              <w:pStyle w:val="TableText"/>
              <w:spacing w:before="120"/>
            </w:pPr>
            <w:r w:rsidRPr="00B816B7">
              <w:t xml:space="preserve">(Original) </w:t>
            </w:r>
            <w:r w:rsidR="0031524A" w:rsidRPr="00B816B7">
              <w:t xml:space="preserve">The VSA Wizard </w:t>
            </w:r>
            <w:r w:rsidR="0031524A" w:rsidRPr="00B816B7">
              <w:rPr>
                <w:i/>
              </w:rPr>
              <w:t>shall</w:t>
            </w:r>
            <w:r w:rsidR="0031524A" w:rsidRPr="00B816B7">
              <w:t xml:space="preserve"> provide Service Code Generator—An internal VSA utility that parses the service definition file in XML format and generates the necessary runtime components and artifacts that later will be compiled and combined with other libraries into a deployable runtime package by the Service Assembler.</w:t>
            </w:r>
          </w:p>
          <w:p w14:paraId="51EB60CF" w14:textId="30FED235" w:rsidR="0031524A" w:rsidRPr="00B816B7" w:rsidRDefault="0031524A" w:rsidP="001F1527">
            <w:pPr>
              <w:pStyle w:val="TableText"/>
              <w:spacing w:before="120"/>
            </w:pPr>
            <w:r w:rsidRPr="00B816B7">
              <w:rPr>
                <w:rFonts w:eastAsia="Arial"/>
                <w:b/>
              </w:rPr>
              <w:t>Justification for Revision:</w:t>
            </w:r>
            <w:r w:rsidR="002E3FB2" w:rsidRPr="00B816B7">
              <w:rPr>
                <w:rFonts w:eastAsia="Arial"/>
              </w:rPr>
              <w:t xml:space="preserve"> </w:t>
            </w:r>
            <w:r w:rsidRPr="00B816B7">
              <w:rPr>
                <w:rFonts w:eastAsia="Arial"/>
              </w:rPr>
              <w:t>Removed XML and reworded for clarity</w:t>
            </w:r>
          </w:p>
        </w:tc>
        <w:tc>
          <w:tcPr>
            <w:tcW w:w="1133" w:type="pct"/>
          </w:tcPr>
          <w:p w14:paraId="4DEDCE79" w14:textId="439E178A" w:rsidR="006D66C5" w:rsidRPr="00B816B7" w:rsidRDefault="00E92892" w:rsidP="001F1527">
            <w:pPr>
              <w:pStyle w:val="TableText"/>
            </w:pPr>
            <w:r w:rsidRPr="00B816B7">
              <w:t>Task B</w:t>
            </w:r>
          </w:p>
        </w:tc>
      </w:tr>
      <w:tr w:rsidR="006D66C5" w:rsidRPr="00B816B7" w14:paraId="3FD716FE" w14:textId="77777777" w:rsidTr="00B816B7">
        <w:tc>
          <w:tcPr>
            <w:tcW w:w="567" w:type="pct"/>
          </w:tcPr>
          <w:p w14:paraId="02A92335" w14:textId="77777777" w:rsidR="006D66C5" w:rsidRPr="00B816B7" w:rsidRDefault="006D66C5" w:rsidP="001F1527">
            <w:pPr>
              <w:pStyle w:val="TableText"/>
            </w:pPr>
            <w:r w:rsidRPr="00B816B7">
              <w:rPr>
                <w:rFonts w:eastAsia="Arial"/>
              </w:rPr>
              <w:t>2.6.2.128</w:t>
            </w:r>
          </w:p>
        </w:tc>
        <w:tc>
          <w:tcPr>
            <w:tcW w:w="3300" w:type="pct"/>
          </w:tcPr>
          <w:p w14:paraId="2DB85091" w14:textId="77777777" w:rsidR="006D66C5" w:rsidRPr="00B816B7" w:rsidRDefault="006D66C5" w:rsidP="001F1527">
            <w:pPr>
              <w:pStyle w:val="TableText"/>
            </w:pPr>
            <w:r w:rsidRPr="00B816B7">
              <w:rPr>
                <w:rFonts w:eastAsia="Arial"/>
              </w:rPr>
              <w:t>The VSA Wizard functionality service assembler shall aggregate all the runtime components that define a service.</w:t>
            </w:r>
          </w:p>
        </w:tc>
        <w:tc>
          <w:tcPr>
            <w:tcW w:w="1133" w:type="pct"/>
          </w:tcPr>
          <w:p w14:paraId="12F799E1" w14:textId="22F9F0C3" w:rsidR="006D66C5" w:rsidRPr="00B816B7" w:rsidRDefault="00E92892" w:rsidP="001F1527">
            <w:pPr>
              <w:pStyle w:val="TableText"/>
            </w:pPr>
            <w:r w:rsidRPr="00B816B7">
              <w:t>Task B</w:t>
            </w:r>
          </w:p>
        </w:tc>
      </w:tr>
      <w:tr w:rsidR="006D66C5" w:rsidRPr="00B816B7" w14:paraId="69515CC6" w14:textId="77777777" w:rsidTr="00B816B7">
        <w:tc>
          <w:tcPr>
            <w:tcW w:w="567" w:type="pct"/>
          </w:tcPr>
          <w:p w14:paraId="3999E857" w14:textId="77777777" w:rsidR="006D66C5" w:rsidRPr="00B816B7" w:rsidRDefault="006D66C5" w:rsidP="001F1527">
            <w:pPr>
              <w:pStyle w:val="TableText"/>
            </w:pPr>
            <w:r w:rsidRPr="00B816B7">
              <w:rPr>
                <w:rFonts w:eastAsia="Arial"/>
              </w:rPr>
              <w:t>2.6.2.129</w:t>
            </w:r>
          </w:p>
        </w:tc>
        <w:tc>
          <w:tcPr>
            <w:tcW w:w="3300" w:type="pct"/>
          </w:tcPr>
          <w:p w14:paraId="607311D1" w14:textId="77777777" w:rsidR="006D66C5" w:rsidRPr="00B816B7" w:rsidRDefault="006D66C5" w:rsidP="001F1527">
            <w:pPr>
              <w:pStyle w:val="TableText"/>
            </w:pPr>
            <w:r w:rsidRPr="00B816B7">
              <w:rPr>
                <w:rFonts w:eastAsia="Arial"/>
              </w:rPr>
              <w:t>The VSA Wizard functionality service assembler shall combine runtime components with other necessary dependencies.</w:t>
            </w:r>
          </w:p>
        </w:tc>
        <w:tc>
          <w:tcPr>
            <w:tcW w:w="1133" w:type="pct"/>
          </w:tcPr>
          <w:p w14:paraId="397F7251" w14:textId="69962455" w:rsidR="006D66C5" w:rsidRPr="00B816B7" w:rsidRDefault="00E92892" w:rsidP="001F1527">
            <w:pPr>
              <w:pStyle w:val="TableText"/>
            </w:pPr>
            <w:r w:rsidRPr="00B816B7">
              <w:t>Task B</w:t>
            </w:r>
            <w:r w:rsidR="00946763" w:rsidRPr="00B816B7">
              <w:t xml:space="preserve"> </w:t>
            </w:r>
          </w:p>
        </w:tc>
      </w:tr>
      <w:tr w:rsidR="006D66C5" w:rsidRPr="00B816B7" w14:paraId="26E3116D" w14:textId="77777777" w:rsidTr="00B816B7">
        <w:tc>
          <w:tcPr>
            <w:tcW w:w="567" w:type="pct"/>
          </w:tcPr>
          <w:p w14:paraId="7160FF7A" w14:textId="77777777" w:rsidR="006D66C5" w:rsidRPr="00B816B7" w:rsidRDefault="006D66C5" w:rsidP="001F1527">
            <w:pPr>
              <w:pStyle w:val="TableText"/>
            </w:pPr>
            <w:r w:rsidRPr="00B816B7">
              <w:rPr>
                <w:rFonts w:eastAsia="Arial"/>
              </w:rPr>
              <w:t>2.6.2.130</w:t>
            </w:r>
          </w:p>
        </w:tc>
        <w:tc>
          <w:tcPr>
            <w:tcW w:w="3300" w:type="pct"/>
          </w:tcPr>
          <w:p w14:paraId="3135EC93" w14:textId="77777777" w:rsidR="006D66C5" w:rsidRPr="00B816B7" w:rsidRDefault="006D66C5" w:rsidP="001F1527">
            <w:pPr>
              <w:pStyle w:val="TableText"/>
            </w:pPr>
            <w:r w:rsidRPr="00B816B7">
              <w:rPr>
                <w:rFonts w:eastAsia="Arial"/>
              </w:rPr>
              <w:t>The VSA Wizard functionality service assembler shall produce a deployable runtime package.</w:t>
            </w:r>
          </w:p>
        </w:tc>
        <w:tc>
          <w:tcPr>
            <w:tcW w:w="1133" w:type="pct"/>
          </w:tcPr>
          <w:p w14:paraId="7CC1839D" w14:textId="3FFCB343" w:rsidR="006D66C5" w:rsidRPr="00B816B7" w:rsidRDefault="00946763" w:rsidP="001F1527">
            <w:pPr>
              <w:pStyle w:val="TableText"/>
            </w:pPr>
            <w:r w:rsidRPr="00B816B7">
              <w:t>Task B</w:t>
            </w:r>
          </w:p>
        </w:tc>
      </w:tr>
      <w:tr w:rsidR="006D66C5" w:rsidRPr="00B816B7" w14:paraId="71A06D24" w14:textId="77777777" w:rsidTr="00B816B7">
        <w:tc>
          <w:tcPr>
            <w:tcW w:w="567" w:type="pct"/>
          </w:tcPr>
          <w:p w14:paraId="702051F2" w14:textId="77777777" w:rsidR="006D66C5" w:rsidRPr="00B816B7" w:rsidRDefault="006D66C5" w:rsidP="001F1527">
            <w:pPr>
              <w:pStyle w:val="TableText"/>
            </w:pPr>
            <w:r w:rsidRPr="00B816B7">
              <w:rPr>
                <w:rFonts w:eastAsia="Arial"/>
              </w:rPr>
              <w:t>2.6.2.131</w:t>
            </w:r>
          </w:p>
        </w:tc>
        <w:tc>
          <w:tcPr>
            <w:tcW w:w="3300" w:type="pct"/>
          </w:tcPr>
          <w:p w14:paraId="22F49878" w14:textId="77777777" w:rsidR="006D66C5" w:rsidRPr="00B816B7" w:rsidRDefault="006D66C5" w:rsidP="001F1527">
            <w:pPr>
              <w:pStyle w:val="TableText"/>
            </w:pPr>
            <w:r w:rsidRPr="00B816B7">
              <w:rPr>
                <w:rFonts w:eastAsia="Arial"/>
              </w:rPr>
              <w:t>The VSA Wizard functionality shall provide a service deployer for deploying generated service files to the development platform.</w:t>
            </w:r>
          </w:p>
        </w:tc>
        <w:tc>
          <w:tcPr>
            <w:tcW w:w="1133" w:type="pct"/>
          </w:tcPr>
          <w:p w14:paraId="1C89E845" w14:textId="5C75D7C5" w:rsidR="006D66C5" w:rsidRPr="00B816B7" w:rsidRDefault="00946763" w:rsidP="001F1527">
            <w:pPr>
              <w:pStyle w:val="TableText"/>
            </w:pPr>
            <w:r w:rsidRPr="00B816B7">
              <w:t>Task B</w:t>
            </w:r>
          </w:p>
        </w:tc>
      </w:tr>
      <w:tr w:rsidR="006D66C5" w:rsidRPr="00B816B7" w14:paraId="239EB111" w14:textId="77777777" w:rsidTr="00B816B7">
        <w:tc>
          <w:tcPr>
            <w:tcW w:w="567" w:type="pct"/>
          </w:tcPr>
          <w:p w14:paraId="3287E242" w14:textId="77777777" w:rsidR="006D66C5" w:rsidRPr="00B816B7" w:rsidRDefault="006D66C5" w:rsidP="001F1527">
            <w:pPr>
              <w:pStyle w:val="TableText"/>
            </w:pPr>
            <w:r w:rsidRPr="00B816B7">
              <w:rPr>
                <w:rFonts w:eastAsia="Arial"/>
              </w:rPr>
              <w:lastRenderedPageBreak/>
              <w:t>2.6.2.132</w:t>
            </w:r>
          </w:p>
        </w:tc>
        <w:tc>
          <w:tcPr>
            <w:tcW w:w="3300" w:type="pct"/>
          </w:tcPr>
          <w:p w14:paraId="21FFD246" w14:textId="77777777" w:rsidR="006D66C5" w:rsidRPr="00B816B7" w:rsidRDefault="006D66C5" w:rsidP="001F1527">
            <w:pPr>
              <w:pStyle w:val="TableText"/>
            </w:pPr>
            <w:r w:rsidRPr="00B816B7">
              <w:rPr>
                <w:rFonts w:eastAsia="Arial"/>
              </w:rPr>
              <w:t>The VSA Wizard functionality shall utilize a runtime environment for testing federated services.</w:t>
            </w:r>
          </w:p>
        </w:tc>
        <w:tc>
          <w:tcPr>
            <w:tcW w:w="1133" w:type="pct"/>
          </w:tcPr>
          <w:p w14:paraId="6E32882A" w14:textId="2FE396E1" w:rsidR="006D66C5" w:rsidRPr="00B816B7" w:rsidRDefault="00946763" w:rsidP="001F1527">
            <w:pPr>
              <w:pStyle w:val="TableText"/>
            </w:pPr>
            <w:r w:rsidRPr="00B816B7">
              <w:t>Task B</w:t>
            </w:r>
          </w:p>
        </w:tc>
      </w:tr>
      <w:tr w:rsidR="006D66C5" w:rsidRPr="00B816B7" w14:paraId="780AB06D" w14:textId="77777777" w:rsidTr="00B816B7">
        <w:tc>
          <w:tcPr>
            <w:tcW w:w="567" w:type="pct"/>
          </w:tcPr>
          <w:p w14:paraId="19FB8BC1" w14:textId="77777777" w:rsidR="006D66C5" w:rsidRPr="00B816B7" w:rsidRDefault="006D66C5" w:rsidP="001F1527">
            <w:pPr>
              <w:pStyle w:val="TableText"/>
            </w:pPr>
            <w:r w:rsidRPr="00B816B7">
              <w:rPr>
                <w:rFonts w:eastAsia="Arial"/>
              </w:rPr>
              <w:t>2.6.2.133</w:t>
            </w:r>
          </w:p>
        </w:tc>
        <w:tc>
          <w:tcPr>
            <w:tcW w:w="3300" w:type="pct"/>
          </w:tcPr>
          <w:p w14:paraId="622D35E4" w14:textId="77777777" w:rsidR="006D66C5" w:rsidRPr="00B816B7" w:rsidRDefault="006D66C5" w:rsidP="001F1527">
            <w:pPr>
              <w:pStyle w:val="TableText"/>
            </w:pPr>
            <w:r w:rsidRPr="00B816B7">
              <w:rPr>
                <w:rFonts w:eastAsia="Arial"/>
              </w:rPr>
              <w:t>The VSA Wizard runtime environment shall provide a repository for storing Service Descriptor and runtime packages.</w:t>
            </w:r>
          </w:p>
        </w:tc>
        <w:tc>
          <w:tcPr>
            <w:tcW w:w="1133" w:type="pct"/>
          </w:tcPr>
          <w:p w14:paraId="7B79504E" w14:textId="4920084F" w:rsidR="006D66C5" w:rsidRPr="00B816B7" w:rsidRDefault="006D66C5" w:rsidP="00946763">
            <w:pPr>
              <w:pStyle w:val="TableText"/>
            </w:pPr>
            <w:r w:rsidRPr="00B816B7">
              <w:t>P2.</w:t>
            </w:r>
            <w:r w:rsidR="002C33B4" w:rsidRPr="00B816B7">
              <w:t>2</w:t>
            </w:r>
            <w:r w:rsidR="004C305A" w:rsidRPr="00B816B7">
              <w:t>.</w:t>
            </w:r>
            <w:r w:rsidR="00946763" w:rsidRPr="00B816B7">
              <w:t>3</w:t>
            </w:r>
          </w:p>
        </w:tc>
      </w:tr>
      <w:tr w:rsidR="006D66C5" w:rsidRPr="00B816B7" w14:paraId="2D98740B" w14:textId="77777777" w:rsidTr="00B816B7">
        <w:tc>
          <w:tcPr>
            <w:tcW w:w="567" w:type="pct"/>
          </w:tcPr>
          <w:p w14:paraId="4D1F3B9C" w14:textId="77777777" w:rsidR="006D66C5" w:rsidRPr="00B816B7" w:rsidRDefault="006D66C5" w:rsidP="001F1527">
            <w:pPr>
              <w:pStyle w:val="TableText"/>
            </w:pPr>
            <w:r w:rsidRPr="00B816B7">
              <w:rPr>
                <w:rFonts w:eastAsia="Arial"/>
              </w:rPr>
              <w:t>2.6.2.134</w:t>
            </w:r>
          </w:p>
        </w:tc>
        <w:tc>
          <w:tcPr>
            <w:tcW w:w="3300" w:type="pct"/>
          </w:tcPr>
          <w:p w14:paraId="7C835E7A" w14:textId="62BE5D18" w:rsidR="004C305A" w:rsidRPr="00B816B7" w:rsidRDefault="004C305A" w:rsidP="001F1527">
            <w:pPr>
              <w:pStyle w:val="TableText"/>
              <w:rPr>
                <w:rFonts w:eastAsia="Arial"/>
                <w:i/>
              </w:rPr>
            </w:pPr>
            <w:r w:rsidRPr="00B816B7">
              <w:rPr>
                <w:rFonts w:eastAsia="Arial"/>
                <w:i/>
              </w:rPr>
              <w:t>The service descriptor shall contain service definitions detailing the service, application package, operation, expected input parameters, and data types.</w:t>
            </w:r>
          </w:p>
          <w:p w14:paraId="423EACCF" w14:textId="7EEAD691" w:rsidR="0031524A" w:rsidRPr="00B816B7" w:rsidRDefault="004C305A" w:rsidP="001F1527">
            <w:pPr>
              <w:pStyle w:val="TableText"/>
              <w:spacing w:before="120"/>
            </w:pPr>
            <w:r w:rsidRPr="00B816B7">
              <w:t xml:space="preserve">(Original) </w:t>
            </w:r>
            <w:r w:rsidR="0031524A" w:rsidRPr="00B816B7">
              <w:t xml:space="preserve">The service descriptor XML file </w:t>
            </w:r>
            <w:r w:rsidR="0031524A" w:rsidRPr="00B816B7">
              <w:rPr>
                <w:i/>
              </w:rPr>
              <w:t>shall</w:t>
            </w:r>
            <w:r w:rsidR="0031524A" w:rsidRPr="00B816B7">
              <w:t xml:space="preserve"> contain service definitions detailing the service, application package, operation, expected input parameters, and data types.</w:t>
            </w:r>
          </w:p>
          <w:p w14:paraId="49384BC1" w14:textId="00BD6BED" w:rsidR="0031524A" w:rsidRPr="00B816B7" w:rsidRDefault="0031524A" w:rsidP="001F1527">
            <w:pPr>
              <w:pStyle w:val="TableText"/>
              <w:spacing w:before="120"/>
            </w:pPr>
            <w:r w:rsidRPr="00B816B7">
              <w:rPr>
                <w:rFonts w:eastAsia="Arial"/>
                <w:b/>
              </w:rPr>
              <w:t>Justification for Revision:</w:t>
            </w:r>
            <w:r w:rsidR="008C5930" w:rsidRPr="00B816B7">
              <w:rPr>
                <w:rFonts w:eastAsia="Arial"/>
              </w:rPr>
              <w:t xml:space="preserve"> </w:t>
            </w:r>
            <w:r w:rsidRPr="00B816B7">
              <w:rPr>
                <w:rFonts w:eastAsia="Arial"/>
              </w:rPr>
              <w:t>Removed XML</w:t>
            </w:r>
          </w:p>
        </w:tc>
        <w:tc>
          <w:tcPr>
            <w:tcW w:w="1133" w:type="pct"/>
          </w:tcPr>
          <w:p w14:paraId="0FBF0110" w14:textId="6CEB9EFB" w:rsidR="006D66C5" w:rsidRPr="00B816B7" w:rsidRDefault="006D66C5" w:rsidP="00946763">
            <w:pPr>
              <w:pStyle w:val="TableText"/>
            </w:pPr>
            <w:r w:rsidRPr="00B816B7">
              <w:t>P2.</w:t>
            </w:r>
            <w:r w:rsidR="002C33B4" w:rsidRPr="00B816B7">
              <w:t>2</w:t>
            </w:r>
            <w:r w:rsidR="004C305A" w:rsidRPr="00B816B7">
              <w:t>.</w:t>
            </w:r>
            <w:r w:rsidR="00946763" w:rsidRPr="00B816B7">
              <w:t>3</w:t>
            </w:r>
          </w:p>
        </w:tc>
      </w:tr>
      <w:tr w:rsidR="006D66C5" w:rsidRPr="00B816B7" w14:paraId="48CB6A31" w14:textId="77777777" w:rsidTr="00B816B7">
        <w:tc>
          <w:tcPr>
            <w:tcW w:w="567" w:type="pct"/>
          </w:tcPr>
          <w:p w14:paraId="4CA88A6F" w14:textId="77777777" w:rsidR="006D66C5" w:rsidRPr="00B816B7" w:rsidRDefault="006D66C5" w:rsidP="001F1527">
            <w:pPr>
              <w:pStyle w:val="TableText"/>
            </w:pPr>
            <w:r w:rsidRPr="00B816B7">
              <w:rPr>
                <w:rFonts w:eastAsia="Arial"/>
              </w:rPr>
              <w:t>2.6.2.135</w:t>
            </w:r>
          </w:p>
        </w:tc>
        <w:tc>
          <w:tcPr>
            <w:tcW w:w="3300" w:type="pct"/>
          </w:tcPr>
          <w:p w14:paraId="78D3A641" w14:textId="77777777" w:rsidR="006D66C5" w:rsidRPr="00B816B7" w:rsidRDefault="006D66C5" w:rsidP="001F1527">
            <w:pPr>
              <w:pStyle w:val="TableText"/>
            </w:pPr>
            <w:r w:rsidRPr="00B816B7">
              <w:rPr>
                <w:rFonts w:eastAsia="Arial"/>
              </w:rPr>
              <w:t>The Service Descriptor generated by the Wizard shall be stored on the file system of the non-Production runtime environment.</w:t>
            </w:r>
          </w:p>
        </w:tc>
        <w:tc>
          <w:tcPr>
            <w:tcW w:w="1133" w:type="pct"/>
          </w:tcPr>
          <w:p w14:paraId="6A9DF4F6" w14:textId="5C83C560" w:rsidR="006D66C5" w:rsidRPr="00B816B7" w:rsidRDefault="004E2C14" w:rsidP="00946763">
            <w:pPr>
              <w:pStyle w:val="TableText"/>
            </w:pPr>
            <w:del w:id="112" w:author="MWatkins" w:date="2016-10-14T08:22:00Z">
              <w:r w:rsidRPr="00B816B7" w:rsidDel="003C0028">
                <w:delText>Backlog</w:delText>
              </w:r>
            </w:del>
            <w:ins w:id="113" w:author="MWatkins" w:date="2016-10-14T08:22:00Z">
              <w:r w:rsidR="003C0028">
                <w:t>P2.4.10</w:t>
              </w:r>
            </w:ins>
          </w:p>
        </w:tc>
      </w:tr>
      <w:tr w:rsidR="006D66C5" w:rsidRPr="00B816B7" w14:paraId="06D459C5" w14:textId="77777777" w:rsidTr="00B816B7">
        <w:tc>
          <w:tcPr>
            <w:tcW w:w="567" w:type="pct"/>
          </w:tcPr>
          <w:p w14:paraId="3EB5B810" w14:textId="77777777" w:rsidR="006D66C5" w:rsidRPr="00B816B7" w:rsidRDefault="006D66C5" w:rsidP="001F1527">
            <w:pPr>
              <w:pStyle w:val="TableText"/>
            </w:pPr>
            <w:r w:rsidRPr="00B816B7">
              <w:rPr>
                <w:rFonts w:eastAsia="Arial"/>
              </w:rPr>
              <w:t>2.6.2.136</w:t>
            </w:r>
          </w:p>
        </w:tc>
        <w:tc>
          <w:tcPr>
            <w:tcW w:w="3300" w:type="pct"/>
          </w:tcPr>
          <w:p w14:paraId="5C63049E" w14:textId="77777777" w:rsidR="006D66C5" w:rsidRPr="00B816B7" w:rsidRDefault="006D66C5" w:rsidP="001F1527">
            <w:pPr>
              <w:pStyle w:val="TableText"/>
            </w:pPr>
            <w:r w:rsidRPr="00B816B7">
              <w:rPr>
                <w:rFonts w:eastAsia="Arial"/>
              </w:rPr>
              <w:t>Create Web Service runtime package: A copy of runtime component libraries shall be packaged in each deployable Web Service artifact.</w:t>
            </w:r>
          </w:p>
        </w:tc>
        <w:tc>
          <w:tcPr>
            <w:tcW w:w="1133" w:type="pct"/>
          </w:tcPr>
          <w:p w14:paraId="5DB51430" w14:textId="4B6F9B01" w:rsidR="006D66C5" w:rsidRPr="00B816B7" w:rsidRDefault="00946763" w:rsidP="001F1527">
            <w:pPr>
              <w:pStyle w:val="TableText"/>
            </w:pPr>
            <w:r w:rsidRPr="00B816B7">
              <w:t>Task B</w:t>
            </w:r>
          </w:p>
        </w:tc>
      </w:tr>
      <w:tr w:rsidR="006D66C5" w:rsidRPr="00B816B7" w14:paraId="347E078E" w14:textId="77777777" w:rsidTr="00B816B7">
        <w:tc>
          <w:tcPr>
            <w:tcW w:w="567" w:type="pct"/>
          </w:tcPr>
          <w:p w14:paraId="1B84965D" w14:textId="77777777" w:rsidR="006D66C5" w:rsidRPr="00B816B7" w:rsidRDefault="006D66C5" w:rsidP="001F1527">
            <w:pPr>
              <w:pStyle w:val="TableText"/>
            </w:pPr>
            <w:r w:rsidRPr="00B816B7">
              <w:rPr>
                <w:rFonts w:eastAsia="Arial"/>
              </w:rPr>
              <w:t>2.6.2.137</w:t>
            </w:r>
          </w:p>
        </w:tc>
        <w:tc>
          <w:tcPr>
            <w:tcW w:w="3300" w:type="pct"/>
          </w:tcPr>
          <w:p w14:paraId="30316BFD" w14:textId="77777777" w:rsidR="004C305A" w:rsidRPr="00B816B7" w:rsidRDefault="004C305A" w:rsidP="001F1527">
            <w:pPr>
              <w:pStyle w:val="TableText"/>
              <w:rPr>
                <w:rFonts w:eastAsia="Arial"/>
                <w:i/>
              </w:rPr>
            </w:pPr>
            <w:r w:rsidRPr="00B816B7">
              <w:rPr>
                <w:rFonts w:eastAsia="Arial"/>
                <w:i/>
              </w:rPr>
              <w:t>The VSA Wizard shall validate a form when the user saves a service descriptor to prevent runtime errors. Mandatory fields shall have a visual indicator.</w:t>
            </w:r>
          </w:p>
          <w:p w14:paraId="48891F50" w14:textId="3D636678" w:rsidR="0031524A" w:rsidRPr="00B816B7" w:rsidRDefault="004B4C39" w:rsidP="001F1527">
            <w:pPr>
              <w:pStyle w:val="TableText"/>
              <w:spacing w:before="120"/>
            </w:pPr>
            <w:r w:rsidRPr="00B816B7">
              <w:t xml:space="preserve">(Original) </w:t>
            </w:r>
            <w:r w:rsidR="0031524A" w:rsidRPr="00B816B7">
              <w:t xml:space="preserve">The VSA Wizard </w:t>
            </w:r>
            <w:r w:rsidR="0031524A" w:rsidRPr="00B816B7">
              <w:rPr>
                <w:i/>
              </w:rPr>
              <w:t>shall</w:t>
            </w:r>
            <w:r w:rsidR="0031524A" w:rsidRPr="00B816B7">
              <w:t xml:space="preserve"> validate an incomplete form when the user saves a service descriptor.</w:t>
            </w:r>
          </w:p>
          <w:p w14:paraId="6A348BF3" w14:textId="77777777" w:rsidR="0031524A" w:rsidRPr="00B816B7" w:rsidRDefault="0031524A" w:rsidP="001F1527">
            <w:pPr>
              <w:pStyle w:val="TableText"/>
              <w:spacing w:before="120"/>
            </w:pPr>
            <w:r w:rsidRPr="00B816B7">
              <w:rPr>
                <w:rFonts w:eastAsia="Arial"/>
                <w:b/>
              </w:rPr>
              <w:t xml:space="preserve">Justification for Revision: </w:t>
            </w:r>
            <w:r w:rsidRPr="00B816B7">
              <w:rPr>
                <w:rFonts w:eastAsia="Arial"/>
              </w:rPr>
              <w:t>Reworded for clarity</w:t>
            </w:r>
          </w:p>
        </w:tc>
        <w:tc>
          <w:tcPr>
            <w:tcW w:w="1133" w:type="pct"/>
          </w:tcPr>
          <w:p w14:paraId="7CE9E834" w14:textId="139A5E1E" w:rsidR="006D66C5" w:rsidRPr="00B816B7" w:rsidRDefault="006D66C5" w:rsidP="00E272FE">
            <w:pPr>
              <w:pStyle w:val="TableText"/>
            </w:pPr>
            <w:r w:rsidRPr="00B816B7">
              <w:t>P2.</w:t>
            </w:r>
            <w:r w:rsidR="002C33B4" w:rsidRPr="00B816B7">
              <w:t>2</w:t>
            </w:r>
            <w:r w:rsidR="004C305A" w:rsidRPr="00B816B7">
              <w:t>.</w:t>
            </w:r>
            <w:r w:rsidR="00E272FE" w:rsidRPr="00B816B7">
              <w:t>3</w:t>
            </w:r>
          </w:p>
        </w:tc>
      </w:tr>
      <w:tr w:rsidR="006D66C5" w:rsidRPr="00B816B7" w14:paraId="715BC2A5" w14:textId="77777777" w:rsidTr="00B816B7">
        <w:tc>
          <w:tcPr>
            <w:tcW w:w="567" w:type="pct"/>
          </w:tcPr>
          <w:p w14:paraId="61F4A561" w14:textId="77777777" w:rsidR="006D66C5" w:rsidRPr="00B816B7" w:rsidRDefault="006D66C5" w:rsidP="001F1527">
            <w:pPr>
              <w:pStyle w:val="TableText"/>
            </w:pPr>
            <w:r w:rsidRPr="00B816B7">
              <w:rPr>
                <w:rFonts w:eastAsia="Arial"/>
              </w:rPr>
              <w:t>2.6.2.138</w:t>
            </w:r>
          </w:p>
        </w:tc>
        <w:tc>
          <w:tcPr>
            <w:tcW w:w="3300" w:type="pct"/>
          </w:tcPr>
          <w:p w14:paraId="2CD4EC06" w14:textId="77777777" w:rsidR="004B4C39" w:rsidRPr="00B816B7" w:rsidRDefault="004B4C39" w:rsidP="001F1527">
            <w:pPr>
              <w:pStyle w:val="TableText"/>
              <w:rPr>
                <w:rFonts w:eastAsia="Arial"/>
                <w:i/>
              </w:rPr>
            </w:pPr>
            <w:r w:rsidRPr="00B816B7">
              <w:rPr>
                <w:rFonts w:eastAsia="Arial"/>
                <w:i/>
              </w:rPr>
              <w:t>The VSA Wizard functionality shall use standard and secure communication protocols (Hypertext Transfer Protocol Secure [HTTPS]). Using Government-provided PKI certificates.</w:t>
            </w:r>
          </w:p>
          <w:p w14:paraId="01796F6E" w14:textId="284493A0" w:rsidR="0031524A" w:rsidRPr="00B816B7" w:rsidRDefault="004B4C39" w:rsidP="001F1527">
            <w:pPr>
              <w:pStyle w:val="TableText"/>
              <w:spacing w:before="120"/>
            </w:pPr>
            <w:r w:rsidRPr="00B816B7">
              <w:t xml:space="preserve">(Original) </w:t>
            </w:r>
            <w:r w:rsidR="0031524A" w:rsidRPr="00B816B7">
              <w:t xml:space="preserve">The VSA Wizard </w:t>
            </w:r>
            <w:r w:rsidR="0031524A" w:rsidRPr="00B816B7">
              <w:rPr>
                <w:i/>
              </w:rPr>
              <w:t>shall</w:t>
            </w:r>
            <w:r w:rsidR="0031524A" w:rsidRPr="00B816B7">
              <w:t xml:space="preserve"> provide communication to development VistA instances and use standard and secure communication protocols (Hypertext Transfer Protocol Secure [HTTPS]).</w:t>
            </w:r>
          </w:p>
          <w:p w14:paraId="06C24CE6" w14:textId="77777777" w:rsidR="0031524A" w:rsidRPr="00B816B7" w:rsidRDefault="0031524A" w:rsidP="001F1527">
            <w:pPr>
              <w:pStyle w:val="TableText"/>
              <w:spacing w:before="120"/>
            </w:pPr>
            <w:r w:rsidRPr="00B816B7">
              <w:rPr>
                <w:rFonts w:eastAsia="Arial"/>
                <w:b/>
              </w:rPr>
              <w:t xml:space="preserve">Justification for Revision: </w:t>
            </w:r>
            <w:r w:rsidRPr="00B816B7">
              <w:rPr>
                <w:rFonts w:eastAsia="Arial"/>
              </w:rPr>
              <w:t>Reworded for clarity</w:t>
            </w:r>
          </w:p>
        </w:tc>
        <w:tc>
          <w:tcPr>
            <w:tcW w:w="1133" w:type="pct"/>
          </w:tcPr>
          <w:p w14:paraId="670CCE85" w14:textId="10F23DEC" w:rsidR="006D66C5" w:rsidRPr="00B816B7" w:rsidRDefault="006D66C5" w:rsidP="001F1527">
            <w:pPr>
              <w:pStyle w:val="TableText"/>
            </w:pPr>
            <w:r w:rsidRPr="00B816B7">
              <w:t>P2.</w:t>
            </w:r>
            <w:r w:rsidR="002C33B4" w:rsidRPr="00B816B7">
              <w:t>2</w:t>
            </w:r>
            <w:r w:rsidR="004C305A" w:rsidRPr="00B816B7">
              <w:t>.2</w:t>
            </w:r>
          </w:p>
        </w:tc>
      </w:tr>
      <w:tr w:rsidR="006D66C5" w:rsidRPr="00B816B7" w14:paraId="2C02A3F2" w14:textId="77777777" w:rsidTr="00B816B7">
        <w:tc>
          <w:tcPr>
            <w:tcW w:w="567" w:type="pct"/>
          </w:tcPr>
          <w:p w14:paraId="68471738" w14:textId="77777777" w:rsidR="006D66C5" w:rsidRPr="00B816B7" w:rsidRDefault="006D66C5" w:rsidP="001F1527">
            <w:pPr>
              <w:pStyle w:val="TableText"/>
            </w:pPr>
            <w:r w:rsidRPr="00B816B7">
              <w:t>2.6.2.13</w:t>
            </w:r>
            <w:r w:rsidR="00F57298" w:rsidRPr="00B816B7">
              <w:t>9</w:t>
            </w:r>
          </w:p>
        </w:tc>
        <w:tc>
          <w:tcPr>
            <w:tcW w:w="3300" w:type="pct"/>
          </w:tcPr>
          <w:p w14:paraId="0A52B31D" w14:textId="77777777" w:rsidR="006D66C5" w:rsidRPr="00B816B7" w:rsidRDefault="00BA0D0D" w:rsidP="001F1527">
            <w:pPr>
              <w:pStyle w:val="TableText"/>
            </w:pPr>
            <w:r w:rsidRPr="00B816B7">
              <w:t xml:space="preserve">(NEW) </w:t>
            </w:r>
            <w:r w:rsidR="006D66C5" w:rsidRPr="00B816B7">
              <w:rPr>
                <w:i/>
              </w:rPr>
              <w:t xml:space="preserve">The VSA solution shall include a Web-based Wizard to </w:t>
            </w:r>
            <w:r w:rsidR="00EC61E9" w:rsidRPr="00B816B7">
              <w:rPr>
                <w:i/>
              </w:rPr>
              <w:t xml:space="preserve">expose VistA as SOA services (SOAP and </w:t>
            </w:r>
            <w:r w:rsidR="006D66C5" w:rsidRPr="00B816B7">
              <w:rPr>
                <w:i/>
              </w:rPr>
              <w:t>REST</w:t>
            </w:r>
            <w:r w:rsidR="00EC61E9" w:rsidRPr="00B816B7">
              <w:t>)</w:t>
            </w:r>
            <w:r w:rsidR="006D66C5" w:rsidRPr="00B816B7">
              <w:t>.</w:t>
            </w:r>
          </w:p>
        </w:tc>
        <w:tc>
          <w:tcPr>
            <w:tcW w:w="1133" w:type="pct"/>
          </w:tcPr>
          <w:p w14:paraId="21AE0500" w14:textId="3EB44EA8" w:rsidR="006D66C5" w:rsidRPr="00B816B7" w:rsidRDefault="004E2C14" w:rsidP="00E272FE">
            <w:pPr>
              <w:pStyle w:val="TableText"/>
            </w:pPr>
            <w:r w:rsidRPr="00B816B7">
              <w:t>Backlog</w:t>
            </w:r>
          </w:p>
        </w:tc>
      </w:tr>
    </w:tbl>
    <w:p w14:paraId="1A38A57C" w14:textId="77777777" w:rsidR="002C4AC6" w:rsidRDefault="002C4AC6" w:rsidP="002C4AC6">
      <w:pPr>
        <w:pStyle w:val="BodyText6"/>
      </w:pPr>
      <w:bookmarkStart w:id="114" w:name="_Ref436644396"/>
      <w:bookmarkStart w:id="115" w:name="_Ref436644398"/>
      <w:bookmarkStart w:id="116" w:name="_Ref436644422"/>
      <w:bookmarkStart w:id="117" w:name="_Ref436644423"/>
      <w:bookmarkStart w:id="118" w:name="_Toc436647088"/>
      <w:bookmarkStart w:id="119" w:name="_Toc441146643"/>
    </w:p>
    <w:p w14:paraId="7C5857AC" w14:textId="77777777" w:rsidR="006D66C5" w:rsidRDefault="006D66C5" w:rsidP="006D66C5">
      <w:pPr>
        <w:pStyle w:val="Heading3"/>
      </w:pPr>
      <w:bookmarkStart w:id="120" w:name="_Ref445740437"/>
      <w:bookmarkStart w:id="121" w:name="_Ref445740454"/>
      <w:bookmarkStart w:id="122" w:name="_Toc467483163"/>
      <w:r>
        <w:lastRenderedPageBreak/>
        <w:t>VSA Runtime Environment Components</w:t>
      </w:r>
      <w:bookmarkEnd w:id="114"/>
      <w:bookmarkEnd w:id="115"/>
      <w:bookmarkEnd w:id="116"/>
      <w:bookmarkEnd w:id="117"/>
      <w:bookmarkEnd w:id="118"/>
      <w:bookmarkEnd w:id="119"/>
      <w:bookmarkEnd w:id="120"/>
      <w:bookmarkEnd w:id="121"/>
      <w:bookmarkEnd w:id="122"/>
    </w:p>
    <w:p w14:paraId="64285CBD" w14:textId="77777777" w:rsidR="006D66C5" w:rsidRDefault="006D66C5" w:rsidP="006D66C5">
      <w:pPr>
        <w:pStyle w:val="BodyText"/>
        <w:keepNext/>
      </w:pPr>
      <w:r>
        <w:t>Additional VSA functionality as follows:</w:t>
      </w:r>
    </w:p>
    <w:p w14:paraId="7B7AB737" w14:textId="77777777" w:rsidR="006D66C5" w:rsidRPr="00731DEB" w:rsidRDefault="006D66C5" w:rsidP="00EE4670">
      <w:pPr>
        <w:pStyle w:val="Caption"/>
      </w:pPr>
      <w:bookmarkStart w:id="123" w:name="_Toc436647222"/>
      <w:bookmarkStart w:id="124" w:name="_Toc467483217"/>
      <w:r w:rsidRPr="00731DEB">
        <w:t xml:space="preserve">Table </w:t>
      </w:r>
      <w:r w:rsidR="00B47EEC">
        <w:fldChar w:fldCharType="begin"/>
      </w:r>
      <w:r w:rsidR="00B47EEC">
        <w:instrText xml:space="preserve"> SEQ Table \* ARABIC </w:instrText>
      </w:r>
      <w:r w:rsidR="00B47EEC">
        <w:fldChar w:fldCharType="separate"/>
      </w:r>
      <w:r w:rsidR="00B44652">
        <w:rPr>
          <w:noProof/>
        </w:rPr>
        <w:t>5</w:t>
      </w:r>
      <w:r w:rsidR="00B47EEC">
        <w:rPr>
          <w:noProof/>
        </w:rPr>
        <w:fldChar w:fldCharType="end"/>
      </w:r>
      <w:r w:rsidRPr="00731DEB">
        <w:t>: VSA Runtime Environment</w:t>
      </w:r>
      <w:bookmarkEnd w:id="123"/>
      <w:bookmarkEnd w:id="124"/>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Runtime Environment listing the requirement number, the requirement, and delivery."/>
      </w:tblPr>
      <w:tblGrid>
        <w:gridCol w:w="1134"/>
        <w:gridCol w:w="6298"/>
        <w:gridCol w:w="2144"/>
      </w:tblGrid>
      <w:tr w:rsidR="006D66C5" w:rsidRPr="00B816B7" w14:paraId="305F3C7D" w14:textId="77777777" w:rsidTr="00675AD4">
        <w:trPr>
          <w:cantSplit/>
          <w:tblHeader/>
        </w:trPr>
        <w:tc>
          <w:tcPr>
            <w:tcW w:w="583" w:type="pct"/>
            <w:shd w:val="clear" w:color="auto" w:fill="F2F2F2" w:themeFill="background1" w:themeFillShade="F2"/>
            <w:vAlign w:val="bottom"/>
          </w:tcPr>
          <w:p w14:paraId="2DD3C326" w14:textId="77777777" w:rsidR="006D66C5" w:rsidRPr="00B816B7" w:rsidRDefault="006D66C5" w:rsidP="00675AD4">
            <w:pPr>
              <w:pStyle w:val="TableHeading"/>
            </w:pPr>
            <w:bookmarkStart w:id="125" w:name="COL001_TBL006"/>
            <w:bookmarkEnd w:id="125"/>
            <w:r w:rsidRPr="00B816B7">
              <w:rPr>
                <w:rFonts w:eastAsia="Arial"/>
              </w:rPr>
              <w:t>Req. #</w:t>
            </w:r>
          </w:p>
        </w:tc>
        <w:tc>
          <w:tcPr>
            <w:tcW w:w="3293" w:type="pct"/>
            <w:shd w:val="clear" w:color="auto" w:fill="F2F2F2" w:themeFill="background1" w:themeFillShade="F2"/>
            <w:vAlign w:val="bottom"/>
          </w:tcPr>
          <w:p w14:paraId="2FF2608C" w14:textId="77777777" w:rsidR="006D66C5" w:rsidRPr="00B816B7" w:rsidRDefault="006D66C5" w:rsidP="00675AD4">
            <w:pPr>
              <w:pStyle w:val="TableHeading"/>
            </w:pPr>
            <w:r w:rsidRPr="00B816B7">
              <w:rPr>
                <w:rFonts w:eastAsia="Arial"/>
              </w:rPr>
              <w:t>Requirement</w:t>
            </w:r>
          </w:p>
        </w:tc>
        <w:tc>
          <w:tcPr>
            <w:tcW w:w="1125" w:type="pct"/>
            <w:shd w:val="clear" w:color="auto" w:fill="F2F2F2" w:themeFill="background1" w:themeFillShade="F2"/>
            <w:vAlign w:val="bottom"/>
          </w:tcPr>
          <w:p w14:paraId="5F90AC39" w14:textId="77777777" w:rsidR="006D66C5" w:rsidRPr="00B816B7" w:rsidRDefault="006D66C5" w:rsidP="00675AD4">
            <w:pPr>
              <w:pStyle w:val="TableHeading"/>
              <w:rPr>
                <w:rFonts w:eastAsia="Arial"/>
              </w:rPr>
            </w:pPr>
            <w:r w:rsidRPr="00B816B7">
              <w:rPr>
                <w:rFonts w:eastAsia="Arial"/>
              </w:rPr>
              <w:t>Delivery</w:t>
            </w:r>
          </w:p>
          <w:p w14:paraId="006EA93D" w14:textId="043760D3" w:rsidR="005A4FBA" w:rsidRPr="00B816B7" w:rsidRDefault="005A4FBA" w:rsidP="00675AD4">
            <w:pPr>
              <w:pStyle w:val="TableHeading"/>
            </w:pPr>
            <w:r w:rsidRPr="00B816B7">
              <w:t>Phase.Inc.Sprint</w:t>
            </w:r>
          </w:p>
        </w:tc>
      </w:tr>
      <w:tr w:rsidR="006D66C5" w:rsidRPr="00B816B7" w14:paraId="472EFCA7" w14:textId="77777777" w:rsidTr="00675AD4">
        <w:trPr>
          <w:cantSplit/>
        </w:trPr>
        <w:tc>
          <w:tcPr>
            <w:tcW w:w="583" w:type="pct"/>
          </w:tcPr>
          <w:p w14:paraId="50A04B25" w14:textId="77777777" w:rsidR="006D66C5" w:rsidRPr="00B816B7" w:rsidRDefault="006D66C5" w:rsidP="001F1527">
            <w:pPr>
              <w:pStyle w:val="TableText"/>
              <w:keepNext/>
              <w:keepLines/>
            </w:pPr>
            <w:r w:rsidRPr="00B816B7">
              <w:rPr>
                <w:rFonts w:eastAsia="Arial"/>
              </w:rPr>
              <w:t>2.6.3.300</w:t>
            </w:r>
          </w:p>
        </w:tc>
        <w:tc>
          <w:tcPr>
            <w:tcW w:w="3293" w:type="pct"/>
          </w:tcPr>
          <w:p w14:paraId="7C48FC12" w14:textId="77777777" w:rsidR="004B4C39" w:rsidRPr="00B816B7" w:rsidRDefault="004B4C39" w:rsidP="001F1527">
            <w:pPr>
              <w:pStyle w:val="TableText"/>
              <w:keepNext/>
              <w:keepLines/>
              <w:rPr>
                <w:rFonts w:eastAsia="Arial"/>
                <w:i/>
              </w:rPr>
            </w:pPr>
            <w:r w:rsidRPr="00B816B7">
              <w:rPr>
                <w:rFonts w:eastAsia="Arial"/>
                <w:i/>
              </w:rPr>
              <w:t>The VSA runtime environment shall enable the Wizard to interact with one development VistA system.</w:t>
            </w:r>
          </w:p>
          <w:p w14:paraId="306FB793" w14:textId="3B732478" w:rsidR="0031524A" w:rsidRPr="00B816B7" w:rsidRDefault="004B4C39" w:rsidP="001F1527">
            <w:pPr>
              <w:pStyle w:val="TableText"/>
              <w:keepNext/>
              <w:keepLines/>
              <w:spacing w:before="120"/>
            </w:pPr>
            <w:r w:rsidRPr="00B816B7">
              <w:t xml:space="preserve">(Original) </w:t>
            </w:r>
            <w:r w:rsidR="0031524A" w:rsidRPr="00B816B7">
              <w:t xml:space="preserve">The VSA runtime environment </w:t>
            </w:r>
            <w:r w:rsidR="0031524A" w:rsidRPr="00B816B7">
              <w:rPr>
                <w:i/>
              </w:rPr>
              <w:t>shall</w:t>
            </w:r>
            <w:r w:rsidR="0031524A" w:rsidRPr="00B816B7">
              <w:t xml:space="preserve"> provide for the hosting of the VSA Wizard to enable the Wizard to interact with one development VistA system.</w:t>
            </w:r>
          </w:p>
          <w:p w14:paraId="70012F18" w14:textId="77777777" w:rsidR="0031524A" w:rsidRPr="00B816B7" w:rsidRDefault="0031524A" w:rsidP="001F1527">
            <w:pPr>
              <w:pStyle w:val="TableText"/>
              <w:keepNext/>
              <w:keepLines/>
              <w:spacing w:before="120"/>
            </w:pPr>
            <w:r w:rsidRPr="00B816B7">
              <w:rPr>
                <w:rFonts w:eastAsia="Arial"/>
                <w:b/>
              </w:rPr>
              <w:t xml:space="preserve">Justification for Revision: </w:t>
            </w:r>
            <w:r w:rsidRPr="00B816B7">
              <w:rPr>
                <w:rFonts w:eastAsia="Arial"/>
              </w:rPr>
              <w:t>Reworded for clarity</w:t>
            </w:r>
          </w:p>
        </w:tc>
        <w:tc>
          <w:tcPr>
            <w:tcW w:w="1125" w:type="pct"/>
            <w:tcMar>
              <w:top w:w="100" w:type="dxa"/>
              <w:left w:w="100" w:type="dxa"/>
              <w:bottom w:w="100" w:type="dxa"/>
              <w:right w:w="100" w:type="dxa"/>
            </w:tcMar>
          </w:tcPr>
          <w:p w14:paraId="7878A3C0" w14:textId="263A5A66" w:rsidR="006D66C5" w:rsidRPr="00B816B7" w:rsidRDefault="006D66C5" w:rsidP="00D708FA">
            <w:pPr>
              <w:pStyle w:val="TableText"/>
              <w:keepNext/>
              <w:keepLines/>
            </w:pPr>
            <w:r w:rsidRPr="00B816B7">
              <w:t>P2.</w:t>
            </w:r>
            <w:r w:rsidR="00B22E8D" w:rsidRPr="00B816B7">
              <w:t>3.</w:t>
            </w:r>
            <w:r w:rsidR="00D708FA" w:rsidRPr="00B816B7">
              <w:t>9</w:t>
            </w:r>
          </w:p>
        </w:tc>
      </w:tr>
      <w:tr w:rsidR="006D66C5" w:rsidRPr="00B816B7" w14:paraId="06C5B05F" w14:textId="77777777" w:rsidTr="00675AD4">
        <w:trPr>
          <w:cantSplit/>
        </w:trPr>
        <w:tc>
          <w:tcPr>
            <w:tcW w:w="583" w:type="pct"/>
          </w:tcPr>
          <w:p w14:paraId="709F6EE7" w14:textId="77777777" w:rsidR="006D66C5" w:rsidRPr="00B816B7" w:rsidRDefault="006D66C5" w:rsidP="001F1527">
            <w:pPr>
              <w:pStyle w:val="TableText"/>
            </w:pPr>
            <w:r w:rsidRPr="00B816B7">
              <w:rPr>
                <w:rFonts w:eastAsia="Arial"/>
              </w:rPr>
              <w:t>2.6.3.301</w:t>
            </w:r>
          </w:p>
        </w:tc>
        <w:tc>
          <w:tcPr>
            <w:tcW w:w="3293" w:type="pct"/>
          </w:tcPr>
          <w:p w14:paraId="2F6E84C3" w14:textId="77777777" w:rsidR="006D66C5" w:rsidRPr="00B816B7" w:rsidRDefault="006D66C5" w:rsidP="001F1527">
            <w:pPr>
              <w:pStyle w:val="TableText"/>
            </w:pPr>
            <w:r w:rsidRPr="00B816B7">
              <w:rPr>
                <w:rFonts w:eastAsia="Arial"/>
              </w:rPr>
              <w:t>The VSA runtime environment shall facilitate the VSA Wizard to store Service Descriptor and runtime packages generated by the VSA Wizard.</w:t>
            </w:r>
          </w:p>
        </w:tc>
        <w:tc>
          <w:tcPr>
            <w:tcW w:w="1125" w:type="pct"/>
            <w:tcMar>
              <w:top w:w="100" w:type="dxa"/>
              <w:left w:w="100" w:type="dxa"/>
              <w:bottom w:w="100" w:type="dxa"/>
              <w:right w:w="100" w:type="dxa"/>
            </w:tcMar>
          </w:tcPr>
          <w:p w14:paraId="3DE7F598" w14:textId="27AACCF4" w:rsidR="006D66C5" w:rsidRPr="00B816B7" w:rsidRDefault="006D66C5" w:rsidP="00B22E8D">
            <w:pPr>
              <w:pStyle w:val="TableText"/>
            </w:pPr>
            <w:r w:rsidRPr="00B816B7">
              <w:t>P2.</w:t>
            </w:r>
            <w:r w:rsidR="00C40A64" w:rsidRPr="00B816B7">
              <w:t>2</w:t>
            </w:r>
            <w:r w:rsidR="004B4C39" w:rsidRPr="00B816B7">
              <w:t>.</w:t>
            </w:r>
            <w:r w:rsidR="00B22E8D" w:rsidRPr="00B816B7">
              <w:t>3</w:t>
            </w:r>
          </w:p>
        </w:tc>
      </w:tr>
      <w:tr w:rsidR="006D66C5" w:rsidRPr="00B816B7" w14:paraId="4F42556C" w14:textId="77777777" w:rsidTr="00675AD4">
        <w:trPr>
          <w:cantSplit/>
        </w:trPr>
        <w:tc>
          <w:tcPr>
            <w:tcW w:w="583" w:type="pct"/>
          </w:tcPr>
          <w:p w14:paraId="690BF26B" w14:textId="77777777" w:rsidR="006D66C5" w:rsidRPr="00B816B7" w:rsidRDefault="006D66C5" w:rsidP="001F1527">
            <w:pPr>
              <w:pStyle w:val="TableText"/>
            </w:pPr>
            <w:r w:rsidRPr="00B816B7">
              <w:rPr>
                <w:rFonts w:eastAsia="Arial"/>
              </w:rPr>
              <w:t>2.6.3.302</w:t>
            </w:r>
          </w:p>
        </w:tc>
        <w:tc>
          <w:tcPr>
            <w:tcW w:w="3293" w:type="pct"/>
          </w:tcPr>
          <w:p w14:paraId="0A5FDEC5" w14:textId="77777777" w:rsidR="006D66C5" w:rsidRPr="00B816B7" w:rsidRDefault="006D66C5" w:rsidP="001F1527">
            <w:pPr>
              <w:pStyle w:val="TableText"/>
            </w:pPr>
            <w:r w:rsidRPr="00B816B7">
              <w:rPr>
                <w:rFonts w:eastAsia="Arial"/>
              </w:rPr>
              <w:t xml:space="preserve">The VSA runtime environment logic shall perform the routing (federation) of queries from provider and consumer “service” requests to and from VistA. </w:t>
            </w:r>
          </w:p>
        </w:tc>
        <w:tc>
          <w:tcPr>
            <w:tcW w:w="1125" w:type="pct"/>
            <w:tcMar>
              <w:top w:w="100" w:type="dxa"/>
              <w:left w:w="100" w:type="dxa"/>
              <w:bottom w:w="100" w:type="dxa"/>
              <w:right w:w="100" w:type="dxa"/>
            </w:tcMar>
          </w:tcPr>
          <w:p w14:paraId="1AF1F4A0" w14:textId="40D5ED44" w:rsidR="006D66C5" w:rsidRPr="00B816B7" w:rsidRDefault="006D66C5" w:rsidP="00443B9D">
            <w:pPr>
              <w:pStyle w:val="TableText"/>
            </w:pPr>
            <w:r w:rsidRPr="00B816B7">
              <w:t>P2.</w:t>
            </w:r>
            <w:r w:rsidR="00443B9D" w:rsidRPr="00B816B7">
              <w:t>2.3</w:t>
            </w:r>
          </w:p>
        </w:tc>
      </w:tr>
      <w:tr w:rsidR="006D66C5" w:rsidRPr="00B816B7" w14:paraId="4698CB3E" w14:textId="77777777" w:rsidTr="00675AD4">
        <w:trPr>
          <w:cantSplit/>
        </w:trPr>
        <w:tc>
          <w:tcPr>
            <w:tcW w:w="583" w:type="pct"/>
          </w:tcPr>
          <w:p w14:paraId="3ED3EC06" w14:textId="77777777" w:rsidR="006D66C5" w:rsidRPr="00B816B7" w:rsidRDefault="006D66C5" w:rsidP="001F1527">
            <w:pPr>
              <w:pStyle w:val="TableText"/>
            </w:pPr>
            <w:r w:rsidRPr="00B816B7">
              <w:rPr>
                <w:rFonts w:eastAsia="Arial"/>
              </w:rPr>
              <w:t>2.6.3.303</w:t>
            </w:r>
          </w:p>
        </w:tc>
        <w:tc>
          <w:tcPr>
            <w:tcW w:w="3293" w:type="pct"/>
          </w:tcPr>
          <w:p w14:paraId="63126936" w14:textId="77777777" w:rsidR="006D66C5" w:rsidRPr="00B816B7" w:rsidRDefault="006D66C5" w:rsidP="001F1527">
            <w:pPr>
              <w:pStyle w:val="TableText"/>
            </w:pPr>
            <w:r w:rsidRPr="00B816B7">
              <w:rPr>
                <w:rFonts w:eastAsia="Arial"/>
              </w:rPr>
              <w:t>The VSA runtime environment logic shall facilitate “run-time” execution of generated VistA-based Web services.</w:t>
            </w:r>
          </w:p>
        </w:tc>
        <w:tc>
          <w:tcPr>
            <w:tcW w:w="1125" w:type="pct"/>
            <w:tcMar>
              <w:top w:w="100" w:type="dxa"/>
              <w:left w:w="100" w:type="dxa"/>
              <w:bottom w:w="100" w:type="dxa"/>
              <w:right w:w="100" w:type="dxa"/>
            </w:tcMar>
          </w:tcPr>
          <w:p w14:paraId="545B1DF3" w14:textId="692984EC" w:rsidR="006D66C5" w:rsidRPr="00B816B7" w:rsidRDefault="006D66C5" w:rsidP="00203ED6">
            <w:pPr>
              <w:pStyle w:val="TableText"/>
            </w:pPr>
            <w:r w:rsidRPr="00B816B7">
              <w:t>P2</w:t>
            </w:r>
            <w:r w:rsidR="008E4444">
              <w:t>.</w:t>
            </w:r>
            <w:r w:rsidR="00443B9D" w:rsidRPr="00B816B7">
              <w:t>2.3</w:t>
            </w:r>
          </w:p>
        </w:tc>
      </w:tr>
      <w:tr w:rsidR="006D66C5" w:rsidRPr="00B816B7" w14:paraId="58317AB7" w14:textId="77777777" w:rsidTr="00675AD4">
        <w:trPr>
          <w:cantSplit/>
        </w:trPr>
        <w:tc>
          <w:tcPr>
            <w:tcW w:w="583" w:type="pct"/>
          </w:tcPr>
          <w:p w14:paraId="6EB9ECCD" w14:textId="77777777" w:rsidR="006D66C5" w:rsidRPr="00B816B7" w:rsidRDefault="006D66C5" w:rsidP="001F1527">
            <w:pPr>
              <w:pStyle w:val="TableText"/>
            </w:pPr>
            <w:r w:rsidRPr="00B816B7">
              <w:rPr>
                <w:rFonts w:eastAsia="Arial"/>
              </w:rPr>
              <w:t>2.6.3.304</w:t>
            </w:r>
          </w:p>
        </w:tc>
        <w:tc>
          <w:tcPr>
            <w:tcW w:w="3293" w:type="pct"/>
          </w:tcPr>
          <w:p w14:paraId="28134F9B" w14:textId="77777777" w:rsidR="004B4C39" w:rsidRPr="00B816B7" w:rsidRDefault="004B4C39" w:rsidP="001F1527">
            <w:pPr>
              <w:pStyle w:val="TableText"/>
              <w:rPr>
                <w:rFonts w:eastAsia="Arial"/>
                <w:i/>
              </w:rPr>
            </w:pPr>
            <w:r w:rsidRPr="00B816B7">
              <w:rPr>
                <w:rFonts w:eastAsia="Arial"/>
                <w:i/>
              </w:rPr>
              <w:t>The VSA VistA runtime environment shall provide Web connectivity to VistA as an HTTP to VistA MUMPS binding that conveys ‘service requests’ to one or more VistA systems in the standard and secured HTTPS protocol. Using Government-provided PKI certificates.</w:t>
            </w:r>
          </w:p>
          <w:p w14:paraId="6DBE6829" w14:textId="7D6105CC" w:rsidR="0031524A" w:rsidRPr="00B816B7" w:rsidRDefault="004B4C39" w:rsidP="001F1527">
            <w:pPr>
              <w:pStyle w:val="TableText"/>
              <w:spacing w:before="120"/>
            </w:pPr>
            <w:r w:rsidRPr="00B816B7">
              <w:t>(Original)</w:t>
            </w:r>
            <w:r w:rsidR="0031524A" w:rsidRPr="00B816B7">
              <w:t xml:space="preserve">The VSA runtime environment </w:t>
            </w:r>
            <w:r w:rsidR="0031524A" w:rsidRPr="00B816B7">
              <w:rPr>
                <w:i/>
              </w:rPr>
              <w:t>shall</w:t>
            </w:r>
            <w:r w:rsidR="0031524A" w:rsidRPr="00B816B7">
              <w:t xml:space="preserve"> provide web connectivity to VistA as an HTTP to VistA MUMPS binding that conveys ‘service requests’ to one or more VistA systems in the standard and secured HTTPS protocol. </w:t>
            </w:r>
          </w:p>
          <w:p w14:paraId="193D1635" w14:textId="77777777" w:rsidR="0031524A" w:rsidRPr="00B816B7" w:rsidRDefault="0031524A" w:rsidP="001F1527">
            <w:pPr>
              <w:pStyle w:val="TableText"/>
              <w:spacing w:before="120"/>
              <w:rPr>
                <w:i/>
              </w:rPr>
            </w:pPr>
            <w:r w:rsidRPr="00B816B7">
              <w:rPr>
                <w:rFonts w:eastAsia="Arial"/>
                <w:b/>
              </w:rPr>
              <w:t xml:space="preserve">Justification for Revision: </w:t>
            </w:r>
            <w:r w:rsidRPr="00B816B7">
              <w:rPr>
                <w:rFonts w:eastAsia="Arial"/>
              </w:rPr>
              <w:t>Added text requirement</w:t>
            </w:r>
          </w:p>
        </w:tc>
        <w:tc>
          <w:tcPr>
            <w:tcW w:w="1125" w:type="pct"/>
            <w:tcMar>
              <w:top w:w="100" w:type="dxa"/>
              <w:left w:w="100" w:type="dxa"/>
              <w:bottom w:w="100" w:type="dxa"/>
              <w:right w:w="100" w:type="dxa"/>
            </w:tcMar>
          </w:tcPr>
          <w:p w14:paraId="5789AFFE" w14:textId="2C41BA06" w:rsidR="006D66C5" w:rsidRPr="00B816B7" w:rsidRDefault="00443B9D" w:rsidP="001F1527">
            <w:pPr>
              <w:pStyle w:val="TableText"/>
            </w:pPr>
            <w:r w:rsidRPr="00B816B7">
              <w:t>Task B</w:t>
            </w:r>
          </w:p>
        </w:tc>
      </w:tr>
      <w:tr w:rsidR="006D66C5" w:rsidRPr="00B816B7" w14:paraId="234221BD" w14:textId="77777777" w:rsidTr="00675AD4">
        <w:trPr>
          <w:cantSplit/>
        </w:trPr>
        <w:tc>
          <w:tcPr>
            <w:tcW w:w="583" w:type="pct"/>
          </w:tcPr>
          <w:p w14:paraId="7D3D9758" w14:textId="77777777" w:rsidR="006D66C5" w:rsidRPr="00B816B7" w:rsidRDefault="006D66C5" w:rsidP="001F1527">
            <w:pPr>
              <w:pStyle w:val="TableText"/>
            </w:pPr>
            <w:r w:rsidRPr="00B816B7">
              <w:rPr>
                <w:rFonts w:eastAsia="Arial"/>
              </w:rPr>
              <w:t>2.6.3.305</w:t>
            </w:r>
          </w:p>
        </w:tc>
        <w:tc>
          <w:tcPr>
            <w:tcW w:w="3293" w:type="pct"/>
          </w:tcPr>
          <w:p w14:paraId="3EE3F524" w14:textId="77777777" w:rsidR="00BC3397" w:rsidRPr="00B816B7" w:rsidRDefault="00BC3397" w:rsidP="001F1527">
            <w:pPr>
              <w:pStyle w:val="TableText"/>
              <w:rPr>
                <w:rFonts w:eastAsia="Arial"/>
              </w:rPr>
            </w:pPr>
            <w:r w:rsidRPr="00B816B7">
              <w:rPr>
                <w:rFonts w:eastAsia="Arial"/>
              </w:rPr>
              <w:t>VSA shall provide a VistA “listener,” known as the VistA M Routine Calling Service (VMRCS).</w:t>
            </w:r>
          </w:p>
          <w:p w14:paraId="4A404EC1" w14:textId="77777777" w:rsidR="006D66C5" w:rsidRPr="00B816B7" w:rsidRDefault="006D66C5" w:rsidP="001F1527">
            <w:pPr>
              <w:pStyle w:val="TableText"/>
              <w:spacing w:before="120"/>
            </w:pPr>
            <w:r w:rsidRPr="00B816B7">
              <w:rPr>
                <w:rFonts w:eastAsia="Arial"/>
                <w:b/>
              </w:rPr>
              <w:t>Justification for Removal:</w:t>
            </w:r>
            <w:r w:rsidRPr="00B816B7">
              <w:rPr>
                <w:rFonts w:eastAsia="Arial"/>
              </w:rPr>
              <w:t xml:space="preserve"> Remove, combined and satisfied by 2.6.3.304.</w:t>
            </w:r>
          </w:p>
        </w:tc>
        <w:tc>
          <w:tcPr>
            <w:tcW w:w="1125" w:type="pct"/>
            <w:tcMar>
              <w:top w:w="100" w:type="dxa"/>
              <w:left w:w="100" w:type="dxa"/>
              <w:bottom w:w="100" w:type="dxa"/>
              <w:right w:w="100" w:type="dxa"/>
            </w:tcMar>
          </w:tcPr>
          <w:p w14:paraId="201A1270" w14:textId="2175A343" w:rsidR="006D66C5" w:rsidRPr="00B816B7" w:rsidRDefault="004B4C39" w:rsidP="001F1527">
            <w:pPr>
              <w:pStyle w:val="TableText"/>
            </w:pPr>
            <w:r w:rsidRPr="00B816B7">
              <w:t>Removed</w:t>
            </w:r>
          </w:p>
        </w:tc>
      </w:tr>
      <w:tr w:rsidR="006D66C5" w:rsidRPr="00B816B7" w14:paraId="4B2BD4C7" w14:textId="77777777" w:rsidTr="00675AD4">
        <w:trPr>
          <w:cantSplit/>
        </w:trPr>
        <w:tc>
          <w:tcPr>
            <w:tcW w:w="583" w:type="pct"/>
          </w:tcPr>
          <w:p w14:paraId="3B151B57" w14:textId="77777777" w:rsidR="006D66C5" w:rsidRPr="00B816B7" w:rsidRDefault="006D66C5" w:rsidP="001F1527">
            <w:pPr>
              <w:pStyle w:val="TableText"/>
            </w:pPr>
            <w:r w:rsidRPr="00B816B7">
              <w:rPr>
                <w:rFonts w:eastAsia="Arial"/>
              </w:rPr>
              <w:t>2.6.3.306</w:t>
            </w:r>
          </w:p>
        </w:tc>
        <w:tc>
          <w:tcPr>
            <w:tcW w:w="3293" w:type="pct"/>
          </w:tcPr>
          <w:p w14:paraId="33C69D9E" w14:textId="77777777" w:rsidR="006D66C5" w:rsidRPr="00B816B7" w:rsidRDefault="006D66C5" w:rsidP="001F1527">
            <w:pPr>
              <w:pStyle w:val="TableText"/>
            </w:pPr>
            <w:r w:rsidRPr="00B816B7">
              <w:t xml:space="preserve">VSA </w:t>
            </w:r>
            <w:r w:rsidRPr="00B816B7">
              <w:rPr>
                <w:rFonts w:eastAsia="Arial"/>
              </w:rPr>
              <w:t>shall provide Web based (HTTP) connectivity to the VistA functionality and data such as RPCs, routines, or database access.</w:t>
            </w:r>
          </w:p>
        </w:tc>
        <w:tc>
          <w:tcPr>
            <w:tcW w:w="1125" w:type="pct"/>
            <w:tcMar>
              <w:top w:w="100" w:type="dxa"/>
              <w:left w:w="100" w:type="dxa"/>
              <w:bottom w:w="100" w:type="dxa"/>
              <w:right w:w="100" w:type="dxa"/>
            </w:tcMar>
          </w:tcPr>
          <w:p w14:paraId="65997509" w14:textId="708A55D6" w:rsidR="006D66C5" w:rsidRPr="00B816B7" w:rsidRDefault="006D66C5" w:rsidP="00443B9D">
            <w:pPr>
              <w:pStyle w:val="TableText"/>
            </w:pPr>
            <w:r w:rsidRPr="00B816B7">
              <w:t>P2.2</w:t>
            </w:r>
            <w:r w:rsidR="004B4C39" w:rsidRPr="00B816B7">
              <w:t>.</w:t>
            </w:r>
            <w:r w:rsidR="00443B9D" w:rsidRPr="00B816B7">
              <w:t>3</w:t>
            </w:r>
          </w:p>
        </w:tc>
      </w:tr>
      <w:tr w:rsidR="006D66C5" w:rsidRPr="00B816B7" w14:paraId="508EA006" w14:textId="77777777" w:rsidTr="00675AD4">
        <w:trPr>
          <w:cantSplit/>
        </w:trPr>
        <w:tc>
          <w:tcPr>
            <w:tcW w:w="583" w:type="pct"/>
          </w:tcPr>
          <w:p w14:paraId="6B8EAF75" w14:textId="77777777" w:rsidR="006D66C5" w:rsidRPr="00B816B7" w:rsidRDefault="006D66C5" w:rsidP="001F1527">
            <w:pPr>
              <w:pStyle w:val="TableText"/>
            </w:pPr>
            <w:r w:rsidRPr="00B816B7">
              <w:rPr>
                <w:rFonts w:eastAsia="Arial"/>
              </w:rPr>
              <w:lastRenderedPageBreak/>
              <w:t>2.6.3.307</w:t>
            </w:r>
          </w:p>
        </w:tc>
        <w:tc>
          <w:tcPr>
            <w:tcW w:w="3293" w:type="pct"/>
          </w:tcPr>
          <w:p w14:paraId="5BEDFB30" w14:textId="77777777" w:rsidR="00BC3397" w:rsidRPr="00B816B7" w:rsidRDefault="00BC3397" w:rsidP="001F1527">
            <w:pPr>
              <w:pStyle w:val="TableText"/>
              <w:rPr>
                <w:rFonts w:eastAsia="Arial"/>
              </w:rPr>
            </w:pPr>
            <w:r w:rsidRPr="00B816B7">
              <w:rPr>
                <w:rFonts w:eastAsia="Arial"/>
              </w:rPr>
              <w:t>The VSA VistA “listener” (VMRCS) shall be responsible for transferring requests to run M routines to the VistA M Routine Calling Adaptor (VMRCA) and the legacy M environment</w:t>
            </w:r>
            <w:r w:rsidR="00142D02" w:rsidRPr="00B816B7">
              <w:rPr>
                <w:rFonts w:eastAsia="Arial"/>
              </w:rPr>
              <w:t>.</w:t>
            </w:r>
          </w:p>
          <w:p w14:paraId="53CA38A1" w14:textId="77777777" w:rsidR="006D66C5" w:rsidRPr="00B816B7" w:rsidRDefault="006D66C5" w:rsidP="001F1527">
            <w:pPr>
              <w:pStyle w:val="TableText"/>
              <w:spacing w:before="120"/>
            </w:pPr>
            <w:r w:rsidRPr="00B816B7">
              <w:rPr>
                <w:rFonts w:eastAsia="Arial"/>
                <w:b/>
              </w:rPr>
              <w:t>Justification for Removal:</w:t>
            </w:r>
            <w:r w:rsidRPr="00B816B7">
              <w:rPr>
                <w:rFonts w:eastAsia="Arial"/>
              </w:rPr>
              <w:t xml:space="preserve"> Remove, this is covered by 304 thru 306 which will be moved to the SDD.</w:t>
            </w:r>
          </w:p>
        </w:tc>
        <w:tc>
          <w:tcPr>
            <w:tcW w:w="1125" w:type="pct"/>
            <w:tcMar>
              <w:top w:w="100" w:type="dxa"/>
              <w:left w:w="100" w:type="dxa"/>
              <w:bottom w:w="100" w:type="dxa"/>
              <w:right w:w="100" w:type="dxa"/>
            </w:tcMar>
          </w:tcPr>
          <w:p w14:paraId="0FEB4A50" w14:textId="39050633" w:rsidR="006D66C5" w:rsidRPr="00B816B7" w:rsidRDefault="004B4C39" w:rsidP="001F1527">
            <w:pPr>
              <w:pStyle w:val="TableText"/>
            </w:pPr>
            <w:r w:rsidRPr="00B816B7">
              <w:t>Removed</w:t>
            </w:r>
          </w:p>
        </w:tc>
      </w:tr>
      <w:tr w:rsidR="006D66C5" w:rsidRPr="00B816B7" w14:paraId="30AA01EC" w14:textId="77777777" w:rsidTr="00675AD4">
        <w:trPr>
          <w:cantSplit/>
        </w:trPr>
        <w:tc>
          <w:tcPr>
            <w:tcW w:w="583" w:type="pct"/>
          </w:tcPr>
          <w:p w14:paraId="0A9DF288" w14:textId="77777777" w:rsidR="006D66C5" w:rsidRPr="00B816B7" w:rsidRDefault="006D66C5" w:rsidP="001F1527">
            <w:pPr>
              <w:pStyle w:val="TableText"/>
            </w:pPr>
            <w:r w:rsidRPr="00B816B7">
              <w:rPr>
                <w:rFonts w:eastAsia="Arial"/>
              </w:rPr>
              <w:t>2.6.3.308</w:t>
            </w:r>
          </w:p>
        </w:tc>
        <w:tc>
          <w:tcPr>
            <w:tcW w:w="3293" w:type="pct"/>
          </w:tcPr>
          <w:p w14:paraId="686DF18B" w14:textId="77777777" w:rsidR="00BC3397" w:rsidRPr="00B816B7" w:rsidRDefault="00BC3397" w:rsidP="001F1527">
            <w:pPr>
              <w:pStyle w:val="TableText"/>
              <w:rPr>
                <w:rFonts w:eastAsia="Arial"/>
                <w:i/>
              </w:rPr>
            </w:pPr>
            <w:r w:rsidRPr="00B816B7">
              <w:rPr>
                <w:rFonts w:eastAsia="Arial"/>
              </w:rPr>
              <w:t>VSA shall provide a VistA M Routine Calling Adaptor (VMRCA) that integrates the VMRCS component with the traditional M computing environment and provides for the invocation of M routines</w:t>
            </w:r>
            <w:r w:rsidRPr="00B816B7">
              <w:rPr>
                <w:rFonts w:eastAsia="Arial"/>
                <w:i/>
              </w:rPr>
              <w:t>.</w:t>
            </w:r>
          </w:p>
          <w:p w14:paraId="5CD84CCB" w14:textId="77777777" w:rsidR="006D66C5" w:rsidRPr="00B816B7" w:rsidRDefault="006D66C5" w:rsidP="001F1527">
            <w:pPr>
              <w:pStyle w:val="TableText"/>
              <w:spacing w:before="120"/>
            </w:pPr>
            <w:r w:rsidRPr="00B816B7">
              <w:rPr>
                <w:rFonts w:eastAsia="Arial"/>
                <w:b/>
              </w:rPr>
              <w:t>Justification for Removal:</w:t>
            </w:r>
            <w:r w:rsidRPr="00B816B7">
              <w:rPr>
                <w:rFonts w:eastAsia="Arial"/>
              </w:rPr>
              <w:t xml:space="preserve"> Remove, this is covered by 304 thru 306 which will be moved to the SDD.</w:t>
            </w:r>
          </w:p>
        </w:tc>
        <w:tc>
          <w:tcPr>
            <w:tcW w:w="1125" w:type="pct"/>
            <w:tcMar>
              <w:top w:w="100" w:type="dxa"/>
              <w:left w:w="100" w:type="dxa"/>
              <w:bottom w:w="100" w:type="dxa"/>
              <w:right w:w="100" w:type="dxa"/>
            </w:tcMar>
          </w:tcPr>
          <w:p w14:paraId="7106E5C7" w14:textId="10CBA999" w:rsidR="006D66C5" w:rsidRPr="00B816B7" w:rsidRDefault="004B4C39" w:rsidP="001F1527">
            <w:pPr>
              <w:pStyle w:val="TableText"/>
            </w:pPr>
            <w:r w:rsidRPr="00B816B7">
              <w:t>Removed</w:t>
            </w:r>
          </w:p>
        </w:tc>
      </w:tr>
      <w:tr w:rsidR="006D66C5" w:rsidRPr="00B816B7" w14:paraId="55503809" w14:textId="77777777" w:rsidTr="00675AD4">
        <w:trPr>
          <w:cantSplit/>
        </w:trPr>
        <w:tc>
          <w:tcPr>
            <w:tcW w:w="583" w:type="pct"/>
          </w:tcPr>
          <w:p w14:paraId="051893AE" w14:textId="77777777" w:rsidR="006D66C5" w:rsidRPr="00B816B7" w:rsidRDefault="006D66C5" w:rsidP="001F1527">
            <w:pPr>
              <w:pStyle w:val="TableText"/>
            </w:pPr>
            <w:r w:rsidRPr="00B816B7">
              <w:rPr>
                <w:rFonts w:eastAsia="Arial"/>
              </w:rPr>
              <w:t>2.6.3.309</w:t>
            </w:r>
          </w:p>
        </w:tc>
        <w:tc>
          <w:tcPr>
            <w:tcW w:w="3293" w:type="pct"/>
          </w:tcPr>
          <w:p w14:paraId="1AE61EA1" w14:textId="77777777" w:rsidR="006D66C5" w:rsidRPr="00B816B7" w:rsidRDefault="006D66C5" w:rsidP="001F1527">
            <w:pPr>
              <w:pStyle w:val="TableText"/>
            </w:pPr>
            <w:r w:rsidRPr="00B816B7">
              <w:rPr>
                <w:rFonts w:eastAsia="Arial"/>
              </w:rPr>
              <w:t>A VSA generated service shall contain one or more operations.</w:t>
            </w:r>
          </w:p>
        </w:tc>
        <w:tc>
          <w:tcPr>
            <w:tcW w:w="1125" w:type="pct"/>
            <w:tcMar>
              <w:top w:w="100" w:type="dxa"/>
              <w:left w:w="100" w:type="dxa"/>
              <w:bottom w:w="100" w:type="dxa"/>
              <w:right w:w="100" w:type="dxa"/>
            </w:tcMar>
          </w:tcPr>
          <w:p w14:paraId="0931C49C" w14:textId="13BEBC4D" w:rsidR="006D66C5" w:rsidRPr="00B816B7" w:rsidRDefault="00D708FA" w:rsidP="00F61702">
            <w:pPr>
              <w:pStyle w:val="TableText"/>
            </w:pPr>
            <w:r w:rsidRPr="00B816B7">
              <w:t>Task B</w:t>
            </w:r>
          </w:p>
        </w:tc>
      </w:tr>
      <w:tr w:rsidR="006D66C5" w:rsidRPr="00B816B7" w14:paraId="2A91AAE4" w14:textId="77777777" w:rsidTr="00675AD4">
        <w:trPr>
          <w:cantSplit/>
        </w:trPr>
        <w:tc>
          <w:tcPr>
            <w:tcW w:w="583" w:type="pct"/>
          </w:tcPr>
          <w:p w14:paraId="0182A749" w14:textId="77777777" w:rsidR="006D66C5" w:rsidRPr="00B816B7" w:rsidRDefault="006D66C5" w:rsidP="001F1527">
            <w:pPr>
              <w:pStyle w:val="TableText"/>
            </w:pPr>
            <w:r w:rsidRPr="00B816B7">
              <w:rPr>
                <w:rFonts w:eastAsia="Arial"/>
              </w:rPr>
              <w:t>2.6.3.310</w:t>
            </w:r>
          </w:p>
        </w:tc>
        <w:tc>
          <w:tcPr>
            <w:tcW w:w="3293" w:type="pct"/>
          </w:tcPr>
          <w:p w14:paraId="0C585238" w14:textId="77777777" w:rsidR="006D66C5" w:rsidRPr="00B816B7" w:rsidRDefault="006D66C5" w:rsidP="001F1527">
            <w:pPr>
              <w:pStyle w:val="TableText"/>
            </w:pPr>
            <w:r w:rsidRPr="00B816B7">
              <w:t xml:space="preserve">VSA </w:t>
            </w:r>
            <w:r w:rsidRPr="00B816B7">
              <w:rPr>
                <w:rFonts w:eastAsia="Arial"/>
              </w:rPr>
              <w:t>generated services shall support the execution of a single RPC or routine API.</w:t>
            </w:r>
          </w:p>
        </w:tc>
        <w:tc>
          <w:tcPr>
            <w:tcW w:w="1125" w:type="pct"/>
            <w:tcMar>
              <w:top w:w="100" w:type="dxa"/>
              <w:left w:w="100" w:type="dxa"/>
              <w:bottom w:w="100" w:type="dxa"/>
              <w:right w:w="100" w:type="dxa"/>
            </w:tcMar>
          </w:tcPr>
          <w:p w14:paraId="3356F8C0" w14:textId="174A97EA" w:rsidR="006D66C5" w:rsidRPr="00B816B7" w:rsidRDefault="006D66C5" w:rsidP="00F61702">
            <w:pPr>
              <w:pStyle w:val="TableText"/>
            </w:pPr>
            <w:r w:rsidRPr="00B816B7">
              <w:t>P2.</w:t>
            </w:r>
            <w:r w:rsidR="004B4C39" w:rsidRPr="00B816B7">
              <w:t>2.</w:t>
            </w:r>
            <w:r w:rsidR="00F61702" w:rsidRPr="00B816B7">
              <w:t>3</w:t>
            </w:r>
          </w:p>
        </w:tc>
      </w:tr>
      <w:tr w:rsidR="006D66C5" w:rsidRPr="00B816B7" w14:paraId="050A58F9" w14:textId="77777777" w:rsidTr="00675AD4">
        <w:trPr>
          <w:cantSplit/>
        </w:trPr>
        <w:tc>
          <w:tcPr>
            <w:tcW w:w="583" w:type="pct"/>
          </w:tcPr>
          <w:p w14:paraId="3155B373" w14:textId="77777777" w:rsidR="006D66C5" w:rsidRPr="00B816B7" w:rsidRDefault="006D66C5" w:rsidP="001F1527">
            <w:pPr>
              <w:pStyle w:val="TableText"/>
            </w:pPr>
            <w:r w:rsidRPr="00B816B7">
              <w:rPr>
                <w:rFonts w:eastAsia="Arial"/>
              </w:rPr>
              <w:t>2.6.3.311</w:t>
            </w:r>
          </w:p>
        </w:tc>
        <w:tc>
          <w:tcPr>
            <w:tcW w:w="3293" w:type="pct"/>
          </w:tcPr>
          <w:p w14:paraId="3FD210F7" w14:textId="77777777" w:rsidR="006D66C5" w:rsidRPr="00B816B7" w:rsidRDefault="006D66C5" w:rsidP="001F1527">
            <w:pPr>
              <w:pStyle w:val="TableText"/>
            </w:pPr>
            <w:r w:rsidRPr="00B816B7">
              <w:rPr>
                <w:rFonts w:eastAsia="Arial"/>
              </w:rPr>
              <w:t>A single VSA generated service shall support the sequential execution of multiple “chained” RPCs or APIs.</w:t>
            </w:r>
          </w:p>
        </w:tc>
        <w:tc>
          <w:tcPr>
            <w:tcW w:w="1125" w:type="pct"/>
            <w:tcMar>
              <w:top w:w="100" w:type="dxa"/>
              <w:left w:w="100" w:type="dxa"/>
              <w:bottom w:w="100" w:type="dxa"/>
              <w:right w:w="100" w:type="dxa"/>
            </w:tcMar>
          </w:tcPr>
          <w:p w14:paraId="78E1AF2D" w14:textId="23B2997E" w:rsidR="006D66C5" w:rsidRPr="00B816B7" w:rsidRDefault="006D66C5" w:rsidP="00F61702">
            <w:pPr>
              <w:pStyle w:val="TableText"/>
            </w:pPr>
            <w:r w:rsidRPr="00B816B7">
              <w:t>P2.</w:t>
            </w:r>
            <w:r w:rsidR="004B4C39" w:rsidRPr="00B816B7">
              <w:t>2.</w:t>
            </w:r>
            <w:r w:rsidR="00F61702" w:rsidRPr="00B816B7">
              <w:t>3</w:t>
            </w:r>
          </w:p>
        </w:tc>
      </w:tr>
      <w:tr w:rsidR="006D66C5" w:rsidRPr="00B816B7" w14:paraId="2B82477D" w14:textId="77777777" w:rsidTr="00675AD4">
        <w:trPr>
          <w:cantSplit/>
        </w:trPr>
        <w:tc>
          <w:tcPr>
            <w:tcW w:w="583" w:type="pct"/>
          </w:tcPr>
          <w:p w14:paraId="7903F33D" w14:textId="77777777" w:rsidR="006D66C5" w:rsidRPr="00B816B7" w:rsidRDefault="006D66C5" w:rsidP="001F1527">
            <w:pPr>
              <w:pStyle w:val="TableText"/>
            </w:pPr>
            <w:r w:rsidRPr="00B816B7">
              <w:rPr>
                <w:rFonts w:eastAsia="Arial"/>
              </w:rPr>
              <w:t>2.6.3.312</w:t>
            </w:r>
          </w:p>
        </w:tc>
        <w:tc>
          <w:tcPr>
            <w:tcW w:w="3293" w:type="pct"/>
          </w:tcPr>
          <w:p w14:paraId="27976080" w14:textId="77777777" w:rsidR="006D66C5" w:rsidRPr="00B816B7" w:rsidRDefault="006D66C5" w:rsidP="001F1527">
            <w:pPr>
              <w:pStyle w:val="TableText"/>
            </w:pPr>
            <w:r w:rsidRPr="00B816B7">
              <w:rPr>
                <w:rFonts w:eastAsia="Arial"/>
              </w:rPr>
              <w:t>VSA services that execute multiple “chained” RPCs or APIs may include “stateful” RPCs that rely on the results of a preceding RPC in the execution sequence.</w:t>
            </w:r>
          </w:p>
        </w:tc>
        <w:tc>
          <w:tcPr>
            <w:tcW w:w="1125" w:type="pct"/>
            <w:tcMar>
              <w:top w:w="100" w:type="dxa"/>
              <w:left w:w="100" w:type="dxa"/>
              <w:bottom w:w="100" w:type="dxa"/>
              <w:right w:w="100" w:type="dxa"/>
            </w:tcMar>
          </w:tcPr>
          <w:p w14:paraId="755DD35B" w14:textId="15B73411" w:rsidR="006D66C5" w:rsidRPr="00B816B7" w:rsidRDefault="006D66C5" w:rsidP="00F61702">
            <w:pPr>
              <w:pStyle w:val="TableText"/>
            </w:pPr>
            <w:r w:rsidRPr="00B816B7">
              <w:rPr>
                <w:rFonts w:eastAsia="Arial"/>
              </w:rPr>
              <w:t>P2.</w:t>
            </w:r>
            <w:r w:rsidR="00C40A64" w:rsidRPr="00B816B7">
              <w:rPr>
                <w:rFonts w:eastAsia="Arial"/>
              </w:rPr>
              <w:t>2</w:t>
            </w:r>
            <w:r w:rsidR="004B4C39" w:rsidRPr="00B816B7">
              <w:rPr>
                <w:rFonts w:eastAsia="Arial"/>
              </w:rPr>
              <w:t>.</w:t>
            </w:r>
            <w:r w:rsidR="00F61702" w:rsidRPr="00B816B7">
              <w:rPr>
                <w:rFonts w:eastAsia="Arial"/>
              </w:rPr>
              <w:t>3</w:t>
            </w:r>
          </w:p>
        </w:tc>
      </w:tr>
      <w:tr w:rsidR="006D66C5" w:rsidRPr="00B816B7" w14:paraId="54CD6439" w14:textId="77777777" w:rsidTr="00675AD4">
        <w:trPr>
          <w:cantSplit/>
        </w:trPr>
        <w:tc>
          <w:tcPr>
            <w:tcW w:w="583" w:type="pct"/>
          </w:tcPr>
          <w:p w14:paraId="3FFD62F2" w14:textId="77777777" w:rsidR="006D66C5" w:rsidRPr="00B816B7" w:rsidRDefault="006D66C5" w:rsidP="001F1527">
            <w:pPr>
              <w:pStyle w:val="TableText"/>
            </w:pPr>
            <w:r w:rsidRPr="00B816B7">
              <w:rPr>
                <w:rFonts w:eastAsia="Arial"/>
              </w:rPr>
              <w:t>2.6.3.313</w:t>
            </w:r>
          </w:p>
        </w:tc>
        <w:tc>
          <w:tcPr>
            <w:tcW w:w="3293" w:type="pct"/>
          </w:tcPr>
          <w:p w14:paraId="76C9C443" w14:textId="77777777" w:rsidR="006D66C5" w:rsidRPr="00B816B7" w:rsidRDefault="006D66C5" w:rsidP="001F1527">
            <w:pPr>
              <w:pStyle w:val="TableText"/>
            </w:pPr>
            <w:r w:rsidRPr="00B816B7">
              <w:rPr>
                <w:rFonts w:eastAsia="Arial"/>
              </w:rPr>
              <w:t>VSA shall validate the presence of required information in ‘service requests’ including user identity, input parameters, federation routing, etc.</w:t>
            </w:r>
          </w:p>
        </w:tc>
        <w:tc>
          <w:tcPr>
            <w:tcW w:w="1125" w:type="pct"/>
            <w:tcMar>
              <w:top w:w="100" w:type="dxa"/>
              <w:left w:w="100" w:type="dxa"/>
              <w:bottom w:w="100" w:type="dxa"/>
              <w:right w:w="100" w:type="dxa"/>
            </w:tcMar>
          </w:tcPr>
          <w:p w14:paraId="357B4330" w14:textId="305539FB" w:rsidR="006D66C5" w:rsidRPr="00B816B7" w:rsidRDefault="004B4C39" w:rsidP="00F61702">
            <w:pPr>
              <w:pStyle w:val="TableText"/>
            </w:pPr>
            <w:r w:rsidRPr="00B816B7">
              <w:t>P2.2.</w:t>
            </w:r>
            <w:r w:rsidR="00F61702" w:rsidRPr="00B816B7">
              <w:t>3</w:t>
            </w:r>
          </w:p>
        </w:tc>
      </w:tr>
      <w:tr w:rsidR="006D66C5" w:rsidRPr="00B816B7" w14:paraId="3F41FB68" w14:textId="77777777" w:rsidTr="00675AD4">
        <w:trPr>
          <w:cantSplit/>
        </w:trPr>
        <w:tc>
          <w:tcPr>
            <w:tcW w:w="583" w:type="pct"/>
          </w:tcPr>
          <w:p w14:paraId="668ACC1A" w14:textId="77777777" w:rsidR="006D66C5" w:rsidRPr="00B816B7" w:rsidRDefault="006D66C5" w:rsidP="001F1527">
            <w:pPr>
              <w:pStyle w:val="TableText"/>
            </w:pPr>
            <w:r w:rsidRPr="00B816B7">
              <w:rPr>
                <w:rFonts w:eastAsia="Arial"/>
              </w:rPr>
              <w:t>2.6.3.314</w:t>
            </w:r>
          </w:p>
        </w:tc>
        <w:tc>
          <w:tcPr>
            <w:tcW w:w="3293" w:type="pct"/>
          </w:tcPr>
          <w:p w14:paraId="75C4E2C6" w14:textId="77777777" w:rsidR="006D66C5" w:rsidRPr="00B816B7" w:rsidRDefault="006D66C5" w:rsidP="001F1527">
            <w:pPr>
              <w:pStyle w:val="TableText"/>
            </w:pPr>
            <w:r w:rsidRPr="00B816B7">
              <w:rPr>
                <w:rFonts w:eastAsia="Arial"/>
              </w:rPr>
              <w:t>VSA shall establish VistA background information for a session consistent with ASD security patterns and organizationally established ‘user identity propagation’ guidelines.</w:t>
            </w:r>
          </w:p>
        </w:tc>
        <w:tc>
          <w:tcPr>
            <w:tcW w:w="1125" w:type="pct"/>
            <w:tcMar>
              <w:top w:w="100" w:type="dxa"/>
              <w:left w:w="100" w:type="dxa"/>
              <w:bottom w:w="100" w:type="dxa"/>
              <w:right w:w="100" w:type="dxa"/>
            </w:tcMar>
          </w:tcPr>
          <w:p w14:paraId="1D3CC443" w14:textId="5E901969" w:rsidR="006D66C5" w:rsidRPr="00B816B7" w:rsidRDefault="004B4C39" w:rsidP="00F65D3E">
            <w:pPr>
              <w:pStyle w:val="TableText"/>
            </w:pPr>
            <w:r w:rsidRPr="00B816B7">
              <w:t>P2.</w:t>
            </w:r>
            <w:r w:rsidR="00F65D3E" w:rsidRPr="00B816B7">
              <w:t>3.</w:t>
            </w:r>
            <w:r w:rsidR="00252505">
              <w:t>9</w:t>
            </w:r>
          </w:p>
        </w:tc>
      </w:tr>
      <w:tr w:rsidR="006D66C5" w:rsidRPr="00B816B7" w14:paraId="5881808F" w14:textId="77777777" w:rsidTr="00675AD4">
        <w:trPr>
          <w:cantSplit/>
        </w:trPr>
        <w:tc>
          <w:tcPr>
            <w:tcW w:w="583" w:type="pct"/>
          </w:tcPr>
          <w:p w14:paraId="6156A00B" w14:textId="77777777" w:rsidR="006D66C5" w:rsidRPr="00B816B7" w:rsidRDefault="006D66C5" w:rsidP="001F1527">
            <w:pPr>
              <w:pStyle w:val="TableText"/>
            </w:pPr>
            <w:r w:rsidRPr="00B816B7">
              <w:rPr>
                <w:rFonts w:eastAsia="Arial"/>
              </w:rPr>
              <w:t>2.6.3.315</w:t>
            </w:r>
          </w:p>
        </w:tc>
        <w:tc>
          <w:tcPr>
            <w:tcW w:w="3293" w:type="pct"/>
          </w:tcPr>
          <w:p w14:paraId="5346A8FA" w14:textId="77777777" w:rsidR="006D66C5" w:rsidRPr="00B816B7" w:rsidRDefault="006D66C5" w:rsidP="001F1527">
            <w:pPr>
              <w:pStyle w:val="TableText"/>
            </w:pPr>
            <w:r w:rsidRPr="00B816B7">
              <w:rPr>
                <w:rFonts w:eastAsia="Arial"/>
              </w:rPr>
              <w:t>The VSA Web connectivity to VistA shall not allow connections or accept ‘service requests’ from any other application or middleware, except VSA.</w:t>
            </w:r>
          </w:p>
        </w:tc>
        <w:tc>
          <w:tcPr>
            <w:tcW w:w="1125" w:type="pct"/>
            <w:tcMar>
              <w:top w:w="100" w:type="dxa"/>
              <w:left w:w="100" w:type="dxa"/>
              <w:bottom w:w="100" w:type="dxa"/>
              <w:right w:w="100" w:type="dxa"/>
            </w:tcMar>
          </w:tcPr>
          <w:p w14:paraId="58CD56A3" w14:textId="592BC249" w:rsidR="006D66C5" w:rsidRPr="00B816B7" w:rsidRDefault="004B4C39" w:rsidP="00F65D3E">
            <w:pPr>
              <w:pStyle w:val="TableText"/>
            </w:pPr>
            <w:r w:rsidRPr="00B816B7">
              <w:t>P2.</w:t>
            </w:r>
            <w:r w:rsidR="00F65D3E" w:rsidRPr="00B816B7">
              <w:t>3.9</w:t>
            </w:r>
          </w:p>
        </w:tc>
      </w:tr>
      <w:tr w:rsidR="006D66C5" w:rsidRPr="00B816B7" w14:paraId="69AAF6DB" w14:textId="77777777" w:rsidTr="00675AD4">
        <w:trPr>
          <w:cantSplit/>
        </w:trPr>
        <w:tc>
          <w:tcPr>
            <w:tcW w:w="583" w:type="pct"/>
          </w:tcPr>
          <w:p w14:paraId="7B2DC384" w14:textId="77777777" w:rsidR="006D66C5" w:rsidRPr="00B816B7" w:rsidRDefault="006D66C5" w:rsidP="001F1527">
            <w:pPr>
              <w:pStyle w:val="TableText"/>
            </w:pPr>
            <w:r w:rsidRPr="00B816B7">
              <w:rPr>
                <w:rFonts w:eastAsia="Arial"/>
              </w:rPr>
              <w:t>2.6.3.317</w:t>
            </w:r>
          </w:p>
        </w:tc>
        <w:tc>
          <w:tcPr>
            <w:tcW w:w="3293" w:type="pct"/>
          </w:tcPr>
          <w:p w14:paraId="25B2896E" w14:textId="77777777" w:rsidR="006D66C5" w:rsidRPr="00B816B7" w:rsidRDefault="006D66C5" w:rsidP="001F1527">
            <w:pPr>
              <w:pStyle w:val="TableText"/>
            </w:pPr>
            <w:r w:rsidRPr="00B816B7">
              <w:rPr>
                <w:rFonts w:eastAsia="Arial"/>
              </w:rPr>
              <w:t>VSA shall verify that all “service requests” include user identity attributes, the “consuming application” identity and routing information.</w:t>
            </w:r>
          </w:p>
        </w:tc>
        <w:tc>
          <w:tcPr>
            <w:tcW w:w="1125" w:type="pct"/>
            <w:tcMar>
              <w:top w:w="100" w:type="dxa"/>
              <w:left w:w="100" w:type="dxa"/>
              <w:bottom w:w="100" w:type="dxa"/>
              <w:right w:w="100" w:type="dxa"/>
            </w:tcMar>
          </w:tcPr>
          <w:p w14:paraId="4D4EF8C8" w14:textId="2A706DFE" w:rsidR="006D66C5" w:rsidRPr="00B816B7" w:rsidRDefault="005C6B17" w:rsidP="00F65D3E">
            <w:pPr>
              <w:pStyle w:val="TableText"/>
            </w:pPr>
            <w:ins w:id="126" w:author="MWatkins" w:date="2016-11-21T09:38:00Z">
              <w:r>
                <w:t>Backlog</w:t>
              </w:r>
            </w:ins>
            <w:del w:id="127" w:author="MWatkins" w:date="2016-11-21T09:38:00Z">
              <w:r w:rsidR="004B4C39" w:rsidRPr="00B816B7" w:rsidDel="005C6B17">
                <w:delText>P2.</w:delText>
              </w:r>
            </w:del>
            <w:del w:id="128" w:author="MWatkins" w:date="2016-10-14T08:23:00Z">
              <w:r w:rsidR="00F65D3E" w:rsidRPr="00B816B7" w:rsidDel="003C0028">
                <w:delText>3.9</w:delText>
              </w:r>
            </w:del>
          </w:p>
        </w:tc>
      </w:tr>
      <w:tr w:rsidR="006D66C5" w:rsidRPr="00B816B7" w14:paraId="6641A957" w14:textId="77777777" w:rsidTr="00675AD4">
        <w:trPr>
          <w:cantSplit/>
        </w:trPr>
        <w:tc>
          <w:tcPr>
            <w:tcW w:w="583" w:type="pct"/>
          </w:tcPr>
          <w:p w14:paraId="5ECD2678" w14:textId="77777777" w:rsidR="006D66C5" w:rsidRPr="00B816B7" w:rsidRDefault="006D66C5" w:rsidP="001F1527">
            <w:pPr>
              <w:pStyle w:val="TableText"/>
            </w:pPr>
            <w:r w:rsidRPr="00B816B7">
              <w:rPr>
                <w:rFonts w:eastAsia="Arial"/>
              </w:rPr>
              <w:lastRenderedPageBreak/>
              <w:t>2.6.3.442</w:t>
            </w:r>
          </w:p>
        </w:tc>
        <w:tc>
          <w:tcPr>
            <w:tcW w:w="3293" w:type="pct"/>
          </w:tcPr>
          <w:p w14:paraId="7F49AD8B" w14:textId="77777777" w:rsidR="006D66C5" w:rsidRPr="00B816B7" w:rsidRDefault="006D66C5" w:rsidP="001F1527">
            <w:pPr>
              <w:pStyle w:val="TableText"/>
            </w:pPr>
            <w:r w:rsidRPr="00B816B7">
              <w:rPr>
                <w:rFonts w:eastAsia="Arial"/>
              </w:rPr>
              <w:t>VSA shall facilitate the logging of ‘service request’ transactions.</w:t>
            </w:r>
          </w:p>
        </w:tc>
        <w:tc>
          <w:tcPr>
            <w:tcW w:w="1125" w:type="pct"/>
            <w:tcMar>
              <w:top w:w="100" w:type="dxa"/>
              <w:left w:w="100" w:type="dxa"/>
              <w:bottom w:w="100" w:type="dxa"/>
              <w:right w:w="100" w:type="dxa"/>
            </w:tcMar>
          </w:tcPr>
          <w:p w14:paraId="4893B989" w14:textId="0BE87CBC" w:rsidR="006D66C5" w:rsidRPr="00B816B7" w:rsidRDefault="004B4C39" w:rsidP="004B79B4">
            <w:pPr>
              <w:pStyle w:val="TableText"/>
            </w:pPr>
            <w:r w:rsidRPr="00B816B7">
              <w:t>P2.2.</w:t>
            </w:r>
            <w:r w:rsidR="004B79B4" w:rsidRPr="00B816B7">
              <w:t>3</w:t>
            </w:r>
          </w:p>
        </w:tc>
      </w:tr>
      <w:tr w:rsidR="006D66C5" w:rsidRPr="00B816B7" w14:paraId="3A0B67F2" w14:textId="77777777" w:rsidTr="00675AD4">
        <w:trPr>
          <w:cantSplit/>
        </w:trPr>
        <w:tc>
          <w:tcPr>
            <w:tcW w:w="583" w:type="pct"/>
          </w:tcPr>
          <w:p w14:paraId="000A5004" w14:textId="77777777" w:rsidR="006D66C5" w:rsidRPr="00B816B7" w:rsidRDefault="006D66C5" w:rsidP="001F1527">
            <w:pPr>
              <w:pStyle w:val="TableText"/>
            </w:pPr>
            <w:r w:rsidRPr="00B816B7">
              <w:rPr>
                <w:rFonts w:eastAsia="Arial"/>
              </w:rPr>
              <w:t>2.6.3.443</w:t>
            </w:r>
          </w:p>
        </w:tc>
        <w:tc>
          <w:tcPr>
            <w:tcW w:w="3293" w:type="pct"/>
          </w:tcPr>
          <w:p w14:paraId="26AC6207" w14:textId="77777777" w:rsidR="006D66C5" w:rsidRPr="00B816B7" w:rsidRDefault="006D66C5" w:rsidP="001F1527">
            <w:pPr>
              <w:pStyle w:val="TableText"/>
            </w:pPr>
            <w:r w:rsidRPr="00B816B7">
              <w:rPr>
                <w:rFonts w:eastAsia="Arial"/>
              </w:rPr>
              <w:t>VSA transaction logging data shall include date/time of transaction, ‘consuming application’, service invoked and destination VistA systems.</w:t>
            </w:r>
          </w:p>
        </w:tc>
        <w:tc>
          <w:tcPr>
            <w:tcW w:w="1125" w:type="pct"/>
            <w:tcMar>
              <w:top w:w="100" w:type="dxa"/>
              <w:left w:w="100" w:type="dxa"/>
              <w:bottom w:w="100" w:type="dxa"/>
              <w:right w:w="100" w:type="dxa"/>
            </w:tcMar>
          </w:tcPr>
          <w:p w14:paraId="3E395F57" w14:textId="23DD985B" w:rsidR="006D66C5" w:rsidRPr="00B816B7" w:rsidRDefault="004B4C39" w:rsidP="00D708FA">
            <w:pPr>
              <w:pStyle w:val="TableText"/>
            </w:pPr>
            <w:r w:rsidRPr="00B816B7">
              <w:t>P2.</w:t>
            </w:r>
            <w:r w:rsidR="00D708FA" w:rsidRPr="00B816B7">
              <w:t>3.</w:t>
            </w:r>
            <w:r w:rsidR="00252505">
              <w:t>9</w:t>
            </w:r>
          </w:p>
        </w:tc>
      </w:tr>
      <w:tr w:rsidR="00EC61E9" w:rsidRPr="00B816B7" w14:paraId="349EBEAC" w14:textId="77777777" w:rsidTr="00675AD4">
        <w:trPr>
          <w:cantSplit/>
        </w:trPr>
        <w:tc>
          <w:tcPr>
            <w:tcW w:w="583" w:type="pct"/>
          </w:tcPr>
          <w:p w14:paraId="629F727F" w14:textId="77777777" w:rsidR="00EC61E9" w:rsidRPr="00B816B7" w:rsidRDefault="00EC61E9" w:rsidP="001F1527">
            <w:pPr>
              <w:pStyle w:val="TableText"/>
              <w:rPr>
                <w:rFonts w:eastAsia="Arial"/>
              </w:rPr>
            </w:pPr>
            <w:r w:rsidRPr="00B816B7">
              <w:t>2.6.3.444</w:t>
            </w:r>
          </w:p>
        </w:tc>
        <w:tc>
          <w:tcPr>
            <w:tcW w:w="3293" w:type="pct"/>
          </w:tcPr>
          <w:p w14:paraId="19F86C33" w14:textId="77777777" w:rsidR="00EC61E9" w:rsidRPr="00B816B7" w:rsidRDefault="00E24CC7" w:rsidP="001F1527">
            <w:pPr>
              <w:pStyle w:val="TableText"/>
            </w:pPr>
            <w:r w:rsidRPr="00B816B7">
              <w:t xml:space="preserve">(NEW) </w:t>
            </w:r>
            <w:r w:rsidR="00EC61E9" w:rsidRPr="00B816B7">
              <w:rPr>
                <w:i/>
              </w:rPr>
              <w:t>The VSA solution shall facilitate sending and receiving of an industry standard C32 Continuity of Care Document (CCD) transaction between VA and external parties.</w:t>
            </w:r>
          </w:p>
          <w:p w14:paraId="6A5B8FE1" w14:textId="77777777" w:rsidR="00EC61E9" w:rsidRPr="00B816B7" w:rsidRDefault="00B47EEC" w:rsidP="001F1527">
            <w:pPr>
              <w:pStyle w:val="TableText"/>
              <w:rPr>
                <w:rFonts w:eastAsia="Arial"/>
              </w:rPr>
            </w:pPr>
            <w:hyperlink r:id="rId40" w:history="1">
              <w:r w:rsidR="00362646" w:rsidRPr="00B816B7">
                <w:rPr>
                  <w:rStyle w:val="Hyperlink"/>
                  <w:rFonts w:eastAsia="Arial"/>
                </w:rPr>
                <w:t>HITSP Summary Documents Using HL7 Continuity of Care Document (CCD) Component</w:t>
              </w:r>
            </w:hyperlink>
          </w:p>
        </w:tc>
        <w:tc>
          <w:tcPr>
            <w:tcW w:w="1125" w:type="pct"/>
            <w:tcMar>
              <w:top w:w="100" w:type="dxa"/>
              <w:left w:w="100" w:type="dxa"/>
              <w:bottom w:w="100" w:type="dxa"/>
              <w:right w:w="100" w:type="dxa"/>
            </w:tcMar>
          </w:tcPr>
          <w:p w14:paraId="55ABA326" w14:textId="7511884F" w:rsidR="00EC61E9" w:rsidRPr="00B816B7" w:rsidRDefault="004E2C14" w:rsidP="004B79B4">
            <w:pPr>
              <w:pStyle w:val="TableText"/>
            </w:pPr>
            <w:r w:rsidRPr="00B816B7">
              <w:t>Backlog</w:t>
            </w:r>
          </w:p>
        </w:tc>
      </w:tr>
    </w:tbl>
    <w:p w14:paraId="663DB755" w14:textId="77777777" w:rsidR="008E2FF4" w:rsidRDefault="008E2FF4" w:rsidP="008E2FF4">
      <w:pPr>
        <w:pStyle w:val="BodyText6"/>
      </w:pPr>
      <w:bookmarkStart w:id="129" w:name="_Toc436647089"/>
      <w:bookmarkStart w:id="130" w:name="_Toc441146644"/>
    </w:p>
    <w:p w14:paraId="4905AC78" w14:textId="77777777" w:rsidR="006D66C5" w:rsidRDefault="006D66C5" w:rsidP="003A0B00">
      <w:pPr>
        <w:pStyle w:val="Heading3"/>
      </w:pPr>
      <w:bookmarkStart w:id="131" w:name="_Toc467483164"/>
      <w:r>
        <w:t>Federation</w:t>
      </w:r>
      <w:bookmarkEnd w:id="129"/>
      <w:bookmarkEnd w:id="130"/>
      <w:bookmarkEnd w:id="131"/>
    </w:p>
    <w:p w14:paraId="79B64537" w14:textId="77777777" w:rsidR="006D66C5" w:rsidRDefault="006D66C5" w:rsidP="00D31BEF">
      <w:pPr>
        <w:pStyle w:val="BodyText"/>
        <w:keepNext/>
        <w:keepLines/>
      </w:pPr>
      <w:r>
        <w:t>The VSA Runtime Environment provides for federated routing of “service requests” to multiple VistA systems and the aggregation of responses returned.</w:t>
      </w:r>
    </w:p>
    <w:p w14:paraId="608A5613" w14:textId="77777777" w:rsidR="006D66C5" w:rsidRPr="007572DE" w:rsidRDefault="006D66C5" w:rsidP="00EE4670">
      <w:pPr>
        <w:pStyle w:val="Caption"/>
      </w:pPr>
      <w:bookmarkStart w:id="132" w:name="_Toc436647223"/>
      <w:bookmarkStart w:id="133" w:name="_Toc467483218"/>
      <w:r>
        <w:t xml:space="preserve">Table </w:t>
      </w:r>
      <w:r w:rsidR="00B47EEC">
        <w:fldChar w:fldCharType="begin"/>
      </w:r>
      <w:r w:rsidR="00B47EEC">
        <w:instrText xml:space="preserve"> SEQ Table \* ARABIC </w:instrText>
      </w:r>
      <w:r w:rsidR="00B47EEC">
        <w:fldChar w:fldCharType="separate"/>
      </w:r>
      <w:r w:rsidR="00B44652">
        <w:rPr>
          <w:noProof/>
        </w:rPr>
        <w:t>6</w:t>
      </w:r>
      <w:r w:rsidR="00B47EEC">
        <w:rPr>
          <w:noProof/>
        </w:rPr>
        <w:fldChar w:fldCharType="end"/>
      </w:r>
      <w:r>
        <w:t xml:space="preserve">: </w:t>
      </w:r>
      <w:r w:rsidRPr="007572DE">
        <w:rPr>
          <w:rFonts w:eastAsia="Arial"/>
        </w:rPr>
        <w:t>VSA Federation Requirements</w:t>
      </w:r>
      <w:bookmarkEnd w:id="132"/>
      <w:bookmarkEnd w:id="133"/>
    </w:p>
    <w:tbl>
      <w:tblPr>
        <w:tblW w:w="5000" w:type="pct"/>
        <w:tblLook w:val="0400" w:firstRow="0" w:lastRow="0" w:firstColumn="0" w:lastColumn="0" w:noHBand="0" w:noVBand="1"/>
        <w:tblDescription w:val="VSA Federation Requirements listing the requirement number, the requirement, and delivery."/>
      </w:tblPr>
      <w:tblGrid>
        <w:gridCol w:w="1134"/>
        <w:gridCol w:w="6451"/>
        <w:gridCol w:w="1991"/>
      </w:tblGrid>
      <w:tr w:rsidR="006D66C5" w:rsidRPr="00675AD4" w14:paraId="61949338" w14:textId="77777777" w:rsidTr="00675AD4">
        <w:trPr>
          <w:cantSplit/>
          <w:tblHeader/>
        </w:trPr>
        <w:tc>
          <w:tcPr>
            <w:tcW w:w="5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361503ED" w14:textId="77777777" w:rsidR="006D66C5" w:rsidRPr="00675AD4" w:rsidRDefault="006D66C5" w:rsidP="00675AD4">
            <w:pPr>
              <w:pStyle w:val="TableHeading"/>
            </w:pPr>
            <w:bookmarkStart w:id="134" w:name="COL001_TBL007"/>
            <w:bookmarkEnd w:id="134"/>
            <w:r w:rsidRPr="00675AD4">
              <w:rPr>
                <w:rFonts w:eastAsia="Arial"/>
              </w:rPr>
              <w:t>Req. #</w:t>
            </w:r>
          </w:p>
        </w:tc>
        <w:tc>
          <w:tcPr>
            <w:tcW w:w="3372" w:type="pct"/>
            <w:tcBorders>
              <w:top w:val="single" w:sz="4" w:space="0" w:color="000000"/>
              <w:left w:val="nil"/>
              <w:bottom w:val="single" w:sz="4" w:space="0" w:color="000000"/>
              <w:right w:val="single" w:sz="4" w:space="0" w:color="000000"/>
            </w:tcBorders>
            <w:shd w:val="clear" w:color="auto" w:fill="F2F2F2" w:themeFill="background1" w:themeFillShade="F2"/>
            <w:vAlign w:val="bottom"/>
          </w:tcPr>
          <w:p w14:paraId="5F445996" w14:textId="77777777" w:rsidR="006D66C5" w:rsidRPr="00675AD4" w:rsidRDefault="006D66C5" w:rsidP="00675AD4">
            <w:pPr>
              <w:pStyle w:val="TableHeading"/>
            </w:pPr>
            <w:r w:rsidRPr="00675AD4">
              <w:rPr>
                <w:rFonts w:eastAsia="Arial"/>
              </w:rPr>
              <w:t>Requirement</w:t>
            </w:r>
          </w:p>
        </w:tc>
        <w:tc>
          <w:tcPr>
            <w:tcW w:w="1043" w:type="pct"/>
            <w:tcBorders>
              <w:top w:val="single" w:sz="4" w:space="0" w:color="000000"/>
              <w:left w:val="nil"/>
              <w:bottom w:val="single" w:sz="4" w:space="0" w:color="000000"/>
              <w:right w:val="single" w:sz="4" w:space="0" w:color="000000"/>
            </w:tcBorders>
            <w:shd w:val="clear" w:color="auto" w:fill="F2F2F2" w:themeFill="background1" w:themeFillShade="F2"/>
            <w:vAlign w:val="bottom"/>
          </w:tcPr>
          <w:p w14:paraId="4D849404" w14:textId="77777777" w:rsidR="006D66C5" w:rsidRPr="00675AD4" w:rsidRDefault="006D66C5" w:rsidP="00675AD4">
            <w:pPr>
              <w:pStyle w:val="TableHeading"/>
              <w:rPr>
                <w:rFonts w:eastAsia="Arial"/>
              </w:rPr>
            </w:pPr>
            <w:r w:rsidRPr="00675AD4">
              <w:rPr>
                <w:rFonts w:eastAsia="Arial"/>
              </w:rPr>
              <w:t>Delivery</w:t>
            </w:r>
          </w:p>
          <w:p w14:paraId="5C2DBC10" w14:textId="3CA746FF" w:rsidR="005A4FBA" w:rsidRPr="00675AD4" w:rsidRDefault="005A4FBA" w:rsidP="00675AD4">
            <w:pPr>
              <w:pStyle w:val="TableHeading"/>
            </w:pPr>
            <w:r w:rsidRPr="00675AD4">
              <w:t>Phase.Inc.Sprint</w:t>
            </w:r>
          </w:p>
        </w:tc>
      </w:tr>
      <w:tr w:rsidR="006D66C5" w:rsidRPr="00675AD4" w14:paraId="1C9F7B4F" w14:textId="77777777" w:rsidTr="00675AD4">
        <w:trPr>
          <w:cantSplit/>
        </w:trPr>
        <w:tc>
          <w:tcPr>
            <w:tcW w:w="585" w:type="pct"/>
            <w:tcBorders>
              <w:top w:val="nil"/>
              <w:left w:val="single" w:sz="4" w:space="0" w:color="000000"/>
              <w:bottom w:val="single" w:sz="4" w:space="0" w:color="000000"/>
              <w:right w:val="single" w:sz="4" w:space="0" w:color="000000"/>
            </w:tcBorders>
          </w:tcPr>
          <w:p w14:paraId="1BE0AA48" w14:textId="77777777" w:rsidR="006D66C5" w:rsidRPr="008D6E7A" w:rsidRDefault="006D66C5" w:rsidP="001F1527">
            <w:pPr>
              <w:pStyle w:val="TableText"/>
              <w:keepNext/>
              <w:keepLines/>
              <w:rPr>
                <w:szCs w:val="22"/>
              </w:rPr>
            </w:pPr>
            <w:r w:rsidRPr="008D6E7A">
              <w:rPr>
                <w:rFonts w:eastAsia="Arial"/>
                <w:szCs w:val="22"/>
              </w:rPr>
              <w:t>2.6.4.318</w:t>
            </w:r>
          </w:p>
        </w:tc>
        <w:tc>
          <w:tcPr>
            <w:tcW w:w="3372" w:type="pct"/>
            <w:tcBorders>
              <w:top w:val="nil"/>
              <w:left w:val="nil"/>
              <w:bottom w:val="single" w:sz="4" w:space="0" w:color="000000"/>
              <w:right w:val="single" w:sz="4" w:space="0" w:color="000000"/>
            </w:tcBorders>
          </w:tcPr>
          <w:p w14:paraId="14F144F4" w14:textId="77777777" w:rsidR="006D66C5" w:rsidRPr="008D6E7A" w:rsidRDefault="006D66C5" w:rsidP="001F1527">
            <w:pPr>
              <w:pStyle w:val="TableText"/>
              <w:keepNext/>
              <w:keepLines/>
              <w:rPr>
                <w:szCs w:val="22"/>
              </w:rPr>
            </w:pPr>
            <w:r w:rsidRPr="008D6E7A">
              <w:rPr>
                <w:rFonts w:eastAsia="Arial"/>
                <w:szCs w:val="22"/>
              </w:rPr>
              <w:t>The VSA shall provide federated aggregation of responses from provider and consumer “service” requests to Veterans Health Information Systems and Technology Architecture (VistA).</w:t>
            </w:r>
          </w:p>
        </w:tc>
        <w:tc>
          <w:tcPr>
            <w:tcW w:w="1043" w:type="pct"/>
            <w:tcBorders>
              <w:bottom w:val="single" w:sz="8" w:space="0" w:color="000000"/>
              <w:right w:val="single" w:sz="8" w:space="0" w:color="000000"/>
            </w:tcBorders>
            <w:tcMar>
              <w:top w:w="100" w:type="dxa"/>
              <w:left w:w="100" w:type="dxa"/>
              <w:bottom w:w="100" w:type="dxa"/>
              <w:right w:w="100" w:type="dxa"/>
            </w:tcMar>
          </w:tcPr>
          <w:p w14:paraId="06EF1258" w14:textId="785B67B2" w:rsidR="006D66C5" w:rsidRPr="008D6E7A" w:rsidRDefault="006D66C5" w:rsidP="006A2545">
            <w:pPr>
              <w:pStyle w:val="TableText"/>
              <w:keepNext/>
              <w:keepLines/>
              <w:rPr>
                <w:szCs w:val="22"/>
              </w:rPr>
            </w:pPr>
            <w:r w:rsidRPr="008D6E7A">
              <w:rPr>
                <w:szCs w:val="22"/>
              </w:rPr>
              <w:t>P2.</w:t>
            </w:r>
            <w:r w:rsidR="00C40A64" w:rsidRPr="008D6E7A">
              <w:rPr>
                <w:szCs w:val="22"/>
              </w:rPr>
              <w:t>2</w:t>
            </w:r>
            <w:r w:rsidR="00DD2D77" w:rsidRPr="008D6E7A">
              <w:rPr>
                <w:szCs w:val="22"/>
              </w:rPr>
              <w:t>.</w:t>
            </w:r>
            <w:r w:rsidR="006A2545" w:rsidRPr="008D6E7A">
              <w:rPr>
                <w:szCs w:val="22"/>
              </w:rPr>
              <w:t>3</w:t>
            </w:r>
          </w:p>
        </w:tc>
      </w:tr>
      <w:tr w:rsidR="006D66C5" w:rsidRPr="00675AD4" w14:paraId="05012A09" w14:textId="77777777" w:rsidTr="00675AD4">
        <w:trPr>
          <w:cantSplit/>
        </w:trPr>
        <w:tc>
          <w:tcPr>
            <w:tcW w:w="585" w:type="pct"/>
            <w:tcBorders>
              <w:top w:val="nil"/>
              <w:left w:val="single" w:sz="4" w:space="0" w:color="000000"/>
              <w:bottom w:val="single" w:sz="4" w:space="0" w:color="000000"/>
              <w:right w:val="single" w:sz="4" w:space="0" w:color="000000"/>
            </w:tcBorders>
          </w:tcPr>
          <w:p w14:paraId="2D4A4829" w14:textId="77777777" w:rsidR="006D66C5" w:rsidRPr="008D6E7A" w:rsidRDefault="006D66C5" w:rsidP="001F1527">
            <w:pPr>
              <w:pStyle w:val="TableText"/>
              <w:keepNext/>
              <w:keepLines/>
              <w:rPr>
                <w:szCs w:val="22"/>
              </w:rPr>
            </w:pPr>
            <w:r w:rsidRPr="008D6E7A">
              <w:rPr>
                <w:rFonts w:eastAsia="Arial"/>
                <w:szCs w:val="22"/>
              </w:rPr>
              <w:t>2.6.4.319</w:t>
            </w:r>
          </w:p>
        </w:tc>
        <w:tc>
          <w:tcPr>
            <w:tcW w:w="3372" w:type="pct"/>
            <w:tcBorders>
              <w:top w:val="nil"/>
              <w:left w:val="nil"/>
              <w:bottom w:val="single" w:sz="4" w:space="0" w:color="000000"/>
              <w:right w:val="single" w:sz="4" w:space="0" w:color="000000"/>
            </w:tcBorders>
          </w:tcPr>
          <w:p w14:paraId="15BF2B28" w14:textId="77777777" w:rsidR="006D66C5" w:rsidRPr="008D6E7A" w:rsidRDefault="006D66C5" w:rsidP="001F1527">
            <w:pPr>
              <w:pStyle w:val="TableText"/>
              <w:keepNext/>
              <w:keepLines/>
              <w:rPr>
                <w:szCs w:val="22"/>
              </w:rPr>
            </w:pPr>
            <w:r w:rsidRPr="008D6E7A">
              <w:rPr>
                <w:rFonts w:eastAsia="Arial"/>
                <w:szCs w:val="22"/>
              </w:rPr>
              <w:t>The VSA Federating Platform shall facilitate federated routing of queries across multiple VistA systems and aggregation of returned results.</w:t>
            </w:r>
          </w:p>
        </w:tc>
        <w:tc>
          <w:tcPr>
            <w:tcW w:w="1043" w:type="pct"/>
            <w:tcBorders>
              <w:bottom w:val="single" w:sz="8" w:space="0" w:color="000000"/>
              <w:right w:val="single" w:sz="8" w:space="0" w:color="000000"/>
            </w:tcBorders>
            <w:tcMar>
              <w:top w:w="100" w:type="dxa"/>
              <w:left w:w="100" w:type="dxa"/>
              <w:bottom w:w="100" w:type="dxa"/>
              <w:right w:w="100" w:type="dxa"/>
            </w:tcMar>
          </w:tcPr>
          <w:p w14:paraId="61E76456" w14:textId="65A6074E" w:rsidR="006D66C5" w:rsidRPr="008D6E7A" w:rsidRDefault="006D66C5" w:rsidP="006A2545">
            <w:pPr>
              <w:pStyle w:val="TableText"/>
              <w:keepNext/>
              <w:keepLines/>
              <w:rPr>
                <w:szCs w:val="22"/>
              </w:rPr>
            </w:pPr>
            <w:r w:rsidRPr="008D6E7A">
              <w:rPr>
                <w:szCs w:val="22"/>
              </w:rPr>
              <w:t>P2.</w:t>
            </w:r>
            <w:r w:rsidR="00321FC6" w:rsidRPr="008D6E7A">
              <w:rPr>
                <w:szCs w:val="22"/>
              </w:rPr>
              <w:t>2</w:t>
            </w:r>
            <w:r w:rsidR="00DD2D77" w:rsidRPr="008D6E7A">
              <w:rPr>
                <w:szCs w:val="22"/>
              </w:rPr>
              <w:t>.</w:t>
            </w:r>
            <w:r w:rsidR="006A2545" w:rsidRPr="008D6E7A">
              <w:rPr>
                <w:szCs w:val="22"/>
              </w:rPr>
              <w:t>3</w:t>
            </w:r>
          </w:p>
        </w:tc>
      </w:tr>
      <w:tr w:rsidR="006D66C5" w:rsidRPr="00675AD4" w14:paraId="686AD9B7" w14:textId="77777777" w:rsidTr="00675AD4">
        <w:trPr>
          <w:cantSplit/>
        </w:trPr>
        <w:tc>
          <w:tcPr>
            <w:tcW w:w="585" w:type="pct"/>
            <w:tcBorders>
              <w:top w:val="nil"/>
              <w:left w:val="single" w:sz="4" w:space="0" w:color="000000"/>
              <w:bottom w:val="single" w:sz="4" w:space="0" w:color="000000"/>
              <w:right w:val="single" w:sz="4" w:space="0" w:color="000000"/>
            </w:tcBorders>
          </w:tcPr>
          <w:p w14:paraId="18B6593D" w14:textId="77777777" w:rsidR="006D66C5" w:rsidRPr="008D6E7A" w:rsidRDefault="006D66C5" w:rsidP="001F1527">
            <w:pPr>
              <w:pStyle w:val="TableText"/>
              <w:rPr>
                <w:szCs w:val="22"/>
              </w:rPr>
            </w:pPr>
            <w:r w:rsidRPr="008D6E7A">
              <w:rPr>
                <w:rFonts w:eastAsia="Arial"/>
                <w:szCs w:val="22"/>
              </w:rPr>
              <w:t>2.6.4.320</w:t>
            </w:r>
          </w:p>
        </w:tc>
        <w:tc>
          <w:tcPr>
            <w:tcW w:w="3372" w:type="pct"/>
            <w:tcBorders>
              <w:top w:val="nil"/>
              <w:left w:val="nil"/>
              <w:bottom w:val="single" w:sz="4" w:space="0" w:color="000000"/>
              <w:right w:val="single" w:sz="4" w:space="0" w:color="000000"/>
            </w:tcBorders>
          </w:tcPr>
          <w:p w14:paraId="268A34F4" w14:textId="70392436" w:rsidR="006D66C5" w:rsidRPr="008D6E7A" w:rsidRDefault="006D66C5" w:rsidP="001F1527">
            <w:pPr>
              <w:pStyle w:val="TableText"/>
              <w:rPr>
                <w:szCs w:val="22"/>
              </w:rPr>
            </w:pPr>
            <w:r w:rsidRPr="008D6E7A">
              <w:rPr>
                <w:rFonts w:eastAsia="Arial"/>
                <w:szCs w:val="22"/>
              </w:rPr>
              <w:t>VSA federation functionality shall facilitate routing of “service requests” to a single specified VistA system.</w:t>
            </w:r>
          </w:p>
        </w:tc>
        <w:tc>
          <w:tcPr>
            <w:tcW w:w="1043" w:type="pct"/>
            <w:tcBorders>
              <w:bottom w:val="single" w:sz="8" w:space="0" w:color="000000"/>
              <w:right w:val="single" w:sz="8" w:space="0" w:color="000000"/>
            </w:tcBorders>
            <w:tcMar>
              <w:top w:w="100" w:type="dxa"/>
              <w:left w:w="100" w:type="dxa"/>
              <w:bottom w:w="100" w:type="dxa"/>
              <w:right w:w="100" w:type="dxa"/>
            </w:tcMar>
          </w:tcPr>
          <w:p w14:paraId="1F1E4C89" w14:textId="2D732E0D" w:rsidR="006D66C5" w:rsidRPr="008D6E7A" w:rsidRDefault="006D66C5" w:rsidP="006A2545">
            <w:pPr>
              <w:pStyle w:val="TableText"/>
              <w:rPr>
                <w:szCs w:val="22"/>
              </w:rPr>
            </w:pPr>
            <w:r w:rsidRPr="008D6E7A">
              <w:rPr>
                <w:szCs w:val="22"/>
              </w:rPr>
              <w:t>P2.</w:t>
            </w:r>
            <w:r w:rsidR="00321FC6" w:rsidRPr="008D6E7A">
              <w:rPr>
                <w:szCs w:val="22"/>
              </w:rPr>
              <w:t>2</w:t>
            </w:r>
            <w:r w:rsidR="00DD2D77" w:rsidRPr="008D6E7A">
              <w:rPr>
                <w:szCs w:val="22"/>
              </w:rPr>
              <w:t>.</w:t>
            </w:r>
            <w:r w:rsidR="006A2545" w:rsidRPr="008D6E7A">
              <w:rPr>
                <w:szCs w:val="22"/>
              </w:rPr>
              <w:t>3</w:t>
            </w:r>
          </w:p>
        </w:tc>
      </w:tr>
      <w:tr w:rsidR="006D66C5" w:rsidRPr="00675AD4" w14:paraId="2644254F" w14:textId="77777777" w:rsidTr="00675AD4">
        <w:trPr>
          <w:cantSplit/>
        </w:trPr>
        <w:tc>
          <w:tcPr>
            <w:tcW w:w="585" w:type="pct"/>
            <w:tcBorders>
              <w:top w:val="nil"/>
              <w:left w:val="single" w:sz="4" w:space="0" w:color="000000"/>
              <w:bottom w:val="single" w:sz="4" w:space="0" w:color="000000"/>
              <w:right w:val="single" w:sz="4" w:space="0" w:color="000000"/>
            </w:tcBorders>
          </w:tcPr>
          <w:p w14:paraId="662F394A" w14:textId="77777777" w:rsidR="006D66C5" w:rsidRPr="008D6E7A" w:rsidRDefault="006D66C5" w:rsidP="001F1527">
            <w:pPr>
              <w:pStyle w:val="TableText"/>
              <w:rPr>
                <w:szCs w:val="22"/>
              </w:rPr>
            </w:pPr>
            <w:r w:rsidRPr="008D6E7A">
              <w:rPr>
                <w:rFonts w:eastAsia="Arial"/>
                <w:szCs w:val="22"/>
              </w:rPr>
              <w:t>2.6.4.321</w:t>
            </w:r>
          </w:p>
        </w:tc>
        <w:tc>
          <w:tcPr>
            <w:tcW w:w="3372" w:type="pct"/>
            <w:tcBorders>
              <w:top w:val="nil"/>
              <w:left w:val="nil"/>
              <w:bottom w:val="single" w:sz="4" w:space="0" w:color="000000"/>
              <w:right w:val="single" w:sz="4" w:space="0" w:color="000000"/>
            </w:tcBorders>
          </w:tcPr>
          <w:p w14:paraId="3CB5B6BB" w14:textId="77777777" w:rsidR="006D66C5" w:rsidRPr="008D6E7A" w:rsidRDefault="006D66C5" w:rsidP="001F1527">
            <w:pPr>
              <w:pStyle w:val="TableText"/>
              <w:rPr>
                <w:szCs w:val="22"/>
              </w:rPr>
            </w:pPr>
            <w:r w:rsidRPr="008D6E7A">
              <w:rPr>
                <w:rFonts w:eastAsia="Arial"/>
                <w:szCs w:val="22"/>
              </w:rPr>
              <w:t>VSA federation functionality shall facilitate routing of “service requests” to a specified list of VistA systems.</w:t>
            </w:r>
          </w:p>
        </w:tc>
        <w:tc>
          <w:tcPr>
            <w:tcW w:w="1043" w:type="pct"/>
            <w:tcBorders>
              <w:bottom w:val="single" w:sz="8" w:space="0" w:color="000000"/>
              <w:right w:val="single" w:sz="8" w:space="0" w:color="000000"/>
            </w:tcBorders>
            <w:tcMar>
              <w:top w:w="100" w:type="dxa"/>
              <w:left w:w="100" w:type="dxa"/>
              <w:bottom w:w="100" w:type="dxa"/>
              <w:right w:w="100" w:type="dxa"/>
            </w:tcMar>
          </w:tcPr>
          <w:p w14:paraId="222FFE86" w14:textId="36BA8616" w:rsidR="006D66C5" w:rsidRPr="008D6E7A" w:rsidRDefault="006D66C5" w:rsidP="006A2545">
            <w:pPr>
              <w:pStyle w:val="TableText"/>
              <w:rPr>
                <w:szCs w:val="22"/>
              </w:rPr>
            </w:pPr>
            <w:r w:rsidRPr="008D6E7A">
              <w:rPr>
                <w:szCs w:val="22"/>
              </w:rPr>
              <w:t>P2.</w:t>
            </w:r>
            <w:r w:rsidR="00321FC6" w:rsidRPr="008D6E7A">
              <w:rPr>
                <w:szCs w:val="22"/>
              </w:rPr>
              <w:t>2</w:t>
            </w:r>
            <w:r w:rsidR="00DD2D77" w:rsidRPr="008D6E7A">
              <w:rPr>
                <w:szCs w:val="22"/>
              </w:rPr>
              <w:t>.</w:t>
            </w:r>
            <w:r w:rsidR="006A2545" w:rsidRPr="008D6E7A">
              <w:rPr>
                <w:szCs w:val="22"/>
              </w:rPr>
              <w:t>3</w:t>
            </w:r>
          </w:p>
        </w:tc>
      </w:tr>
      <w:tr w:rsidR="006D66C5" w:rsidRPr="00675AD4" w14:paraId="58B9EA5F" w14:textId="77777777" w:rsidTr="00675AD4">
        <w:trPr>
          <w:cantSplit/>
        </w:trPr>
        <w:tc>
          <w:tcPr>
            <w:tcW w:w="585" w:type="pct"/>
            <w:tcBorders>
              <w:top w:val="nil"/>
              <w:left w:val="single" w:sz="4" w:space="0" w:color="000000"/>
              <w:bottom w:val="single" w:sz="4" w:space="0" w:color="000000"/>
              <w:right w:val="single" w:sz="4" w:space="0" w:color="000000"/>
            </w:tcBorders>
          </w:tcPr>
          <w:p w14:paraId="1F581E3E" w14:textId="77777777" w:rsidR="006D66C5" w:rsidRPr="008D6E7A" w:rsidRDefault="006D66C5" w:rsidP="001F1527">
            <w:pPr>
              <w:pStyle w:val="TableText"/>
              <w:rPr>
                <w:szCs w:val="22"/>
              </w:rPr>
            </w:pPr>
            <w:r w:rsidRPr="008D6E7A">
              <w:rPr>
                <w:rFonts w:eastAsia="Arial"/>
                <w:szCs w:val="22"/>
              </w:rPr>
              <w:t>2.6.4.322</w:t>
            </w:r>
          </w:p>
        </w:tc>
        <w:tc>
          <w:tcPr>
            <w:tcW w:w="3372" w:type="pct"/>
            <w:tcBorders>
              <w:top w:val="nil"/>
              <w:left w:val="nil"/>
              <w:bottom w:val="single" w:sz="4" w:space="0" w:color="000000"/>
              <w:right w:val="single" w:sz="4" w:space="0" w:color="000000"/>
            </w:tcBorders>
          </w:tcPr>
          <w:p w14:paraId="128D0280" w14:textId="77777777" w:rsidR="006D66C5" w:rsidRPr="008D6E7A" w:rsidRDefault="006D66C5" w:rsidP="001F1527">
            <w:pPr>
              <w:pStyle w:val="TableText"/>
              <w:rPr>
                <w:szCs w:val="22"/>
              </w:rPr>
            </w:pPr>
            <w:r w:rsidRPr="008D6E7A">
              <w:rPr>
                <w:rFonts w:eastAsia="Arial"/>
                <w:szCs w:val="22"/>
              </w:rPr>
              <w:t>VSA federation functionality shall facilitate routing of “service requests” to all VistA systems.</w:t>
            </w:r>
          </w:p>
        </w:tc>
        <w:tc>
          <w:tcPr>
            <w:tcW w:w="1043" w:type="pct"/>
            <w:tcBorders>
              <w:bottom w:val="single" w:sz="8" w:space="0" w:color="000000"/>
              <w:right w:val="single" w:sz="8" w:space="0" w:color="000000"/>
            </w:tcBorders>
            <w:tcMar>
              <w:top w:w="100" w:type="dxa"/>
              <w:left w:w="100" w:type="dxa"/>
              <w:bottom w:w="100" w:type="dxa"/>
              <w:right w:w="100" w:type="dxa"/>
            </w:tcMar>
          </w:tcPr>
          <w:p w14:paraId="46A59109" w14:textId="2CB6B9E8" w:rsidR="006D66C5" w:rsidRPr="008D6E7A" w:rsidRDefault="006D66C5" w:rsidP="0070282C">
            <w:pPr>
              <w:pStyle w:val="TableText"/>
              <w:rPr>
                <w:szCs w:val="22"/>
              </w:rPr>
            </w:pPr>
            <w:r w:rsidRPr="008D6E7A">
              <w:rPr>
                <w:szCs w:val="22"/>
              </w:rPr>
              <w:t>P2.</w:t>
            </w:r>
            <w:r w:rsidR="00321FC6" w:rsidRPr="008D6E7A">
              <w:rPr>
                <w:szCs w:val="22"/>
              </w:rPr>
              <w:t>2</w:t>
            </w:r>
            <w:r w:rsidR="00DD2D77" w:rsidRPr="008D6E7A">
              <w:rPr>
                <w:szCs w:val="22"/>
              </w:rPr>
              <w:t>.</w:t>
            </w:r>
            <w:r w:rsidR="0070282C" w:rsidRPr="008D6E7A">
              <w:rPr>
                <w:szCs w:val="22"/>
              </w:rPr>
              <w:t>3</w:t>
            </w:r>
          </w:p>
        </w:tc>
      </w:tr>
      <w:tr w:rsidR="006D66C5" w:rsidRPr="00675AD4" w14:paraId="16D88AEE" w14:textId="77777777" w:rsidTr="00675AD4">
        <w:trPr>
          <w:cantSplit/>
        </w:trPr>
        <w:tc>
          <w:tcPr>
            <w:tcW w:w="585" w:type="pct"/>
            <w:tcBorders>
              <w:top w:val="nil"/>
              <w:left w:val="single" w:sz="4" w:space="0" w:color="000000"/>
              <w:bottom w:val="single" w:sz="4" w:space="0" w:color="000000"/>
              <w:right w:val="single" w:sz="4" w:space="0" w:color="000000"/>
            </w:tcBorders>
          </w:tcPr>
          <w:p w14:paraId="6F613220" w14:textId="77777777" w:rsidR="006D66C5" w:rsidRPr="008D6E7A" w:rsidRDefault="006D66C5" w:rsidP="001F1527">
            <w:pPr>
              <w:pStyle w:val="TableText"/>
              <w:rPr>
                <w:szCs w:val="22"/>
              </w:rPr>
            </w:pPr>
            <w:r w:rsidRPr="008D6E7A">
              <w:rPr>
                <w:rFonts w:eastAsia="Arial"/>
                <w:szCs w:val="22"/>
              </w:rPr>
              <w:t>2.6.4.323</w:t>
            </w:r>
          </w:p>
        </w:tc>
        <w:tc>
          <w:tcPr>
            <w:tcW w:w="3372" w:type="pct"/>
            <w:tcBorders>
              <w:top w:val="nil"/>
              <w:left w:val="nil"/>
              <w:bottom w:val="single" w:sz="4" w:space="0" w:color="000000"/>
              <w:right w:val="single" w:sz="4" w:space="0" w:color="000000"/>
            </w:tcBorders>
          </w:tcPr>
          <w:p w14:paraId="7ECCD9E0" w14:textId="77777777" w:rsidR="006D66C5" w:rsidRPr="008D6E7A" w:rsidRDefault="006D66C5" w:rsidP="001F1527">
            <w:pPr>
              <w:pStyle w:val="TableText"/>
              <w:rPr>
                <w:szCs w:val="22"/>
              </w:rPr>
            </w:pPr>
            <w:r w:rsidRPr="008D6E7A">
              <w:rPr>
                <w:rFonts w:eastAsia="Arial"/>
                <w:szCs w:val="22"/>
              </w:rPr>
              <w:t>VSA federation functionality shall facilitate routing of “service requests” to all VistA systems to which a specified patient is known (“treating facilities”).</w:t>
            </w:r>
          </w:p>
        </w:tc>
        <w:tc>
          <w:tcPr>
            <w:tcW w:w="1043" w:type="pct"/>
            <w:tcBorders>
              <w:bottom w:val="single" w:sz="8" w:space="0" w:color="000000"/>
              <w:right w:val="single" w:sz="8" w:space="0" w:color="000000"/>
            </w:tcBorders>
            <w:tcMar>
              <w:top w:w="100" w:type="dxa"/>
              <w:left w:w="100" w:type="dxa"/>
              <w:bottom w:w="100" w:type="dxa"/>
              <w:right w:w="100" w:type="dxa"/>
            </w:tcMar>
          </w:tcPr>
          <w:p w14:paraId="13CF6814" w14:textId="7906D0CB" w:rsidR="006D66C5" w:rsidRPr="008D6E7A" w:rsidRDefault="006D66C5" w:rsidP="0070282C">
            <w:pPr>
              <w:pStyle w:val="TableText"/>
              <w:rPr>
                <w:szCs w:val="22"/>
              </w:rPr>
            </w:pPr>
            <w:r w:rsidRPr="008D6E7A">
              <w:rPr>
                <w:szCs w:val="22"/>
              </w:rPr>
              <w:t>P2.</w:t>
            </w:r>
            <w:r w:rsidR="0070282C" w:rsidRPr="008D6E7A">
              <w:rPr>
                <w:szCs w:val="22"/>
              </w:rPr>
              <w:t>3.6</w:t>
            </w:r>
          </w:p>
        </w:tc>
      </w:tr>
      <w:tr w:rsidR="006D66C5" w:rsidRPr="00675AD4" w14:paraId="7EE8AD84" w14:textId="77777777" w:rsidTr="00675AD4">
        <w:trPr>
          <w:cantSplit/>
        </w:trPr>
        <w:tc>
          <w:tcPr>
            <w:tcW w:w="585" w:type="pct"/>
            <w:tcBorders>
              <w:top w:val="nil"/>
              <w:left w:val="single" w:sz="4" w:space="0" w:color="000000"/>
              <w:bottom w:val="single" w:sz="4" w:space="0" w:color="000000"/>
              <w:right w:val="single" w:sz="4" w:space="0" w:color="000000"/>
            </w:tcBorders>
          </w:tcPr>
          <w:p w14:paraId="0C5680C4" w14:textId="77777777" w:rsidR="006D66C5" w:rsidRPr="008D6E7A" w:rsidRDefault="006D66C5" w:rsidP="001F1527">
            <w:pPr>
              <w:pStyle w:val="TableText"/>
              <w:rPr>
                <w:szCs w:val="22"/>
              </w:rPr>
            </w:pPr>
            <w:r w:rsidRPr="008D6E7A">
              <w:rPr>
                <w:rFonts w:eastAsia="Arial"/>
                <w:szCs w:val="22"/>
              </w:rPr>
              <w:lastRenderedPageBreak/>
              <w:t>2.6.4.324</w:t>
            </w:r>
          </w:p>
        </w:tc>
        <w:tc>
          <w:tcPr>
            <w:tcW w:w="3372" w:type="pct"/>
            <w:tcBorders>
              <w:top w:val="nil"/>
              <w:left w:val="nil"/>
              <w:bottom w:val="single" w:sz="4" w:space="0" w:color="000000"/>
              <w:right w:val="single" w:sz="4" w:space="0" w:color="000000"/>
            </w:tcBorders>
          </w:tcPr>
          <w:p w14:paraId="6D968A6F" w14:textId="77777777" w:rsidR="006D66C5" w:rsidRPr="008D6E7A" w:rsidRDefault="006D66C5" w:rsidP="001F1527">
            <w:pPr>
              <w:pStyle w:val="TableText"/>
              <w:rPr>
                <w:szCs w:val="22"/>
              </w:rPr>
            </w:pPr>
            <w:r w:rsidRPr="008D6E7A">
              <w:rPr>
                <w:rFonts w:eastAsia="Arial"/>
                <w:szCs w:val="22"/>
              </w:rPr>
              <w:t>VSA federation functionality shall facilitate routing of “service requests” to all VistA systems to which a specified VistA user is known.</w:t>
            </w:r>
          </w:p>
        </w:tc>
        <w:tc>
          <w:tcPr>
            <w:tcW w:w="1043" w:type="pct"/>
            <w:tcBorders>
              <w:bottom w:val="single" w:sz="8" w:space="0" w:color="000000"/>
              <w:right w:val="single" w:sz="8" w:space="0" w:color="000000"/>
            </w:tcBorders>
            <w:tcMar>
              <w:top w:w="100" w:type="dxa"/>
              <w:left w:w="100" w:type="dxa"/>
              <w:bottom w:w="100" w:type="dxa"/>
              <w:right w:w="100" w:type="dxa"/>
            </w:tcMar>
          </w:tcPr>
          <w:p w14:paraId="4349BD1C" w14:textId="3E6CD660" w:rsidR="006D66C5" w:rsidRPr="008D6E7A" w:rsidRDefault="00446387" w:rsidP="0049672F">
            <w:pPr>
              <w:pStyle w:val="TableText"/>
              <w:rPr>
                <w:szCs w:val="22"/>
              </w:rPr>
            </w:pPr>
            <w:ins w:id="135" w:author="MWatkins" w:date="2016-10-14T08:24:00Z">
              <w:r>
                <w:rPr>
                  <w:szCs w:val="22"/>
                </w:rPr>
                <w:t>Backlog</w:t>
              </w:r>
            </w:ins>
            <w:del w:id="136" w:author="MWatkins" w:date="2016-10-14T08:24:00Z">
              <w:r w:rsidR="004E2C14" w:rsidRPr="008D6E7A" w:rsidDel="003C0028">
                <w:rPr>
                  <w:szCs w:val="22"/>
                </w:rPr>
                <w:delText>Backlog</w:delText>
              </w:r>
            </w:del>
          </w:p>
        </w:tc>
      </w:tr>
      <w:tr w:rsidR="006D66C5" w:rsidRPr="00675AD4" w14:paraId="0CBCFE08" w14:textId="77777777" w:rsidTr="00675AD4">
        <w:trPr>
          <w:cantSplit/>
        </w:trPr>
        <w:tc>
          <w:tcPr>
            <w:tcW w:w="585" w:type="pct"/>
            <w:tcBorders>
              <w:top w:val="nil"/>
              <w:left w:val="single" w:sz="4" w:space="0" w:color="000000"/>
              <w:bottom w:val="single" w:sz="4" w:space="0" w:color="000000"/>
              <w:right w:val="single" w:sz="4" w:space="0" w:color="000000"/>
            </w:tcBorders>
          </w:tcPr>
          <w:p w14:paraId="3F5592B2" w14:textId="77777777" w:rsidR="006D66C5" w:rsidRPr="008D6E7A" w:rsidRDefault="006D66C5" w:rsidP="001F1527">
            <w:pPr>
              <w:pStyle w:val="TableText"/>
              <w:rPr>
                <w:szCs w:val="22"/>
              </w:rPr>
            </w:pPr>
            <w:r w:rsidRPr="008D6E7A">
              <w:rPr>
                <w:rFonts w:eastAsia="Arial"/>
                <w:szCs w:val="22"/>
              </w:rPr>
              <w:t>2.6.4.325</w:t>
            </w:r>
          </w:p>
        </w:tc>
        <w:tc>
          <w:tcPr>
            <w:tcW w:w="3372" w:type="pct"/>
            <w:tcBorders>
              <w:top w:val="nil"/>
              <w:left w:val="nil"/>
              <w:bottom w:val="single" w:sz="4" w:space="0" w:color="000000"/>
              <w:right w:val="single" w:sz="4" w:space="0" w:color="000000"/>
            </w:tcBorders>
          </w:tcPr>
          <w:p w14:paraId="50E98650" w14:textId="77777777" w:rsidR="006D66C5" w:rsidRPr="008D6E7A" w:rsidRDefault="006D66C5" w:rsidP="001F1527">
            <w:pPr>
              <w:pStyle w:val="TableText"/>
              <w:rPr>
                <w:szCs w:val="22"/>
              </w:rPr>
            </w:pPr>
            <w:r w:rsidRPr="008D6E7A">
              <w:rPr>
                <w:rFonts w:eastAsia="Arial"/>
                <w:szCs w:val="22"/>
              </w:rPr>
              <w:t>VSA federated calls to multiple VistA systems shall be made asynchronously and in parallel to optimize performance of returned results.</w:t>
            </w:r>
          </w:p>
        </w:tc>
        <w:tc>
          <w:tcPr>
            <w:tcW w:w="1043" w:type="pct"/>
            <w:tcBorders>
              <w:bottom w:val="single" w:sz="8" w:space="0" w:color="000000"/>
              <w:right w:val="single" w:sz="8" w:space="0" w:color="000000"/>
            </w:tcBorders>
            <w:tcMar>
              <w:top w:w="100" w:type="dxa"/>
              <w:left w:w="100" w:type="dxa"/>
              <w:bottom w:w="100" w:type="dxa"/>
              <w:right w:w="100" w:type="dxa"/>
            </w:tcMar>
          </w:tcPr>
          <w:p w14:paraId="29D28820" w14:textId="08B462D0" w:rsidR="006D66C5" w:rsidRPr="008D6E7A" w:rsidRDefault="006D66C5" w:rsidP="0049672F">
            <w:pPr>
              <w:pStyle w:val="TableText"/>
              <w:rPr>
                <w:szCs w:val="22"/>
              </w:rPr>
            </w:pPr>
            <w:r w:rsidRPr="008D6E7A">
              <w:rPr>
                <w:szCs w:val="22"/>
              </w:rPr>
              <w:t>P2.</w:t>
            </w:r>
            <w:r w:rsidR="00321FC6" w:rsidRPr="008D6E7A">
              <w:rPr>
                <w:szCs w:val="22"/>
              </w:rPr>
              <w:t>2</w:t>
            </w:r>
            <w:r w:rsidR="00DD2D77" w:rsidRPr="008D6E7A">
              <w:rPr>
                <w:szCs w:val="22"/>
              </w:rPr>
              <w:t>.</w:t>
            </w:r>
            <w:r w:rsidR="0049672F" w:rsidRPr="008D6E7A">
              <w:rPr>
                <w:szCs w:val="22"/>
              </w:rPr>
              <w:t>3</w:t>
            </w:r>
          </w:p>
        </w:tc>
      </w:tr>
      <w:tr w:rsidR="006D66C5" w:rsidRPr="00675AD4" w14:paraId="5409DFD6" w14:textId="77777777" w:rsidTr="00675AD4">
        <w:trPr>
          <w:cantSplit/>
        </w:trPr>
        <w:tc>
          <w:tcPr>
            <w:tcW w:w="585" w:type="pct"/>
            <w:tcBorders>
              <w:top w:val="nil"/>
              <w:left w:val="single" w:sz="4" w:space="0" w:color="000000"/>
              <w:bottom w:val="single" w:sz="4" w:space="0" w:color="000000"/>
              <w:right w:val="single" w:sz="4" w:space="0" w:color="000000"/>
            </w:tcBorders>
          </w:tcPr>
          <w:p w14:paraId="496A3A8B" w14:textId="77777777" w:rsidR="006D66C5" w:rsidRPr="008D6E7A" w:rsidRDefault="006D66C5" w:rsidP="001F1527">
            <w:pPr>
              <w:pStyle w:val="TableText"/>
              <w:rPr>
                <w:szCs w:val="22"/>
              </w:rPr>
            </w:pPr>
            <w:r w:rsidRPr="008D6E7A">
              <w:rPr>
                <w:rFonts w:eastAsia="Arial"/>
                <w:szCs w:val="22"/>
              </w:rPr>
              <w:t>2.6.4.326</w:t>
            </w:r>
          </w:p>
        </w:tc>
        <w:tc>
          <w:tcPr>
            <w:tcW w:w="3372" w:type="pct"/>
            <w:tcBorders>
              <w:top w:val="nil"/>
              <w:left w:val="nil"/>
              <w:bottom w:val="single" w:sz="4" w:space="0" w:color="000000"/>
              <w:right w:val="single" w:sz="4" w:space="0" w:color="000000"/>
            </w:tcBorders>
          </w:tcPr>
          <w:p w14:paraId="0B54C4D6" w14:textId="77777777" w:rsidR="006D66C5" w:rsidRPr="008D6E7A" w:rsidRDefault="006D66C5" w:rsidP="001F1527">
            <w:pPr>
              <w:pStyle w:val="TableText"/>
              <w:rPr>
                <w:szCs w:val="22"/>
              </w:rPr>
            </w:pPr>
            <w:r w:rsidRPr="008D6E7A">
              <w:rPr>
                <w:rFonts w:eastAsia="Arial"/>
                <w:szCs w:val="22"/>
              </w:rPr>
              <w:t>The results of VSA federated calls to multiple VistA systems shall be aggregated into a single response for return to the “consuming application.”</w:t>
            </w:r>
          </w:p>
        </w:tc>
        <w:tc>
          <w:tcPr>
            <w:tcW w:w="1043" w:type="pct"/>
            <w:tcBorders>
              <w:bottom w:val="single" w:sz="8" w:space="0" w:color="000000"/>
              <w:right w:val="single" w:sz="8" w:space="0" w:color="000000"/>
            </w:tcBorders>
            <w:tcMar>
              <w:top w:w="100" w:type="dxa"/>
              <w:left w:w="100" w:type="dxa"/>
              <w:bottom w:w="100" w:type="dxa"/>
              <w:right w:w="100" w:type="dxa"/>
            </w:tcMar>
          </w:tcPr>
          <w:p w14:paraId="4E0FED27" w14:textId="0B3F68DB" w:rsidR="006D66C5" w:rsidRPr="008D6E7A" w:rsidRDefault="006D66C5" w:rsidP="0049672F">
            <w:pPr>
              <w:pStyle w:val="TableText"/>
              <w:rPr>
                <w:szCs w:val="22"/>
              </w:rPr>
            </w:pPr>
            <w:r w:rsidRPr="008D6E7A">
              <w:rPr>
                <w:szCs w:val="22"/>
              </w:rPr>
              <w:t>P2.</w:t>
            </w:r>
            <w:r w:rsidR="00321FC6" w:rsidRPr="008D6E7A">
              <w:rPr>
                <w:szCs w:val="22"/>
              </w:rPr>
              <w:t>2</w:t>
            </w:r>
            <w:r w:rsidR="00DD2D77" w:rsidRPr="008D6E7A">
              <w:rPr>
                <w:szCs w:val="22"/>
              </w:rPr>
              <w:t>.</w:t>
            </w:r>
            <w:r w:rsidR="0049672F" w:rsidRPr="008D6E7A">
              <w:rPr>
                <w:szCs w:val="22"/>
              </w:rPr>
              <w:t>3</w:t>
            </w:r>
          </w:p>
        </w:tc>
      </w:tr>
      <w:tr w:rsidR="006D66C5" w:rsidRPr="00675AD4" w14:paraId="70EAB9E9" w14:textId="77777777" w:rsidTr="00675AD4">
        <w:trPr>
          <w:cantSplit/>
        </w:trPr>
        <w:tc>
          <w:tcPr>
            <w:tcW w:w="585" w:type="pct"/>
            <w:tcBorders>
              <w:top w:val="nil"/>
              <w:left w:val="single" w:sz="4" w:space="0" w:color="000000"/>
              <w:bottom w:val="single" w:sz="4" w:space="0" w:color="000000"/>
              <w:right w:val="single" w:sz="4" w:space="0" w:color="000000"/>
            </w:tcBorders>
          </w:tcPr>
          <w:p w14:paraId="19DCF973" w14:textId="77777777" w:rsidR="006D66C5" w:rsidRPr="008D6E7A" w:rsidRDefault="006D66C5" w:rsidP="001F1527">
            <w:pPr>
              <w:pStyle w:val="TableText"/>
              <w:rPr>
                <w:szCs w:val="22"/>
              </w:rPr>
            </w:pPr>
            <w:r w:rsidRPr="008D6E7A">
              <w:rPr>
                <w:rFonts w:eastAsia="Arial"/>
                <w:szCs w:val="22"/>
              </w:rPr>
              <w:t>2.6.4.327</w:t>
            </w:r>
          </w:p>
        </w:tc>
        <w:tc>
          <w:tcPr>
            <w:tcW w:w="3372" w:type="pct"/>
            <w:tcBorders>
              <w:top w:val="nil"/>
              <w:left w:val="nil"/>
              <w:bottom w:val="single" w:sz="4" w:space="0" w:color="000000"/>
              <w:right w:val="single" w:sz="4" w:space="0" w:color="000000"/>
            </w:tcBorders>
          </w:tcPr>
          <w:p w14:paraId="4D5A690C" w14:textId="77777777" w:rsidR="006D66C5" w:rsidRPr="008D6E7A" w:rsidRDefault="006D66C5" w:rsidP="001F1527">
            <w:pPr>
              <w:pStyle w:val="TableText"/>
              <w:rPr>
                <w:szCs w:val="22"/>
              </w:rPr>
            </w:pPr>
            <w:r w:rsidRPr="008D6E7A">
              <w:rPr>
                <w:rFonts w:eastAsia="Arial"/>
                <w:szCs w:val="22"/>
              </w:rPr>
              <w:t>VSA shall use the MVI to determine the list of “treating facilities” for the routing of ‘service requests’ to each VistA system that has a specified patient on record.</w:t>
            </w:r>
          </w:p>
        </w:tc>
        <w:tc>
          <w:tcPr>
            <w:tcW w:w="1043" w:type="pct"/>
            <w:tcBorders>
              <w:bottom w:val="single" w:sz="8" w:space="0" w:color="000000"/>
              <w:right w:val="single" w:sz="8" w:space="0" w:color="000000"/>
            </w:tcBorders>
            <w:tcMar>
              <w:top w:w="100" w:type="dxa"/>
              <w:left w:w="100" w:type="dxa"/>
              <w:bottom w:w="100" w:type="dxa"/>
              <w:right w:w="100" w:type="dxa"/>
            </w:tcMar>
          </w:tcPr>
          <w:p w14:paraId="207CDB03" w14:textId="17D4BD00" w:rsidR="006D66C5" w:rsidRPr="008D6E7A" w:rsidRDefault="004E2C14" w:rsidP="0049672F">
            <w:pPr>
              <w:pStyle w:val="TableText"/>
              <w:rPr>
                <w:szCs w:val="22"/>
              </w:rPr>
            </w:pPr>
            <w:r w:rsidRPr="008D6E7A">
              <w:rPr>
                <w:szCs w:val="22"/>
              </w:rPr>
              <w:t>Backlog</w:t>
            </w:r>
          </w:p>
        </w:tc>
      </w:tr>
      <w:tr w:rsidR="006D66C5" w:rsidRPr="00675AD4" w14:paraId="52138C59" w14:textId="77777777" w:rsidTr="00675AD4">
        <w:trPr>
          <w:cantSplit/>
        </w:trPr>
        <w:tc>
          <w:tcPr>
            <w:tcW w:w="585" w:type="pct"/>
            <w:tcBorders>
              <w:top w:val="nil"/>
              <w:left w:val="single" w:sz="4" w:space="0" w:color="000000"/>
              <w:bottom w:val="single" w:sz="4" w:space="0" w:color="000000"/>
              <w:right w:val="single" w:sz="4" w:space="0" w:color="000000"/>
            </w:tcBorders>
          </w:tcPr>
          <w:p w14:paraId="77EB05D8" w14:textId="77777777" w:rsidR="006D66C5" w:rsidRPr="008D6E7A" w:rsidRDefault="006D66C5" w:rsidP="001F1527">
            <w:pPr>
              <w:pStyle w:val="TableText"/>
              <w:rPr>
                <w:szCs w:val="22"/>
              </w:rPr>
            </w:pPr>
            <w:r w:rsidRPr="008D6E7A">
              <w:rPr>
                <w:rFonts w:eastAsia="Arial"/>
                <w:szCs w:val="22"/>
              </w:rPr>
              <w:t>2.6.4.328</w:t>
            </w:r>
          </w:p>
        </w:tc>
        <w:tc>
          <w:tcPr>
            <w:tcW w:w="3372" w:type="pct"/>
            <w:tcBorders>
              <w:top w:val="nil"/>
              <w:left w:val="nil"/>
              <w:bottom w:val="single" w:sz="4" w:space="0" w:color="000000"/>
              <w:right w:val="single" w:sz="4" w:space="0" w:color="000000"/>
            </w:tcBorders>
          </w:tcPr>
          <w:p w14:paraId="0E4C2662" w14:textId="77777777" w:rsidR="006D66C5" w:rsidRPr="008D6E7A" w:rsidRDefault="006D66C5" w:rsidP="001F1527">
            <w:pPr>
              <w:pStyle w:val="TableText"/>
              <w:rPr>
                <w:szCs w:val="22"/>
              </w:rPr>
            </w:pPr>
            <w:r w:rsidRPr="008D6E7A">
              <w:rPr>
                <w:rFonts w:eastAsia="Arial"/>
                <w:szCs w:val="22"/>
              </w:rPr>
              <w:t>VSA shall facilitate the return of aggregated “service request” responses from multiple VistA systems that are incomplete due to time-out, non-responsiveness, etc. of one or more VistA systems.</w:t>
            </w:r>
          </w:p>
        </w:tc>
        <w:tc>
          <w:tcPr>
            <w:tcW w:w="1043" w:type="pct"/>
            <w:tcBorders>
              <w:bottom w:val="single" w:sz="8" w:space="0" w:color="000000"/>
              <w:right w:val="single" w:sz="8" w:space="0" w:color="000000"/>
            </w:tcBorders>
            <w:tcMar>
              <w:top w:w="100" w:type="dxa"/>
              <w:left w:w="100" w:type="dxa"/>
              <w:bottom w:w="100" w:type="dxa"/>
              <w:right w:w="100" w:type="dxa"/>
            </w:tcMar>
          </w:tcPr>
          <w:p w14:paraId="1A693B45" w14:textId="57636E28" w:rsidR="006D66C5" w:rsidRPr="008D6E7A" w:rsidRDefault="006D66C5" w:rsidP="008177B6">
            <w:pPr>
              <w:pStyle w:val="TableText"/>
              <w:rPr>
                <w:szCs w:val="22"/>
              </w:rPr>
            </w:pPr>
            <w:r w:rsidRPr="008D6E7A">
              <w:rPr>
                <w:szCs w:val="22"/>
              </w:rPr>
              <w:t>P2.</w:t>
            </w:r>
            <w:r w:rsidR="008177B6" w:rsidRPr="008D6E7A">
              <w:rPr>
                <w:szCs w:val="22"/>
              </w:rPr>
              <w:t>3.7</w:t>
            </w:r>
          </w:p>
        </w:tc>
      </w:tr>
      <w:tr w:rsidR="006D66C5" w:rsidRPr="00675AD4" w14:paraId="76B49FCB" w14:textId="77777777" w:rsidTr="00675AD4">
        <w:trPr>
          <w:cantSplit/>
        </w:trPr>
        <w:tc>
          <w:tcPr>
            <w:tcW w:w="585" w:type="pct"/>
            <w:tcBorders>
              <w:top w:val="nil"/>
              <w:left w:val="single" w:sz="4" w:space="0" w:color="000000"/>
              <w:bottom w:val="single" w:sz="4" w:space="0" w:color="000000"/>
              <w:right w:val="single" w:sz="4" w:space="0" w:color="000000"/>
            </w:tcBorders>
          </w:tcPr>
          <w:p w14:paraId="52FC1AB5" w14:textId="77777777" w:rsidR="006D66C5" w:rsidRPr="008D6E7A" w:rsidRDefault="006D66C5" w:rsidP="001F1527">
            <w:pPr>
              <w:pStyle w:val="TableText"/>
              <w:rPr>
                <w:szCs w:val="22"/>
              </w:rPr>
            </w:pPr>
            <w:r w:rsidRPr="008D6E7A">
              <w:rPr>
                <w:rFonts w:eastAsia="Arial"/>
                <w:szCs w:val="22"/>
              </w:rPr>
              <w:t>2.6.4.329</w:t>
            </w:r>
          </w:p>
        </w:tc>
        <w:tc>
          <w:tcPr>
            <w:tcW w:w="3372" w:type="pct"/>
            <w:tcBorders>
              <w:top w:val="nil"/>
              <w:left w:val="nil"/>
              <w:bottom w:val="single" w:sz="4" w:space="0" w:color="000000"/>
              <w:right w:val="single" w:sz="4" w:space="0" w:color="000000"/>
            </w:tcBorders>
          </w:tcPr>
          <w:p w14:paraId="2C996C92" w14:textId="77777777" w:rsidR="006D66C5" w:rsidRPr="008D6E7A" w:rsidRDefault="006D66C5" w:rsidP="001F1527">
            <w:pPr>
              <w:pStyle w:val="TableText"/>
              <w:rPr>
                <w:szCs w:val="22"/>
              </w:rPr>
            </w:pPr>
            <w:r w:rsidRPr="008D6E7A">
              <w:rPr>
                <w:rFonts w:eastAsia="Arial"/>
                <w:szCs w:val="22"/>
              </w:rPr>
              <w:t>Aggregated “service request” responses from multiple VistA systems that are incomplete due to time-out, non-responsiveness, etc. of one or more VistA systems shall include an exception message noting the incomplete nature of the response.</w:t>
            </w:r>
          </w:p>
        </w:tc>
        <w:tc>
          <w:tcPr>
            <w:tcW w:w="1043" w:type="pct"/>
            <w:tcBorders>
              <w:bottom w:val="single" w:sz="8" w:space="0" w:color="000000"/>
              <w:right w:val="single" w:sz="8" w:space="0" w:color="000000"/>
            </w:tcBorders>
            <w:tcMar>
              <w:top w:w="100" w:type="dxa"/>
              <w:left w:w="100" w:type="dxa"/>
              <w:bottom w:w="100" w:type="dxa"/>
              <w:right w:w="100" w:type="dxa"/>
            </w:tcMar>
          </w:tcPr>
          <w:p w14:paraId="14E6D636" w14:textId="1C85E779" w:rsidR="006D66C5" w:rsidRPr="008D6E7A" w:rsidRDefault="006D66C5" w:rsidP="0049672F">
            <w:pPr>
              <w:pStyle w:val="TableText"/>
              <w:rPr>
                <w:szCs w:val="22"/>
              </w:rPr>
            </w:pPr>
            <w:r w:rsidRPr="008D6E7A">
              <w:rPr>
                <w:szCs w:val="22"/>
              </w:rPr>
              <w:t>P2.</w:t>
            </w:r>
            <w:r w:rsidR="00321FC6" w:rsidRPr="008D6E7A">
              <w:rPr>
                <w:szCs w:val="22"/>
              </w:rPr>
              <w:t>2</w:t>
            </w:r>
            <w:r w:rsidR="00EB29B8" w:rsidRPr="008D6E7A">
              <w:rPr>
                <w:szCs w:val="22"/>
              </w:rPr>
              <w:t>.</w:t>
            </w:r>
            <w:r w:rsidR="0049672F" w:rsidRPr="008D6E7A">
              <w:rPr>
                <w:szCs w:val="22"/>
              </w:rPr>
              <w:t>3</w:t>
            </w:r>
          </w:p>
        </w:tc>
      </w:tr>
      <w:tr w:rsidR="006D66C5" w:rsidRPr="00675AD4" w14:paraId="628635FC" w14:textId="77777777" w:rsidTr="00675AD4">
        <w:trPr>
          <w:cantSplit/>
        </w:trPr>
        <w:tc>
          <w:tcPr>
            <w:tcW w:w="585" w:type="pct"/>
            <w:tcBorders>
              <w:top w:val="single" w:sz="4" w:space="0" w:color="000000"/>
              <w:left w:val="single" w:sz="4" w:space="0" w:color="000000"/>
              <w:bottom w:val="single" w:sz="4" w:space="0" w:color="000000"/>
              <w:right w:val="single" w:sz="4" w:space="0" w:color="000000"/>
            </w:tcBorders>
          </w:tcPr>
          <w:p w14:paraId="0A632835" w14:textId="77777777" w:rsidR="006D66C5" w:rsidRPr="008D6E7A" w:rsidRDefault="006D66C5" w:rsidP="001F1527">
            <w:pPr>
              <w:pStyle w:val="TableText"/>
              <w:rPr>
                <w:szCs w:val="22"/>
              </w:rPr>
            </w:pPr>
            <w:r w:rsidRPr="008D6E7A">
              <w:rPr>
                <w:rFonts w:eastAsia="Arial"/>
                <w:szCs w:val="22"/>
              </w:rPr>
              <w:t>2.6.4.330</w:t>
            </w:r>
          </w:p>
        </w:tc>
        <w:tc>
          <w:tcPr>
            <w:tcW w:w="3372" w:type="pct"/>
            <w:tcBorders>
              <w:top w:val="single" w:sz="4" w:space="0" w:color="000000"/>
              <w:left w:val="nil"/>
              <w:bottom w:val="single" w:sz="4" w:space="0" w:color="000000"/>
              <w:right w:val="single" w:sz="4" w:space="0" w:color="000000"/>
            </w:tcBorders>
          </w:tcPr>
          <w:p w14:paraId="190A3DAB" w14:textId="77777777" w:rsidR="006D66C5" w:rsidRPr="008D6E7A" w:rsidRDefault="006D66C5" w:rsidP="001F1527">
            <w:pPr>
              <w:pStyle w:val="TableText"/>
              <w:rPr>
                <w:szCs w:val="22"/>
              </w:rPr>
            </w:pPr>
            <w:r w:rsidRPr="008D6E7A">
              <w:rPr>
                <w:rFonts w:eastAsia="Arial"/>
                <w:szCs w:val="22"/>
              </w:rPr>
              <w:t>Exception messages included with aggregated “service request” responses from multiple VistA systems that include an incomplete response shall include a list of VistA systems to which the “service request” was routed but from which no response was received.</w:t>
            </w:r>
          </w:p>
        </w:tc>
        <w:tc>
          <w:tcPr>
            <w:tcW w:w="1043" w:type="pct"/>
            <w:tcBorders>
              <w:bottom w:val="single" w:sz="8" w:space="0" w:color="000000"/>
              <w:right w:val="single" w:sz="8" w:space="0" w:color="000000"/>
            </w:tcBorders>
            <w:tcMar>
              <w:top w:w="100" w:type="dxa"/>
              <w:left w:w="100" w:type="dxa"/>
              <w:bottom w:w="100" w:type="dxa"/>
              <w:right w:w="100" w:type="dxa"/>
            </w:tcMar>
          </w:tcPr>
          <w:p w14:paraId="38EC7661" w14:textId="580DD8DC" w:rsidR="006D66C5" w:rsidRPr="008D6E7A" w:rsidRDefault="006D66C5" w:rsidP="0049672F">
            <w:pPr>
              <w:pStyle w:val="TableText"/>
              <w:rPr>
                <w:szCs w:val="22"/>
              </w:rPr>
            </w:pPr>
            <w:r w:rsidRPr="008D6E7A">
              <w:rPr>
                <w:szCs w:val="22"/>
              </w:rPr>
              <w:t>P2.</w:t>
            </w:r>
            <w:r w:rsidR="00321FC6" w:rsidRPr="008D6E7A">
              <w:rPr>
                <w:szCs w:val="22"/>
              </w:rPr>
              <w:t>2</w:t>
            </w:r>
            <w:r w:rsidR="00EB29B8" w:rsidRPr="008D6E7A">
              <w:rPr>
                <w:szCs w:val="22"/>
              </w:rPr>
              <w:t>.</w:t>
            </w:r>
            <w:r w:rsidR="0049672F" w:rsidRPr="008D6E7A">
              <w:rPr>
                <w:szCs w:val="22"/>
              </w:rPr>
              <w:t>3</w:t>
            </w:r>
          </w:p>
        </w:tc>
      </w:tr>
      <w:tr w:rsidR="006D66C5" w:rsidRPr="00675AD4" w14:paraId="4BA1F96A" w14:textId="77777777" w:rsidTr="00675AD4">
        <w:trPr>
          <w:cantSplit/>
        </w:trPr>
        <w:tc>
          <w:tcPr>
            <w:tcW w:w="585" w:type="pct"/>
            <w:tcBorders>
              <w:top w:val="nil"/>
              <w:left w:val="single" w:sz="4" w:space="0" w:color="000000"/>
              <w:bottom w:val="single" w:sz="4" w:space="0" w:color="000000"/>
              <w:right w:val="single" w:sz="4" w:space="0" w:color="000000"/>
            </w:tcBorders>
          </w:tcPr>
          <w:p w14:paraId="51D20114" w14:textId="77777777" w:rsidR="006D66C5" w:rsidRPr="008D6E7A" w:rsidRDefault="006D66C5" w:rsidP="001F1527">
            <w:pPr>
              <w:pStyle w:val="TableText"/>
              <w:rPr>
                <w:szCs w:val="22"/>
              </w:rPr>
            </w:pPr>
            <w:r w:rsidRPr="008D6E7A">
              <w:rPr>
                <w:rFonts w:eastAsia="Arial"/>
                <w:szCs w:val="22"/>
              </w:rPr>
              <w:t>2.6.4.331</w:t>
            </w:r>
          </w:p>
        </w:tc>
        <w:tc>
          <w:tcPr>
            <w:tcW w:w="3372" w:type="pct"/>
            <w:tcBorders>
              <w:top w:val="nil"/>
              <w:left w:val="nil"/>
              <w:bottom w:val="single" w:sz="4" w:space="0" w:color="000000"/>
              <w:right w:val="single" w:sz="4" w:space="0" w:color="000000"/>
            </w:tcBorders>
          </w:tcPr>
          <w:p w14:paraId="008031C3" w14:textId="43EDDF17" w:rsidR="006D66C5" w:rsidRPr="008D6E7A" w:rsidRDefault="006D66C5" w:rsidP="002E382F">
            <w:pPr>
              <w:pStyle w:val="TableText"/>
              <w:rPr>
                <w:szCs w:val="22"/>
              </w:rPr>
            </w:pPr>
            <w:r w:rsidRPr="008D6E7A">
              <w:rPr>
                <w:rFonts w:eastAsia="Arial"/>
                <w:szCs w:val="22"/>
              </w:rPr>
              <w:t>With the exception of federation (e.g.,</w:t>
            </w:r>
            <w:r w:rsidR="002E382F" w:rsidRPr="008D6E7A">
              <w:rPr>
                <w:rFonts w:eastAsia="Arial"/>
                <w:szCs w:val="22"/>
              </w:rPr>
              <w:t> </w:t>
            </w:r>
            <w:r w:rsidRPr="008D6E7A">
              <w:rPr>
                <w:rFonts w:eastAsia="Arial"/>
                <w:szCs w:val="22"/>
              </w:rPr>
              <w:t>MVI, etc.), all business logic that is the basis for VSA generated services shall be in the VistA M environment in the form of RPCs or APIs.</w:t>
            </w:r>
          </w:p>
        </w:tc>
        <w:tc>
          <w:tcPr>
            <w:tcW w:w="1043" w:type="pct"/>
            <w:tcBorders>
              <w:bottom w:val="single" w:sz="8" w:space="0" w:color="000000"/>
              <w:right w:val="single" w:sz="8" w:space="0" w:color="000000"/>
            </w:tcBorders>
            <w:tcMar>
              <w:top w:w="100" w:type="dxa"/>
              <w:left w:w="100" w:type="dxa"/>
              <w:bottom w:w="100" w:type="dxa"/>
              <w:right w:w="100" w:type="dxa"/>
            </w:tcMar>
          </w:tcPr>
          <w:p w14:paraId="5101C2FB" w14:textId="4F73D7DF" w:rsidR="006D66C5" w:rsidRPr="008D6E7A" w:rsidRDefault="006D66C5" w:rsidP="008177B6">
            <w:pPr>
              <w:pStyle w:val="TableText"/>
              <w:rPr>
                <w:szCs w:val="22"/>
              </w:rPr>
            </w:pPr>
            <w:r w:rsidRPr="008D6E7A">
              <w:rPr>
                <w:szCs w:val="22"/>
              </w:rPr>
              <w:t>P2.</w:t>
            </w:r>
            <w:r w:rsidR="008177B6" w:rsidRPr="008D6E7A">
              <w:rPr>
                <w:szCs w:val="22"/>
              </w:rPr>
              <w:t>3.8</w:t>
            </w:r>
          </w:p>
        </w:tc>
      </w:tr>
      <w:tr w:rsidR="006D66C5" w:rsidRPr="00675AD4" w14:paraId="1A3DA706" w14:textId="77777777" w:rsidTr="00675AD4">
        <w:trPr>
          <w:cantSplit/>
        </w:trPr>
        <w:tc>
          <w:tcPr>
            <w:tcW w:w="585" w:type="pct"/>
            <w:tcBorders>
              <w:top w:val="nil"/>
              <w:left w:val="single" w:sz="4" w:space="0" w:color="000000"/>
              <w:bottom w:val="single" w:sz="4" w:space="0" w:color="000000"/>
              <w:right w:val="single" w:sz="4" w:space="0" w:color="000000"/>
            </w:tcBorders>
          </w:tcPr>
          <w:p w14:paraId="1FEA41D5" w14:textId="77777777" w:rsidR="006D66C5" w:rsidRPr="008D6E7A" w:rsidRDefault="006D66C5" w:rsidP="001F1527">
            <w:pPr>
              <w:pStyle w:val="TableText"/>
              <w:rPr>
                <w:szCs w:val="22"/>
              </w:rPr>
            </w:pPr>
            <w:r w:rsidRPr="008D6E7A">
              <w:rPr>
                <w:rFonts w:eastAsia="Arial"/>
                <w:szCs w:val="22"/>
              </w:rPr>
              <w:t>2.6.4.332</w:t>
            </w:r>
          </w:p>
        </w:tc>
        <w:tc>
          <w:tcPr>
            <w:tcW w:w="3372" w:type="pct"/>
            <w:tcBorders>
              <w:top w:val="nil"/>
              <w:left w:val="nil"/>
              <w:bottom w:val="single" w:sz="4" w:space="0" w:color="000000"/>
              <w:right w:val="single" w:sz="4" w:space="0" w:color="000000"/>
            </w:tcBorders>
          </w:tcPr>
          <w:p w14:paraId="78EC588D" w14:textId="2E0595FA" w:rsidR="006D66C5" w:rsidRPr="008D6E7A" w:rsidRDefault="006D66C5" w:rsidP="002E382F">
            <w:pPr>
              <w:pStyle w:val="TableText"/>
              <w:rPr>
                <w:szCs w:val="22"/>
              </w:rPr>
            </w:pPr>
            <w:r w:rsidRPr="008D6E7A">
              <w:rPr>
                <w:rFonts w:eastAsia="Arial"/>
                <w:szCs w:val="22"/>
              </w:rPr>
              <w:t>The core logic for VSA utilities shall be packaged and distributed separately from service-specific business logic (e.g.,</w:t>
            </w:r>
            <w:r w:rsidR="002E382F" w:rsidRPr="008D6E7A">
              <w:rPr>
                <w:rFonts w:eastAsia="Arial"/>
                <w:szCs w:val="22"/>
              </w:rPr>
              <w:t> </w:t>
            </w:r>
            <w:r w:rsidRPr="008D6E7A">
              <w:rPr>
                <w:rFonts w:eastAsia="Arial"/>
                <w:szCs w:val="22"/>
              </w:rPr>
              <w:t>RPCs).</w:t>
            </w:r>
          </w:p>
        </w:tc>
        <w:tc>
          <w:tcPr>
            <w:tcW w:w="1043" w:type="pct"/>
            <w:tcBorders>
              <w:bottom w:val="single" w:sz="8" w:space="0" w:color="000000"/>
              <w:right w:val="single" w:sz="8" w:space="0" w:color="000000"/>
            </w:tcBorders>
            <w:tcMar>
              <w:top w:w="100" w:type="dxa"/>
              <w:left w:w="100" w:type="dxa"/>
              <w:bottom w:w="100" w:type="dxa"/>
              <w:right w:w="100" w:type="dxa"/>
            </w:tcMar>
          </w:tcPr>
          <w:p w14:paraId="1E0E00B3" w14:textId="1B9CB571" w:rsidR="006D66C5" w:rsidRPr="008D6E7A" w:rsidRDefault="006D66C5" w:rsidP="008177B6">
            <w:pPr>
              <w:pStyle w:val="TableText"/>
              <w:rPr>
                <w:szCs w:val="22"/>
              </w:rPr>
            </w:pPr>
            <w:r w:rsidRPr="008D6E7A">
              <w:rPr>
                <w:szCs w:val="22"/>
              </w:rPr>
              <w:t>P2.</w:t>
            </w:r>
            <w:r w:rsidR="008177B6" w:rsidRPr="008D6E7A">
              <w:rPr>
                <w:szCs w:val="22"/>
              </w:rPr>
              <w:t>3.8</w:t>
            </w:r>
          </w:p>
        </w:tc>
      </w:tr>
      <w:tr w:rsidR="006D66C5" w:rsidRPr="00675AD4" w14:paraId="32FA2329" w14:textId="77777777" w:rsidTr="00675AD4">
        <w:trPr>
          <w:cantSplit/>
        </w:trPr>
        <w:tc>
          <w:tcPr>
            <w:tcW w:w="585" w:type="pct"/>
            <w:tcBorders>
              <w:top w:val="nil"/>
              <w:left w:val="single" w:sz="4" w:space="0" w:color="000000"/>
              <w:bottom w:val="single" w:sz="4" w:space="0" w:color="000000"/>
              <w:right w:val="single" w:sz="4" w:space="0" w:color="000000"/>
            </w:tcBorders>
          </w:tcPr>
          <w:p w14:paraId="4A3D5C68" w14:textId="77777777" w:rsidR="006D66C5" w:rsidRPr="008D6E7A" w:rsidRDefault="006D66C5" w:rsidP="001F1527">
            <w:pPr>
              <w:pStyle w:val="TableText"/>
              <w:rPr>
                <w:szCs w:val="22"/>
              </w:rPr>
            </w:pPr>
            <w:r w:rsidRPr="008D6E7A">
              <w:rPr>
                <w:rFonts w:eastAsia="Arial"/>
                <w:szCs w:val="22"/>
              </w:rPr>
              <w:t>2.6.4.333</w:t>
            </w:r>
          </w:p>
        </w:tc>
        <w:tc>
          <w:tcPr>
            <w:tcW w:w="3372" w:type="pct"/>
            <w:tcBorders>
              <w:top w:val="nil"/>
              <w:left w:val="nil"/>
              <w:bottom w:val="single" w:sz="4" w:space="0" w:color="000000"/>
              <w:right w:val="single" w:sz="4" w:space="0" w:color="000000"/>
            </w:tcBorders>
          </w:tcPr>
          <w:p w14:paraId="2F0EE9B5" w14:textId="77777777" w:rsidR="006D66C5" w:rsidRPr="008D6E7A" w:rsidRDefault="006D66C5" w:rsidP="001F1527">
            <w:pPr>
              <w:pStyle w:val="TableText"/>
              <w:rPr>
                <w:szCs w:val="22"/>
              </w:rPr>
            </w:pPr>
            <w:r w:rsidRPr="008D6E7A">
              <w:rPr>
                <w:rFonts w:eastAsia="Arial"/>
                <w:szCs w:val="22"/>
              </w:rPr>
              <w:t>Stability of the core logic for VSA utilities shall be maintained by keeping VSA core logic generic and non-service-specific.</w:t>
            </w:r>
          </w:p>
        </w:tc>
        <w:tc>
          <w:tcPr>
            <w:tcW w:w="1043" w:type="pct"/>
            <w:tcBorders>
              <w:bottom w:val="single" w:sz="8" w:space="0" w:color="000000"/>
              <w:right w:val="single" w:sz="8" w:space="0" w:color="000000"/>
            </w:tcBorders>
            <w:tcMar>
              <w:top w:w="100" w:type="dxa"/>
              <w:left w:w="100" w:type="dxa"/>
              <w:bottom w:w="100" w:type="dxa"/>
              <w:right w:w="100" w:type="dxa"/>
            </w:tcMar>
          </w:tcPr>
          <w:p w14:paraId="6A289C1E" w14:textId="46F21453" w:rsidR="006D66C5" w:rsidRPr="008D6E7A" w:rsidRDefault="006D66C5" w:rsidP="0049672F">
            <w:pPr>
              <w:pStyle w:val="TableText"/>
              <w:rPr>
                <w:szCs w:val="22"/>
              </w:rPr>
            </w:pPr>
            <w:r w:rsidRPr="008D6E7A">
              <w:rPr>
                <w:szCs w:val="22"/>
              </w:rPr>
              <w:t>P2.</w:t>
            </w:r>
            <w:r w:rsidR="0049672F" w:rsidRPr="008D6E7A">
              <w:rPr>
                <w:szCs w:val="22"/>
              </w:rPr>
              <w:t>3.9</w:t>
            </w:r>
          </w:p>
        </w:tc>
      </w:tr>
      <w:tr w:rsidR="00DE7554" w:rsidRPr="00675AD4" w14:paraId="5E4522B0" w14:textId="77777777" w:rsidTr="00675AD4">
        <w:trPr>
          <w:cantSplit/>
        </w:trPr>
        <w:tc>
          <w:tcPr>
            <w:tcW w:w="585" w:type="pct"/>
            <w:tcBorders>
              <w:top w:val="nil"/>
              <w:left w:val="single" w:sz="4" w:space="0" w:color="000000"/>
              <w:bottom w:val="single" w:sz="4" w:space="0" w:color="000000"/>
              <w:right w:val="single" w:sz="4" w:space="0" w:color="000000"/>
            </w:tcBorders>
          </w:tcPr>
          <w:p w14:paraId="4123A3D3" w14:textId="77777777" w:rsidR="00DE7554" w:rsidRPr="008D6E7A" w:rsidRDefault="002C5B68" w:rsidP="001F1527">
            <w:pPr>
              <w:pStyle w:val="TableText"/>
              <w:rPr>
                <w:szCs w:val="22"/>
              </w:rPr>
            </w:pPr>
            <w:r w:rsidRPr="008D6E7A">
              <w:rPr>
                <w:szCs w:val="22"/>
              </w:rPr>
              <w:lastRenderedPageBreak/>
              <w:t>2.6.4.334</w:t>
            </w:r>
          </w:p>
        </w:tc>
        <w:tc>
          <w:tcPr>
            <w:tcW w:w="3372"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F50BDE2" w14:textId="77777777" w:rsidR="000B1DBD" w:rsidRPr="008D6E7A" w:rsidRDefault="00DE7554" w:rsidP="001F1527">
            <w:pPr>
              <w:pStyle w:val="TableText"/>
              <w:rPr>
                <w:i/>
                <w:szCs w:val="22"/>
              </w:rPr>
            </w:pPr>
            <w:r w:rsidRPr="008D6E7A">
              <w:rPr>
                <w:szCs w:val="22"/>
              </w:rPr>
              <w:t>(</w:t>
            </w:r>
            <w:r w:rsidR="00865492" w:rsidRPr="008D6E7A">
              <w:rPr>
                <w:szCs w:val="22"/>
              </w:rPr>
              <w:t>NEW</w:t>
            </w:r>
            <w:r w:rsidRPr="008D6E7A">
              <w:rPr>
                <w:szCs w:val="22"/>
              </w:rPr>
              <w:t xml:space="preserve">) </w:t>
            </w:r>
            <w:r w:rsidRPr="008D6E7A">
              <w:rPr>
                <w:i/>
                <w:szCs w:val="22"/>
              </w:rPr>
              <w:t xml:space="preserve">The VSA solution shall provide a services Federation capability that provides access to </w:t>
            </w:r>
            <w:r w:rsidR="00227BAC" w:rsidRPr="008D6E7A">
              <w:rPr>
                <w:i/>
                <w:szCs w:val="22"/>
              </w:rPr>
              <w:t>E</w:t>
            </w:r>
            <w:r w:rsidRPr="008D6E7A">
              <w:rPr>
                <w:i/>
                <w:szCs w:val="22"/>
              </w:rPr>
              <w:t>nterprise entities including:</w:t>
            </w:r>
          </w:p>
          <w:p w14:paraId="27912D9E" w14:textId="77777777" w:rsidR="00021B9A" w:rsidRPr="008D6E7A" w:rsidRDefault="00021B9A" w:rsidP="00E90615">
            <w:pPr>
              <w:pStyle w:val="TableText"/>
              <w:numPr>
                <w:ilvl w:val="0"/>
                <w:numId w:val="12"/>
              </w:numPr>
              <w:rPr>
                <w:rFonts w:eastAsia="Arial"/>
                <w:i/>
                <w:szCs w:val="22"/>
              </w:rPr>
            </w:pPr>
            <w:r w:rsidRPr="008D6E7A">
              <w:rPr>
                <w:rFonts w:eastAsia="Arial"/>
                <w:i/>
                <w:szCs w:val="22"/>
              </w:rPr>
              <w:t>Instances of VistA,</w:t>
            </w:r>
          </w:p>
          <w:p w14:paraId="078FC7D1" w14:textId="77777777" w:rsidR="00021B9A" w:rsidRPr="008D6E7A" w:rsidRDefault="00021B9A" w:rsidP="00E90615">
            <w:pPr>
              <w:pStyle w:val="TableText"/>
              <w:numPr>
                <w:ilvl w:val="0"/>
                <w:numId w:val="12"/>
              </w:numPr>
              <w:rPr>
                <w:rFonts w:eastAsia="Arial"/>
                <w:i/>
                <w:szCs w:val="22"/>
              </w:rPr>
            </w:pPr>
            <w:r w:rsidRPr="008D6E7A">
              <w:rPr>
                <w:rFonts w:eastAsia="Arial"/>
                <w:i/>
                <w:szCs w:val="22"/>
              </w:rPr>
              <w:t>Medication Image Library (MIL),</w:t>
            </w:r>
          </w:p>
          <w:p w14:paraId="31F13FFE" w14:textId="77777777" w:rsidR="00DE7554" w:rsidRPr="008D6E7A" w:rsidRDefault="00021B9A" w:rsidP="00E90615">
            <w:pPr>
              <w:pStyle w:val="TableText"/>
              <w:numPr>
                <w:ilvl w:val="0"/>
                <w:numId w:val="12"/>
              </w:numPr>
              <w:rPr>
                <w:szCs w:val="22"/>
              </w:rPr>
            </w:pPr>
            <w:r w:rsidRPr="008D6E7A">
              <w:rPr>
                <w:rFonts w:eastAsia="Arial"/>
                <w:i/>
                <w:szCs w:val="22"/>
              </w:rPr>
              <w:t>Master Veteran Index (MVI)</w:t>
            </w:r>
          </w:p>
        </w:tc>
        <w:tc>
          <w:tcPr>
            <w:tcW w:w="1043" w:type="pct"/>
            <w:tcBorders>
              <w:bottom w:val="single" w:sz="8" w:space="0" w:color="000000"/>
              <w:right w:val="single" w:sz="8" w:space="0" w:color="000000"/>
            </w:tcBorders>
            <w:tcMar>
              <w:top w:w="100" w:type="dxa"/>
              <w:left w:w="100" w:type="dxa"/>
              <w:bottom w:w="100" w:type="dxa"/>
              <w:right w:w="100" w:type="dxa"/>
            </w:tcMar>
          </w:tcPr>
          <w:p w14:paraId="0F30CD6A" w14:textId="7E6C374E" w:rsidR="00DE7554" w:rsidRPr="008D6E7A" w:rsidRDefault="00446387" w:rsidP="008177B6">
            <w:pPr>
              <w:pStyle w:val="TableText"/>
              <w:rPr>
                <w:szCs w:val="22"/>
              </w:rPr>
            </w:pPr>
            <w:ins w:id="137" w:author="MWatkins" w:date="2016-10-14T08:25:00Z">
              <w:r>
                <w:rPr>
                  <w:szCs w:val="22"/>
                </w:rPr>
                <w:t>Backlog</w:t>
              </w:r>
            </w:ins>
            <w:del w:id="138" w:author="MWatkins" w:date="2016-10-14T08:25:00Z">
              <w:r w:rsidR="008177B6" w:rsidRPr="008D6E7A" w:rsidDel="003C0028">
                <w:rPr>
                  <w:szCs w:val="22"/>
                </w:rPr>
                <w:delText>Backlog</w:delText>
              </w:r>
            </w:del>
          </w:p>
        </w:tc>
      </w:tr>
      <w:tr w:rsidR="006D66C5" w:rsidRPr="00675AD4" w14:paraId="2C7A307B" w14:textId="77777777" w:rsidTr="00675AD4">
        <w:trPr>
          <w:cantSplit/>
        </w:trPr>
        <w:tc>
          <w:tcPr>
            <w:tcW w:w="585" w:type="pct"/>
            <w:tcBorders>
              <w:top w:val="nil"/>
              <w:left w:val="single" w:sz="4" w:space="0" w:color="000000"/>
              <w:bottom w:val="single" w:sz="4" w:space="0" w:color="000000"/>
              <w:right w:val="single" w:sz="4" w:space="0" w:color="000000"/>
            </w:tcBorders>
          </w:tcPr>
          <w:p w14:paraId="1D50A935" w14:textId="77777777" w:rsidR="006D66C5" w:rsidRPr="008D6E7A" w:rsidRDefault="006D66C5" w:rsidP="001F1527">
            <w:pPr>
              <w:pStyle w:val="TableText"/>
              <w:rPr>
                <w:szCs w:val="22"/>
              </w:rPr>
            </w:pPr>
            <w:r w:rsidRPr="008D6E7A">
              <w:rPr>
                <w:szCs w:val="22"/>
              </w:rPr>
              <w:t>2.6.4.33</w:t>
            </w:r>
            <w:r w:rsidR="002C5B68" w:rsidRPr="008D6E7A">
              <w:rPr>
                <w:szCs w:val="22"/>
              </w:rPr>
              <w:t>5</w:t>
            </w:r>
          </w:p>
        </w:tc>
        <w:tc>
          <w:tcPr>
            <w:tcW w:w="3372"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A7825FA" w14:textId="77777777" w:rsidR="006D66C5" w:rsidRPr="008D6E7A" w:rsidRDefault="00865492" w:rsidP="001F1527">
            <w:pPr>
              <w:pStyle w:val="TableText"/>
              <w:keepNext/>
              <w:keepLines/>
              <w:rPr>
                <w:szCs w:val="22"/>
              </w:rPr>
            </w:pPr>
            <w:r w:rsidRPr="008D6E7A">
              <w:rPr>
                <w:szCs w:val="22"/>
              </w:rPr>
              <w:t>(NEW)</w:t>
            </w:r>
            <w:r w:rsidR="00D06DA3" w:rsidRPr="008D6E7A">
              <w:rPr>
                <w:szCs w:val="22"/>
              </w:rPr>
              <w:t xml:space="preserve"> </w:t>
            </w:r>
            <w:r w:rsidR="006D66C5" w:rsidRPr="008D6E7A">
              <w:rPr>
                <w:i/>
                <w:szCs w:val="22"/>
              </w:rPr>
              <w:t xml:space="preserve">The VSA solution shall </w:t>
            </w:r>
            <w:r w:rsidR="00227BAC" w:rsidRPr="008D6E7A">
              <w:rPr>
                <w:i/>
                <w:szCs w:val="22"/>
              </w:rPr>
              <w:t>ensure access to E</w:t>
            </w:r>
            <w:r w:rsidR="006D66C5" w:rsidRPr="008D6E7A">
              <w:rPr>
                <w:i/>
                <w:szCs w:val="22"/>
              </w:rPr>
              <w:t>nterprise entities is federated through a dynamic, data-driven, configurable scoping mechanism that allows system administrators to control runtime routing in production. A specific example of this is the integration of a SOAP service.</w:t>
            </w:r>
          </w:p>
        </w:tc>
        <w:tc>
          <w:tcPr>
            <w:tcW w:w="1043" w:type="pct"/>
            <w:tcBorders>
              <w:bottom w:val="single" w:sz="8" w:space="0" w:color="000000"/>
              <w:right w:val="single" w:sz="8" w:space="0" w:color="000000"/>
            </w:tcBorders>
            <w:tcMar>
              <w:top w:w="100" w:type="dxa"/>
              <w:left w:w="100" w:type="dxa"/>
              <w:bottom w:w="100" w:type="dxa"/>
              <w:right w:w="100" w:type="dxa"/>
            </w:tcMar>
          </w:tcPr>
          <w:p w14:paraId="2E55CBDA" w14:textId="2DA953B1" w:rsidR="006D66C5" w:rsidRPr="008D6E7A" w:rsidRDefault="003C0028" w:rsidP="004310CB">
            <w:pPr>
              <w:pStyle w:val="TableText"/>
              <w:rPr>
                <w:szCs w:val="22"/>
              </w:rPr>
            </w:pPr>
            <w:ins w:id="139" w:author="MWatkins" w:date="2016-10-14T08:25:00Z">
              <w:r>
                <w:rPr>
                  <w:szCs w:val="22"/>
                </w:rPr>
                <w:t>P2.4.11</w:t>
              </w:r>
            </w:ins>
            <w:del w:id="140" w:author="MWatkins" w:date="2016-10-14T08:25:00Z">
              <w:r w:rsidR="004E2C14" w:rsidRPr="008D6E7A" w:rsidDel="003C0028">
                <w:rPr>
                  <w:szCs w:val="22"/>
                </w:rPr>
                <w:delText>Backlog</w:delText>
              </w:r>
            </w:del>
          </w:p>
        </w:tc>
      </w:tr>
    </w:tbl>
    <w:p w14:paraId="76201B4E" w14:textId="77777777" w:rsidR="008E2FF4" w:rsidRDefault="008E2FF4" w:rsidP="008E2FF4">
      <w:pPr>
        <w:pStyle w:val="BodyText6"/>
      </w:pPr>
      <w:bookmarkStart w:id="141" w:name="_Toc436647090"/>
      <w:bookmarkStart w:id="142" w:name="_Toc441146645"/>
    </w:p>
    <w:p w14:paraId="66A2A0B2" w14:textId="77777777" w:rsidR="006D66C5" w:rsidRDefault="006D66C5" w:rsidP="006D66C5">
      <w:pPr>
        <w:pStyle w:val="Heading3"/>
      </w:pPr>
      <w:bookmarkStart w:id="143" w:name="_Toc467483165"/>
      <w:r>
        <w:t>Pre/Post Logic Processing</w:t>
      </w:r>
      <w:bookmarkEnd w:id="141"/>
      <w:bookmarkEnd w:id="142"/>
      <w:bookmarkEnd w:id="143"/>
    </w:p>
    <w:p w14:paraId="07FBA77B" w14:textId="77777777" w:rsidR="006D66C5" w:rsidRDefault="006D66C5" w:rsidP="003A0B00">
      <w:pPr>
        <w:pStyle w:val="BodyText"/>
        <w:keepNext/>
        <w:keepLines/>
      </w:pPr>
      <w:r>
        <w:t>VSA provides the ability to extend the behavior of VSA-generated services through the configuration of “pre” and “post” processing logic. The following describes the process flow:</w:t>
      </w:r>
    </w:p>
    <w:p w14:paraId="5C54D2DA" w14:textId="77777777" w:rsidR="006D66C5" w:rsidRDefault="006D66C5" w:rsidP="00E90615">
      <w:pPr>
        <w:pStyle w:val="ListNumber"/>
        <w:keepNext/>
        <w:keepLines/>
        <w:numPr>
          <w:ilvl w:val="0"/>
          <w:numId w:val="33"/>
        </w:numPr>
        <w:tabs>
          <w:tab w:val="clear" w:pos="360"/>
        </w:tabs>
        <w:ind w:left="720"/>
      </w:pPr>
      <w:r>
        <w:t>“Consuming application” obtains a user identity SAML token from IAM.</w:t>
      </w:r>
    </w:p>
    <w:p w14:paraId="3D29E5BD" w14:textId="77777777" w:rsidR="006D66C5" w:rsidRDefault="006D66C5" w:rsidP="008E2FF4">
      <w:pPr>
        <w:pStyle w:val="ListNumber"/>
        <w:keepNext/>
        <w:keepLines/>
      </w:pPr>
      <w:r>
        <w:t>“Consuming application” sends “service request” (including SAML token) to eMI.</w:t>
      </w:r>
    </w:p>
    <w:p w14:paraId="0B5F56C2" w14:textId="77777777" w:rsidR="006D66C5" w:rsidRDefault="006D66C5" w:rsidP="008E2FF4">
      <w:pPr>
        <w:pStyle w:val="ListNumber"/>
        <w:keepNext/>
        <w:keepLines/>
      </w:pPr>
      <w:r>
        <w:t>eMI authenticates the “consuming application,” authorizes execution of a specific service, validates the SAML token.</w:t>
      </w:r>
    </w:p>
    <w:p w14:paraId="639014CF" w14:textId="77777777" w:rsidR="006D66C5" w:rsidRDefault="006D66C5" w:rsidP="008E2FF4">
      <w:pPr>
        <w:pStyle w:val="ListNumber"/>
        <w:keepNext/>
        <w:keepLines/>
      </w:pPr>
      <w:r>
        <w:t>eMI routes ‘service request’ to VSA.</w:t>
      </w:r>
    </w:p>
    <w:p w14:paraId="297B3C37" w14:textId="77777777" w:rsidR="006D66C5" w:rsidRDefault="006D66C5" w:rsidP="008E2FF4">
      <w:pPr>
        <w:pStyle w:val="ListNumber"/>
      </w:pPr>
      <w:r>
        <w:t>VSA (optionally) invokes “Pre” logic in the eMI environment.</w:t>
      </w:r>
    </w:p>
    <w:p w14:paraId="77C1DCD9" w14:textId="77777777" w:rsidR="006D66C5" w:rsidRDefault="006D66C5" w:rsidP="008E2FF4">
      <w:pPr>
        <w:pStyle w:val="ListNumber"/>
      </w:pPr>
      <w:r>
        <w:t>VSA uses VistA logic to establish VistA background representing the user.</w:t>
      </w:r>
    </w:p>
    <w:p w14:paraId="63426CFD" w14:textId="77777777" w:rsidR="006D66C5" w:rsidRDefault="006D66C5" w:rsidP="008E2FF4">
      <w:pPr>
        <w:pStyle w:val="ListNumber"/>
      </w:pPr>
      <w:r>
        <w:t>VSA (optionally) invokes “Pre” logic in the VistA M environment.</w:t>
      </w:r>
    </w:p>
    <w:p w14:paraId="065BFF01" w14:textId="77777777" w:rsidR="006D66C5" w:rsidRDefault="006D66C5" w:rsidP="008E2FF4">
      <w:pPr>
        <w:pStyle w:val="ListNumber"/>
      </w:pPr>
      <w:r>
        <w:t>VSA invokes VistA RPC.</w:t>
      </w:r>
    </w:p>
    <w:p w14:paraId="12527BB8" w14:textId="77777777" w:rsidR="006D66C5" w:rsidRDefault="006D66C5" w:rsidP="008E2FF4">
      <w:pPr>
        <w:pStyle w:val="ListNumber"/>
      </w:pPr>
      <w:r>
        <w:t>VistA RPC returns result to VSA.</w:t>
      </w:r>
    </w:p>
    <w:p w14:paraId="0160F7B9" w14:textId="77777777" w:rsidR="006D66C5" w:rsidRDefault="006D66C5" w:rsidP="008E2FF4">
      <w:pPr>
        <w:pStyle w:val="ListNumber"/>
      </w:pPr>
      <w:r>
        <w:t>VSA (optionally) invokes “Post” logic in the VistA M environment.</w:t>
      </w:r>
    </w:p>
    <w:p w14:paraId="000C1854" w14:textId="77777777" w:rsidR="006D66C5" w:rsidRDefault="006D66C5" w:rsidP="008E2FF4">
      <w:pPr>
        <w:pStyle w:val="ListNumber"/>
      </w:pPr>
      <w:r>
        <w:t>VSA (optionally) invokes “Post” logic in the eMI environment.</w:t>
      </w:r>
    </w:p>
    <w:p w14:paraId="6B0DF0C2" w14:textId="77777777" w:rsidR="006D66C5" w:rsidRDefault="006D66C5" w:rsidP="008E2FF4">
      <w:pPr>
        <w:pStyle w:val="ListNumber"/>
      </w:pPr>
      <w:r>
        <w:t>VSA returns the “service response” to the eMI.</w:t>
      </w:r>
    </w:p>
    <w:p w14:paraId="10DA2831" w14:textId="77777777" w:rsidR="006D66C5" w:rsidRDefault="006D66C5" w:rsidP="008E2FF4">
      <w:pPr>
        <w:pStyle w:val="ListNumber"/>
      </w:pPr>
      <w:r>
        <w:t>eMI returns “service response” to the “consuming application”.</w:t>
      </w:r>
    </w:p>
    <w:p w14:paraId="1C44A7CF" w14:textId="73533AB1" w:rsidR="006D66C5" w:rsidRDefault="008E2FF4" w:rsidP="006D66C5">
      <w:pPr>
        <w:pStyle w:val="BodyText"/>
        <w:keepNext/>
      </w:pPr>
      <w:r w:rsidRPr="008E2FF4">
        <w:rPr>
          <w:color w:val="0000FF"/>
          <w:u w:val="single"/>
        </w:rPr>
        <w:lastRenderedPageBreak/>
        <w:fldChar w:fldCharType="begin"/>
      </w:r>
      <w:r w:rsidRPr="008E2FF4">
        <w:rPr>
          <w:color w:val="0000FF"/>
          <w:u w:val="single"/>
        </w:rPr>
        <w:instrText xml:space="preserve"> REF _Ref445736639 \h </w:instrText>
      </w:r>
      <w:r>
        <w:rPr>
          <w:color w:val="0000FF"/>
          <w:u w:val="single"/>
        </w:rPr>
        <w:instrText xml:space="preserve"> \* MERGEFORMAT </w:instrText>
      </w:r>
      <w:r w:rsidRPr="008E2FF4">
        <w:rPr>
          <w:color w:val="0000FF"/>
          <w:u w:val="single"/>
        </w:rPr>
      </w:r>
      <w:r w:rsidRPr="008E2FF4">
        <w:rPr>
          <w:color w:val="0000FF"/>
          <w:u w:val="single"/>
        </w:rPr>
        <w:fldChar w:fldCharType="separate"/>
      </w:r>
      <w:r w:rsidR="00B44652" w:rsidRPr="00B44652">
        <w:rPr>
          <w:color w:val="0000FF"/>
          <w:u w:val="single"/>
        </w:rPr>
        <w:t xml:space="preserve">Figure </w:t>
      </w:r>
      <w:r w:rsidR="00B44652" w:rsidRPr="00B44652">
        <w:rPr>
          <w:noProof/>
          <w:color w:val="0000FF"/>
          <w:u w:val="single"/>
        </w:rPr>
        <w:t>1</w:t>
      </w:r>
      <w:r w:rsidRPr="008E2FF4">
        <w:rPr>
          <w:color w:val="0000FF"/>
          <w:u w:val="single"/>
        </w:rPr>
        <w:fldChar w:fldCharType="end"/>
      </w:r>
      <w:r w:rsidR="006D66C5" w:rsidRPr="007572DE">
        <w:t xml:space="preserve"> depicts </w:t>
      </w:r>
      <w:r w:rsidR="006D66C5">
        <w:t>the process flow:</w:t>
      </w:r>
    </w:p>
    <w:p w14:paraId="54950DAE" w14:textId="38853DFC" w:rsidR="00CD0767" w:rsidRDefault="00CD0767" w:rsidP="00675AD4">
      <w:pPr>
        <w:pStyle w:val="Caption"/>
        <w:keepLines w:val="0"/>
      </w:pPr>
      <w:bookmarkStart w:id="144" w:name="_Ref445736639"/>
      <w:bookmarkStart w:id="145" w:name="_Toc436647304"/>
      <w:bookmarkStart w:id="146" w:name="_Toc467483232"/>
      <w:r>
        <w:t xml:space="preserve">Figure </w:t>
      </w:r>
      <w:r w:rsidR="00B47EEC">
        <w:fldChar w:fldCharType="begin"/>
      </w:r>
      <w:r w:rsidR="00B47EEC">
        <w:instrText xml:space="preserve"> SEQ Figure \* ARABIC </w:instrText>
      </w:r>
      <w:r w:rsidR="00B47EEC">
        <w:fldChar w:fldCharType="separate"/>
      </w:r>
      <w:r w:rsidR="00B44652">
        <w:rPr>
          <w:noProof/>
        </w:rPr>
        <w:t>1</w:t>
      </w:r>
      <w:r w:rsidR="00B47EEC">
        <w:rPr>
          <w:noProof/>
        </w:rPr>
        <w:fldChar w:fldCharType="end"/>
      </w:r>
      <w:bookmarkEnd w:id="144"/>
      <w:r>
        <w:t>: VSA</w:t>
      </w:r>
      <w:r w:rsidRPr="00C93C12">
        <w:t xml:space="preserve"> “Pre/Post” Logic Model</w:t>
      </w:r>
      <w:bookmarkEnd w:id="145"/>
      <w:bookmarkEnd w:id="146"/>
    </w:p>
    <w:p w14:paraId="10E67908" w14:textId="77777777" w:rsidR="006D66C5" w:rsidRDefault="006D66C5" w:rsidP="008E2FF4">
      <w:pPr>
        <w:pStyle w:val="GraphicInsert"/>
      </w:pPr>
      <w:r>
        <w:rPr>
          <w:noProof/>
        </w:rPr>
        <w:drawing>
          <wp:inline distT="0" distB="0" distL="0" distR="0" wp14:anchorId="7F04202C" wp14:editId="230A3CF5">
            <wp:extent cx="5943600" cy="3593592"/>
            <wp:effectExtent l="0" t="0" r="0" b="6985"/>
            <wp:docPr id="9" name="image21.jpg" descr="VSA “Pre/Post” Logic Model."/>
            <wp:cNvGraphicFramePr/>
            <a:graphic xmlns:a="http://schemas.openxmlformats.org/drawingml/2006/main">
              <a:graphicData uri="http://schemas.openxmlformats.org/drawingml/2006/picture">
                <pic:pic xmlns:pic="http://schemas.openxmlformats.org/drawingml/2006/picture">
                  <pic:nvPicPr>
                    <pic:cNvPr id="0" name="image21.jpg"/>
                    <pic:cNvPicPr preferRelativeResize="0"/>
                  </pic:nvPicPr>
                  <pic:blipFill>
                    <a:blip r:embed="rId41"/>
                    <a:srcRect/>
                    <a:stretch>
                      <a:fillRect/>
                    </a:stretch>
                  </pic:blipFill>
                  <pic:spPr>
                    <a:xfrm>
                      <a:off x="0" y="0"/>
                      <a:ext cx="5943600" cy="3593592"/>
                    </a:xfrm>
                    <a:prstGeom prst="rect">
                      <a:avLst/>
                    </a:prstGeom>
                    <a:ln/>
                  </pic:spPr>
                </pic:pic>
              </a:graphicData>
            </a:graphic>
          </wp:inline>
        </w:drawing>
      </w:r>
    </w:p>
    <w:p w14:paraId="5AFF8372" w14:textId="77777777" w:rsidR="008E2FF4" w:rsidRDefault="008E2FF4" w:rsidP="008E2FF4">
      <w:pPr>
        <w:pStyle w:val="BodyText6"/>
      </w:pPr>
    </w:p>
    <w:p w14:paraId="35C66B8C" w14:textId="77777777" w:rsidR="006D66C5" w:rsidRDefault="006D66C5" w:rsidP="00581CCF">
      <w:pPr>
        <w:pStyle w:val="Caption"/>
        <w:spacing w:before="240"/>
        <w:rPr>
          <w:rFonts w:eastAsia="Arial"/>
        </w:rPr>
      </w:pPr>
      <w:bookmarkStart w:id="147" w:name="_Toc436647224"/>
      <w:bookmarkStart w:id="148" w:name="_Toc467483219"/>
      <w:r>
        <w:t xml:space="preserve">Table </w:t>
      </w:r>
      <w:r w:rsidR="00B47EEC">
        <w:fldChar w:fldCharType="begin"/>
      </w:r>
      <w:r w:rsidR="00B47EEC">
        <w:instrText xml:space="preserve"> SEQ Table \* ARABIC </w:instrText>
      </w:r>
      <w:r w:rsidR="00B47EEC">
        <w:fldChar w:fldCharType="separate"/>
      </w:r>
      <w:r w:rsidR="00B44652">
        <w:rPr>
          <w:noProof/>
        </w:rPr>
        <w:t>7</w:t>
      </w:r>
      <w:r w:rsidR="00B47EEC">
        <w:rPr>
          <w:noProof/>
        </w:rPr>
        <w:fldChar w:fldCharType="end"/>
      </w:r>
      <w:r>
        <w:t xml:space="preserve">: </w:t>
      </w:r>
      <w:r w:rsidRPr="001B758D">
        <w:rPr>
          <w:rFonts w:eastAsia="Arial"/>
        </w:rPr>
        <w:t>VSA Pre/Post Logic Processing Requirements</w:t>
      </w:r>
      <w:bookmarkEnd w:id="147"/>
      <w:bookmarkEnd w:id="148"/>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Pre/Post Logic Processing Requirements listing the requirement number, the requirement, and delivery."/>
      </w:tblPr>
      <w:tblGrid>
        <w:gridCol w:w="1277"/>
        <w:gridCol w:w="6309"/>
        <w:gridCol w:w="1990"/>
      </w:tblGrid>
      <w:tr w:rsidR="006D66C5" w:rsidRPr="00675AD4" w14:paraId="34E2E091" w14:textId="77777777" w:rsidTr="003C0028">
        <w:trPr>
          <w:cantSplit/>
          <w:tblHeader/>
        </w:trPr>
        <w:tc>
          <w:tcPr>
            <w:tcW w:w="667" w:type="pct"/>
            <w:shd w:val="clear" w:color="auto" w:fill="F2F2F2" w:themeFill="background1" w:themeFillShade="F2"/>
            <w:vAlign w:val="bottom"/>
          </w:tcPr>
          <w:p w14:paraId="18189FEC" w14:textId="77777777" w:rsidR="006D66C5" w:rsidRPr="00675AD4" w:rsidRDefault="006D66C5" w:rsidP="00675AD4">
            <w:pPr>
              <w:pStyle w:val="TableHeading"/>
            </w:pPr>
            <w:bookmarkStart w:id="149" w:name="COL001_TBL008"/>
            <w:bookmarkEnd w:id="149"/>
            <w:r w:rsidRPr="00675AD4">
              <w:rPr>
                <w:rFonts w:eastAsia="Arial"/>
              </w:rPr>
              <w:t>Req. #</w:t>
            </w:r>
          </w:p>
        </w:tc>
        <w:tc>
          <w:tcPr>
            <w:tcW w:w="3294" w:type="pct"/>
            <w:shd w:val="clear" w:color="auto" w:fill="F2F2F2" w:themeFill="background1" w:themeFillShade="F2"/>
            <w:vAlign w:val="bottom"/>
          </w:tcPr>
          <w:p w14:paraId="03BBCDD8" w14:textId="77777777" w:rsidR="006D66C5" w:rsidRPr="00675AD4" w:rsidRDefault="006D66C5" w:rsidP="00675AD4">
            <w:pPr>
              <w:pStyle w:val="TableHeading"/>
            </w:pPr>
            <w:r w:rsidRPr="00675AD4">
              <w:rPr>
                <w:rFonts w:eastAsia="Arial"/>
              </w:rPr>
              <w:t>Requirement</w:t>
            </w:r>
          </w:p>
        </w:tc>
        <w:tc>
          <w:tcPr>
            <w:tcW w:w="1039" w:type="pct"/>
            <w:shd w:val="clear" w:color="auto" w:fill="F2F2F2" w:themeFill="background1" w:themeFillShade="F2"/>
            <w:vAlign w:val="bottom"/>
          </w:tcPr>
          <w:p w14:paraId="325EF9FD" w14:textId="77777777" w:rsidR="006D66C5" w:rsidRPr="00675AD4" w:rsidRDefault="006D66C5" w:rsidP="00675AD4">
            <w:pPr>
              <w:pStyle w:val="TableHeading"/>
              <w:rPr>
                <w:rFonts w:eastAsia="Arial"/>
              </w:rPr>
            </w:pPr>
            <w:r w:rsidRPr="00675AD4">
              <w:rPr>
                <w:rFonts w:eastAsia="Arial"/>
              </w:rPr>
              <w:t>Delivery</w:t>
            </w:r>
          </w:p>
          <w:p w14:paraId="56D49848" w14:textId="37EA1645" w:rsidR="005A4FBA" w:rsidRPr="00675AD4" w:rsidRDefault="005A4FBA" w:rsidP="00675AD4">
            <w:pPr>
              <w:pStyle w:val="TableHeading"/>
            </w:pPr>
            <w:r w:rsidRPr="00675AD4">
              <w:t>Phase.Inc.Sprint</w:t>
            </w:r>
          </w:p>
        </w:tc>
      </w:tr>
      <w:tr w:rsidR="006D66C5" w:rsidRPr="00675AD4" w14:paraId="0FC69422" w14:textId="77777777" w:rsidTr="003C0028">
        <w:trPr>
          <w:cantSplit/>
        </w:trPr>
        <w:tc>
          <w:tcPr>
            <w:tcW w:w="667" w:type="pct"/>
          </w:tcPr>
          <w:p w14:paraId="7ECDEF6B" w14:textId="77777777" w:rsidR="006D66C5" w:rsidRPr="008D6E7A" w:rsidRDefault="006D66C5" w:rsidP="00C5497B">
            <w:pPr>
              <w:pStyle w:val="TableText"/>
              <w:keepNext/>
              <w:keepLines/>
              <w:rPr>
                <w:szCs w:val="22"/>
              </w:rPr>
            </w:pPr>
            <w:r w:rsidRPr="008D6E7A">
              <w:rPr>
                <w:rFonts w:eastAsia="Arial"/>
                <w:szCs w:val="22"/>
              </w:rPr>
              <w:t>2.6.5.335</w:t>
            </w:r>
          </w:p>
        </w:tc>
        <w:tc>
          <w:tcPr>
            <w:tcW w:w="3294" w:type="pct"/>
          </w:tcPr>
          <w:p w14:paraId="3D66C66B" w14:textId="77777777" w:rsidR="006D66C5" w:rsidRPr="008D6E7A" w:rsidRDefault="006D66C5" w:rsidP="00C5497B">
            <w:pPr>
              <w:pStyle w:val="TableText"/>
              <w:keepNext/>
              <w:keepLines/>
              <w:rPr>
                <w:szCs w:val="22"/>
              </w:rPr>
            </w:pPr>
            <w:r w:rsidRPr="008D6E7A">
              <w:rPr>
                <w:rFonts w:eastAsia="Arial"/>
                <w:szCs w:val="22"/>
              </w:rPr>
              <w:t>VSA shall facilitate the processing of “Pre” actions that precede the execution of the service business logic (RPC or API).</w:t>
            </w:r>
          </w:p>
        </w:tc>
        <w:tc>
          <w:tcPr>
            <w:tcW w:w="1039" w:type="pct"/>
            <w:tcMar>
              <w:top w:w="100" w:type="dxa"/>
              <w:left w:w="100" w:type="dxa"/>
              <w:bottom w:w="100" w:type="dxa"/>
              <w:right w:w="100" w:type="dxa"/>
            </w:tcMar>
          </w:tcPr>
          <w:p w14:paraId="2AD6DC1A" w14:textId="4EB21522" w:rsidR="006D66C5" w:rsidRPr="008D6E7A" w:rsidRDefault="00446387" w:rsidP="008177B6">
            <w:pPr>
              <w:pStyle w:val="TableText"/>
              <w:keepNext/>
              <w:keepLines/>
              <w:rPr>
                <w:szCs w:val="22"/>
              </w:rPr>
            </w:pPr>
            <w:ins w:id="150" w:author="MWatkins" w:date="2016-10-14T08:25:00Z">
              <w:r>
                <w:rPr>
                  <w:szCs w:val="22"/>
                </w:rPr>
                <w:t>P2.4.12</w:t>
              </w:r>
            </w:ins>
            <w:del w:id="151" w:author="MWatkins" w:date="2016-10-14T08:25:00Z">
              <w:r w:rsidR="008177B6" w:rsidRPr="008D6E7A" w:rsidDel="003C0028">
                <w:rPr>
                  <w:szCs w:val="22"/>
                </w:rPr>
                <w:delText>Backlog</w:delText>
              </w:r>
            </w:del>
          </w:p>
        </w:tc>
      </w:tr>
      <w:tr w:rsidR="003C0028" w:rsidRPr="00675AD4" w14:paraId="55EC8F47" w14:textId="77777777" w:rsidTr="003C0028">
        <w:trPr>
          <w:cantSplit/>
        </w:trPr>
        <w:tc>
          <w:tcPr>
            <w:tcW w:w="667" w:type="pct"/>
          </w:tcPr>
          <w:p w14:paraId="502DA927" w14:textId="77777777" w:rsidR="003C0028" w:rsidRPr="008D6E7A" w:rsidRDefault="003C0028" w:rsidP="003C0028">
            <w:pPr>
              <w:pStyle w:val="TableText"/>
              <w:keepNext/>
              <w:keepLines/>
              <w:rPr>
                <w:szCs w:val="22"/>
              </w:rPr>
            </w:pPr>
            <w:r w:rsidRPr="008D6E7A">
              <w:rPr>
                <w:rFonts w:eastAsia="Arial"/>
                <w:szCs w:val="22"/>
              </w:rPr>
              <w:t>2.6.5.336</w:t>
            </w:r>
          </w:p>
        </w:tc>
        <w:tc>
          <w:tcPr>
            <w:tcW w:w="3294" w:type="pct"/>
          </w:tcPr>
          <w:p w14:paraId="02BF1DFB" w14:textId="77777777" w:rsidR="003C0028" w:rsidRPr="008D6E7A" w:rsidRDefault="003C0028" w:rsidP="003C0028">
            <w:pPr>
              <w:pStyle w:val="TableText"/>
              <w:keepNext/>
              <w:keepLines/>
              <w:rPr>
                <w:szCs w:val="22"/>
              </w:rPr>
            </w:pPr>
            <w:r w:rsidRPr="008D6E7A">
              <w:rPr>
                <w:rFonts w:eastAsia="Arial"/>
                <w:szCs w:val="22"/>
              </w:rPr>
              <w:t>VSA shall facilitate the processing of “Post” actions that follow the execution of the service business logic (RPC or API).</w:t>
            </w:r>
          </w:p>
        </w:tc>
        <w:tc>
          <w:tcPr>
            <w:tcW w:w="1039" w:type="pct"/>
            <w:tcMar>
              <w:top w:w="100" w:type="dxa"/>
              <w:left w:w="100" w:type="dxa"/>
              <w:bottom w:w="100" w:type="dxa"/>
              <w:right w:w="100" w:type="dxa"/>
            </w:tcMar>
          </w:tcPr>
          <w:p w14:paraId="78EDCD5E" w14:textId="289E0566" w:rsidR="003C0028" w:rsidRPr="008D6E7A" w:rsidRDefault="003C0028" w:rsidP="00446387">
            <w:pPr>
              <w:pStyle w:val="TableText"/>
              <w:keepNext/>
              <w:keepLines/>
              <w:rPr>
                <w:szCs w:val="22"/>
              </w:rPr>
            </w:pPr>
            <w:ins w:id="152" w:author="MWatkins" w:date="2016-10-14T08:26:00Z">
              <w:r>
                <w:rPr>
                  <w:szCs w:val="22"/>
                </w:rPr>
                <w:t>P2.4.1</w:t>
              </w:r>
            </w:ins>
            <w:ins w:id="153" w:author="MWatkins" w:date="2016-11-21T09:40:00Z">
              <w:r w:rsidR="00446387">
                <w:rPr>
                  <w:szCs w:val="22"/>
                </w:rPr>
                <w:t>2</w:t>
              </w:r>
            </w:ins>
            <w:del w:id="154" w:author="MWatkins" w:date="2016-10-14T08:26:00Z">
              <w:r w:rsidRPr="008D6E7A" w:rsidDel="00061876">
                <w:rPr>
                  <w:szCs w:val="22"/>
                </w:rPr>
                <w:delText>Backlog</w:delText>
              </w:r>
            </w:del>
          </w:p>
        </w:tc>
      </w:tr>
      <w:tr w:rsidR="003C0028" w:rsidRPr="00675AD4" w14:paraId="6D923441" w14:textId="77777777" w:rsidTr="003C0028">
        <w:trPr>
          <w:cantSplit/>
        </w:trPr>
        <w:tc>
          <w:tcPr>
            <w:tcW w:w="667" w:type="pct"/>
          </w:tcPr>
          <w:p w14:paraId="6F417892" w14:textId="77777777" w:rsidR="003C0028" w:rsidRPr="008D6E7A" w:rsidRDefault="003C0028" w:rsidP="003C0028">
            <w:pPr>
              <w:pStyle w:val="TableText"/>
              <w:rPr>
                <w:szCs w:val="22"/>
              </w:rPr>
            </w:pPr>
            <w:r w:rsidRPr="008D6E7A">
              <w:rPr>
                <w:rFonts w:eastAsia="Arial"/>
                <w:szCs w:val="22"/>
              </w:rPr>
              <w:t>2.6.5.337</w:t>
            </w:r>
          </w:p>
        </w:tc>
        <w:tc>
          <w:tcPr>
            <w:tcW w:w="3294" w:type="pct"/>
          </w:tcPr>
          <w:p w14:paraId="3DBB7AD1" w14:textId="77777777" w:rsidR="003C0028" w:rsidRPr="008D6E7A" w:rsidRDefault="003C0028" w:rsidP="003C0028">
            <w:pPr>
              <w:pStyle w:val="TableText"/>
              <w:rPr>
                <w:szCs w:val="22"/>
              </w:rPr>
            </w:pPr>
            <w:r w:rsidRPr="008D6E7A">
              <w:rPr>
                <w:rFonts w:eastAsia="Arial"/>
                <w:szCs w:val="22"/>
              </w:rPr>
              <w:t>VSA shall facilitate “Pre” and “Post” actions that allow the execution of other SOA services.</w:t>
            </w:r>
          </w:p>
        </w:tc>
        <w:tc>
          <w:tcPr>
            <w:tcW w:w="1039" w:type="pct"/>
            <w:tcMar>
              <w:top w:w="100" w:type="dxa"/>
              <w:left w:w="100" w:type="dxa"/>
              <w:bottom w:w="100" w:type="dxa"/>
              <w:right w:w="100" w:type="dxa"/>
            </w:tcMar>
          </w:tcPr>
          <w:p w14:paraId="5C636E7A" w14:textId="1EEE19DD" w:rsidR="003C0028" w:rsidRPr="008D6E7A" w:rsidRDefault="00446387" w:rsidP="003C0028">
            <w:pPr>
              <w:pStyle w:val="TableText"/>
              <w:rPr>
                <w:szCs w:val="22"/>
              </w:rPr>
            </w:pPr>
            <w:ins w:id="155" w:author="MWatkins" w:date="2016-10-14T08:26:00Z">
              <w:r>
                <w:rPr>
                  <w:szCs w:val="22"/>
                </w:rPr>
                <w:t>P2.4.12</w:t>
              </w:r>
            </w:ins>
            <w:del w:id="156" w:author="MWatkins" w:date="2016-10-14T08:26:00Z">
              <w:r w:rsidR="003C0028" w:rsidRPr="008D6E7A" w:rsidDel="00061876">
                <w:rPr>
                  <w:szCs w:val="22"/>
                </w:rPr>
                <w:delText>Backlog</w:delText>
              </w:r>
            </w:del>
          </w:p>
        </w:tc>
      </w:tr>
      <w:tr w:rsidR="003C0028" w:rsidRPr="00675AD4" w14:paraId="71D46C6F" w14:textId="77777777" w:rsidTr="003C0028">
        <w:trPr>
          <w:cantSplit/>
        </w:trPr>
        <w:tc>
          <w:tcPr>
            <w:tcW w:w="667" w:type="pct"/>
          </w:tcPr>
          <w:p w14:paraId="1CEB9E12" w14:textId="46954DF2" w:rsidR="003C0028" w:rsidRPr="008D6E7A" w:rsidRDefault="003C0028" w:rsidP="0051227C">
            <w:pPr>
              <w:pStyle w:val="TableText"/>
              <w:rPr>
                <w:szCs w:val="22"/>
              </w:rPr>
            </w:pPr>
            <w:r w:rsidRPr="008D6E7A">
              <w:rPr>
                <w:rFonts w:eastAsia="Arial"/>
                <w:szCs w:val="22"/>
              </w:rPr>
              <w:t>2.6.5.338</w:t>
            </w:r>
            <w:del w:id="157" w:author="MWatkins" w:date="2016-11-09T10:26:00Z">
              <w:r w:rsidRPr="008D6E7A" w:rsidDel="0051227C">
                <w:rPr>
                  <w:rFonts w:eastAsia="Arial"/>
                  <w:szCs w:val="22"/>
                </w:rPr>
                <w:delText xml:space="preserve"> </w:delText>
              </w:r>
            </w:del>
          </w:p>
        </w:tc>
        <w:tc>
          <w:tcPr>
            <w:tcW w:w="3294" w:type="pct"/>
          </w:tcPr>
          <w:p w14:paraId="161BE724" w14:textId="77777777" w:rsidR="003C0028" w:rsidRPr="008D6E7A" w:rsidRDefault="003C0028" w:rsidP="003C0028">
            <w:pPr>
              <w:pStyle w:val="TableText"/>
              <w:rPr>
                <w:szCs w:val="22"/>
              </w:rPr>
            </w:pPr>
            <w:r w:rsidRPr="008D6E7A">
              <w:rPr>
                <w:rFonts w:eastAsia="Arial"/>
                <w:szCs w:val="22"/>
              </w:rPr>
              <w:t>VSA shall facilitate “Pre” and “Post” actions that allow the execution of other VistA logic.</w:t>
            </w:r>
          </w:p>
        </w:tc>
        <w:tc>
          <w:tcPr>
            <w:tcW w:w="1039" w:type="pct"/>
            <w:tcMar>
              <w:top w:w="100" w:type="dxa"/>
              <w:left w:w="100" w:type="dxa"/>
              <w:bottom w:w="100" w:type="dxa"/>
              <w:right w:w="100" w:type="dxa"/>
            </w:tcMar>
          </w:tcPr>
          <w:p w14:paraId="477F184F" w14:textId="033C2F94" w:rsidR="003C0028" w:rsidRPr="008D6E7A" w:rsidRDefault="00446387" w:rsidP="003C0028">
            <w:pPr>
              <w:pStyle w:val="TableText"/>
              <w:rPr>
                <w:szCs w:val="22"/>
              </w:rPr>
            </w:pPr>
            <w:ins w:id="158" w:author="MWatkins" w:date="2016-10-14T08:26:00Z">
              <w:r>
                <w:rPr>
                  <w:szCs w:val="22"/>
                </w:rPr>
                <w:t>P2.4.12</w:t>
              </w:r>
            </w:ins>
            <w:del w:id="159" w:author="MWatkins" w:date="2016-10-14T08:26:00Z">
              <w:r w:rsidR="003C0028" w:rsidRPr="008D6E7A" w:rsidDel="00061876">
                <w:rPr>
                  <w:szCs w:val="22"/>
                </w:rPr>
                <w:delText>Backlog</w:delText>
              </w:r>
            </w:del>
          </w:p>
        </w:tc>
      </w:tr>
      <w:tr w:rsidR="003C0028" w:rsidRPr="00675AD4" w14:paraId="0048A035" w14:textId="77777777" w:rsidTr="003C0028">
        <w:trPr>
          <w:cantSplit/>
        </w:trPr>
        <w:tc>
          <w:tcPr>
            <w:tcW w:w="667" w:type="pct"/>
          </w:tcPr>
          <w:p w14:paraId="7D50C114" w14:textId="77777777" w:rsidR="003C0028" w:rsidRPr="008D6E7A" w:rsidRDefault="003C0028" w:rsidP="003C0028">
            <w:pPr>
              <w:pStyle w:val="TableText"/>
              <w:rPr>
                <w:szCs w:val="22"/>
              </w:rPr>
            </w:pPr>
            <w:r w:rsidRPr="008D6E7A">
              <w:rPr>
                <w:rFonts w:eastAsia="Arial"/>
                <w:szCs w:val="22"/>
              </w:rPr>
              <w:t>2.6.5.339</w:t>
            </w:r>
          </w:p>
        </w:tc>
        <w:tc>
          <w:tcPr>
            <w:tcW w:w="3294" w:type="pct"/>
          </w:tcPr>
          <w:p w14:paraId="1E0C05B1" w14:textId="77777777" w:rsidR="003C0028" w:rsidRPr="008D6E7A" w:rsidRDefault="003C0028" w:rsidP="003C0028">
            <w:pPr>
              <w:pStyle w:val="TableText"/>
              <w:rPr>
                <w:szCs w:val="22"/>
              </w:rPr>
            </w:pPr>
            <w:r w:rsidRPr="008D6E7A">
              <w:rPr>
                <w:rFonts w:eastAsia="Arial"/>
                <w:szCs w:val="22"/>
              </w:rPr>
              <w:t>The core logic for VSA utilities shall not contain “Pre/Post” logic elements.</w:t>
            </w:r>
          </w:p>
        </w:tc>
        <w:tc>
          <w:tcPr>
            <w:tcW w:w="1039" w:type="pct"/>
            <w:tcMar>
              <w:top w:w="100" w:type="dxa"/>
              <w:left w:w="100" w:type="dxa"/>
              <w:bottom w:w="100" w:type="dxa"/>
              <w:right w:w="100" w:type="dxa"/>
            </w:tcMar>
          </w:tcPr>
          <w:p w14:paraId="4E4320A8" w14:textId="46C76B1D" w:rsidR="003C0028" w:rsidRPr="008D6E7A" w:rsidRDefault="00446387" w:rsidP="003C0028">
            <w:pPr>
              <w:pStyle w:val="TableText"/>
              <w:rPr>
                <w:szCs w:val="22"/>
              </w:rPr>
            </w:pPr>
            <w:ins w:id="160" w:author="MWatkins" w:date="2016-10-14T08:26:00Z">
              <w:r>
                <w:rPr>
                  <w:szCs w:val="22"/>
                </w:rPr>
                <w:t>P2.4.12</w:t>
              </w:r>
            </w:ins>
            <w:del w:id="161" w:author="MWatkins" w:date="2016-10-14T08:26:00Z">
              <w:r w:rsidR="003C0028" w:rsidRPr="008D6E7A" w:rsidDel="00061876">
                <w:rPr>
                  <w:szCs w:val="22"/>
                </w:rPr>
                <w:delText>Backlog</w:delText>
              </w:r>
            </w:del>
          </w:p>
        </w:tc>
      </w:tr>
      <w:tr w:rsidR="003C0028" w:rsidRPr="00675AD4" w14:paraId="7E654B15" w14:textId="77777777" w:rsidTr="003C0028">
        <w:trPr>
          <w:cantSplit/>
        </w:trPr>
        <w:tc>
          <w:tcPr>
            <w:tcW w:w="667" w:type="pct"/>
          </w:tcPr>
          <w:p w14:paraId="7D36B631" w14:textId="77777777" w:rsidR="003C0028" w:rsidRPr="008D6E7A" w:rsidRDefault="003C0028" w:rsidP="003C0028">
            <w:pPr>
              <w:pStyle w:val="TableText"/>
              <w:rPr>
                <w:szCs w:val="22"/>
              </w:rPr>
            </w:pPr>
            <w:r w:rsidRPr="008D6E7A">
              <w:rPr>
                <w:rFonts w:eastAsia="Arial"/>
                <w:szCs w:val="22"/>
              </w:rPr>
              <w:lastRenderedPageBreak/>
              <w:t>2.6.5.340</w:t>
            </w:r>
          </w:p>
        </w:tc>
        <w:tc>
          <w:tcPr>
            <w:tcW w:w="3294" w:type="pct"/>
          </w:tcPr>
          <w:p w14:paraId="36F864B2" w14:textId="77777777" w:rsidR="003C0028" w:rsidRPr="008D6E7A" w:rsidRDefault="003C0028" w:rsidP="003C0028">
            <w:pPr>
              <w:pStyle w:val="TableText"/>
              <w:rPr>
                <w:szCs w:val="22"/>
              </w:rPr>
            </w:pPr>
            <w:r w:rsidRPr="008D6E7A">
              <w:rPr>
                <w:rFonts w:eastAsia="Arial"/>
                <w:szCs w:val="22"/>
              </w:rPr>
              <w:t>The core logic for VSA utilities shall be packaged and distributed separately from “Pre/Post” logic elements.</w:t>
            </w:r>
          </w:p>
        </w:tc>
        <w:tc>
          <w:tcPr>
            <w:tcW w:w="1039" w:type="pct"/>
            <w:tcMar>
              <w:top w:w="100" w:type="dxa"/>
              <w:left w:w="100" w:type="dxa"/>
              <w:bottom w:w="100" w:type="dxa"/>
              <w:right w:w="100" w:type="dxa"/>
            </w:tcMar>
          </w:tcPr>
          <w:p w14:paraId="723BE24B" w14:textId="0A7496A9" w:rsidR="003C0028" w:rsidRPr="008D6E7A" w:rsidRDefault="00446387" w:rsidP="003C0028">
            <w:pPr>
              <w:pStyle w:val="TableText"/>
              <w:rPr>
                <w:szCs w:val="22"/>
              </w:rPr>
            </w:pPr>
            <w:ins w:id="162" w:author="MWatkins" w:date="2016-10-14T08:26:00Z">
              <w:r>
                <w:rPr>
                  <w:szCs w:val="22"/>
                </w:rPr>
                <w:t>P2.4.12</w:t>
              </w:r>
            </w:ins>
            <w:del w:id="163" w:author="MWatkins" w:date="2016-10-14T08:26:00Z">
              <w:r w:rsidR="003C0028" w:rsidRPr="008D6E7A" w:rsidDel="00DD13DF">
                <w:rPr>
                  <w:szCs w:val="22"/>
                </w:rPr>
                <w:delText>Backlog</w:delText>
              </w:r>
            </w:del>
          </w:p>
        </w:tc>
      </w:tr>
      <w:tr w:rsidR="003C0028" w:rsidRPr="00675AD4" w14:paraId="365432FF" w14:textId="77777777" w:rsidTr="003C0028">
        <w:trPr>
          <w:cantSplit/>
        </w:trPr>
        <w:tc>
          <w:tcPr>
            <w:tcW w:w="667" w:type="pct"/>
          </w:tcPr>
          <w:p w14:paraId="0EFE5DF1" w14:textId="77777777" w:rsidR="003C0028" w:rsidRPr="008D6E7A" w:rsidRDefault="003C0028" w:rsidP="003C0028">
            <w:pPr>
              <w:pStyle w:val="TableText"/>
              <w:rPr>
                <w:szCs w:val="22"/>
              </w:rPr>
            </w:pPr>
            <w:r w:rsidRPr="008D6E7A">
              <w:rPr>
                <w:rFonts w:eastAsia="Arial"/>
                <w:szCs w:val="22"/>
              </w:rPr>
              <w:t>2.6.5.341</w:t>
            </w:r>
          </w:p>
        </w:tc>
        <w:tc>
          <w:tcPr>
            <w:tcW w:w="3294" w:type="pct"/>
          </w:tcPr>
          <w:p w14:paraId="4F669D06" w14:textId="60097991" w:rsidR="003C0028" w:rsidRPr="008D6E7A" w:rsidRDefault="003C0028" w:rsidP="003C0028">
            <w:pPr>
              <w:pStyle w:val="TableText"/>
              <w:rPr>
                <w:szCs w:val="22"/>
              </w:rPr>
            </w:pPr>
            <w:r w:rsidRPr="008D6E7A">
              <w:rPr>
                <w:rFonts w:eastAsia="Arial"/>
                <w:szCs w:val="22"/>
              </w:rPr>
              <w:t>VSA “Pre/Post” processing shall allow the execution of services and/or M logic created by other sources (e.g., “open source”).</w:t>
            </w:r>
          </w:p>
        </w:tc>
        <w:tc>
          <w:tcPr>
            <w:tcW w:w="1039" w:type="pct"/>
            <w:tcMar>
              <w:top w:w="100" w:type="dxa"/>
              <w:left w:w="100" w:type="dxa"/>
              <w:bottom w:w="100" w:type="dxa"/>
              <w:right w:w="100" w:type="dxa"/>
            </w:tcMar>
          </w:tcPr>
          <w:p w14:paraId="2EA2CB0B" w14:textId="64E57988" w:rsidR="003C0028" w:rsidRPr="008D6E7A" w:rsidRDefault="00446387" w:rsidP="003C0028">
            <w:pPr>
              <w:pStyle w:val="TableText"/>
              <w:rPr>
                <w:szCs w:val="22"/>
              </w:rPr>
            </w:pPr>
            <w:ins w:id="164" w:author="MWatkins" w:date="2016-10-14T08:26:00Z">
              <w:r>
                <w:rPr>
                  <w:szCs w:val="22"/>
                </w:rPr>
                <w:t>P2.4.12</w:t>
              </w:r>
            </w:ins>
            <w:del w:id="165" w:author="MWatkins" w:date="2016-10-14T08:26:00Z">
              <w:r w:rsidR="003C0028" w:rsidRPr="008D6E7A" w:rsidDel="00DD13DF">
                <w:rPr>
                  <w:szCs w:val="22"/>
                </w:rPr>
                <w:delText>Backlog</w:delText>
              </w:r>
            </w:del>
          </w:p>
        </w:tc>
      </w:tr>
      <w:tr w:rsidR="003C0028" w:rsidRPr="00675AD4" w14:paraId="58164E73" w14:textId="77777777" w:rsidTr="003C0028">
        <w:trPr>
          <w:cantSplit/>
        </w:trPr>
        <w:tc>
          <w:tcPr>
            <w:tcW w:w="667" w:type="pct"/>
          </w:tcPr>
          <w:p w14:paraId="57353DD9" w14:textId="77777777" w:rsidR="003C0028" w:rsidRPr="008D6E7A" w:rsidRDefault="003C0028" w:rsidP="003C0028">
            <w:pPr>
              <w:pStyle w:val="TableText"/>
              <w:rPr>
                <w:szCs w:val="22"/>
              </w:rPr>
            </w:pPr>
            <w:r w:rsidRPr="008D6E7A">
              <w:rPr>
                <w:rFonts w:eastAsia="Arial"/>
                <w:szCs w:val="22"/>
              </w:rPr>
              <w:t>2.6.5.342</w:t>
            </w:r>
          </w:p>
        </w:tc>
        <w:tc>
          <w:tcPr>
            <w:tcW w:w="3294" w:type="pct"/>
          </w:tcPr>
          <w:p w14:paraId="3092862C" w14:textId="77777777" w:rsidR="003C0028" w:rsidRPr="008D6E7A" w:rsidRDefault="003C0028" w:rsidP="003C0028">
            <w:pPr>
              <w:pStyle w:val="TableText"/>
              <w:rPr>
                <w:szCs w:val="22"/>
              </w:rPr>
            </w:pPr>
            <w:r w:rsidRPr="008D6E7A">
              <w:rPr>
                <w:rFonts w:eastAsia="Arial"/>
                <w:szCs w:val="22"/>
              </w:rPr>
              <w:t>VSA “Pre/Post” action processing shall facilitate the following ‘to be’ process flow:</w:t>
            </w:r>
          </w:p>
          <w:p w14:paraId="003225BF" w14:textId="77777777" w:rsidR="003C0028" w:rsidRPr="008D6E7A" w:rsidRDefault="003C0028" w:rsidP="003C0028">
            <w:pPr>
              <w:pStyle w:val="ListNumber"/>
              <w:numPr>
                <w:ilvl w:val="0"/>
                <w:numId w:val="34"/>
              </w:numPr>
              <w:tabs>
                <w:tab w:val="clear" w:pos="360"/>
              </w:tabs>
              <w:ind w:left="727"/>
              <w:rPr>
                <w:rFonts w:ascii="Arial" w:hAnsi="Arial" w:cs="Arial"/>
              </w:rPr>
            </w:pPr>
            <w:r w:rsidRPr="008D6E7A">
              <w:rPr>
                <w:rFonts w:ascii="Arial" w:eastAsia="Arial" w:hAnsi="Arial" w:cs="Arial"/>
              </w:rPr>
              <w:t>“Consuming application” obtains a user identity SAML token from IAM.</w:t>
            </w:r>
          </w:p>
          <w:p w14:paraId="1EDEC91C" w14:textId="77777777" w:rsidR="003C0028" w:rsidRPr="008D6E7A" w:rsidRDefault="003C0028" w:rsidP="003C0028">
            <w:pPr>
              <w:pStyle w:val="TableListNumber"/>
              <w:rPr>
                <w:sz w:val="22"/>
                <w:szCs w:val="22"/>
              </w:rPr>
            </w:pPr>
            <w:r w:rsidRPr="008D6E7A">
              <w:rPr>
                <w:sz w:val="22"/>
                <w:szCs w:val="22"/>
              </w:rPr>
              <w:t>“Consuming application” sends “service request” (including SAML token) to eMI.</w:t>
            </w:r>
          </w:p>
          <w:p w14:paraId="63D5FDE7" w14:textId="77777777" w:rsidR="003C0028" w:rsidRPr="008D6E7A" w:rsidRDefault="003C0028" w:rsidP="003C0028">
            <w:pPr>
              <w:pStyle w:val="TableListNumber"/>
              <w:rPr>
                <w:sz w:val="22"/>
                <w:szCs w:val="22"/>
              </w:rPr>
            </w:pPr>
            <w:r w:rsidRPr="008D6E7A">
              <w:rPr>
                <w:sz w:val="22"/>
                <w:szCs w:val="22"/>
              </w:rPr>
              <w:t>eMI authenticates the “consuming application,” authorizes execution of a specific service, validates the SAML token.</w:t>
            </w:r>
          </w:p>
          <w:p w14:paraId="237A8121" w14:textId="77777777" w:rsidR="003C0028" w:rsidRPr="008D6E7A" w:rsidRDefault="003C0028" w:rsidP="003C0028">
            <w:pPr>
              <w:pStyle w:val="TableListNumber"/>
              <w:rPr>
                <w:sz w:val="22"/>
                <w:szCs w:val="22"/>
              </w:rPr>
            </w:pPr>
            <w:r w:rsidRPr="008D6E7A">
              <w:rPr>
                <w:sz w:val="22"/>
                <w:szCs w:val="22"/>
              </w:rPr>
              <w:t>eMI routes ‘service request’ to VSA.</w:t>
            </w:r>
          </w:p>
          <w:p w14:paraId="2DB88C48" w14:textId="77777777" w:rsidR="003C0028" w:rsidRPr="008D6E7A" w:rsidRDefault="003C0028" w:rsidP="003C0028">
            <w:pPr>
              <w:pStyle w:val="TableListNumber"/>
              <w:rPr>
                <w:sz w:val="22"/>
                <w:szCs w:val="22"/>
              </w:rPr>
            </w:pPr>
            <w:r w:rsidRPr="008D6E7A">
              <w:rPr>
                <w:sz w:val="22"/>
                <w:szCs w:val="22"/>
              </w:rPr>
              <w:t>VSA (optionally) invokes “Pre” logic in the eMI environment.</w:t>
            </w:r>
          </w:p>
          <w:p w14:paraId="1BEA6FF7" w14:textId="77777777" w:rsidR="003C0028" w:rsidRPr="008D6E7A" w:rsidRDefault="003C0028" w:rsidP="003C0028">
            <w:pPr>
              <w:pStyle w:val="TableListNumber"/>
              <w:rPr>
                <w:sz w:val="22"/>
                <w:szCs w:val="22"/>
              </w:rPr>
            </w:pPr>
            <w:r w:rsidRPr="008D6E7A">
              <w:rPr>
                <w:sz w:val="22"/>
                <w:szCs w:val="22"/>
              </w:rPr>
              <w:t>VSA uses VistA logic to establish VistA background representing the user.</w:t>
            </w:r>
          </w:p>
          <w:p w14:paraId="0BD606FD" w14:textId="77777777" w:rsidR="003C0028" w:rsidRPr="008D6E7A" w:rsidRDefault="003C0028" w:rsidP="003C0028">
            <w:pPr>
              <w:pStyle w:val="TableListNumber"/>
              <w:rPr>
                <w:sz w:val="22"/>
                <w:szCs w:val="22"/>
              </w:rPr>
            </w:pPr>
            <w:r w:rsidRPr="008D6E7A">
              <w:rPr>
                <w:sz w:val="22"/>
                <w:szCs w:val="22"/>
              </w:rPr>
              <w:t>VSA (optionally) invokes “Pre” logic in the VistA M environment.</w:t>
            </w:r>
          </w:p>
          <w:p w14:paraId="2CD6CA7D" w14:textId="77777777" w:rsidR="003C0028" w:rsidRPr="008D6E7A" w:rsidRDefault="003C0028" w:rsidP="003C0028">
            <w:pPr>
              <w:pStyle w:val="TableListNumber"/>
              <w:rPr>
                <w:sz w:val="22"/>
                <w:szCs w:val="22"/>
              </w:rPr>
            </w:pPr>
            <w:r w:rsidRPr="008D6E7A">
              <w:rPr>
                <w:sz w:val="22"/>
                <w:szCs w:val="22"/>
              </w:rPr>
              <w:t>VSA invokes VistA RPC.</w:t>
            </w:r>
          </w:p>
          <w:p w14:paraId="4722E830" w14:textId="77777777" w:rsidR="003C0028" w:rsidRPr="008D6E7A" w:rsidRDefault="003C0028" w:rsidP="003C0028">
            <w:pPr>
              <w:pStyle w:val="TableListNumber"/>
              <w:rPr>
                <w:sz w:val="22"/>
                <w:szCs w:val="22"/>
              </w:rPr>
            </w:pPr>
            <w:r w:rsidRPr="008D6E7A">
              <w:rPr>
                <w:sz w:val="22"/>
                <w:szCs w:val="22"/>
              </w:rPr>
              <w:t>VistA RPC returns result to VSA.</w:t>
            </w:r>
          </w:p>
          <w:p w14:paraId="21325DEB" w14:textId="77777777" w:rsidR="003C0028" w:rsidRPr="008D6E7A" w:rsidRDefault="003C0028" w:rsidP="003C0028">
            <w:pPr>
              <w:pStyle w:val="TableListNumber"/>
              <w:rPr>
                <w:sz w:val="22"/>
                <w:szCs w:val="22"/>
              </w:rPr>
            </w:pPr>
            <w:r w:rsidRPr="008D6E7A">
              <w:rPr>
                <w:sz w:val="22"/>
                <w:szCs w:val="22"/>
              </w:rPr>
              <w:t>VSA (optionally) invokes “Post” logic in the VistA M environment.</w:t>
            </w:r>
          </w:p>
          <w:p w14:paraId="2449CA1A" w14:textId="77777777" w:rsidR="003C0028" w:rsidRPr="008D6E7A" w:rsidRDefault="003C0028" w:rsidP="003C0028">
            <w:pPr>
              <w:pStyle w:val="TableListNumber"/>
              <w:rPr>
                <w:sz w:val="22"/>
                <w:szCs w:val="22"/>
              </w:rPr>
            </w:pPr>
            <w:r w:rsidRPr="008D6E7A">
              <w:rPr>
                <w:sz w:val="22"/>
                <w:szCs w:val="22"/>
              </w:rPr>
              <w:t>VSA (optionally) invokes “Post” logic in the eMI environment.</w:t>
            </w:r>
          </w:p>
          <w:p w14:paraId="3DDB1718" w14:textId="77777777" w:rsidR="003C0028" w:rsidRPr="008D6E7A" w:rsidRDefault="003C0028" w:rsidP="003C0028">
            <w:pPr>
              <w:pStyle w:val="TableListNumber"/>
              <w:rPr>
                <w:sz w:val="22"/>
                <w:szCs w:val="22"/>
              </w:rPr>
            </w:pPr>
            <w:r w:rsidRPr="008D6E7A">
              <w:rPr>
                <w:sz w:val="22"/>
                <w:szCs w:val="22"/>
              </w:rPr>
              <w:t>VSA returns the “service response” to the eMI.</w:t>
            </w:r>
          </w:p>
          <w:p w14:paraId="1911D0C8" w14:textId="77777777" w:rsidR="003C0028" w:rsidRPr="008D6E7A" w:rsidRDefault="003C0028" w:rsidP="003C0028">
            <w:pPr>
              <w:pStyle w:val="TableListNumber"/>
              <w:rPr>
                <w:sz w:val="22"/>
                <w:szCs w:val="22"/>
              </w:rPr>
            </w:pPr>
            <w:r w:rsidRPr="008D6E7A">
              <w:rPr>
                <w:sz w:val="22"/>
                <w:szCs w:val="22"/>
              </w:rPr>
              <w:t>eMI returns “service response” to the “consuming application.”</w:t>
            </w:r>
          </w:p>
        </w:tc>
        <w:tc>
          <w:tcPr>
            <w:tcW w:w="1039" w:type="pct"/>
            <w:tcMar>
              <w:top w:w="100" w:type="dxa"/>
              <w:left w:w="100" w:type="dxa"/>
              <w:bottom w:w="100" w:type="dxa"/>
              <w:right w:w="100" w:type="dxa"/>
            </w:tcMar>
          </w:tcPr>
          <w:p w14:paraId="5B83530F" w14:textId="4ECD6E29" w:rsidR="003C0028" w:rsidRPr="008D6E7A" w:rsidRDefault="00446387" w:rsidP="003C0028">
            <w:pPr>
              <w:pStyle w:val="TableText"/>
              <w:rPr>
                <w:szCs w:val="22"/>
              </w:rPr>
            </w:pPr>
            <w:ins w:id="166" w:author="MWatkins" w:date="2016-10-14T08:26:00Z">
              <w:r>
                <w:rPr>
                  <w:szCs w:val="22"/>
                </w:rPr>
                <w:t>P2.4.12</w:t>
              </w:r>
            </w:ins>
            <w:del w:id="167" w:author="MWatkins" w:date="2016-10-14T08:26:00Z">
              <w:r w:rsidR="003C0028" w:rsidRPr="008D6E7A" w:rsidDel="00DD13DF">
                <w:rPr>
                  <w:szCs w:val="22"/>
                </w:rPr>
                <w:delText>Backlog</w:delText>
              </w:r>
            </w:del>
          </w:p>
        </w:tc>
      </w:tr>
    </w:tbl>
    <w:p w14:paraId="7A93692D" w14:textId="77777777" w:rsidR="008E2FF4" w:rsidRDefault="008E2FF4" w:rsidP="008E2FF4">
      <w:pPr>
        <w:pStyle w:val="BodyText6"/>
      </w:pPr>
      <w:bookmarkStart w:id="168" w:name="_Toc436647091"/>
      <w:bookmarkStart w:id="169" w:name="_Toc441146646"/>
    </w:p>
    <w:p w14:paraId="6ACC701C" w14:textId="77777777" w:rsidR="006D66C5" w:rsidRDefault="006D66C5" w:rsidP="006D66C5">
      <w:pPr>
        <w:pStyle w:val="Heading3"/>
      </w:pPr>
      <w:bookmarkStart w:id="170" w:name="_Toc467483166"/>
      <w:r>
        <w:t>Exception and Error Handling</w:t>
      </w:r>
      <w:bookmarkEnd w:id="168"/>
      <w:bookmarkEnd w:id="169"/>
      <w:bookmarkEnd w:id="170"/>
    </w:p>
    <w:p w14:paraId="3FF5D650" w14:textId="77777777" w:rsidR="006D66C5" w:rsidRPr="00581CCF" w:rsidRDefault="006D66C5" w:rsidP="008E2FF4">
      <w:pPr>
        <w:pStyle w:val="BodyText"/>
        <w:keepNext/>
        <w:keepLines/>
      </w:pPr>
      <w:r w:rsidRPr="00581CCF">
        <w:t>VSA provides standardized exception and error handling.</w:t>
      </w:r>
    </w:p>
    <w:p w14:paraId="552B8384" w14:textId="77777777" w:rsidR="006D66C5" w:rsidRDefault="006D66C5" w:rsidP="00EE4670">
      <w:pPr>
        <w:pStyle w:val="Caption"/>
      </w:pPr>
      <w:bookmarkStart w:id="171" w:name="_Toc436647225"/>
      <w:bookmarkStart w:id="172" w:name="_Toc467483220"/>
      <w:r>
        <w:t xml:space="preserve">Table </w:t>
      </w:r>
      <w:r w:rsidR="00B47EEC">
        <w:fldChar w:fldCharType="begin"/>
      </w:r>
      <w:r w:rsidR="00B47EEC">
        <w:instrText xml:space="preserve"> SEQ Table \* ARABIC </w:instrText>
      </w:r>
      <w:r w:rsidR="00B47EEC">
        <w:fldChar w:fldCharType="separate"/>
      </w:r>
      <w:r w:rsidR="00B44652">
        <w:rPr>
          <w:noProof/>
        </w:rPr>
        <w:t>8</w:t>
      </w:r>
      <w:r w:rsidR="00B47EEC">
        <w:rPr>
          <w:noProof/>
        </w:rPr>
        <w:fldChar w:fldCharType="end"/>
      </w:r>
      <w:r>
        <w:t xml:space="preserve">: </w:t>
      </w:r>
      <w:r>
        <w:rPr>
          <w:rFonts w:eastAsia="Arial"/>
        </w:rPr>
        <w:t>VSA Exception and Error Handling Requirements</w:t>
      </w:r>
      <w:bookmarkEnd w:id="171"/>
      <w:bookmarkEnd w:id="17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Exception and Error Handling Requirements listing the requirement number, the requirement and delivery."/>
      </w:tblPr>
      <w:tblGrid>
        <w:gridCol w:w="1134"/>
        <w:gridCol w:w="6462"/>
        <w:gridCol w:w="1980"/>
      </w:tblGrid>
      <w:tr w:rsidR="006D66C5" w:rsidRPr="00675AD4" w14:paraId="686EAE2E" w14:textId="77777777" w:rsidTr="00675AD4">
        <w:trPr>
          <w:cantSplit/>
          <w:tblHeader/>
        </w:trPr>
        <w:tc>
          <w:tcPr>
            <w:tcW w:w="572" w:type="pct"/>
            <w:shd w:val="clear" w:color="auto" w:fill="F2F2F2" w:themeFill="background1" w:themeFillShade="F2"/>
            <w:vAlign w:val="bottom"/>
          </w:tcPr>
          <w:p w14:paraId="01615199" w14:textId="77777777" w:rsidR="006D66C5" w:rsidRPr="00675AD4" w:rsidRDefault="006D66C5" w:rsidP="00675AD4">
            <w:pPr>
              <w:pStyle w:val="TableHeading"/>
            </w:pPr>
            <w:bookmarkStart w:id="173" w:name="COL001_TBL009"/>
            <w:bookmarkEnd w:id="173"/>
            <w:r w:rsidRPr="00675AD4">
              <w:rPr>
                <w:rFonts w:eastAsia="Arial"/>
              </w:rPr>
              <w:t>Req. #</w:t>
            </w:r>
          </w:p>
        </w:tc>
        <w:tc>
          <w:tcPr>
            <w:tcW w:w="3384" w:type="pct"/>
            <w:shd w:val="clear" w:color="auto" w:fill="F2F2F2" w:themeFill="background1" w:themeFillShade="F2"/>
            <w:vAlign w:val="bottom"/>
          </w:tcPr>
          <w:p w14:paraId="0D840A9D" w14:textId="3EAF63E1" w:rsidR="006D66C5" w:rsidRPr="00675AD4" w:rsidRDefault="009E505D" w:rsidP="00675AD4">
            <w:pPr>
              <w:pStyle w:val="TableHeading"/>
            </w:pPr>
            <w:r w:rsidRPr="00675AD4">
              <w:rPr>
                <w:rFonts w:eastAsia="Arial"/>
              </w:rPr>
              <w:t>Requirement</w:t>
            </w:r>
          </w:p>
        </w:tc>
        <w:tc>
          <w:tcPr>
            <w:tcW w:w="1044" w:type="pct"/>
            <w:shd w:val="clear" w:color="auto" w:fill="F2F2F2" w:themeFill="background1" w:themeFillShade="F2"/>
            <w:vAlign w:val="bottom"/>
          </w:tcPr>
          <w:p w14:paraId="3FC52C50" w14:textId="77777777" w:rsidR="006D66C5" w:rsidRPr="00675AD4" w:rsidRDefault="006D66C5" w:rsidP="00675AD4">
            <w:pPr>
              <w:pStyle w:val="TableHeading"/>
              <w:rPr>
                <w:rFonts w:eastAsia="Arial"/>
              </w:rPr>
            </w:pPr>
            <w:r w:rsidRPr="00675AD4">
              <w:rPr>
                <w:rFonts w:eastAsia="Arial"/>
              </w:rPr>
              <w:t>Delivery</w:t>
            </w:r>
          </w:p>
          <w:p w14:paraId="1D97ED13" w14:textId="713A44A9" w:rsidR="005A4FBA" w:rsidRPr="00675AD4" w:rsidRDefault="005A4FBA" w:rsidP="00675AD4">
            <w:pPr>
              <w:pStyle w:val="TableHeading"/>
            </w:pPr>
            <w:r w:rsidRPr="00675AD4">
              <w:t>Phase.Inc.Sprint</w:t>
            </w:r>
          </w:p>
        </w:tc>
      </w:tr>
      <w:tr w:rsidR="006D66C5" w:rsidRPr="00675AD4" w14:paraId="2F88BE8B" w14:textId="77777777" w:rsidTr="00675AD4">
        <w:trPr>
          <w:cantSplit/>
          <w:tblHeader/>
        </w:trPr>
        <w:tc>
          <w:tcPr>
            <w:tcW w:w="572" w:type="pct"/>
          </w:tcPr>
          <w:p w14:paraId="791D0CB6" w14:textId="77777777" w:rsidR="006D66C5" w:rsidRPr="00675AD4" w:rsidRDefault="006D66C5" w:rsidP="001F1527">
            <w:pPr>
              <w:pStyle w:val="TableText"/>
              <w:keepNext/>
              <w:keepLines/>
            </w:pPr>
            <w:r w:rsidRPr="00675AD4">
              <w:rPr>
                <w:rFonts w:eastAsia="Arial"/>
              </w:rPr>
              <w:t>2.6.6.343</w:t>
            </w:r>
          </w:p>
        </w:tc>
        <w:tc>
          <w:tcPr>
            <w:tcW w:w="3384" w:type="pct"/>
          </w:tcPr>
          <w:p w14:paraId="6A7D9D26" w14:textId="77777777" w:rsidR="006D66C5" w:rsidRPr="00675AD4" w:rsidRDefault="006D66C5" w:rsidP="001F1527">
            <w:pPr>
              <w:pStyle w:val="TableText"/>
              <w:keepNext/>
              <w:keepLines/>
            </w:pPr>
            <w:r w:rsidRPr="00675AD4">
              <w:rPr>
                <w:rFonts w:eastAsia="Arial"/>
              </w:rPr>
              <w:t>If required information is not present in a “service request”, VSA shall refuse the request and return an error response as indicated.</w:t>
            </w:r>
          </w:p>
        </w:tc>
        <w:tc>
          <w:tcPr>
            <w:tcW w:w="1044" w:type="pct"/>
            <w:tcMar>
              <w:top w:w="100" w:type="dxa"/>
              <w:left w:w="100" w:type="dxa"/>
              <w:bottom w:w="100" w:type="dxa"/>
              <w:right w:w="100" w:type="dxa"/>
            </w:tcMar>
          </w:tcPr>
          <w:p w14:paraId="70029E88" w14:textId="766BF4C8" w:rsidR="006D66C5" w:rsidRPr="00675AD4" w:rsidRDefault="007A436D" w:rsidP="008E7516">
            <w:pPr>
              <w:pStyle w:val="TableText"/>
              <w:keepNext/>
              <w:keepLines/>
            </w:pPr>
            <w:r w:rsidRPr="00675AD4">
              <w:t>P2.</w:t>
            </w:r>
            <w:r w:rsidR="00531593">
              <w:t>2.3</w:t>
            </w:r>
          </w:p>
        </w:tc>
      </w:tr>
      <w:tr w:rsidR="006D66C5" w:rsidRPr="00675AD4" w14:paraId="3D61DDE4" w14:textId="77777777" w:rsidTr="00675AD4">
        <w:trPr>
          <w:cantSplit/>
          <w:tblHeader/>
        </w:trPr>
        <w:tc>
          <w:tcPr>
            <w:tcW w:w="572" w:type="pct"/>
          </w:tcPr>
          <w:p w14:paraId="2C02AD25" w14:textId="77777777" w:rsidR="006D66C5" w:rsidRPr="00675AD4" w:rsidRDefault="006D66C5" w:rsidP="001F1527">
            <w:pPr>
              <w:pStyle w:val="TableText"/>
              <w:keepNext/>
              <w:keepLines/>
            </w:pPr>
            <w:r w:rsidRPr="00675AD4">
              <w:rPr>
                <w:rFonts w:eastAsia="Arial"/>
              </w:rPr>
              <w:t>2.6.6.344</w:t>
            </w:r>
          </w:p>
        </w:tc>
        <w:tc>
          <w:tcPr>
            <w:tcW w:w="3384" w:type="pct"/>
          </w:tcPr>
          <w:p w14:paraId="7DB92553" w14:textId="77777777" w:rsidR="006D66C5" w:rsidRPr="00675AD4" w:rsidRDefault="006D66C5" w:rsidP="001F1527">
            <w:pPr>
              <w:pStyle w:val="TableText"/>
              <w:keepNext/>
              <w:keepLines/>
            </w:pPr>
            <w:r w:rsidRPr="00675AD4">
              <w:rPr>
                <w:rFonts w:eastAsia="Arial"/>
              </w:rPr>
              <w:t>VSA shall implement standardized VSA error codes based on ESS SOA Design Guidelines and standards.</w:t>
            </w:r>
          </w:p>
        </w:tc>
        <w:tc>
          <w:tcPr>
            <w:tcW w:w="1044" w:type="pct"/>
            <w:tcMar>
              <w:top w:w="100" w:type="dxa"/>
              <w:left w:w="100" w:type="dxa"/>
              <w:bottom w:w="100" w:type="dxa"/>
              <w:right w:w="100" w:type="dxa"/>
            </w:tcMar>
          </w:tcPr>
          <w:p w14:paraId="42D9ECE5" w14:textId="108CA332" w:rsidR="006D66C5" w:rsidRPr="00675AD4" w:rsidRDefault="006D66C5" w:rsidP="00F95A13">
            <w:pPr>
              <w:pStyle w:val="TableText"/>
              <w:keepNext/>
              <w:keepLines/>
            </w:pPr>
            <w:r w:rsidRPr="00675AD4">
              <w:t>P2.</w:t>
            </w:r>
            <w:r w:rsidR="00F95A13" w:rsidRPr="00675AD4">
              <w:t>3.</w:t>
            </w:r>
            <w:r w:rsidR="00252505">
              <w:t>9</w:t>
            </w:r>
          </w:p>
        </w:tc>
      </w:tr>
      <w:tr w:rsidR="006D66C5" w:rsidRPr="00675AD4" w14:paraId="1D926116" w14:textId="77777777" w:rsidTr="00675AD4">
        <w:trPr>
          <w:cantSplit/>
          <w:tblHeader/>
        </w:trPr>
        <w:tc>
          <w:tcPr>
            <w:tcW w:w="572" w:type="pct"/>
          </w:tcPr>
          <w:p w14:paraId="6E8A3F5A" w14:textId="77777777" w:rsidR="006D66C5" w:rsidRPr="00675AD4" w:rsidRDefault="006D66C5" w:rsidP="001F1527">
            <w:pPr>
              <w:pStyle w:val="TableText"/>
            </w:pPr>
            <w:r w:rsidRPr="00675AD4">
              <w:rPr>
                <w:rFonts w:eastAsia="Arial"/>
              </w:rPr>
              <w:t>2.6.6.345</w:t>
            </w:r>
          </w:p>
        </w:tc>
        <w:tc>
          <w:tcPr>
            <w:tcW w:w="3384" w:type="pct"/>
          </w:tcPr>
          <w:p w14:paraId="48AD637E" w14:textId="77777777" w:rsidR="006D66C5" w:rsidRPr="00675AD4" w:rsidRDefault="006D66C5" w:rsidP="001F1527">
            <w:pPr>
              <w:pStyle w:val="TableText"/>
            </w:pPr>
            <w:r w:rsidRPr="00675AD4">
              <w:rPr>
                <w:rFonts w:eastAsia="Arial"/>
              </w:rPr>
              <w:t>VSA shall return standard HTTP error codes as related to Representational State Transfer (REST) services.</w:t>
            </w:r>
          </w:p>
        </w:tc>
        <w:tc>
          <w:tcPr>
            <w:tcW w:w="1044" w:type="pct"/>
            <w:tcMar>
              <w:top w:w="100" w:type="dxa"/>
              <w:left w:w="100" w:type="dxa"/>
              <w:bottom w:w="100" w:type="dxa"/>
              <w:right w:w="100" w:type="dxa"/>
            </w:tcMar>
          </w:tcPr>
          <w:p w14:paraId="3ECEC618" w14:textId="7E5D67F6" w:rsidR="006D66C5" w:rsidRPr="00675AD4" w:rsidRDefault="007A436D" w:rsidP="008E7516">
            <w:pPr>
              <w:pStyle w:val="TableText"/>
            </w:pPr>
            <w:r w:rsidRPr="00675AD4">
              <w:t>P2.2.</w:t>
            </w:r>
            <w:r w:rsidR="008E7516" w:rsidRPr="00675AD4">
              <w:t>3</w:t>
            </w:r>
          </w:p>
        </w:tc>
      </w:tr>
      <w:tr w:rsidR="006D66C5" w:rsidRPr="00675AD4" w14:paraId="1974901B" w14:textId="77777777" w:rsidTr="00675AD4">
        <w:trPr>
          <w:cantSplit/>
          <w:tblHeader/>
        </w:trPr>
        <w:tc>
          <w:tcPr>
            <w:tcW w:w="572" w:type="pct"/>
          </w:tcPr>
          <w:p w14:paraId="13A33EB8" w14:textId="77777777" w:rsidR="006D66C5" w:rsidRPr="00675AD4" w:rsidRDefault="006D66C5" w:rsidP="001F1527">
            <w:pPr>
              <w:pStyle w:val="TableText"/>
            </w:pPr>
            <w:r w:rsidRPr="00675AD4">
              <w:rPr>
                <w:rFonts w:eastAsia="Arial"/>
              </w:rPr>
              <w:t>2.6.6.346</w:t>
            </w:r>
          </w:p>
        </w:tc>
        <w:tc>
          <w:tcPr>
            <w:tcW w:w="3384" w:type="pct"/>
          </w:tcPr>
          <w:p w14:paraId="78A9D562" w14:textId="77777777" w:rsidR="006D66C5" w:rsidRPr="00675AD4" w:rsidRDefault="006D66C5" w:rsidP="001F1527">
            <w:pPr>
              <w:pStyle w:val="TableText"/>
            </w:pPr>
            <w:r w:rsidRPr="00675AD4">
              <w:rPr>
                <w:rFonts w:eastAsia="Arial"/>
              </w:rPr>
              <w:t>VSA shall return VistA error information when exceptions occur in that environment.</w:t>
            </w:r>
          </w:p>
        </w:tc>
        <w:tc>
          <w:tcPr>
            <w:tcW w:w="1044" w:type="pct"/>
            <w:tcMar>
              <w:top w:w="100" w:type="dxa"/>
              <w:left w:w="100" w:type="dxa"/>
              <w:bottom w:w="100" w:type="dxa"/>
              <w:right w:w="100" w:type="dxa"/>
            </w:tcMar>
          </w:tcPr>
          <w:p w14:paraId="266C07D0" w14:textId="194074DA" w:rsidR="006D66C5" w:rsidRPr="00675AD4" w:rsidRDefault="007A436D" w:rsidP="008E7516">
            <w:pPr>
              <w:pStyle w:val="TableText"/>
            </w:pPr>
            <w:r w:rsidRPr="00675AD4">
              <w:t>P2.</w:t>
            </w:r>
            <w:r w:rsidR="00531593">
              <w:t>2.3</w:t>
            </w:r>
          </w:p>
        </w:tc>
      </w:tr>
    </w:tbl>
    <w:p w14:paraId="1A8EEB6B" w14:textId="77777777" w:rsidR="008E2FF4" w:rsidRDefault="008E2FF4" w:rsidP="008E2FF4">
      <w:pPr>
        <w:pStyle w:val="BodyText6"/>
      </w:pPr>
      <w:bookmarkStart w:id="174" w:name="_Toc436647092"/>
      <w:bookmarkStart w:id="175" w:name="_Toc441146647"/>
    </w:p>
    <w:p w14:paraId="27C9119C" w14:textId="77777777" w:rsidR="006D66C5" w:rsidRDefault="006D66C5" w:rsidP="006D66C5">
      <w:pPr>
        <w:pStyle w:val="Heading3"/>
      </w:pPr>
      <w:bookmarkStart w:id="176" w:name="_Toc467483167"/>
      <w:r>
        <w:t>Architectural Principles</w:t>
      </w:r>
      <w:bookmarkEnd w:id="174"/>
      <w:bookmarkEnd w:id="175"/>
      <w:bookmarkEnd w:id="176"/>
    </w:p>
    <w:p w14:paraId="67B5512E" w14:textId="77777777" w:rsidR="006D66C5" w:rsidRDefault="006D66C5" w:rsidP="008E2FF4">
      <w:pPr>
        <w:pStyle w:val="BodyText"/>
        <w:keepNext/>
        <w:keepLines/>
      </w:pPr>
      <w:r>
        <w:t>VSA provides utilities for the auto-generation of VistA-based services and the integration of external systems with VistA.</w:t>
      </w:r>
    </w:p>
    <w:p w14:paraId="31F844CD" w14:textId="77777777" w:rsidR="006D66C5" w:rsidRDefault="006D66C5" w:rsidP="00EE4670">
      <w:pPr>
        <w:pStyle w:val="Caption"/>
      </w:pPr>
      <w:bookmarkStart w:id="177" w:name="_Toc436647226"/>
      <w:bookmarkStart w:id="178" w:name="_Toc467483221"/>
      <w:r>
        <w:t xml:space="preserve">Table </w:t>
      </w:r>
      <w:r w:rsidR="00B47EEC">
        <w:fldChar w:fldCharType="begin"/>
      </w:r>
      <w:r w:rsidR="00B47EEC">
        <w:instrText xml:space="preserve"> SEQ Table \* ARABIC </w:instrText>
      </w:r>
      <w:r w:rsidR="00B47EEC">
        <w:fldChar w:fldCharType="separate"/>
      </w:r>
      <w:r w:rsidR="00B44652">
        <w:rPr>
          <w:noProof/>
        </w:rPr>
        <w:t>9</w:t>
      </w:r>
      <w:r w:rsidR="00B47EEC">
        <w:rPr>
          <w:noProof/>
        </w:rPr>
        <w:fldChar w:fldCharType="end"/>
      </w:r>
      <w:r>
        <w:t xml:space="preserve">: </w:t>
      </w:r>
      <w:r>
        <w:rPr>
          <w:rFonts w:eastAsia="Arial"/>
        </w:rPr>
        <w:t>VSA Architectural Principles Requirements</w:t>
      </w:r>
      <w:bookmarkEnd w:id="177"/>
      <w:bookmarkEnd w:id="178"/>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Architectural Principles Requirements listing the requirement number, the requirement and delivery."/>
      </w:tblPr>
      <w:tblGrid>
        <w:gridCol w:w="1134"/>
        <w:gridCol w:w="6264"/>
        <w:gridCol w:w="2178"/>
      </w:tblGrid>
      <w:tr w:rsidR="006D66C5" w:rsidRPr="00675AD4" w14:paraId="6F511B29" w14:textId="77777777" w:rsidTr="00675AD4">
        <w:trPr>
          <w:cantSplit/>
          <w:tblHeader/>
        </w:trPr>
        <w:tc>
          <w:tcPr>
            <w:tcW w:w="572" w:type="pct"/>
            <w:shd w:val="clear" w:color="auto" w:fill="F2F2F2" w:themeFill="background1" w:themeFillShade="F2"/>
            <w:vAlign w:val="bottom"/>
          </w:tcPr>
          <w:p w14:paraId="1C744650" w14:textId="77777777" w:rsidR="006D66C5" w:rsidRPr="00675AD4" w:rsidRDefault="006D66C5" w:rsidP="00675AD4">
            <w:pPr>
              <w:pStyle w:val="TableHeading"/>
            </w:pPr>
            <w:bookmarkStart w:id="179" w:name="COL001_TBL010"/>
            <w:bookmarkEnd w:id="179"/>
            <w:r w:rsidRPr="00675AD4">
              <w:rPr>
                <w:rFonts w:eastAsia="Arial"/>
              </w:rPr>
              <w:t>Req. #</w:t>
            </w:r>
          </w:p>
        </w:tc>
        <w:tc>
          <w:tcPr>
            <w:tcW w:w="3280" w:type="pct"/>
            <w:shd w:val="clear" w:color="auto" w:fill="F2F2F2" w:themeFill="background1" w:themeFillShade="F2"/>
            <w:vAlign w:val="bottom"/>
          </w:tcPr>
          <w:p w14:paraId="33BA3CBC" w14:textId="77777777" w:rsidR="006D66C5" w:rsidRPr="00675AD4" w:rsidRDefault="006D66C5" w:rsidP="00675AD4">
            <w:pPr>
              <w:pStyle w:val="TableHeading"/>
            </w:pPr>
            <w:r w:rsidRPr="00675AD4">
              <w:rPr>
                <w:rFonts w:eastAsia="Arial"/>
              </w:rPr>
              <w:t>Requirement</w:t>
            </w:r>
          </w:p>
        </w:tc>
        <w:tc>
          <w:tcPr>
            <w:tcW w:w="1147" w:type="pct"/>
            <w:shd w:val="clear" w:color="auto" w:fill="F2F2F2" w:themeFill="background1" w:themeFillShade="F2"/>
            <w:vAlign w:val="bottom"/>
          </w:tcPr>
          <w:p w14:paraId="462E7363" w14:textId="77777777" w:rsidR="006D66C5" w:rsidRPr="00675AD4" w:rsidRDefault="006D66C5" w:rsidP="00675AD4">
            <w:pPr>
              <w:pStyle w:val="TableHeading"/>
              <w:rPr>
                <w:rFonts w:eastAsia="Arial"/>
              </w:rPr>
            </w:pPr>
            <w:r w:rsidRPr="00675AD4">
              <w:rPr>
                <w:rFonts w:eastAsia="Arial"/>
              </w:rPr>
              <w:t>Delivery</w:t>
            </w:r>
          </w:p>
          <w:p w14:paraId="0AB8D1B1" w14:textId="58CF9028" w:rsidR="005A4FBA" w:rsidRPr="00675AD4" w:rsidRDefault="005A4FBA" w:rsidP="00675AD4">
            <w:pPr>
              <w:pStyle w:val="TableHeading"/>
            </w:pPr>
            <w:r w:rsidRPr="00675AD4">
              <w:t>Phase.Inc.Sprint</w:t>
            </w:r>
          </w:p>
        </w:tc>
      </w:tr>
      <w:tr w:rsidR="006D66C5" w:rsidRPr="00675AD4" w14:paraId="77730BDB" w14:textId="77777777" w:rsidTr="00675AD4">
        <w:trPr>
          <w:cantSplit/>
          <w:trHeight w:val="1023"/>
        </w:trPr>
        <w:tc>
          <w:tcPr>
            <w:tcW w:w="572" w:type="pct"/>
          </w:tcPr>
          <w:p w14:paraId="158BE603" w14:textId="77777777" w:rsidR="006D66C5" w:rsidRPr="00675AD4" w:rsidRDefault="006D66C5" w:rsidP="001F1527">
            <w:pPr>
              <w:pStyle w:val="TableText"/>
              <w:keepNext/>
              <w:keepLines/>
            </w:pPr>
            <w:r w:rsidRPr="00675AD4">
              <w:rPr>
                <w:rFonts w:eastAsia="Arial"/>
              </w:rPr>
              <w:t>2.6.7.347</w:t>
            </w:r>
          </w:p>
        </w:tc>
        <w:tc>
          <w:tcPr>
            <w:tcW w:w="3280" w:type="pct"/>
          </w:tcPr>
          <w:p w14:paraId="3303CD25" w14:textId="77777777" w:rsidR="006D66C5" w:rsidRPr="00675AD4" w:rsidRDefault="006D66C5" w:rsidP="001F1527">
            <w:pPr>
              <w:pStyle w:val="TableText"/>
              <w:keepNext/>
              <w:keepLines/>
            </w:pPr>
            <w:r w:rsidRPr="00675AD4">
              <w:rPr>
                <w:rFonts w:eastAsia="Arial"/>
              </w:rPr>
              <w:t>VSA shall be fully compliant with guidelines and standards as established by VA Enterprise Architecture and Architecture, Strategy and Design (ASD).</w:t>
            </w:r>
          </w:p>
        </w:tc>
        <w:tc>
          <w:tcPr>
            <w:tcW w:w="1147" w:type="pct"/>
            <w:tcMar>
              <w:top w:w="100" w:type="dxa"/>
              <w:left w:w="100" w:type="dxa"/>
              <w:bottom w:w="100" w:type="dxa"/>
              <w:right w:w="100" w:type="dxa"/>
            </w:tcMar>
          </w:tcPr>
          <w:p w14:paraId="33E1C5EE" w14:textId="2DDA3AE1" w:rsidR="006D66C5" w:rsidRPr="00675AD4" w:rsidRDefault="007A436D" w:rsidP="00C77AEB">
            <w:pPr>
              <w:pStyle w:val="TableText"/>
              <w:keepNext/>
              <w:keepLines/>
            </w:pPr>
            <w:r w:rsidRPr="00675AD4">
              <w:t>P2.</w:t>
            </w:r>
            <w:r w:rsidR="00C77AEB" w:rsidRPr="00675AD4">
              <w:t>3.9</w:t>
            </w:r>
          </w:p>
        </w:tc>
      </w:tr>
      <w:tr w:rsidR="006D66C5" w:rsidRPr="00675AD4" w14:paraId="37D0AD12" w14:textId="77777777" w:rsidTr="00675AD4">
        <w:trPr>
          <w:cantSplit/>
        </w:trPr>
        <w:tc>
          <w:tcPr>
            <w:tcW w:w="572" w:type="pct"/>
          </w:tcPr>
          <w:p w14:paraId="139ACCF1" w14:textId="77777777" w:rsidR="006D66C5" w:rsidRPr="00675AD4" w:rsidRDefault="006D66C5" w:rsidP="001F1527">
            <w:pPr>
              <w:pStyle w:val="TableText"/>
              <w:keepNext/>
              <w:keepLines/>
            </w:pPr>
            <w:r w:rsidRPr="00675AD4">
              <w:rPr>
                <w:rFonts w:eastAsia="Arial"/>
              </w:rPr>
              <w:t>2.6.7.348</w:t>
            </w:r>
          </w:p>
        </w:tc>
        <w:tc>
          <w:tcPr>
            <w:tcW w:w="3280" w:type="pct"/>
          </w:tcPr>
          <w:p w14:paraId="34B5011C" w14:textId="77777777" w:rsidR="006D66C5" w:rsidRPr="00675AD4" w:rsidRDefault="006D66C5" w:rsidP="001F1527">
            <w:pPr>
              <w:pStyle w:val="TableText"/>
              <w:keepNext/>
              <w:keepLines/>
            </w:pPr>
            <w:r w:rsidRPr="00675AD4">
              <w:rPr>
                <w:rFonts w:eastAsia="Arial"/>
              </w:rPr>
              <w:t>All components and technologies of the VSA product shall be compliant with the VA Enterprise Architecture Technical Reference Model (TRM).</w:t>
            </w:r>
          </w:p>
        </w:tc>
        <w:tc>
          <w:tcPr>
            <w:tcW w:w="1147" w:type="pct"/>
            <w:tcMar>
              <w:top w:w="100" w:type="dxa"/>
              <w:left w:w="100" w:type="dxa"/>
              <w:bottom w:w="100" w:type="dxa"/>
              <w:right w:w="100" w:type="dxa"/>
            </w:tcMar>
          </w:tcPr>
          <w:p w14:paraId="1EF8548F" w14:textId="45BD8D75" w:rsidR="006D66C5" w:rsidRPr="00675AD4" w:rsidRDefault="007A436D" w:rsidP="006F118F">
            <w:pPr>
              <w:pStyle w:val="TableText"/>
              <w:keepNext/>
              <w:keepLines/>
            </w:pPr>
            <w:r w:rsidRPr="00675AD4">
              <w:t>P2.</w:t>
            </w:r>
            <w:r w:rsidR="00C77AEB" w:rsidRPr="00675AD4">
              <w:t>3.</w:t>
            </w:r>
            <w:r w:rsidR="00252505">
              <w:t>9</w:t>
            </w:r>
          </w:p>
        </w:tc>
      </w:tr>
      <w:tr w:rsidR="006D66C5" w:rsidRPr="00675AD4" w14:paraId="64700752" w14:textId="77777777" w:rsidTr="00675AD4">
        <w:trPr>
          <w:cantSplit/>
        </w:trPr>
        <w:tc>
          <w:tcPr>
            <w:tcW w:w="572" w:type="pct"/>
          </w:tcPr>
          <w:p w14:paraId="5B8C4B14" w14:textId="77777777" w:rsidR="006D66C5" w:rsidRPr="00675AD4" w:rsidRDefault="006D66C5" w:rsidP="001F1527">
            <w:pPr>
              <w:pStyle w:val="TableText"/>
            </w:pPr>
            <w:r w:rsidRPr="00675AD4">
              <w:rPr>
                <w:rFonts w:eastAsia="Arial"/>
              </w:rPr>
              <w:t>2.6.7.350</w:t>
            </w:r>
          </w:p>
        </w:tc>
        <w:tc>
          <w:tcPr>
            <w:tcW w:w="3280" w:type="pct"/>
          </w:tcPr>
          <w:p w14:paraId="3029194E" w14:textId="77777777" w:rsidR="006D66C5" w:rsidRPr="00675AD4" w:rsidRDefault="006D66C5" w:rsidP="001F1527">
            <w:pPr>
              <w:pStyle w:val="TableText"/>
            </w:pPr>
            <w:r w:rsidRPr="00675AD4">
              <w:rPr>
                <w:rFonts w:eastAsia="Arial"/>
              </w:rPr>
              <w:t>The VSA solution shall comply with established VA standards and conventions for software development.</w:t>
            </w:r>
          </w:p>
        </w:tc>
        <w:tc>
          <w:tcPr>
            <w:tcW w:w="1147" w:type="pct"/>
            <w:tcMar>
              <w:top w:w="100" w:type="dxa"/>
              <w:left w:w="100" w:type="dxa"/>
              <w:bottom w:w="100" w:type="dxa"/>
              <w:right w:w="100" w:type="dxa"/>
            </w:tcMar>
          </w:tcPr>
          <w:p w14:paraId="33BC936A" w14:textId="13E89F8B" w:rsidR="006D66C5" w:rsidRPr="00675AD4" w:rsidRDefault="007A436D" w:rsidP="00C77AEB">
            <w:pPr>
              <w:pStyle w:val="TableText"/>
            </w:pPr>
            <w:r w:rsidRPr="00675AD4">
              <w:t>P2.</w:t>
            </w:r>
            <w:r w:rsidR="00C77AEB" w:rsidRPr="00675AD4">
              <w:t>3.9</w:t>
            </w:r>
          </w:p>
        </w:tc>
      </w:tr>
      <w:tr w:rsidR="006D66C5" w:rsidRPr="00675AD4" w14:paraId="7EBF5580" w14:textId="77777777" w:rsidTr="00675AD4">
        <w:trPr>
          <w:cantSplit/>
          <w:trHeight w:val="1095"/>
        </w:trPr>
        <w:tc>
          <w:tcPr>
            <w:tcW w:w="572" w:type="pct"/>
          </w:tcPr>
          <w:p w14:paraId="38D5CF5F" w14:textId="77777777" w:rsidR="006D66C5" w:rsidRPr="00675AD4" w:rsidRDefault="006D66C5" w:rsidP="001F1527">
            <w:pPr>
              <w:pStyle w:val="TableText"/>
            </w:pPr>
            <w:r w:rsidRPr="00675AD4">
              <w:rPr>
                <w:rFonts w:eastAsia="Arial"/>
              </w:rPr>
              <w:lastRenderedPageBreak/>
              <w:t>2.6.7.351</w:t>
            </w:r>
          </w:p>
        </w:tc>
        <w:tc>
          <w:tcPr>
            <w:tcW w:w="3280" w:type="pct"/>
          </w:tcPr>
          <w:p w14:paraId="7D814FA4" w14:textId="77777777" w:rsidR="006D66C5" w:rsidRPr="00675AD4" w:rsidRDefault="006D66C5" w:rsidP="001F1527">
            <w:pPr>
              <w:pStyle w:val="TableText"/>
            </w:pPr>
            <w:r w:rsidRPr="00675AD4">
              <w:rPr>
                <w:rFonts w:eastAsia="Arial"/>
              </w:rPr>
              <w:t>VSA shall strictly implement relevant architectural design patterns as established by ASD, including those related to SOA security and “user identity propagation.”</w:t>
            </w:r>
          </w:p>
        </w:tc>
        <w:tc>
          <w:tcPr>
            <w:tcW w:w="1147" w:type="pct"/>
            <w:tcMar>
              <w:top w:w="100" w:type="dxa"/>
              <w:left w:w="100" w:type="dxa"/>
              <w:bottom w:w="100" w:type="dxa"/>
              <w:right w:w="100" w:type="dxa"/>
            </w:tcMar>
          </w:tcPr>
          <w:p w14:paraId="64D94880" w14:textId="5E3D4966" w:rsidR="006D66C5" w:rsidRPr="00675AD4" w:rsidRDefault="007A436D" w:rsidP="00C77AEB">
            <w:pPr>
              <w:pStyle w:val="TableText"/>
            </w:pPr>
            <w:r w:rsidRPr="00675AD4">
              <w:t>P2.</w:t>
            </w:r>
            <w:r w:rsidR="00C77AEB" w:rsidRPr="00675AD4">
              <w:t>3.9</w:t>
            </w:r>
          </w:p>
        </w:tc>
      </w:tr>
      <w:tr w:rsidR="006D66C5" w:rsidRPr="00675AD4" w14:paraId="196BE1AE" w14:textId="77777777" w:rsidTr="00675AD4">
        <w:trPr>
          <w:cantSplit/>
        </w:trPr>
        <w:tc>
          <w:tcPr>
            <w:tcW w:w="572" w:type="pct"/>
          </w:tcPr>
          <w:p w14:paraId="0D400B23" w14:textId="77777777" w:rsidR="006D66C5" w:rsidRPr="00675AD4" w:rsidRDefault="006D66C5" w:rsidP="001F1527">
            <w:pPr>
              <w:pStyle w:val="TableText"/>
            </w:pPr>
            <w:r w:rsidRPr="00675AD4">
              <w:rPr>
                <w:rFonts w:eastAsia="Arial"/>
              </w:rPr>
              <w:t>2.6.7.352</w:t>
            </w:r>
          </w:p>
        </w:tc>
        <w:tc>
          <w:tcPr>
            <w:tcW w:w="3280" w:type="pct"/>
          </w:tcPr>
          <w:p w14:paraId="6CF7E619" w14:textId="77777777" w:rsidR="006D66C5" w:rsidRPr="00675AD4" w:rsidRDefault="006D66C5" w:rsidP="001F1527">
            <w:pPr>
              <w:pStyle w:val="TableText"/>
            </w:pPr>
            <w:r w:rsidRPr="00675AD4">
              <w:t>VSA</w:t>
            </w:r>
            <w:r w:rsidRPr="00675AD4">
              <w:rPr>
                <w:rFonts w:eastAsia="Arial"/>
              </w:rPr>
              <w:t xml:space="preserve"> shall provide generic utilities which support the creation of VistA based services which are consumable by all ‘consuming applications’ in the SOA services environment.</w:t>
            </w:r>
          </w:p>
        </w:tc>
        <w:tc>
          <w:tcPr>
            <w:tcW w:w="1147" w:type="pct"/>
            <w:tcMar>
              <w:top w:w="100" w:type="dxa"/>
              <w:left w:w="100" w:type="dxa"/>
              <w:bottom w:w="100" w:type="dxa"/>
              <w:right w:w="100" w:type="dxa"/>
            </w:tcMar>
          </w:tcPr>
          <w:p w14:paraId="7D43499C" w14:textId="7035A6D8" w:rsidR="006D66C5" w:rsidRPr="00675AD4" w:rsidRDefault="00C77AEB" w:rsidP="001F1527">
            <w:pPr>
              <w:pStyle w:val="TableText"/>
            </w:pPr>
            <w:r w:rsidRPr="00675AD4">
              <w:t>Task B</w:t>
            </w:r>
          </w:p>
        </w:tc>
      </w:tr>
      <w:tr w:rsidR="006D66C5" w:rsidRPr="00675AD4" w14:paraId="07054E1E" w14:textId="77777777" w:rsidTr="00675AD4">
        <w:trPr>
          <w:cantSplit/>
        </w:trPr>
        <w:tc>
          <w:tcPr>
            <w:tcW w:w="572" w:type="pct"/>
          </w:tcPr>
          <w:p w14:paraId="5ABD9B5D" w14:textId="77777777" w:rsidR="006D66C5" w:rsidRPr="00675AD4" w:rsidRDefault="006D66C5" w:rsidP="001F1527">
            <w:pPr>
              <w:pStyle w:val="TableText"/>
            </w:pPr>
            <w:r w:rsidRPr="00675AD4">
              <w:rPr>
                <w:rFonts w:eastAsia="Arial"/>
              </w:rPr>
              <w:t>2.6.7.353</w:t>
            </w:r>
          </w:p>
        </w:tc>
        <w:tc>
          <w:tcPr>
            <w:tcW w:w="3280" w:type="pct"/>
          </w:tcPr>
          <w:p w14:paraId="36FE1FBE" w14:textId="77777777" w:rsidR="006D66C5" w:rsidRPr="00675AD4" w:rsidRDefault="006D66C5" w:rsidP="001F1527">
            <w:pPr>
              <w:pStyle w:val="TableText"/>
            </w:pPr>
            <w:r w:rsidRPr="00675AD4">
              <w:rPr>
                <w:rFonts w:eastAsia="Arial"/>
              </w:rPr>
              <w:t xml:space="preserve">VSA generated Web services shall be consumable from </w:t>
            </w:r>
            <w:r w:rsidR="00227BAC" w:rsidRPr="00675AD4">
              <w:rPr>
                <w:rFonts w:eastAsia="Arial"/>
              </w:rPr>
              <w:t>the E</w:t>
            </w:r>
            <w:r w:rsidRPr="00675AD4">
              <w:rPr>
                <w:rFonts w:eastAsia="Arial"/>
              </w:rPr>
              <w:t>nterprise Messaging Infrastructure (eMI) in a technology agnostic manner.</w:t>
            </w:r>
          </w:p>
        </w:tc>
        <w:tc>
          <w:tcPr>
            <w:tcW w:w="1147" w:type="pct"/>
            <w:tcMar>
              <w:top w:w="100" w:type="dxa"/>
              <w:left w:w="100" w:type="dxa"/>
              <w:bottom w:w="100" w:type="dxa"/>
              <w:right w:w="100" w:type="dxa"/>
            </w:tcMar>
          </w:tcPr>
          <w:p w14:paraId="4E149783" w14:textId="554E8FAC" w:rsidR="006D66C5" w:rsidRPr="00675AD4" w:rsidRDefault="006F118F" w:rsidP="001F1527">
            <w:pPr>
              <w:pStyle w:val="TableText"/>
            </w:pPr>
            <w:r w:rsidRPr="00675AD4">
              <w:t>Task B</w:t>
            </w:r>
          </w:p>
        </w:tc>
      </w:tr>
      <w:tr w:rsidR="006D66C5" w:rsidRPr="00675AD4" w14:paraId="767E7E48" w14:textId="77777777" w:rsidTr="00675AD4">
        <w:trPr>
          <w:cantSplit/>
        </w:trPr>
        <w:tc>
          <w:tcPr>
            <w:tcW w:w="572" w:type="pct"/>
          </w:tcPr>
          <w:p w14:paraId="719279FC" w14:textId="77777777" w:rsidR="006D66C5" w:rsidRPr="00675AD4" w:rsidRDefault="006D66C5" w:rsidP="001F1527">
            <w:pPr>
              <w:pStyle w:val="TableText"/>
            </w:pPr>
            <w:r w:rsidRPr="00675AD4">
              <w:rPr>
                <w:rFonts w:eastAsia="Arial"/>
              </w:rPr>
              <w:t>2.6.7.354</w:t>
            </w:r>
          </w:p>
        </w:tc>
        <w:tc>
          <w:tcPr>
            <w:tcW w:w="3280" w:type="pct"/>
          </w:tcPr>
          <w:p w14:paraId="1B5EB561" w14:textId="77777777" w:rsidR="006D66C5" w:rsidRPr="00675AD4" w:rsidRDefault="006D66C5" w:rsidP="001F1527">
            <w:pPr>
              <w:pStyle w:val="TableText"/>
            </w:pPr>
            <w:r w:rsidRPr="00675AD4">
              <w:rPr>
                <w:rFonts w:eastAsia="Arial"/>
              </w:rPr>
              <w:t>VSA shall support the creation of authoritative, non-redundant VistA based services.</w:t>
            </w:r>
          </w:p>
        </w:tc>
        <w:tc>
          <w:tcPr>
            <w:tcW w:w="1147" w:type="pct"/>
            <w:tcMar>
              <w:top w:w="100" w:type="dxa"/>
              <w:left w:w="100" w:type="dxa"/>
              <w:bottom w:w="100" w:type="dxa"/>
              <w:right w:w="100" w:type="dxa"/>
            </w:tcMar>
          </w:tcPr>
          <w:p w14:paraId="1B611565" w14:textId="61F7083B" w:rsidR="006D66C5" w:rsidRPr="00675AD4" w:rsidRDefault="007A436D" w:rsidP="00F46A51">
            <w:pPr>
              <w:pStyle w:val="TableText"/>
            </w:pPr>
            <w:r w:rsidRPr="00675AD4">
              <w:t>P2.</w:t>
            </w:r>
            <w:r w:rsidR="00252505">
              <w:t>3.9</w:t>
            </w:r>
          </w:p>
        </w:tc>
      </w:tr>
      <w:tr w:rsidR="006D66C5" w:rsidRPr="00675AD4" w14:paraId="265F1B9F" w14:textId="77777777" w:rsidTr="00675AD4">
        <w:trPr>
          <w:cantSplit/>
        </w:trPr>
        <w:tc>
          <w:tcPr>
            <w:tcW w:w="572" w:type="pct"/>
          </w:tcPr>
          <w:p w14:paraId="6DBF9201" w14:textId="77777777" w:rsidR="006D66C5" w:rsidRPr="00675AD4" w:rsidRDefault="006D66C5" w:rsidP="001F1527">
            <w:pPr>
              <w:pStyle w:val="TableText"/>
            </w:pPr>
            <w:r w:rsidRPr="00675AD4">
              <w:rPr>
                <w:rFonts w:eastAsia="Arial"/>
              </w:rPr>
              <w:t>2.6.7.355</w:t>
            </w:r>
          </w:p>
        </w:tc>
        <w:tc>
          <w:tcPr>
            <w:tcW w:w="3280" w:type="pct"/>
          </w:tcPr>
          <w:p w14:paraId="69512852" w14:textId="77777777" w:rsidR="006D66C5" w:rsidRPr="00675AD4" w:rsidRDefault="006D66C5" w:rsidP="001F1527">
            <w:pPr>
              <w:pStyle w:val="TableText"/>
            </w:pPr>
            <w:r w:rsidRPr="00675AD4">
              <w:rPr>
                <w:rFonts w:eastAsia="Arial"/>
              </w:rPr>
              <w:t>VSA utilities shall not contain or replicate business logic that exists in VistA applications.</w:t>
            </w:r>
          </w:p>
        </w:tc>
        <w:tc>
          <w:tcPr>
            <w:tcW w:w="1147" w:type="pct"/>
            <w:tcMar>
              <w:top w:w="100" w:type="dxa"/>
              <w:left w:w="100" w:type="dxa"/>
              <w:bottom w:w="100" w:type="dxa"/>
              <w:right w:w="100" w:type="dxa"/>
            </w:tcMar>
          </w:tcPr>
          <w:p w14:paraId="6984CAA5" w14:textId="5D03BC7D" w:rsidR="006D66C5" w:rsidRPr="00675AD4" w:rsidRDefault="007A436D" w:rsidP="00C77AEB">
            <w:pPr>
              <w:pStyle w:val="TableText"/>
            </w:pPr>
            <w:r w:rsidRPr="00675AD4">
              <w:t>P2.</w:t>
            </w:r>
            <w:r w:rsidR="00C77AEB" w:rsidRPr="00675AD4">
              <w:t>3.9</w:t>
            </w:r>
          </w:p>
        </w:tc>
      </w:tr>
      <w:tr w:rsidR="006D66C5" w:rsidRPr="00675AD4" w14:paraId="19074853" w14:textId="77777777" w:rsidTr="00675AD4">
        <w:trPr>
          <w:cantSplit/>
        </w:trPr>
        <w:tc>
          <w:tcPr>
            <w:tcW w:w="572" w:type="pct"/>
          </w:tcPr>
          <w:p w14:paraId="29B36A05" w14:textId="77777777" w:rsidR="006D66C5" w:rsidRPr="00675AD4" w:rsidRDefault="006D66C5" w:rsidP="001F1527">
            <w:pPr>
              <w:pStyle w:val="TableText"/>
            </w:pPr>
            <w:r w:rsidRPr="00675AD4">
              <w:rPr>
                <w:rFonts w:eastAsia="Arial"/>
              </w:rPr>
              <w:t>2.6.7.356</w:t>
            </w:r>
          </w:p>
        </w:tc>
        <w:tc>
          <w:tcPr>
            <w:tcW w:w="3280" w:type="pct"/>
          </w:tcPr>
          <w:p w14:paraId="62F711B0" w14:textId="77777777" w:rsidR="006D66C5" w:rsidRPr="00675AD4" w:rsidRDefault="006D66C5" w:rsidP="001F1527">
            <w:pPr>
              <w:pStyle w:val="TableText"/>
            </w:pPr>
            <w:r w:rsidRPr="00675AD4">
              <w:rPr>
                <w:rFonts w:eastAsia="Arial"/>
              </w:rPr>
              <w:t>All VSA generated services s</w:t>
            </w:r>
            <w:r w:rsidR="00227BAC" w:rsidRPr="00675AD4">
              <w:rPr>
                <w:rFonts w:eastAsia="Arial"/>
              </w:rPr>
              <w:t>hall be defined/exposed on the E</w:t>
            </w:r>
            <w:r w:rsidRPr="00675AD4">
              <w:rPr>
                <w:rFonts w:eastAsia="Arial"/>
              </w:rPr>
              <w:t>nterprise Messaging Infrastructure (eMI).</w:t>
            </w:r>
          </w:p>
        </w:tc>
        <w:tc>
          <w:tcPr>
            <w:tcW w:w="1147" w:type="pct"/>
            <w:tcMar>
              <w:top w:w="100" w:type="dxa"/>
              <w:left w:w="100" w:type="dxa"/>
              <w:bottom w:w="100" w:type="dxa"/>
              <w:right w:w="100" w:type="dxa"/>
            </w:tcMar>
          </w:tcPr>
          <w:p w14:paraId="3B6E7EE7" w14:textId="2289B93B" w:rsidR="006D66C5" w:rsidRPr="00675AD4" w:rsidRDefault="004E2C14" w:rsidP="001F1527">
            <w:pPr>
              <w:pStyle w:val="TableText"/>
            </w:pPr>
            <w:del w:id="180" w:author="MWatkins" w:date="2016-10-14T08:27:00Z">
              <w:r w:rsidRPr="00675AD4" w:rsidDel="003C0028">
                <w:delText>Backlog</w:delText>
              </w:r>
            </w:del>
            <w:ins w:id="181" w:author="MWatkins" w:date="2016-10-14T08:27:00Z">
              <w:r w:rsidR="003C0028">
                <w:t>P2.4.1</w:t>
              </w:r>
              <w:r w:rsidR="006A326F">
                <w:t>2</w:t>
              </w:r>
            </w:ins>
          </w:p>
        </w:tc>
      </w:tr>
      <w:tr w:rsidR="006D66C5" w:rsidRPr="00675AD4" w14:paraId="68ED672F" w14:textId="77777777" w:rsidTr="00675AD4">
        <w:trPr>
          <w:cantSplit/>
        </w:trPr>
        <w:tc>
          <w:tcPr>
            <w:tcW w:w="572" w:type="pct"/>
          </w:tcPr>
          <w:p w14:paraId="476E5AEA" w14:textId="77777777" w:rsidR="006D66C5" w:rsidRPr="00675AD4" w:rsidRDefault="006D66C5" w:rsidP="001F1527">
            <w:pPr>
              <w:pStyle w:val="TableText"/>
            </w:pPr>
            <w:r w:rsidRPr="00675AD4">
              <w:rPr>
                <w:rFonts w:eastAsia="Arial"/>
              </w:rPr>
              <w:t>2.6.7.357</w:t>
            </w:r>
          </w:p>
        </w:tc>
        <w:tc>
          <w:tcPr>
            <w:tcW w:w="3280" w:type="pct"/>
          </w:tcPr>
          <w:p w14:paraId="6FA296C6" w14:textId="77777777" w:rsidR="006D66C5" w:rsidRPr="00675AD4" w:rsidRDefault="006D66C5" w:rsidP="001F1527">
            <w:pPr>
              <w:pStyle w:val="TableText"/>
            </w:pPr>
            <w:r w:rsidRPr="00675AD4">
              <w:rPr>
                <w:rFonts w:eastAsia="Arial"/>
              </w:rPr>
              <w:t>VSA services shall be fully documented in the eMI Service Registry.</w:t>
            </w:r>
          </w:p>
        </w:tc>
        <w:tc>
          <w:tcPr>
            <w:tcW w:w="1147" w:type="pct"/>
            <w:tcMar>
              <w:top w:w="100" w:type="dxa"/>
              <w:left w:w="100" w:type="dxa"/>
              <w:bottom w:w="100" w:type="dxa"/>
              <w:right w:w="100" w:type="dxa"/>
            </w:tcMar>
          </w:tcPr>
          <w:p w14:paraId="4B7F2CFB" w14:textId="7697CE37" w:rsidR="006D66C5" w:rsidRPr="00675AD4" w:rsidRDefault="006A326F" w:rsidP="00C77AEB">
            <w:pPr>
              <w:pStyle w:val="TableText"/>
            </w:pPr>
            <w:ins w:id="182" w:author="MWatkins" w:date="2016-10-14T08:27:00Z">
              <w:r>
                <w:t>P2.4.12</w:t>
              </w:r>
            </w:ins>
            <w:del w:id="183" w:author="MWatkins" w:date="2016-10-14T08:27:00Z">
              <w:r w:rsidR="004E2C14" w:rsidRPr="00675AD4" w:rsidDel="003C0028">
                <w:delText>Backlog</w:delText>
              </w:r>
            </w:del>
          </w:p>
        </w:tc>
      </w:tr>
      <w:tr w:rsidR="006D66C5" w:rsidRPr="00675AD4" w14:paraId="2FF4942B" w14:textId="77777777" w:rsidTr="00675AD4">
        <w:trPr>
          <w:cantSplit/>
        </w:trPr>
        <w:tc>
          <w:tcPr>
            <w:tcW w:w="572" w:type="pct"/>
          </w:tcPr>
          <w:p w14:paraId="769C5348" w14:textId="77777777" w:rsidR="006D66C5" w:rsidRPr="00675AD4" w:rsidRDefault="006D66C5" w:rsidP="001F1527">
            <w:pPr>
              <w:pStyle w:val="TableText"/>
            </w:pPr>
            <w:r w:rsidRPr="00675AD4">
              <w:rPr>
                <w:rFonts w:eastAsia="Arial"/>
              </w:rPr>
              <w:t>2.6.7.358</w:t>
            </w:r>
          </w:p>
        </w:tc>
        <w:tc>
          <w:tcPr>
            <w:tcW w:w="3280" w:type="pct"/>
          </w:tcPr>
          <w:p w14:paraId="6633EFDC" w14:textId="77777777" w:rsidR="006D66C5" w:rsidRPr="00675AD4" w:rsidRDefault="006D66C5" w:rsidP="001F1527">
            <w:pPr>
              <w:pStyle w:val="TableText"/>
            </w:pPr>
            <w:r w:rsidRPr="00675AD4">
              <w:rPr>
                <w:rFonts w:eastAsia="Arial"/>
              </w:rPr>
              <w:t>VSA shall implement technology that leverages ‘open source’ compatibility.</w:t>
            </w:r>
          </w:p>
        </w:tc>
        <w:tc>
          <w:tcPr>
            <w:tcW w:w="1147" w:type="pct"/>
          </w:tcPr>
          <w:p w14:paraId="7185AAC1" w14:textId="1278F8E2" w:rsidR="006D66C5" w:rsidRPr="00675AD4" w:rsidRDefault="007A436D" w:rsidP="00C77AEB">
            <w:pPr>
              <w:pStyle w:val="TableText"/>
            </w:pPr>
            <w:r w:rsidRPr="00675AD4">
              <w:t>P2.</w:t>
            </w:r>
            <w:r w:rsidR="00C77AEB" w:rsidRPr="00675AD4">
              <w:t>3.9</w:t>
            </w:r>
          </w:p>
        </w:tc>
      </w:tr>
      <w:tr w:rsidR="006D66C5" w:rsidRPr="00675AD4" w14:paraId="58CE2A41" w14:textId="77777777" w:rsidTr="00675AD4">
        <w:trPr>
          <w:cantSplit/>
        </w:trPr>
        <w:tc>
          <w:tcPr>
            <w:tcW w:w="572" w:type="pct"/>
          </w:tcPr>
          <w:p w14:paraId="54E4F862" w14:textId="77777777" w:rsidR="006D66C5" w:rsidRPr="00675AD4" w:rsidRDefault="006D66C5" w:rsidP="001F1527">
            <w:pPr>
              <w:pStyle w:val="TableText"/>
            </w:pPr>
            <w:r w:rsidRPr="00675AD4">
              <w:t>2.6.7.35</w:t>
            </w:r>
            <w:r w:rsidR="002C5B68" w:rsidRPr="00675AD4">
              <w:t>9</w:t>
            </w:r>
          </w:p>
        </w:tc>
        <w:tc>
          <w:tcPr>
            <w:tcW w:w="3280" w:type="pct"/>
            <w:tcMar>
              <w:top w:w="100" w:type="dxa"/>
              <w:left w:w="100" w:type="dxa"/>
              <w:bottom w:w="100" w:type="dxa"/>
              <w:right w:w="100" w:type="dxa"/>
            </w:tcMar>
          </w:tcPr>
          <w:p w14:paraId="6F199B5E" w14:textId="77777777" w:rsidR="006D66C5" w:rsidRPr="00675AD4" w:rsidRDefault="00A278D5" w:rsidP="001F1527">
            <w:pPr>
              <w:pStyle w:val="TableText"/>
              <w:rPr>
                <w:i/>
              </w:rPr>
            </w:pPr>
            <w:r w:rsidRPr="00675AD4">
              <w:t>(</w:t>
            </w:r>
            <w:r w:rsidR="00865492" w:rsidRPr="00675AD4">
              <w:t>NEW</w:t>
            </w:r>
            <w:r w:rsidRPr="00675AD4">
              <w:t xml:space="preserve">) </w:t>
            </w:r>
            <w:r w:rsidR="006D66C5" w:rsidRPr="00675AD4">
              <w:rPr>
                <w:i/>
              </w:rPr>
              <w:t xml:space="preserve">The VSA solution shall be SMART-compliant (Substitutable Medical Applications, Reusable Technologies Platform), both as a consumer and a producer of FHIR-based Web services (Fast Healthcare Interoperability Resources). </w:t>
            </w:r>
          </w:p>
          <w:p w14:paraId="446A6833" w14:textId="77777777" w:rsidR="00134D33" w:rsidRPr="00675AD4" w:rsidRDefault="00B47EEC" w:rsidP="001F1527">
            <w:pPr>
              <w:pStyle w:val="TableText"/>
            </w:pPr>
            <w:hyperlink r:id="rId42" w:history="1">
              <w:r w:rsidR="00134D33" w:rsidRPr="00675AD4">
                <w:rPr>
                  <w:rStyle w:val="Hyperlink"/>
                  <w:i/>
                </w:rPr>
                <w:t>SMART Health IT Technology Platform</w:t>
              </w:r>
            </w:hyperlink>
          </w:p>
        </w:tc>
        <w:tc>
          <w:tcPr>
            <w:tcW w:w="1147" w:type="pct"/>
          </w:tcPr>
          <w:p w14:paraId="412C3A87" w14:textId="3C7FB05C" w:rsidR="006D66C5" w:rsidRPr="00675AD4" w:rsidRDefault="004E2C14" w:rsidP="00C77AEB">
            <w:pPr>
              <w:pStyle w:val="TableText"/>
            </w:pPr>
            <w:r w:rsidRPr="00675AD4">
              <w:t>Backlog</w:t>
            </w:r>
          </w:p>
        </w:tc>
      </w:tr>
      <w:tr w:rsidR="006D66C5" w:rsidRPr="00675AD4" w14:paraId="39D2968D" w14:textId="77777777" w:rsidTr="00675AD4">
        <w:trPr>
          <w:cantSplit/>
        </w:trPr>
        <w:tc>
          <w:tcPr>
            <w:tcW w:w="572" w:type="pct"/>
          </w:tcPr>
          <w:p w14:paraId="7837D7F3" w14:textId="77777777" w:rsidR="006D66C5" w:rsidRPr="00675AD4" w:rsidRDefault="006D66C5" w:rsidP="001F1527">
            <w:pPr>
              <w:pStyle w:val="TableText"/>
            </w:pPr>
            <w:r w:rsidRPr="00675AD4">
              <w:t>2.6.7.3</w:t>
            </w:r>
            <w:r w:rsidR="002C5B68" w:rsidRPr="00675AD4">
              <w:t>60</w:t>
            </w:r>
          </w:p>
        </w:tc>
        <w:tc>
          <w:tcPr>
            <w:tcW w:w="3280" w:type="pct"/>
            <w:tcMar>
              <w:top w:w="100" w:type="dxa"/>
              <w:left w:w="100" w:type="dxa"/>
              <w:bottom w:w="100" w:type="dxa"/>
              <w:right w:w="100" w:type="dxa"/>
            </w:tcMar>
          </w:tcPr>
          <w:p w14:paraId="11648B67" w14:textId="77777777" w:rsidR="006D66C5" w:rsidRPr="00675AD4" w:rsidRDefault="00A278D5" w:rsidP="001F1527">
            <w:pPr>
              <w:pStyle w:val="TableText"/>
            </w:pPr>
            <w:r w:rsidRPr="00675AD4">
              <w:t>(</w:t>
            </w:r>
            <w:r w:rsidR="00865492" w:rsidRPr="00675AD4">
              <w:t>NEW</w:t>
            </w:r>
            <w:r w:rsidRPr="00675AD4">
              <w:t xml:space="preserve">) </w:t>
            </w:r>
            <w:r w:rsidR="006D66C5" w:rsidRPr="00675AD4">
              <w:rPr>
                <w:i/>
              </w:rPr>
              <w:t>The VSA solution shall support use of structured FHIR data to coordinate interactions between mobile and connected devices.</w:t>
            </w:r>
          </w:p>
        </w:tc>
        <w:tc>
          <w:tcPr>
            <w:tcW w:w="1147" w:type="pct"/>
          </w:tcPr>
          <w:p w14:paraId="5944A74A" w14:textId="627AF8C6" w:rsidR="006D66C5" w:rsidRPr="00675AD4" w:rsidRDefault="004E2C14" w:rsidP="00C77AEB">
            <w:pPr>
              <w:pStyle w:val="TableText"/>
            </w:pPr>
            <w:r w:rsidRPr="00675AD4">
              <w:t>Backlog</w:t>
            </w:r>
          </w:p>
        </w:tc>
      </w:tr>
      <w:tr w:rsidR="006D66C5" w:rsidRPr="00675AD4" w14:paraId="7432D345" w14:textId="77777777" w:rsidTr="00675AD4">
        <w:trPr>
          <w:cantSplit/>
        </w:trPr>
        <w:tc>
          <w:tcPr>
            <w:tcW w:w="572" w:type="pct"/>
          </w:tcPr>
          <w:p w14:paraId="5EE682CD" w14:textId="77777777" w:rsidR="006D66C5" w:rsidRPr="00675AD4" w:rsidRDefault="006D66C5" w:rsidP="001F1527">
            <w:pPr>
              <w:pStyle w:val="TableText"/>
            </w:pPr>
            <w:r w:rsidRPr="00675AD4">
              <w:t>2.6.7.3</w:t>
            </w:r>
            <w:r w:rsidR="002C5B68" w:rsidRPr="00675AD4">
              <w:t>61</w:t>
            </w:r>
          </w:p>
        </w:tc>
        <w:tc>
          <w:tcPr>
            <w:tcW w:w="3280" w:type="pct"/>
            <w:tcMar>
              <w:top w:w="100" w:type="dxa"/>
              <w:left w:w="100" w:type="dxa"/>
              <w:bottom w:w="100" w:type="dxa"/>
              <w:right w:w="100" w:type="dxa"/>
            </w:tcMar>
          </w:tcPr>
          <w:p w14:paraId="4C34DBAC" w14:textId="77777777" w:rsidR="006D66C5" w:rsidRPr="00675AD4" w:rsidRDefault="00A278D5" w:rsidP="001F1527">
            <w:pPr>
              <w:pStyle w:val="TableText"/>
            </w:pPr>
            <w:r w:rsidRPr="00675AD4">
              <w:t>(</w:t>
            </w:r>
            <w:r w:rsidR="00865492" w:rsidRPr="00675AD4">
              <w:t>NEW</w:t>
            </w:r>
            <w:r w:rsidRPr="00675AD4">
              <w:t xml:space="preserve">) </w:t>
            </w:r>
            <w:r w:rsidR="006D66C5" w:rsidRPr="00675AD4">
              <w:rPr>
                <w:i/>
              </w:rPr>
              <w:t>The VSA solution shall support VA alignment with HL7 FHIR standard policies</w:t>
            </w:r>
            <w:r w:rsidR="006D66C5" w:rsidRPr="00675AD4">
              <w:t>.</w:t>
            </w:r>
          </w:p>
        </w:tc>
        <w:tc>
          <w:tcPr>
            <w:tcW w:w="1147" w:type="pct"/>
          </w:tcPr>
          <w:p w14:paraId="22DC303A" w14:textId="098E88E1" w:rsidR="006D66C5" w:rsidRPr="00675AD4" w:rsidRDefault="004E2C14" w:rsidP="00C77AEB">
            <w:pPr>
              <w:pStyle w:val="TableText"/>
            </w:pPr>
            <w:r w:rsidRPr="00675AD4">
              <w:t>Backlog</w:t>
            </w:r>
          </w:p>
        </w:tc>
      </w:tr>
      <w:tr w:rsidR="006D66C5" w:rsidRPr="00675AD4" w14:paraId="6670459C" w14:textId="77777777" w:rsidTr="00675AD4">
        <w:trPr>
          <w:cantSplit/>
        </w:trPr>
        <w:tc>
          <w:tcPr>
            <w:tcW w:w="572" w:type="pct"/>
          </w:tcPr>
          <w:p w14:paraId="5CDFF2BA" w14:textId="77777777" w:rsidR="006D66C5" w:rsidRPr="00675AD4" w:rsidRDefault="006D66C5" w:rsidP="001F1527">
            <w:pPr>
              <w:pStyle w:val="TableText"/>
            </w:pPr>
            <w:r w:rsidRPr="00675AD4">
              <w:lastRenderedPageBreak/>
              <w:t>2.6.7.3</w:t>
            </w:r>
            <w:r w:rsidR="002C5B68" w:rsidRPr="00675AD4">
              <w:t>62</w:t>
            </w:r>
          </w:p>
        </w:tc>
        <w:tc>
          <w:tcPr>
            <w:tcW w:w="3280" w:type="pct"/>
          </w:tcPr>
          <w:p w14:paraId="166FC2BB" w14:textId="77777777" w:rsidR="006D66C5" w:rsidRPr="00675AD4" w:rsidRDefault="00865492" w:rsidP="001F1527">
            <w:pPr>
              <w:pStyle w:val="TableText"/>
            </w:pPr>
            <w:r w:rsidRPr="00675AD4">
              <w:t>(NEW)</w:t>
            </w:r>
            <w:r w:rsidR="007A60AC" w:rsidRPr="00675AD4">
              <w:t xml:space="preserve"> </w:t>
            </w:r>
            <w:r w:rsidR="006D66C5" w:rsidRPr="00675AD4">
              <w:rPr>
                <w:i/>
              </w:rPr>
              <w:t>The solution shall be desi</w:t>
            </w:r>
            <w:r w:rsidR="00227BAC" w:rsidRPr="00675AD4">
              <w:rPr>
                <w:i/>
              </w:rPr>
              <w:t>gned to synchronize with other E</w:t>
            </w:r>
            <w:r w:rsidR="006D66C5" w:rsidRPr="00675AD4">
              <w:rPr>
                <w:i/>
              </w:rPr>
              <w:t>nterprise service registries, to include six VISN Registries and the Enterprise Registry, to include use of the Enterprise Messaging Infrastructure (eMI).</w:t>
            </w:r>
          </w:p>
        </w:tc>
        <w:tc>
          <w:tcPr>
            <w:tcW w:w="1147" w:type="pct"/>
          </w:tcPr>
          <w:p w14:paraId="588E4EC2" w14:textId="5EC2ACC9" w:rsidR="006D66C5" w:rsidRPr="00675AD4" w:rsidRDefault="006A326F" w:rsidP="00C77AEB">
            <w:pPr>
              <w:pStyle w:val="TableText"/>
            </w:pPr>
            <w:ins w:id="184" w:author="MWatkins" w:date="2016-10-14T08:29:00Z">
              <w:r>
                <w:t>P2.4.12</w:t>
              </w:r>
            </w:ins>
            <w:del w:id="185" w:author="MWatkins" w:date="2016-10-14T08:29:00Z">
              <w:r w:rsidR="004E2C14" w:rsidRPr="00675AD4" w:rsidDel="003C0028">
                <w:delText>Backlog</w:delText>
              </w:r>
            </w:del>
          </w:p>
        </w:tc>
      </w:tr>
    </w:tbl>
    <w:p w14:paraId="620241D7" w14:textId="77777777" w:rsidR="008E2FF4" w:rsidRDefault="008E2FF4" w:rsidP="008E2FF4">
      <w:pPr>
        <w:pStyle w:val="BodyText6"/>
      </w:pPr>
      <w:bookmarkStart w:id="186" w:name="_Toc436647093"/>
      <w:bookmarkStart w:id="187" w:name="_Toc441146648"/>
    </w:p>
    <w:p w14:paraId="7C2B6967" w14:textId="77777777" w:rsidR="006D66C5" w:rsidRDefault="006D66C5" w:rsidP="006D66C5">
      <w:pPr>
        <w:pStyle w:val="Heading3"/>
      </w:pPr>
      <w:bookmarkStart w:id="188" w:name="_Toc467483168"/>
      <w:r>
        <w:t>Supporting geographically distributed VA System Topology</w:t>
      </w:r>
      <w:bookmarkEnd w:id="186"/>
      <w:bookmarkEnd w:id="187"/>
      <w:bookmarkEnd w:id="188"/>
    </w:p>
    <w:p w14:paraId="28779EAA" w14:textId="77777777" w:rsidR="006D66C5" w:rsidRDefault="006D66C5" w:rsidP="008E2FF4">
      <w:pPr>
        <w:pStyle w:val="BodyText"/>
        <w:keepNext/>
        <w:keepLines/>
      </w:pPr>
      <w:r>
        <w:t>The VSA Runtime Environment (Federating platforms connecting VistA systems with eMI/SOA) will support geographically distributed VA system topology. This includes infrastructure throughout</w:t>
      </w:r>
      <w:r w:rsidR="00A35FFD">
        <w:t xml:space="preserve"> Continental United States</w:t>
      </w:r>
      <w:r>
        <w:t xml:space="preserve"> </w:t>
      </w:r>
      <w:r w:rsidR="00A35FFD">
        <w:t>(</w:t>
      </w:r>
      <w:r>
        <w:t>CONUS</w:t>
      </w:r>
      <w:r w:rsidR="00A35FFD">
        <w:t>)</w:t>
      </w:r>
      <w:r>
        <w:t>, including Enterprise and Regional Data Processing Centers.</w:t>
      </w:r>
    </w:p>
    <w:p w14:paraId="100E982F" w14:textId="77777777" w:rsidR="006D66C5" w:rsidRDefault="006D66C5" w:rsidP="00EE4670">
      <w:pPr>
        <w:pStyle w:val="Caption"/>
      </w:pPr>
      <w:bookmarkStart w:id="189" w:name="_Toc436647227"/>
      <w:bookmarkStart w:id="190" w:name="_Toc467483222"/>
      <w:r>
        <w:t xml:space="preserve">Table </w:t>
      </w:r>
      <w:r w:rsidR="00B47EEC">
        <w:fldChar w:fldCharType="begin"/>
      </w:r>
      <w:r w:rsidR="00B47EEC">
        <w:instrText xml:space="preserve"> SEQ Table \* ARABIC </w:instrText>
      </w:r>
      <w:r w:rsidR="00B47EEC">
        <w:fldChar w:fldCharType="separate"/>
      </w:r>
      <w:r w:rsidR="00B44652">
        <w:rPr>
          <w:noProof/>
        </w:rPr>
        <w:t>10</w:t>
      </w:r>
      <w:r w:rsidR="00B47EEC">
        <w:rPr>
          <w:noProof/>
        </w:rPr>
        <w:fldChar w:fldCharType="end"/>
      </w:r>
      <w:r>
        <w:t xml:space="preserve">: </w:t>
      </w:r>
      <w:r w:rsidRPr="002803C3">
        <w:t>VSA System Topology Requirements</w:t>
      </w:r>
      <w:bookmarkEnd w:id="189"/>
      <w:bookmarkEnd w:id="190"/>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System Topology Requirements listing the requirement number, the requirement, and delivery."/>
      </w:tblPr>
      <w:tblGrid>
        <w:gridCol w:w="1350"/>
        <w:gridCol w:w="6236"/>
        <w:gridCol w:w="1990"/>
      </w:tblGrid>
      <w:tr w:rsidR="006D66C5" w:rsidRPr="00675AD4" w14:paraId="746F2D08" w14:textId="77777777" w:rsidTr="003C0028">
        <w:trPr>
          <w:cantSplit/>
          <w:tblHeader/>
        </w:trPr>
        <w:tc>
          <w:tcPr>
            <w:tcW w:w="705" w:type="pct"/>
            <w:shd w:val="clear" w:color="auto" w:fill="F2F2F2" w:themeFill="background1" w:themeFillShade="F2"/>
            <w:vAlign w:val="bottom"/>
          </w:tcPr>
          <w:p w14:paraId="1AF0EDF0" w14:textId="77777777" w:rsidR="006D66C5" w:rsidRPr="00675AD4" w:rsidRDefault="006D66C5" w:rsidP="00675AD4">
            <w:pPr>
              <w:pStyle w:val="TableHeading"/>
            </w:pPr>
            <w:bookmarkStart w:id="191" w:name="COL001_TBL011"/>
            <w:bookmarkEnd w:id="191"/>
            <w:r w:rsidRPr="00675AD4">
              <w:rPr>
                <w:rFonts w:eastAsia="Arial"/>
              </w:rPr>
              <w:t>Req. #</w:t>
            </w:r>
          </w:p>
        </w:tc>
        <w:tc>
          <w:tcPr>
            <w:tcW w:w="3256" w:type="pct"/>
            <w:shd w:val="clear" w:color="auto" w:fill="F2F2F2" w:themeFill="background1" w:themeFillShade="F2"/>
            <w:vAlign w:val="bottom"/>
          </w:tcPr>
          <w:p w14:paraId="27E4BFC5" w14:textId="77777777" w:rsidR="006D66C5" w:rsidRPr="00675AD4" w:rsidRDefault="006D66C5" w:rsidP="00675AD4">
            <w:pPr>
              <w:pStyle w:val="TableHeading"/>
            </w:pPr>
            <w:r w:rsidRPr="00675AD4">
              <w:rPr>
                <w:rFonts w:eastAsia="Arial"/>
              </w:rPr>
              <w:t>Requirement</w:t>
            </w:r>
          </w:p>
        </w:tc>
        <w:tc>
          <w:tcPr>
            <w:tcW w:w="1039" w:type="pct"/>
            <w:shd w:val="clear" w:color="auto" w:fill="F2F2F2" w:themeFill="background1" w:themeFillShade="F2"/>
            <w:vAlign w:val="bottom"/>
          </w:tcPr>
          <w:p w14:paraId="421E2747" w14:textId="77777777" w:rsidR="006D66C5" w:rsidRPr="00675AD4" w:rsidRDefault="006D66C5" w:rsidP="00675AD4">
            <w:pPr>
              <w:pStyle w:val="TableHeading"/>
              <w:rPr>
                <w:rFonts w:eastAsia="Arial"/>
              </w:rPr>
            </w:pPr>
            <w:r w:rsidRPr="00675AD4">
              <w:rPr>
                <w:rFonts w:eastAsia="Arial"/>
              </w:rPr>
              <w:t>Delivery</w:t>
            </w:r>
          </w:p>
          <w:p w14:paraId="0D9DA928" w14:textId="0B75B8EE" w:rsidR="005A4FBA" w:rsidRPr="00675AD4" w:rsidRDefault="005A4FBA" w:rsidP="00675AD4">
            <w:pPr>
              <w:pStyle w:val="TableHeading"/>
            </w:pPr>
            <w:r w:rsidRPr="00675AD4">
              <w:t>Phase.Inc.Sprint</w:t>
            </w:r>
          </w:p>
        </w:tc>
      </w:tr>
      <w:tr w:rsidR="006D66C5" w:rsidRPr="00675AD4" w14:paraId="1BB3D53F" w14:textId="77777777" w:rsidTr="003C0028">
        <w:trPr>
          <w:cantSplit/>
        </w:trPr>
        <w:tc>
          <w:tcPr>
            <w:tcW w:w="705" w:type="pct"/>
          </w:tcPr>
          <w:p w14:paraId="681F9360" w14:textId="77777777" w:rsidR="006D66C5" w:rsidRPr="008D6E7A" w:rsidRDefault="006D66C5" w:rsidP="001F1527">
            <w:pPr>
              <w:pStyle w:val="TableText"/>
              <w:keepNext/>
              <w:keepLines/>
              <w:rPr>
                <w:szCs w:val="22"/>
              </w:rPr>
            </w:pPr>
            <w:r w:rsidRPr="008D6E7A">
              <w:rPr>
                <w:rFonts w:eastAsia="Arial"/>
                <w:szCs w:val="22"/>
              </w:rPr>
              <w:t>2.6.8.359</w:t>
            </w:r>
          </w:p>
        </w:tc>
        <w:tc>
          <w:tcPr>
            <w:tcW w:w="3256" w:type="pct"/>
          </w:tcPr>
          <w:p w14:paraId="09463511" w14:textId="77777777" w:rsidR="006507AE" w:rsidRPr="008D6E7A" w:rsidRDefault="006507AE" w:rsidP="001F1527">
            <w:pPr>
              <w:pStyle w:val="TableText"/>
              <w:keepNext/>
              <w:keepLines/>
              <w:rPr>
                <w:rFonts w:eastAsia="Arial"/>
                <w:i/>
                <w:szCs w:val="22"/>
              </w:rPr>
            </w:pPr>
            <w:r w:rsidRPr="008D6E7A">
              <w:rPr>
                <w:rFonts w:eastAsia="Arial"/>
                <w:i/>
                <w:szCs w:val="22"/>
              </w:rPr>
              <w:t>VSA shall facilitate deployment of the VSA Federating Platform to accommodate the geographically distributed VA system topology (infrastructure/servers).</w:t>
            </w:r>
          </w:p>
          <w:p w14:paraId="1E65B34D" w14:textId="54E508A8" w:rsidR="0031524A" w:rsidRPr="008D6E7A" w:rsidRDefault="006507AE" w:rsidP="001F1527">
            <w:pPr>
              <w:pStyle w:val="TableText"/>
              <w:keepNext/>
              <w:keepLines/>
              <w:spacing w:before="120"/>
              <w:rPr>
                <w:szCs w:val="22"/>
              </w:rPr>
            </w:pPr>
            <w:r w:rsidRPr="008D6E7A">
              <w:rPr>
                <w:szCs w:val="22"/>
              </w:rPr>
              <w:t xml:space="preserve">(Original) </w:t>
            </w:r>
            <w:r w:rsidR="0031524A" w:rsidRPr="008D6E7A">
              <w:rPr>
                <w:szCs w:val="22"/>
              </w:rPr>
              <w:t xml:space="preserve">VSA </w:t>
            </w:r>
            <w:r w:rsidR="0031524A" w:rsidRPr="008D6E7A">
              <w:rPr>
                <w:i/>
                <w:szCs w:val="22"/>
              </w:rPr>
              <w:t>shall</w:t>
            </w:r>
            <w:r w:rsidR="0031524A" w:rsidRPr="008D6E7A">
              <w:rPr>
                <w:szCs w:val="22"/>
              </w:rPr>
              <w:t xml:space="preserve"> implement system topology (servers) that facilitate deployment of the VSA Federating Platform.</w:t>
            </w:r>
          </w:p>
          <w:p w14:paraId="333C94DA" w14:textId="7DE21AC4" w:rsidR="0031524A" w:rsidRPr="008D6E7A" w:rsidRDefault="0031524A" w:rsidP="001F1527">
            <w:pPr>
              <w:pStyle w:val="TableText"/>
              <w:keepNext/>
              <w:keepLines/>
              <w:spacing w:before="120"/>
              <w:rPr>
                <w:szCs w:val="22"/>
              </w:rPr>
            </w:pPr>
            <w:r w:rsidRPr="008D6E7A">
              <w:rPr>
                <w:rFonts w:eastAsia="Arial"/>
                <w:b/>
                <w:szCs w:val="22"/>
              </w:rPr>
              <w:t>Justification for Revision:</w:t>
            </w:r>
            <w:r w:rsidRPr="008D6E7A">
              <w:rPr>
                <w:rFonts w:eastAsia="Arial"/>
                <w:szCs w:val="22"/>
              </w:rPr>
              <w:t xml:space="preserve"> Reworded for clarity</w:t>
            </w:r>
          </w:p>
        </w:tc>
        <w:tc>
          <w:tcPr>
            <w:tcW w:w="1039" w:type="pct"/>
            <w:tcMar>
              <w:top w:w="100" w:type="dxa"/>
              <w:left w:w="100" w:type="dxa"/>
              <w:bottom w:w="100" w:type="dxa"/>
              <w:right w:w="100" w:type="dxa"/>
            </w:tcMar>
          </w:tcPr>
          <w:p w14:paraId="362745F7" w14:textId="3E44490B" w:rsidR="006D66C5" w:rsidRPr="008D6E7A" w:rsidRDefault="006507AE" w:rsidP="00D741DD">
            <w:pPr>
              <w:pStyle w:val="TableText"/>
              <w:keepNext/>
              <w:keepLines/>
              <w:rPr>
                <w:szCs w:val="22"/>
              </w:rPr>
            </w:pPr>
            <w:r w:rsidRPr="008D6E7A">
              <w:rPr>
                <w:szCs w:val="22"/>
              </w:rPr>
              <w:t>P2.</w:t>
            </w:r>
            <w:r w:rsidR="00D741DD" w:rsidRPr="008D6E7A">
              <w:rPr>
                <w:szCs w:val="22"/>
              </w:rPr>
              <w:t>3.7</w:t>
            </w:r>
          </w:p>
        </w:tc>
      </w:tr>
      <w:tr w:rsidR="006D66C5" w:rsidRPr="00675AD4" w14:paraId="2E1A772D" w14:textId="77777777" w:rsidTr="003C0028">
        <w:trPr>
          <w:cantSplit/>
        </w:trPr>
        <w:tc>
          <w:tcPr>
            <w:tcW w:w="705" w:type="pct"/>
          </w:tcPr>
          <w:p w14:paraId="5D08946C" w14:textId="77777777" w:rsidR="006D66C5" w:rsidRPr="008D6E7A" w:rsidRDefault="006D66C5" w:rsidP="001F1527">
            <w:pPr>
              <w:pStyle w:val="TableText"/>
              <w:rPr>
                <w:szCs w:val="22"/>
              </w:rPr>
            </w:pPr>
            <w:r w:rsidRPr="008D6E7A">
              <w:rPr>
                <w:rFonts w:eastAsia="Arial"/>
                <w:szCs w:val="22"/>
              </w:rPr>
              <w:t>2.6.8.359.1</w:t>
            </w:r>
          </w:p>
        </w:tc>
        <w:tc>
          <w:tcPr>
            <w:tcW w:w="3256" w:type="pct"/>
          </w:tcPr>
          <w:p w14:paraId="2D32D877" w14:textId="77777777" w:rsidR="006D66C5" w:rsidRPr="008D6E7A" w:rsidRDefault="006D66C5" w:rsidP="001F1527">
            <w:pPr>
              <w:pStyle w:val="TableText"/>
              <w:rPr>
                <w:szCs w:val="22"/>
              </w:rPr>
            </w:pPr>
            <w:r w:rsidRPr="008D6E7A">
              <w:rPr>
                <w:rFonts w:eastAsia="Arial"/>
                <w:szCs w:val="22"/>
              </w:rPr>
              <w:t>VSA shall implement system topology (servers) that facilitate deployment of the VSA Federating Platform (decentralized at the Remote Data Processing Centers [RDPCs]).</w:t>
            </w:r>
          </w:p>
        </w:tc>
        <w:tc>
          <w:tcPr>
            <w:tcW w:w="1039" w:type="pct"/>
            <w:tcMar>
              <w:top w:w="100" w:type="dxa"/>
              <w:left w:w="100" w:type="dxa"/>
              <w:bottom w:w="100" w:type="dxa"/>
              <w:right w:w="100" w:type="dxa"/>
            </w:tcMar>
          </w:tcPr>
          <w:p w14:paraId="12A70FEB" w14:textId="5579ACFE" w:rsidR="006D66C5" w:rsidRPr="008D6E7A" w:rsidRDefault="003A0036" w:rsidP="00D741DD">
            <w:pPr>
              <w:pStyle w:val="TableText"/>
              <w:rPr>
                <w:szCs w:val="22"/>
              </w:rPr>
            </w:pPr>
            <w:r w:rsidRPr="008D6E7A">
              <w:rPr>
                <w:szCs w:val="22"/>
              </w:rPr>
              <w:t>P2.</w:t>
            </w:r>
            <w:r w:rsidR="00252505" w:rsidRPr="008D6E7A">
              <w:rPr>
                <w:szCs w:val="22"/>
              </w:rPr>
              <w:t>3.9</w:t>
            </w:r>
          </w:p>
        </w:tc>
      </w:tr>
      <w:tr w:rsidR="006D66C5" w:rsidRPr="00675AD4" w14:paraId="3DE74990" w14:textId="77777777" w:rsidTr="003C0028">
        <w:trPr>
          <w:cantSplit/>
        </w:trPr>
        <w:tc>
          <w:tcPr>
            <w:tcW w:w="705" w:type="pct"/>
          </w:tcPr>
          <w:p w14:paraId="485AB3CB" w14:textId="77777777" w:rsidR="006D66C5" w:rsidRPr="008D6E7A" w:rsidRDefault="006D66C5" w:rsidP="001F1527">
            <w:pPr>
              <w:pStyle w:val="TableText"/>
              <w:rPr>
                <w:szCs w:val="22"/>
              </w:rPr>
            </w:pPr>
            <w:r w:rsidRPr="008D6E7A">
              <w:rPr>
                <w:rFonts w:eastAsia="Arial"/>
                <w:szCs w:val="22"/>
              </w:rPr>
              <w:t>2.6.8.360</w:t>
            </w:r>
          </w:p>
        </w:tc>
        <w:tc>
          <w:tcPr>
            <w:tcW w:w="3256" w:type="pct"/>
          </w:tcPr>
          <w:p w14:paraId="361B47B6" w14:textId="77777777" w:rsidR="006507AE" w:rsidRPr="008D6E7A" w:rsidRDefault="006507AE" w:rsidP="001F1527">
            <w:pPr>
              <w:pStyle w:val="TableText"/>
              <w:rPr>
                <w:rFonts w:eastAsia="Arial"/>
                <w:i/>
                <w:szCs w:val="22"/>
              </w:rPr>
            </w:pPr>
            <w:r w:rsidRPr="008D6E7A">
              <w:rPr>
                <w:rFonts w:eastAsia="Arial"/>
                <w:i/>
                <w:szCs w:val="22"/>
              </w:rPr>
              <w:t>VSA shall rely on VA eMI to authenticate the ‘consuming application’, consumption of specific services and validated via the VA IAM SAML token--and shall not authenticate or validate ‘consuming application’ consumption of services</w:t>
            </w:r>
          </w:p>
          <w:p w14:paraId="5AB0404C" w14:textId="3F446FB3" w:rsidR="001B1548" w:rsidRPr="008D6E7A" w:rsidRDefault="006507AE" w:rsidP="001F1527">
            <w:pPr>
              <w:pStyle w:val="TableText"/>
              <w:spacing w:before="120"/>
              <w:rPr>
                <w:szCs w:val="22"/>
              </w:rPr>
            </w:pPr>
            <w:r w:rsidRPr="008D6E7A">
              <w:rPr>
                <w:rFonts w:eastAsia="Arial"/>
                <w:szCs w:val="22"/>
              </w:rPr>
              <w:t xml:space="preserve">(Original) </w:t>
            </w:r>
            <w:r w:rsidR="001B1548" w:rsidRPr="008D6E7A">
              <w:rPr>
                <w:szCs w:val="22"/>
              </w:rPr>
              <w:t xml:space="preserve">VSA </w:t>
            </w:r>
            <w:r w:rsidR="001B1548" w:rsidRPr="008D6E7A">
              <w:rPr>
                <w:i/>
                <w:szCs w:val="22"/>
              </w:rPr>
              <w:t>shall</w:t>
            </w:r>
            <w:r w:rsidR="001B1548" w:rsidRPr="008D6E7A">
              <w:rPr>
                <w:szCs w:val="22"/>
              </w:rPr>
              <w:t xml:space="preserve"> rely on the ESB to have authenticated the ‘consuming application’, authorized the consumption of specific services and validated the IAM SAML token--and </w:t>
            </w:r>
            <w:r w:rsidR="001B1548" w:rsidRPr="008D6E7A">
              <w:rPr>
                <w:i/>
                <w:szCs w:val="22"/>
              </w:rPr>
              <w:t>shall</w:t>
            </w:r>
            <w:r w:rsidR="001B1548" w:rsidRPr="008D6E7A">
              <w:rPr>
                <w:szCs w:val="22"/>
              </w:rPr>
              <w:t xml:space="preserve"> </w:t>
            </w:r>
            <w:r w:rsidR="001B1548" w:rsidRPr="008D6E7A">
              <w:rPr>
                <w:i/>
                <w:szCs w:val="22"/>
              </w:rPr>
              <w:t>not</w:t>
            </w:r>
            <w:r w:rsidR="001B1548" w:rsidRPr="008D6E7A">
              <w:rPr>
                <w:szCs w:val="22"/>
              </w:rPr>
              <w:t xml:space="preserve"> perform these activities independently or redundantly.</w:t>
            </w:r>
          </w:p>
          <w:p w14:paraId="47C936A5" w14:textId="48B00E29"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0D422738" w14:textId="0EAE4C35" w:rsidR="006D66C5" w:rsidRPr="008D6E7A" w:rsidRDefault="003C0028" w:rsidP="00DE1A0F">
            <w:pPr>
              <w:pStyle w:val="TableText"/>
              <w:rPr>
                <w:szCs w:val="22"/>
              </w:rPr>
            </w:pPr>
            <w:ins w:id="192" w:author="MWatkins" w:date="2016-10-14T08:29:00Z">
              <w:r>
                <w:rPr>
                  <w:szCs w:val="22"/>
                </w:rPr>
                <w:t>P2.4.1</w:t>
              </w:r>
            </w:ins>
            <w:ins w:id="193" w:author="MWatkins" w:date="2016-11-21T09:42:00Z">
              <w:r w:rsidR="00DE1A0F">
                <w:rPr>
                  <w:szCs w:val="22"/>
                </w:rPr>
                <w:t>2</w:t>
              </w:r>
            </w:ins>
            <w:del w:id="194" w:author="MWatkins" w:date="2016-10-14T08:29:00Z">
              <w:r w:rsidR="004E2C14" w:rsidRPr="008D6E7A" w:rsidDel="003C0028">
                <w:rPr>
                  <w:szCs w:val="22"/>
                </w:rPr>
                <w:delText>Backlog</w:delText>
              </w:r>
            </w:del>
          </w:p>
        </w:tc>
      </w:tr>
      <w:tr w:rsidR="003C0028" w:rsidRPr="00675AD4" w14:paraId="7DD2F138" w14:textId="77777777" w:rsidTr="003C0028">
        <w:trPr>
          <w:cantSplit/>
        </w:trPr>
        <w:tc>
          <w:tcPr>
            <w:tcW w:w="705" w:type="pct"/>
          </w:tcPr>
          <w:p w14:paraId="6CFDF852" w14:textId="77777777" w:rsidR="003C0028" w:rsidRPr="008D6E7A" w:rsidRDefault="003C0028" w:rsidP="003C0028">
            <w:pPr>
              <w:pStyle w:val="TableText"/>
              <w:rPr>
                <w:szCs w:val="22"/>
              </w:rPr>
            </w:pPr>
            <w:r w:rsidRPr="008D6E7A">
              <w:rPr>
                <w:rFonts w:eastAsia="Arial"/>
                <w:szCs w:val="22"/>
              </w:rPr>
              <w:t>2.6.8.361</w:t>
            </w:r>
          </w:p>
        </w:tc>
        <w:tc>
          <w:tcPr>
            <w:tcW w:w="3256" w:type="pct"/>
          </w:tcPr>
          <w:p w14:paraId="662C47EA" w14:textId="77777777" w:rsidR="003C0028" w:rsidRPr="008D6E7A" w:rsidRDefault="003C0028" w:rsidP="003C0028">
            <w:pPr>
              <w:pStyle w:val="TableText"/>
              <w:rPr>
                <w:szCs w:val="22"/>
              </w:rPr>
            </w:pPr>
            <w:r w:rsidRPr="008D6E7A">
              <w:rPr>
                <w:rFonts w:eastAsia="Arial"/>
                <w:szCs w:val="22"/>
              </w:rPr>
              <w:t>VSA shall be integrated with the Enterprise Messaging Interface (eMI) consistent with ASD design patterns.</w:t>
            </w:r>
          </w:p>
        </w:tc>
        <w:tc>
          <w:tcPr>
            <w:tcW w:w="1039" w:type="pct"/>
            <w:tcMar>
              <w:top w:w="100" w:type="dxa"/>
              <w:left w:w="100" w:type="dxa"/>
              <w:bottom w:w="100" w:type="dxa"/>
              <w:right w:w="100" w:type="dxa"/>
            </w:tcMar>
          </w:tcPr>
          <w:p w14:paraId="4BCFCC06" w14:textId="2834EE20" w:rsidR="003C0028" w:rsidRPr="008D6E7A" w:rsidRDefault="00DE1A0F" w:rsidP="003C0028">
            <w:pPr>
              <w:pStyle w:val="TableText"/>
              <w:rPr>
                <w:szCs w:val="22"/>
              </w:rPr>
            </w:pPr>
            <w:ins w:id="195" w:author="MWatkins" w:date="2016-10-14T08:29:00Z">
              <w:r>
                <w:rPr>
                  <w:szCs w:val="22"/>
                </w:rPr>
                <w:t>P2.4.12</w:t>
              </w:r>
            </w:ins>
            <w:del w:id="196" w:author="MWatkins" w:date="2016-10-14T08:29:00Z">
              <w:r w:rsidR="003C0028" w:rsidRPr="008D6E7A" w:rsidDel="00977ECE">
                <w:rPr>
                  <w:szCs w:val="22"/>
                </w:rPr>
                <w:delText>Backlog</w:delText>
              </w:r>
            </w:del>
          </w:p>
        </w:tc>
      </w:tr>
      <w:tr w:rsidR="003C0028" w:rsidRPr="00675AD4" w14:paraId="585BF84A" w14:textId="77777777" w:rsidTr="003C0028">
        <w:trPr>
          <w:cantSplit/>
        </w:trPr>
        <w:tc>
          <w:tcPr>
            <w:tcW w:w="705" w:type="pct"/>
          </w:tcPr>
          <w:p w14:paraId="207CF8E4" w14:textId="77777777" w:rsidR="003C0028" w:rsidRPr="008D6E7A" w:rsidRDefault="003C0028" w:rsidP="003C0028">
            <w:pPr>
              <w:pStyle w:val="TableText"/>
              <w:rPr>
                <w:szCs w:val="22"/>
              </w:rPr>
            </w:pPr>
            <w:r w:rsidRPr="008D6E7A">
              <w:rPr>
                <w:rFonts w:eastAsia="Arial"/>
                <w:szCs w:val="22"/>
              </w:rPr>
              <w:lastRenderedPageBreak/>
              <w:t>2.6.8.362</w:t>
            </w:r>
          </w:p>
        </w:tc>
        <w:tc>
          <w:tcPr>
            <w:tcW w:w="3256" w:type="pct"/>
          </w:tcPr>
          <w:p w14:paraId="0F7B3F23" w14:textId="77777777" w:rsidR="003C0028" w:rsidRPr="008D6E7A" w:rsidRDefault="003C0028" w:rsidP="003C0028">
            <w:pPr>
              <w:pStyle w:val="TableText"/>
              <w:rPr>
                <w:rFonts w:eastAsia="Arial"/>
                <w:i/>
                <w:szCs w:val="22"/>
              </w:rPr>
            </w:pPr>
            <w:r w:rsidRPr="008D6E7A">
              <w:rPr>
                <w:rFonts w:eastAsia="Arial"/>
                <w:i/>
                <w:szCs w:val="22"/>
              </w:rPr>
              <w:t>VSA shall rely on the eMI exclusively to accept “service requests” from ‘external applications’ and shall not accept “service requests” directly.</w:t>
            </w:r>
          </w:p>
          <w:p w14:paraId="75650CEE" w14:textId="21331F02" w:rsidR="003C0028" w:rsidRPr="008D6E7A" w:rsidRDefault="003C0028" w:rsidP="003C0028">
            <w:pPr>
              <w:pStyle w:val="TableText"/>
              <w:spacing w:before="120"/>
              <w:rPr>
                <w:szCs w:val="22"/>
              </w:rPr>
            </w:pPr>
            <w:r w:rsidRPr="008D6E7A">
              <w:rPr>
                <w:szCs w:val="22"/>
              </w:rPr>
              <w:t xml:space="preserve">(Original) VSA </w:t>
            </w:r>
            <w:r w:rsidRPr="008D6E7A">
              <w:rPr>
                <w:i/>
                <w:szCs w:val="22"/>
              </w:rPr>
              <w:t>shall</w:t>
            </w:r>
            <w:r w:rsidRPr="008D6E7A">
              <w:rPr>
                <w:szCs w:val="22"/>
              </w:rPr>
              <w:t xml:space="preserve"> </w:t>
            </w:r>
            <w:r w:rsidRPr="008D6E7A">
              <w:rPr>
                <w:i/>
                <w:szCs w:val="22"/>
              </w:rPr>
              <w:t>not</w:t>
            </w:r>
            <w:r w:rsidRPr="008D6E7A">
              <w:rPr>
                <w:szCs w:val="22"/>
              </w:rPr>
              <w:t xml:space="preserve"> accept “service requests” directly from external applications—except as communicated through the ESB.</w:t>
            </w:r>
          </w:p>
          <w:p w14:paraId="2958D7F7" w14:textId="1FACF2FB" w:rsidR="003C0028" w:rsidRPr="008D6E7A" w:rsidRDefault="003C0028" w:rsidP="003C0028">
            <w:pPr>
              <w:pStyle w:val="TableText"/>
              <w:spacing w:before="120"/>
              <w:rPr>
                <w:szCs w:val="22"/>
              </w:rPr>
            </w:pPr>
            <w:r w:rsidRPr="008D6E7A">
              <w:rPr>
                <w:rFonts w:eastAsia="Arial"/>
                <w:b/>
                <w:szCs w:val="22"/>
              </w:rPr>
              <w:t>Justification for Revision:</w:t>
            </w:r>
            <w:r w:rsidRPr="008D6E7A">
              <w:rPr>
                <w:rFonts w:eastAsia="Arial"/>
                <w:szCs w:val="22"/>
              </w:rPr>
              <w:t xml:space="preserve"> Reworded for clarity</w:t>
            </w:r>
          </w:p>
        </w:tc>
        <w:tc>
          <w:tcPr>
            <w:tcW w:w="1039" w:type="pct"/>
            <w:tcMar>
              <w:top w:w="100" w:type="dxa"/>
              <w:left w:w="100" w:type="dxa"/>
              <w:bottom w:w="100" w:type="dxa"/>
              <w:right w:w="100" w:type="dxa"/>
            </w:tcMar>
          </w:tcPr>
          <w:p w14:paraId="5061F0B4" w14:textId="0692E5FA" w:rsidR="003C0028" w:rsidRPr="008D6E7A" w:rsidRDefault="00DE1A0F" w:rsidP="003C0028">
            <w:pPr>
              <w:pStyle w:val="TableText"/>
              <w:rPr>
                <w:szCs w:val="22"/>
              </w:rPr>
            </w:pPr>
            <w:ins w:id="197" w:author="MWatkins" w:date="2016-10-14T08:29:00Z">
              <w:r>
                <w:rPr>
                  <w:szCs w:val="22"/>
                </w:rPr>
                <w:t>P2.4.12</w:t>
              </w:r>
            </w:ins>
            <w:del w:id="198" w:author="MWatkins" w:date="2016-10-14T08:29:00Z">
              <w:r w:rsidR="003C0028" w:rsidRPr="008D6E7A" w:rsidDel="00977ECE">
                <w:rPr>
                  <w:szCs w:val="22"/>
                </w:rPr>
                <w:delText>Backlog</w:delText>
              </w:r>
            </w:del>
          </w:p>
        </w:tc>
      </w:tr>
      <w:tr w:rsidR="006D66C5" w:rsidRPr="00675AD4" w14:paraId="0DE4DAFF" w14:textId="77777777" w:rsidTr="003C0028">
        <w:trPr>
          <w:cantSplit/>
        </w:trPr>
        <w:tc>
          <w:tcPr>
            <w:tcW w:w="705" w:type="pct"/>
          </w:tcPr>
          <w:p w14:paraId="5B5112FC" w14:textId="77777777" w:rsidR="006D66C5" w:rsidRPr="008D6E7A" w:rsidRDefault="006D66C5" w:rsidP="001F1527">
            <w:pPr>
              <w:pStyle w:val="TableText"/>
              <w:rPr>
                <w:szCs w:val="22"/>
              </w:rPr>
            </w:pPr>
            <w:r w:rsidRPr="008D6E7A">
              <w:rPr>
                <w:rFonts w:eastAsia="Arial"/>
                <w:szCs w:val="22"/>
              </w:rPr>
              <w:t>2.6.8.363</w:t>
            </w:r>
          </w:p>
        </w:tc>
        <w:tc>
          <w:tcPr>
            <w:tcW w:w="3256" w:type="pct"/>
          </w:tcPr>
          <w:p w14:paraId="50524129" w14:textId="77777777" w:rsidR="006D66C5" w:rsidRPr="008D6E7A" w:rsidRDefault="006D66C5" w:rsidP="001F1527">
            <w:pPr>
              <w:pStyle w:val="TableText"/>
              <w:rPr>
                <w:szCs w:val="22"/>
              </w:rPr>
            </w:pPr>
            <w:r w:rsidRPr="008D6E7A">
              <w:rPr>
                <w:rFonts w:eastAsia="Arial"/>
                <w:szCs w:val="22"/>
              </w:rPr>
              <w:t>VSA shall coordinate with SDE to identify specifications for initial server implementation.</w:t>
            </w:r>
          </w:p>
        </w:tc>
        <w:tc>
          <w:tcPr>
            <w:tcW w:w="1039" w:type="pct"/>
            <w:tcMar>
              <w:top w:w="100" w:type="dxa"/>
              <w:left w:w="100" w:type="dxa"/>
              <w:bottom w:w="100" w:type="dxa"/>
              <w:right w:w="100" w:type="dxa"/>
            </w:tcMar>
          </w:tcPr>
          <w:p w14:paraId="7E9AA625" w14:textId="1755BBE2" w:rsidR="006D66C5" w:rsidRPr="008D6E7A" w:rsidRDefault="006D66C5" w:rsidP="00D741DD">
            <w:pPr>
              <w:pStyle w:val="TableText"/>
              <w:rPr>
                <w:szCs w:val="22"/>
              </w:rPr>
            </w:pPr>
            <w:r w:rsidRPr="008D6E7A">
              <w:rPr>
                <w:szCs w:val="22"/>
              </w:rPr>
              <w:t>P2.</w:t>
            </w:r>
            <w:r w:rsidR="00D741DD" w:rsidRPr="008D6E7A">
              <w:rPr>
                <w:szCs w:val="22"/>
              </w:rPr>
              <w:t>2.2</w:t>
            </w:r>
          </w:p>
        </w:tc>
      </w:tr>
      <w:tr w:rsidR="006D66C5" w:rsidRPr="00675AD4" w14:paraId="698FB28D" w14:textId="77777777" w:rsidTr="003C0028">
        <w:trPr>
          <w:cantSplit/>
        </w:trPr>
        <w:tc>
          <w:tcPr>
            <w:tcW w:w="705" w:type="pct"/>
          </w:tcPr>
          <w:p w14:paraId="1FB21E5D" w14:textId="77777777" w:rsidR="006D66C5" w:rsidRPr="008D6E7A" w:rsidRDefault="006D66C5" w:rsidP="001F1527">
            <w:pPr>
              <w:pStyle w:val="TableText"/>
              <w:rPr>
                <w:szCs w:val="22"/>
              </w:rPr>
            </w:pPr>
            <w:r w:rsidRPr="008D6E7A">
              <w:rPr>
                <w:rFonts w:eastAsia="Arial"/>
                <w:szCs w:val="22"/>
              </w:rPr>
              <w:t>2.6.8.364</w:t>
            </w:r>
          </w:p>
        </w:tc>
        <w:tc>
          <w:tcPr>
            <w:tcW w:w="3256" w:type="pct"/>
          </w:tcPr>
          <w:p w14:paraId="625FAC7E" w14:textId="77777777" w:rsidR="006507AE" w:rsidRPr="008D6E7A" w:rsidRDefault="006507AE" w:rsidP="001F1527">
            <w:pPr>
              <w:pStyle w:val="TableText"/>
              <w:rPr>
                <w:rFonts w:eastAsia="Arial"/>
                <w:i/>
                <w:szCs w:val="22"/>
              </w:rPr>
            </w:pPr>
            <w:r w:rsidRPr="008D6E7A">
              <w:rPr>
                <w:rFonts w:eastAsia="Arial"/>
                <w:i/>
                <w:szCs w:val="22"/>
              </w:rPr>
              <w:t>VSA shall coordinate with SDE to determine optimal server specifications for the “to be” implementation based on implementation and testing of the initial implementation.</w:t>
            </w:r>
          </w:p>
          <w:p w14:paraId="0F439255" w14:textId="14F13668" w:rsidR="001B1548" w:rsidRPr="008D6E7A" w:rsidRDefault="006507AE" w:rsidP="001F1527">
            <w:pPr>
              <w:pStyle w:val="TableText"/>
              <w:spacing w:before="120"/>
              <w:rPr>
                <w:szCs w:val="22"/>
              </w:rPr>
            </w:pPr>
            <w:r w:rsidRPr="008D6E7A">
              <w:rPr>
                <w:szCs w:val="22"/>
              </w:rPr>
              <w:t xml:space="preserve">(Original) </w:t>
            </w:r>
            <w:r w:rsidR="001B1548" w:rsidRPr="008D6E7A">
              <w:rPr>
                <w:szCs w:val="22"/>
              </w:rPr>
              <w:t xml:space="preserve">Information gathered as a result of implementation and testing of the “initial” implementation </w:t>
            </w:r>
            <w:r w:rsidR="001B1548" w:rsidRPr="008D6E7A">
              <w:rPr>
                <w:i/>
                <w:szCs w:val="22"/>
              </w:rPr>
              <w:t>shall</w:t>
            </w:r>
            <w:r w:rsidR="001B1548" w:rsidRPr="008D6E7A">
              <w:rPr>
                <w:szCs w:val="22"/>
              </w:rPr>
              <w:t xml:space="preserve"> be used to determine optimal server specifications for the “to be” implementation.</w:t>
            </w:r>
          </w:p>
          <w:p w14:paraId="76971F0B" w14:textId="1F176ADD" w:rsidR="001B1548" w:rsidRPr="008D6E7A" w:rsidRDefault="001B1548" w:rsidP="001F1527">
            <w:pPr>
              <w:pStyle w:val="TableText"/>
              <w:spacing w:before="120"/>
              <w:rPr>
                <w:szCs w:val="22"/>
              </w:rPr>
            </w:pPr>
            <w:r w:rsidRPr="008D6E7A">
              <w:rPr>
                <w:rFonts w:eastAsia="Arial"/>
                <w:b/>
                <w:szCs w:val="22"/>
              </w:rPr>
              <w:t>Justification for Revision:</w:t>
            </w:r>
            <w:r w:rsidR="00395654"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1E8EDBB7" w14:textId="4F158BBE" w:rsidR="006D66C5" w:rsidRPr="008D6E7A" w:rsidRDefault="006D66C5" w:rsidP="00D741DD">
            <w:pPr>
              <w:pStyle w:val="TableText"/>
              <w:rPr>
                <w:szCs w:val="22"/>
              </w:rPr>
            </w:pPr>
            <w:r w:rsidRPr="008D6E7A">
              <w:rPr>
                <w:szCs w:val="22"/>
              </w:rPr>
              <w:t>P2.</w:t>
            </w:r>
            <w:r w:rsidR="00D741DD" w:rsidRPr="008D6E7A">
              <w:rPr>
                <w:szCs w:val="22"/>
              </w:rPr>
              <w:t>3.8</w:t>
            </w:r>
          </w:p>
        </w:tc>
      </w:tr>
      <w:tr w:rsidR="006D66C5" w:rsidRPr="00675AD4" w14:paraId="4E8F6568" w14:textId="77777777" w:rsidTr="003C0028">
        <w:trPr>
          <w:cantSplit/>
        </w:trPr>
        <w:tc>
          <w:tcPr>
            <w:tcW w:w="705" w:type="pct"/>
          </w:tcPr>
          <w:p w14:paraId="48C1B878" w14:textId="77777777" w:rsidR="006D66C5" w:rsidRPr="008D6E7A" w:rsidRDefault="006D66C5" w:rsidP="001F1527">
            <w:pPr>
              <w:pStyle w:val="TableText"/>
              <w:rPr>
                <w:szCs w:val="22"/>
              </w:rPr>
            </w:pPr>
            <w:r w:rsidRPr="008D6E7A">
              <w:rPr>
                <w:rFonts w:eastAsia="Arial"/>
                <w:szCs w:val="22"/>
              </w:rPr>
              <w:t>2.6.8.365</w:t>
            </w:r>
          </w:p>
        </w:tc>
        <w:tc>
          <w:tcPr>
            <w:tcW w:w="3256" w:type="pct"/>
          </w:tcPr>
          <w:p w14:paraId="24ECD7AD" w14:textId="77777777" w:rsidR="00D439E5" w:rsidRPr="008D6E7A" w:rsidRDefault="00464946" w:rsidP="001F1527">
            <w:pPr>
              <w:pStyle w:val="TableText"/>
              <w:rPr>
                <w:szCs w:val="22"/>
              </w:rPr>
            </w:pPr>
            <w:r w:rsidRPr="008D6E7A">
              <w:rPr>
                <w:szCs w:val="22"/>
              </w:rPr>
              <w:t xml:space="preserve">VSA servers </w:t>
            </w:r>
            <w:r w:rsidRPr="008D6E7A">
              <w:rPr>
                <w:i/>
                <w:szCs w:val="22"/>
              </w:rPr>
              <w:t>shall</w:t>
            </w:r>
            <w:r w:rsidRPr="008D6E7A">
              <w:rPr>
                <w:szCs w:val="22"/>
              </w:rPr>
              <w:t xml:space="preserve"> comply with National Institute of Standards and Technology (NIST) and Federal Desktop Core Configuration (FDCC) guidelines regarding build-outs and security settings.</w:t>
            </w:r>
          </w:p>
          <w:p w14:paraId="74E9181D" w14:textId="74163E9D" w:rsidR="00D741DD" w:rsidRPr="008D6E7A" w:rsidRDefault="00D741DD" w:rsidP="00252505">
            <w:pPr>
              <w:pStyle w:val="TableText"/>
              <w:rPr>
                <w:szCs w:val="22"/>
              </w:rPr>
            </w:pPr>
          </w:p>
        </w:tc>
        <w:tc>
          <w:tcPr>
            <w:tcW w:w="1039" w:type="pct"/>
            <w:tcMar>
              <w:top w:w="100" w:type="dxa"/>
              <w:left w:w="100" w:type="dxa"/>
              <w:bottom w:w="100" w:type="dxa"/>
              <w:right w:w="100" w:type="dxa"/>
            </w:tcMar>
          </w:tcPr>
          <w:p w14:paraId="2D4F196E" w14:textId="03EFE402" w:rsidR="006D66C5" w:rsidRPr="008D6E7A" w:rsidRDefault="00E36BBD" w:rsidP="00252505">
            <w:pPr>
              <w:pStyle w:val="TableText"/>
              <w:rPr>
                <w:szCs w:val="22"/>
              </w:rPr>
            </w:pPr>
            <w:r w:rsidRPr="008D6E7A">
              <w:rPr>
                <w:szCs w:val="22"/>
              </w:rPr>
              <w:t>Backlog</w:t>
            </w:r>
          </w:p>
        </w:tc>
      </w:tr>
      <w:tr w:rsidR="006D66C5" w:rsidRPr="00675AD4" w14:paraId="1249485E" w14:textId="77777777" w:rsidTr="003C0028">
        <w:trPr>
          <w:cantSplit/>
        </w:trPr>
        <w:tc>
          <w:tcPr>
            <w:tcW w:w="705" w:type="pct"/>
          </w:tcPr>
          <w:p w14:paraId="6E321574" w14:textId="29449DD8" w:rsidR="006D66C5" w:rsidRPr="008D6E7A" w:rsidRDefault="006D66C5" w:rsidP="001F1527">
            <w:pPr>
              <w:pStyle w:val="TableText"/>
              <w:rPr>
                <w:szCs w:val="22"/>
              </w:rPr>
            </w:pPr>
            <w:r w:rsidRPr="008D6E7A">
              <w:rPr>
                <w:rFonts w:eastAsia="Arial"/>
                <w:szCs w:val="22"/>
              </w:rPr>
              <w:t>2.6.8.366</w:t>
            </w:r>
          </w:p>
        </w:tc>
        <w:tc>
          <w:tcPr>
            <w:tcW w:w="3256" w:type="pct"/>
          </w:tcPr>
          <w:p w14:paraId="126DF8B5" w14:textId="77777777" w:rsidR="006D66C5" w:rsidRPr="008D6E7A" w:rsidRDefault="00464946" w:rsidP="001F1527">
            <w:pPr>
              <w:pStyle w:val="TableText"/>
              <w:rPr>
                <w:szCs w:val="22"/>
              </w:rPr>
            </w:pPr>
            <w:r w:rsidRPr="008D6E7A">
              <w:rPr>
                <w:szCs w:val="22"/>
              </w:rPr>
              <w:t xml:space="preserve">Servers </w:t>
            </w:r>
            <w:r w:rsidRPr="008D6E7A">
              <w:rPr>
                <w:i/>
                <w:szCs w:val="22"/>
              </w:rPr>
              <w:t>shall</w:t>
            </w:r>
            <w:r w:rsidRPr="008D6E7A">
              <w:rPr>
                <w:szCs w:val="22"/>
              </w:rPr>
              <w:t xml:space="preserve"> use standard protocols and ports for communication and network settings.</w:t>
            </w:r>
          </w:p>
        </w:tc>
        <w:tc>
          <w:tcPr>
            <w:tcW w:w="1039" w:type="pct"/>
            <w:tcMar>
              <w:top w:w="100" w:type="dxa"/>
              <w:left w:w="100" w:type="dxa"/>
              <w:bottom w:w="100" w:type="dxa"/>
              <w:right w:w="100" w:type="dxa"/>
            </w:tcMar>
          </w:tcPr>
          <w:p w14:paraId="1FEAEB15" w14:textId="250AE0A4" w:rsidR="006D66C5" w:rsidRPr="008D6E7A" w:rsidRDefault="006507AE" w:rsidP="00F46A51">
            <w:pPr>
              <w:pStyle w:val="TableText"/>
              <w:rPr>
                <w:szCs w:val="22"/>
              </w:rPr>
            </w:pPr>
            <w:r w:rsidRPr="008D6E7A">
              <w:rPr>
                <w:szCs w:val="22"/>
              </w:rPr>
              <w:t>P2.</w:t>
            </w:r>
            <w:r w:rsidR="00D239A2" w:rsidRPr="008D6E7A">
              <w:rPr>
                <w:szCs w:val="22"/>
              </w:rPr>
              <w:t>3.</w:t>
            </w:r>
            <w:r w:rsidR="00F46A51" w:rsidRPr="008D6E7A">
              <w:rPr>
                <w:szCs w:val="22"/>
              </w:rPr>
              <w:t>8</w:t>
            </w:r>
          </w:p>
        </w:tc>
      </w:tr>
      <w:tr w:rsidR="00464946" w:rsidRPr="00675AD4" w14:paraId="3AE488D0" w14:textId="77777777" w:rsidTr="003C0028">
        <w:trPr>
          <w:cantSplit/>
        </w:trPr>
        <w:tc>
          <w:tcPr>
            <w:tcW w:w="705" w:type="pct"/>
          </w:tcPr>
          <w:p w14:paraId="2069F96B" w14:textId="77777777" w:rsidR="00464946" w:rsidRPr="008D6E7A" w:rsidRDefault="00464946" w:rsidP="001F1527">
            <w:pPr>
              <w:pStyle w:val="TableText"/>
              <w:rPr>
                <w:szCs w:val="22"/>
              </w:rPr>
            </w:pPr>
            <w:r w:rsidRPr="008D6E7A">
              <w:rPr>
                <w:rFonts w:eastAsia="Arial"/>
                <w:szCs w:val="22"/>
              </w:rPr>
              <w:t>2.6.8.367</w:t>
            </w:r>
          </w:p>
        </w:tc>
        <w:tc>
          <w:tcPr>
            <w:tcW w:w="3256" w:type="pct"/>
          </w:tcPr>
          <w:p w14:paraId="1C924B59" w14:textId="77777777" w:rsidR="00464946" w:rsidRPr="008D6E7A" w:rsidRDefault="00464946" w:rsidP="001F1527">
            <w:pPr>
              <w:pStyle w:val="TableText"/>
              <w:rPr>
                <w:szCs w:val="22"/>
              </w:rPr>
            </w:pPr>
            <w:r w:rsidRPr="008D6E7A">
              <w:rPr>
                <w:szCs w:val="22"/>
              </w:rPr>
              <w:t xml:space="preserve">VSA systems </w:t>
            </w:r>
            <w:r w:rsidRPr="008D6E7A">
              <w:rPr>
                <w:i/>
                <w:szCs w:val="22"/>
              </w:rPr>
              <w:t>shall</w:t>
            </w:r>
            <w:r w:rsidRPr="008D6E7A">
              <w:rPr>
                <w:szCs w:val="22"/>
              </w:rPr>
              <w:t xml:space="preserve"> comply with VA Directive 6102 relative to VA Internet and Intranet standards for systems operation.</w:t>
            </w:r>
          </w:p>
        </w:tc>
        <w:tc>
          <w:tcPr>
            <w:tcW w:w="1039" w:type="pct"/>
            <w:tcMar>
              <w:top w:w="100" w:type="dxa"/>
              <w:left w:w="100" w:type="dxa"/>
              <w:bottom w:w="100" w:type="dxa"/>
              <w:right w:w="100" w:type="dxa"/>
            </w:tcMar>
          </w:tcPr>
          <w:p w14:paraId="33616821" w14:textId="7F93A299" w:rsidR="00464946" w:rsidRPr="008D6E7A" w:rsidRDefault="00472C5E" w:rsidP="00D239A2">
            <w:pPr>
              <w:pStyle w:val="TableText"/>
              <w:rPr>
                <w:szCs w:val="22"/>
              </w:rPr>
            </w:pPr>
            <w:ins w:id="199" w:author="MWatkins" w:date="2016-10-14T08:30:00Z">
              <w:r>
                <w:rPr>
                  <w:szCs w:val="22"/>
                </w:rPr>
                <w:t>P2.4.12</w:t>
              </w:r>
            </w:ins>
            <w:del w:id="200" w:author="MWatkins" w:date="2016-10-14T08:30:00Z">
              <w:r w:rsidR="00531593" w:rsidRPr="008D6E7A" w:rsidDel="003C0028">
                <w:rPr>
                  <w:szCs w:val="22"/>
                </w:rPr>
                <w:delText>Backlog</w:delText>
              </w:r>
            </w:del>
          </w:p>
        </w:tc>
      </w:tr>
      <w:tr w:rsidR="00464946" w:rsidRPr="00675AD4" w14:paraId="029C55DC" w14:textId="77777777" w:rsidTr="003C0028">
        <w:trPr>
          <w:cantSplit/>
        </w:trPr>
        <w:tc>
          <w:tcPr>
            <w:tcW w:w="705" w:type="pct"/>
          </w:tcPr>
          <w:p w14:paraId="6C6170B2" w14:textId="77777777" w:rsidR="00464946" w:rsidRPr="008D6E7A" w:rsidRDefault="00464946" w:rsidP="001F1527">
            <w:pPr>
              <w:pStyle w:val="TableText"/>
              <w:rPr>
                <w:szCs w:val="22"/>
              </w:rPr>
            </w:pPr>
            <w:r w:rsidRPr="008D6E7A">
              <w:rPr>
                <w:rFonts w:eastAsia="Arial"/>
                <w:szCs w:val="22"/>
              </w:rPr>
              <w:t>2.6.8.368</w:t>
            </w:r>
          </w:p>
        </w:tc>
        <w:tc>
          <w:tcPr>
            <w:tcW w:w="3256" w:type="pct"/>
          </w:tcPr>
          <w:p w14:paraId="7296425F" w14:textId="77777777" w:rsidR="006507AE" w:rsidRPr="008D6E7A" w:rsidRDefault="006507AE" w:rsidP="001F1527">
            <w:pPr>
              <w:pStyle w:val="TableText"/>
              <w:rPr>
                <w:rFonts w:eastAsia="Arial"/>
                <w:i/>
                <w:szCs w:val="22"/>
              </w:rPr>
            </w:pPr>
            <w:r w:rsidRPr="008D6E7A">
              <w:rPr>
                <w:rFonts w:eastAsia="Arial"/>
                <w:i/>
                <w:szCs w:val="22"/>
              </w:rPr>
              <w:t>VSA shall implement an “initial implementation” that facilitates rapid early deployment to production in the geographically distributed VA system topology (infrastructure/servers).</w:t>
            </w:r>
          </w:p>
          <w:p w14:paraId="712D5466" w14:textId="18E69077" w:rsidR="001B1548" w:rsidRPr="008D6E7A" w:rsidRDefault="006507AE" w:rsidP="001F1527">
            <w:pPr>
              <w:pStyle w:val="TableText"/>
              <w:spacing w:before="120"/>
              <w:rPr>
                <w:szCs w:val="22"/>
              </w:rPr>
            </w:pPr>
            <w:r w:rsidRPr="008D6E7A">
              <w:rPr>
                <w:szCs w:val="22"/>
              </w:rPr>
              <w:t xml:space="preserve">(Original) </w:t>
            </w:r>
            <w:r w:rsidR="001B1548" w:rsidRPr="008D6E7A">
              <w:rPr>
                <w:szCs w:val="22"/>
              </w:rPr>
              <w:t xml:space="preserve">VSA </w:t>
            </w:r>
            <w:r w:rsidR="001B1548" w:rsidRPr="008D6E7A">
              <w:rPr>
                <w:i/>
                <w:szCs w:val="22"/>
              </w:rPr>
              <w:t>shall</w:t>
            </w:r>
            <w:r w:rsidR="001B1548" w:rsidRPr="008D6E7A">
              <w:rPr>
                <w:szCs w:val="22"/>
              </w:rPr>
              <w:t xml:space="preserve"> implement an interim topology that facilitates rapid early deployment to production.</w:t>
            </w:r>
          </w:p>
          <w:p w14:paraId="295D4B69" w14:textId="059C030C"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7B22D6EE" w14:textId="14C77AD6" w:rsidR="00464946" w:rsidRPr="008D6E7A" w:rsidRDefault="00464946" w:rsidP="00D239A2">
            <w:pPr>
              <w:pStyle w:val="TableText"/>
              <w:rPr>
                <w:szCs w:val="22"/>
              </w:rPr>
            </w:pPr>
            <w:r w:rsidRPr="008D6E7A">
              <w:rPr>
                <w:szCs w:val="22"/>
              </w:rPr>
              <w:t>P2.</w:t>
            </w:r>
            <w:r w:rsidR="003F5FCA" w:rsidRPr="008D6E7A">
              <w:rPr>
                <w:szCs w:val="22"/>
              </w:rPr>
              <w:t>3.9</w:t>
            </w:r>
          </w:p>
        </w:tc>
      </w:tr>
      <w:tr w:rsidR="00464946" w:rsidRPr="00675AD4" w14:paraId="735EF45C" w14:textId="77777777" w:rsidTr="003C0028">
        <w:trPr>
          <w:cantSplit/>
        </w:trPr>
        <w:tc>
          <w:tcPr>
            <w:tcW w:w="705" w:type="pct"/>
          </w:tcPr>
          <w:p w14:paraId="429693E4" w14:textId="77777777" w:rsidR="00464946" w:rsidRPr="008D6E7A" w:rsidRDefault="00464946" w:rsidP="001F1527">
            <w:pPr>
              <w:pStyle w:val="TableText"/>
              <w:rPr>
                <w:szCs w:val="22"/>
              </w:rPr>
            </w:pPr>
            <w:r w:rsidRPr="008D6E7A">
              <w:rPr>
                <w:rFonts w:eastAsia="Arial"/>
                <w:szCs w:val="22"/>
              </w:rPr>
              <w:lastRenderedPageBreak/>
              <w:t>2.6.8.369</w:t>
            </w:r>
          </w:p>
        </w:tc>
        <w:tc>
          <w:tcPr>
            <w:tcW w:w="3256" w:type="pct"/>
          </w:tcPr>
          <w:p w14:paraId="048DC1B2" w14:textId="77777777" w:rsidR="006507AE" w:rsidRPr="008D6E7A" w:rsidRDefault="006507AE" w:rsidP="001F1527">
            <w:pPr>
              <w:pStyle w:val="TableText"/>
              <w:rPr>
                <w:rFonts w:eastAsia="Arial"/>
                <w:i/>
                <w:szCs w:val="22"/>
              </w:rPr>
            </w:pPr>
            <w:r w:rsidRPr="008D6E7A">
              <w:rPr>
                <w:rFonts w:eastAsia="Arial"/>
                <w:i/>
                <w:szCs w:val="22"/>
              </w:rPr>
              <w:t>The VSA “initial implementation” shall support separate environments for development in the geographically distributed VA system topology (infrastructure/servers).</w:t>
            </w:r>
          </w:p>
          <w:p w14:paraId="25B469CC" w14:textId="78E5F990" w:rsidR="001B1548" w:rsidRPr="008D6E7A" w:rsidRDefault="006507AE"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development.</w:t>
            </w:r>
          </w:p>
          <w:p w14:paraId="21A12854" w14:textId="54829E7A" w:rsidR="001B1548" w:rsidRPr="008D6E7A" w:rsidRDefault="001B1548" w:rsidP="001F1527">
            <w:pPr>
              <w:pStyle w:val="TableText"/>
              <w:spacing w:before="120"/>
              <w:rPr>
                <w:szCs w:val="22"/>
              </w:rPr>
            </w:pPr>
            <w:r w:rsidRPr="008D6E7A">
              <w:rPr>
                <w:rFonts w:eastAsia="Arial"/>
                <w:b/>
                <w:szCs w:val="22"/>
              </w:rPr>
              <w:t>Justification for Revision:</w:t>
            </w:r>
            <w:r w:rsidR="00941663"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3E94F3EF" w14:textId="3E836BC5" w:rsidR="00464946" w:rsidRPr="008D6E7A" w:rsidRDefault="00F46A51" w:rsidP="00D239A2">
            <w:pPr>
              <w:pStyle w:val="TableText"/>
              <w:rPr>
                <w:szCs w:val="22"/>
              </w:rPr>
            </w:pPr>
            <w:r w:rsidRPr="008D6E7A">
              <w:rPr>
                <w:szCs w:val="22"/>
              </w:rPr>
              <w:t>P2.3.8</w:t>
            </w:r>
          </w:p>
        </w:tc>
      </w:tr>
      <w:tr w:rsidR="00464946" w:rsidRPr="00675AD4" w14:paraId="15FC0186" w14:textId="77777777" w:rsidTr="003C0028">
        <w:trPr>
          <w:cantSplit/>
        </w:trPr>
        <w:tc>
          <w:tcPr>
            <w:tcW w:w="705" w:type="pct"/>
          </w:tcPr>
          <w:p w14:paraId="1CD153C7" w14:textId="77777777" w:rsidR="00464946" w:rsidRPr="008D6E7A" w:rsidRDefault="00464946" w:rsidP="001F1527">
            <w:pPr>
              <w:pStyle w:val="TableText"/>
              <w:rPr>
                <w:szCs w:val="22"/>
              </w:rPr>
            </w:pPr>
            <w:r w:rsidRPr="008D6E7A">
              <w:rPr>
                <w:rFonts w:eastAsia="Arial"/>
                <w:szCs w:val="22"/>
              </w:rPr>
              <w:t>2.6.8.370</w:t>
            </w:r>
          </w:p>
        </w:tc>
        <w:tc>
          <w:tcPr>
            <w:tcW w:w="3256" w:type="pct"/>
          </w:tcPr>
          <w:p w14:paraId="1FAAFB80" w14:textId="77777777" w:rsidR="006507AE" w:rsidRPr="008D6E7A" w:rsidRDefault="006507AE" w:rsidP="001F1527">
            <w:pPr>
              <w:pStyle w:val="TableText"/>
              <w:rPr>
                <w:rFonts w:eastAsia="Arial"/>
                <w:i/>
                <w:szCs w:val="22"/>
              </w:rPr>
            </w:pPr>
            <w:r w:rsidRPr="008D6E7A">
              <w:rPr>
                <w:rFonts w:eastAsia="Arial"/>
                <w:i/>
                <w:szCs w:val="22"/>
              </w:rPr>
              <w:t>The VSA “initial implementation” shall support separate environments for integration testing in the geographically distributed VA system topology (infrastructure/servers).</w:t>
            </w:r>
          </w:p>
          <w:p w14:paraId="2587B191" w14:textId="25B0CA0C" w:rsidR="001B1548" w:rsidRPr="008D6E7A" w:rsidRDefault="006507AE"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integration testing.</w:t>
            </w:r>
          </w:p>
          <w:p w14:paraId="75F17625" w14:textId="7D7363EF"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4B4E4D65" w14:textId="52CA405A" w:rsidR="00464946" w:rsidRPr="008D6E7A" w:rsidRDefault="00464946" w:rsidP="00F46A51">
            <w:pPr>
              <w:pStyle w:val="TableText"/>
              <w:rPr>
                <w:szCs w:val="22"/>
              </w:rPr>
            </w:pPr>
            <w:r w:rsidRPr="008D6E7A">
              <w:rPr>
                <w:szCs w:val="22"/>
              </w:rPr>
              <w:t>P2.</w:t>
            </w:r>
            <w:r w:rsidR="00F46A51" w:rsidRPr="008D6E7A">
              <w:rPr>
                <w:szCs w:val="22"/>
              </w:rPr>
              <w:t>3.8</w:t>
            </w:r>
          </w:p>
        </w:tc>
      </w:tr>
      <w:tr w:rsidR="00464946" w:rsidRPr="00675AD4" w14:paraId="2F68D184" w14:textId="77777777" w:rsidTr="003C0028">
        <w:trPr>
          <w:cantSplit/>
        </w:trPr>
        <w:tc>
          <w:tcPr>
            <w:tcW w:w="705" w:type="pct"/>
          </w:tcPr>
          <w:p w14:paraId="7FD31F62" w14:textId="77777777" w:rsidR="00464946" w:rsidRPr="008D6E7A" w:rsidRDefault="00464946" w:rsidP="001F1527">
            <w:pPr>
              <w:pStyle w:val="TableText"/>
              <w:rPr>
                <w:szCs w:val="22"/>
              </w:rPr>
            </w:pPr>
            <w:r w:rsidRPr="008D6E7A">
              <w:rPr>
                <w:rFonts w:eastAsia="Arial"/>
                <w:szCs w:val="22"/>
              </w:rPr>
              <w:t>2.6.8.371</w:t>
            </w:r>
          </w:p>
        </w:tc>
        <w:tc>
          <w:tcPr>
            <w:tcW w:w="3256" w:type="pct"/>
          </w:tcPr>
          <w:p w14:paraId="238139D1" w14:textId="77777777" w:rsidR="006507AE" w:rsidRPr="008D6E7A" w:rsidRDefault="006507AE" w:rsidP="001F1527">
            <w:pPr>
              <w:pStyle w:val="TableText"/>
              <w:rPr>
                <w:rFonts w:eastAsia="Arial"/>
                <w:i/>
                <w:szCs w:val="22"/>
              </w:rPr>
            </w:pPr>
            <w:r w:rsidRPr="008D6E7A">
              <w:rPr>
                <w:rFonts w:eastAsia="Arial"/>
                <w:i/>
                <w:szCs w:val="22"/>
              </w:rPr>
              <w:t>The VSA “initial implementation” shall support separate environments for user functional and acceptance testing by SQA in the geographically distributed VA system topology (infrastructure/servers).</w:t>
            </w:r>
          </w:p>
          <w:p w14:paraId="6167EB29" w14:textId="064E6067" w:rsidR="001B1548" w:rsidRPr="008D6E7A" w:rsidRDefault="006507AE"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user functional and acceptance testing.</w:t>
            </w:r>
          </w:p>
          <w:p w14:paraId="68D8EB71" w14:textId="431B506C"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64CD34A0" w14:textId="3413AA17" w:rsidR="00464946" w:rsidRPr="008D6E7A" w:rsidRDefault="009C370D" w:rsidP="00110657">
            <w:pPr>
              <w:pStyle w:val="TableText"/>
              <w:rPr>
                <w:szCs w:val="22"/>
              </w:rPr>
            </w:pPr>
            <w:r w:rsidRPr="008D6E7A">
              <w:rPr>
                <w:szCs w:val="22"/>
              </w:rPr>
              <w:t>P2.</w:t>
            </w:r>
            <w:r w:rsidR="00110657" w:rsidRPr="008D6E7A">
              <w:rPr>
                <w:szCs w:val="22"/>
              </w:rPr>
              <w:t>3.8</w:t>
            </w:r>
          </w:p>
        </w:tc>
      </w:tr>
      <w:tr w:rsidR="00B43691" w:rsidRPr="00675AD4" w14:paraId="5980C7C5" w14:textId="77777777" w:rsidTr="003C0028">
        <w:trPr>
          <w:cantSplit/>
        </w:trPr>
        <w:tc>
          <w:tcPr>
            <w:tcW w:w="705" w:type="pct"/>
          </w:tcPr>
          <w:p w14:paraId="633A844D" w14:textId="77777777" w:rsidR="00B43691" w:rsidRPr="008D6E7A" w:rsidRDefault="00B43691" w:rsidP="001F1527">
            <w:pPr>
              <w:pStyle w:val="TableText"/>
              <w:rPr>
                <w:szCs w:val="22"/>
              </w:rPr>
            </w:pPr>
            <w:r w:rsidRPr="008D6E7A">
              <w:rPr>
                <w:rFonts w:eastAsia="Arial"/>
                <w:szCs w:val="22"/>
              </w:rPr>
              <w:t>2.6.8.372</w:t>
            </w:r>
          </w:p>
        </w:tc>
        <w:tc>
          <w:tcPr>
            <w:tcW w:w="3256" w:type="pct"/>
          </w:tcPr>
          <w:p w14:paraId="56F26586" w14:textId="77777777" w:rsidR="00B43691" w:rsidRPr="008D6E7A" w:rsidRDefault="00B43691" w:rsidP="001F1527">
            <w:pPr>
              <w:pStyle w:val="TableText"/>
              <w:rPr>
                <w:rFonts w:eastAsia="Arial"/>
                <w:szCs w:val="22"/>
              </w:rPr>
            </w:pPr>
            <w:r w:rsidRPr="008D6E7A">
              <w:rPr>
                <w:rFonts w:eastAsia="Arial"/>
                <w:szCs w:val="22"/>
              </w:rPr>
              <w:t>The VSA “initial implementation” shall support separate environments for SQA testing in the geographically distributed VA system topology (infrastructure/servers).</w:t>
            </w:r>
          </w:p>
          <w:p w14:paraId="2C2DA092" w14:textId="77777777" w:rsidR="00B43691" w:rsidRPr="008D6E7A" w:rsidRDefault="00B43691" w:rsidP="001F1527">
            <w:pPr>
              <w:pStyle w:val="TableText"/>
              <w:spacing w:before="120"/>
              <w:rPr>
                <w:szCs w:val="22"/>
              </w:rPr>
            </w:pPr>
            <w:r w:rsidRPr="008D6E7A">
              <w:rPr>
                <w:rFonts w:eastAsia="Arial"/>
                <w:b/>
                <w:szCs w:val="22"/>
              </w:rPr>
              <w:t>Justification for removal:</w:t>
            </w:r>
            <w:r w:rsidRPr="008D6E7A">
              <w:rPr>
                <w:rFonts w:eastAsia="Arial"/>
                <w:szCs w:val="22"/>
              </w:rPr>
              <w:t xml:space="preserve"> Addressed by 2.6.8.371</w:t>
            </w:r>
          </w:p>
        </w:tc>
        <w:tc>
          <w:tcPr>
            <w:tcW w:w="1039" w:type="pct"/>
            <w:tcMar>
              <w:top w:w="100" w:type="dxa"/>
              <w:left w:w="100" w:type="dxa"/>
              <w:bottom w:w="100" w:type="dxa"/>
              <w:right w:w="100" w:type="dxa"/>
            </w:tcMar>
          </w:tcPr>
          <w:p w14:paraId="6D75C12D" w14:textId="2F3E99F8" w:rsidR="00B43691" w:rsidRPr="008D6E7A" w:rsidRDefault="009C370D" w:rsidP="001F1527">
            <w:pPr>
              <w:pStyle w:val="TableText"/>
              <w:rPr>
                <w:szCs w:val="22"/>
              </w:rPr>
            </w:pPr>
            <w:r w:rsidRPr="008D6E7A">
              <w:rPr>
                <w:szCs w:val="22"/>
              </w:rPr>
              <w:t>Removed</w:t>
            </w:r>
          </w:p>
        </w:tc>
      </w:tr>
      <w:tr w:rsidR="00B43691" w:rsidRPr="00675AD4" w14:paraId="039B8267" w14:textId="77777777" w:rsidTr="003C0028">
        <w:trPr>
          <w:cantSplit/>
        </w:trPr>
        <w:tc>
          <w:tcPr>
            <w:tcW w:w="705" w:type="pct"/>
          </w:tcPr>
          <w:p w14:paraId="3C7CA41D" w14:textId="77777777" w:rsidR="00B43691" w:rsidRPr="008D6E7A" w:rsidRDefault="00B43691" w:rsidP="001F1527">
            <w:pPr>
              <w:pStyle w:val="TableText"/>
              <w:rPr>
                <w:szCs w:val="22"/>
              </w:rPr>
            </w:pPr>
            <w:r w:rsidRPr="008D6E7A">
              <w:rPr>
                <w:rFonts w:eastAsia="Arial"/>
                <w:szCs w:val="22"/>
              </w:rPr>
              <w:t>2.6.8.373</w:t>
            </w:r>
          </w:p>
        </w:tc>
        <w:tc>
          <w:tcPr>
            <w:tcW w:w="3256" w:type="pct"/>
          </w:tcPr>
          <w:p w14:paraId="6422AA70" w14:textId="77777777" w:rsidR="009C370D" w:rsidRPr="008D6E7A" w:rsidRDefault="009C370D" w:rsidP="001F1527">
            <w:pPr>
              <w:pStyle w:val="TableText"/>
              <w:rPr>
                <w:rFonts w:eastAsia="Arial"/>
                <w:i/>
                <w:szCs w:val="22"/>
              </w:rPr>
            </w:pPr>
            <w:r w:rsidRPr="008D6E7A">
              <w:rPr>
                <w:rFonts w:eastAsia="Arial"/>
                <w:i/>
                <w:szCs w:val="22"/>
              </w:rPr>
              <w:t>The VSA “initial implementation” shall support separate environments for capacity/load/performance testing by VA ETS in the geographically distributed VA system topology (infrastructure/servers).</w:t>
            </w:r>
          </w:p>
          <w:p w14:paraId="14B0B452" w14:textId="50A5B032" w:rsidR="001B1548" w:rsidRPr="008D6E7A" w:rsidRDefault="009C370D" w:rsidP="001F1527">
            <w:pPr>
              <w:pStyle w:val="TableText"/>
              <w:spacing w:before="120"/>
              <w:rPr>
                <w:rFonts w:eastAsia="Arial"/>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capacity/load/performance testing</w:t>
            </w:r>
            <w:r w:rsidR="001B1548" w:rsidRPr="008D6E7A">
              <w:rPr>
                <w:rFonts w:eastAsia="Arial"/>
                <w:szCs w:val="22"/>
              </w:rPr>
              <w:t xml:space="preserve"> </w:t>
            </w:r>
          </w:p>
          <w:p w14:paraId="630C2325" w14:textId="498647E4"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63AD1F6D" w14:textId="717115AF" w:rsidR="00B43691" w:rsidRPr="008D6E7A" w:rsidRDefault="00613967" w:rsidP="00110657">
            <w:pPr>
              <w:pStyle w:val="TableText"/>
              <w:rPr>
                <w:szCs w:val="22"/>
              </w:rPr>
            </w:pPr>
            <w:r w:rsidRPr="008D6E7A">
              <w:rPr>
                <w:szCs w:val="22"/>
              </w:rPr>
              <w:t>P2.</w:t>
            </w:r>
            <w:r w:rsidR="00110657" w:rsidRPr="008D6E7A">
              <w:rPr>
                <w:szCs w:val="22"/>
              </w:rPr>
              <w:t>3.8</w:t>
            </w:r>
          </w:p>
        </w:tc>
      </w:tr>
      <w:tr w:rsidR="00B43691" w:rsidRPr="00675AD4" w14:paraId="0A63F5B1" w14:textId="77777777" w:rsidTr="003C0028">
        <w:trPr>
          <w:cantSplit/>
        </w:trPr>
        <w:tc>
          <w:tcPr>
            <w:tcW w:w="705" w:type="pct"/>
          </w:tcPr>
          <w:p w14:paraId="7FE648CF" w14:textId="77777777" w:rsidR="00B43691" w:rsidRPr="008D6E7A" w:rsidRDefault="00B43691" w:rsidP="001F1527">
            <w:pPr>
              <w:pStyle w:val="TableText"/>
              <w:rPr>
                <w:szCs w:val="22"/>
              </w:rPr>
            </w:pPr>
            <w:r w:rsidRPr="008D6E7A">
              <w:rPr>
                <w:rFonts w:eastAsia="Arial"/>
                <w:szCs w:val="22"/>
              </w:rPr>
              <w:lastRenderedPageBreak/>
              <w:t>2.6.8.374</w:t>
            </w:r>
          </w:p>
        </w:tc>
        <w:tc>
          <w:tcPr>
            <w:tcW w:w="3256" w:type="pct"/>
          </w:tcPr>
          <w:p w14:paraId="5265E339" w14:textId="77777777" w:rsidR="009C370D" w:rsidRPr="008D6E7A" w:rsidRDefault="009C370D" w:rsidP="001F1527">
            <w:pPr>
              <w:pStyle w:val="TableText"/>
              <w:rPr>
                <w:rFonts w:eastAsia="Arial"/>
                <w:i/>
                <w:szCs w:val="22"/>
              </w:rPr>
            </w:pPr>
            <w:r w:rsidRPr="008D6E7A">
              <w:rPr>
                <w:rFonts w:eastAsia="Arial"/>
                <w:i/>
                <w:szCs w:val="22"/>
              </w:rPr>
              <w:t>The VSA “initial implementation” shall support separate environments for security testing by VA OIS in the geographically distributed VA system topology (infrastructure/servers).</w:t>
            </w:r>
          </w:p>
          <w:p w14:paraId="40843186" w14:textId="55E27EC9" w:rsidR="001B1548" w:rsidRPr="008D6E7A" w:rsidRDefault="009C370D" w:rsidP="001F1527">
            <w:pPr>
              <w:pStyle w:val="TableText"/>
              <w:spacing w:before="120"/>
              <w:rPr>
                <w:szCs w:val="22"/>
              </w:rPr>
            </w:pPr>
            <w:r w:rsidRPr="008D6E7A">
              <w:rPr>
                <w:szCs w:val="22"/>
              </w:rPr>
              <w:t>(Original)</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security testing.</w:t>
            </w:r>
          </w:p>
          <w:p w14:paraId="7608B67C" w14:textId="7D7333BA" w:rsidR="001B1548" w:rsidRPr="008D6E7A" w:rsidRDefault="001B1548" w:rsidP="001F1527">
            <w:pPr>
              <w:pStyle w:val="TableText"/>
              <w:spacing w:before="120"/>
              <w:rPr>
                <w:szCs w:val="22"/>
              </w:rPr>
            </w:pPr>
            <w:r w:rsidRPr="008D6E7A">
              <w:rPr>
                <w:rFonts w:eastAsia="Arial"/>
                <w:b/>
                <w:szCs w:val="22"/>
              </w:rPr>
              <w:t>Justification for Revision:</w:t>
            </w:r>
            <w:r w:rsidR="00941663"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474DAFF4" w14:textId="1A59D8E8" w:rsidR="00B43691" w:rsidRPr="008D6E7A" w:rsidRDefault="00613967" w:rsidP="00110657">
            <w:pPr>
              <w:pStyle w:val="TableText"/>
              <w:rPr>
                <w:szCs w:val="22"/>
              </w:rPr>
            </w:pPr>
            <w:r w:rsidRPr="008D6E7A">
              <w:rPr>
                <w:szCs w:val="22"/>
              </w:rPr>
              <w:t>P2.</w:t>
            </w:r>
            <w:r w:rsidR="00110657" w:rsidRPr="008D6E7A">
              <w:rPr>
                <w:szCs w:val="22"/>
              </w:rPr>
              <w:t>3.8</w:t>
            </w:r>
          </w:p>
        </w:tc>
      </w:tr>
      <w:tr w:rsidR="00464946" w:rsidRPr="00675AD4" w14:paraId="130B1A07" w14:textId="77777777" w:rsidTr="003C0028">
        <w:trPr>
          <w:cantSplit/>
        </w:trPr>
        <w:tc>
          <w:tcPr>
            <w:tcW w:w="705" w:type="pct"/>
          </w:tcPr>
          <w:p w14:paraId="37D536CE" w14:textId="77777777" w:rsidR="00464946" w:rsidRPr="008D6E7A" w:rsidRDefault="00464946" w:rsidP="001F1527">
            <w:pPr>
              <w:pStyle w:val="TableText"/>
              <w:rPr>
                <w:szCs w:val="22"/>
              </w:rPr>
            </w:pPr>
            <w:r w:rsidRPr="008D6E7A">
              <w:rPr>
                <w:rFonts w:eastAsia="Arial"/>
                <w:szCs w:val="22"/>
              </w:rPr>
              <w:t>2.6.8.375</w:t>
            </w:r>
          </w:p>
        </w:tc>
        <w:tc>
          <w:tcPr>
            <w:tcW w:w="3256" w:type="pct"/>
          </w:tcPr>
          <w:p w14:paraId="379F8A5A" w14:textId="77777777" w:rsidR="000B60B3" w:rsidRPr="008D6E7A" w:rsidRDefault="000B60B3" w:rsidP="001F1527">
            <w:pPr>
              <w:pStyle w:val="TableText"/>
              <w:spacing w:before="120"/>
              <w:rPr>
                <w:rFonts w:eastAsia="Arial"/>
                <w:i/>
                <w:szCs w:val="22"/>
              </w:rPr>
            </w:pPr>
            <w:r w:rsidRPr="008D6E7A">
              <w:rPr>
                <w:rFonts w:eastAsia="Arial"/>
                <w:i/>
                <w:szCs w:val="22"/>
              </w:rPr>
              <w:t>The VSA “initial implementation” shall support separate environments for pre-production in the geographically distributed VA system topology (infrastructure/servers).</w:t>
            </w:r>
          </w:p>
          <w:p w14:paraId="09A45CD3" w14:textId="72CD338C" w:rsidR="001B1548" w:rsidRPr="008D6E7A" w:rsidRDefault="000B60B3" w:rsidP="001F1527">
            <w:pPr>
              <w:pStyle w:val="TableText"/>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pre-production.</w:t>
            </w:r>
          </w:p>
          <w:p w14:paraId="2203B4B3" w14:textId="66522518"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0337E9A5" w14:textId="76B65BFD" w:rsidR="00464946" w:rsidRPr="008D6E7A" w:rsidRDefault="00464946" w:rsidP="001F1527">
            <w:pPr>
              <w:pStyle w:val="TableText"/>
              <w:rPr>
                <w:szCs w:val="22"/>
              </w:rPr>
            </w:pPr>
            <w:r w:rsidRPr="008D6E7A">
              <w:rPr>
                <w:szCs w:val="22"/>
              </w:rPr>
              <w:t>P2.3</w:t>
            </w:r>
            <w:r w:rsidR="00B60F99" w:rsidRPr="008D6E7A">
              <w:rPr>
                <w:szCs w:val="22"/>
              </w:rPr>
              <w:t>.6</w:t>
            </w:r>
          </w:p>
        </w:tc>
      </w:tr>
      <w:tr w:rsidR="00464946" w:rsidRPr="00675AD4" w14:paraId="5E779D8D" w14:textId="77777777" w:rsidTr="003C0028">
        <w:trPr>
          <w:cantSplit/>
        </w:trPr>
        <w:tc>
          <w:tcPr>
            <w:tcW w:w="705" w:type="pct"/>
          </w:tcPr>
          <w:p w14:paraId="2BF2276C" w14:textId="77777777" w:rsidR="00464946" w:rsidRPr="008D6E7A" w:rsidRDefault="00464946" w:rsidP="001F1527">
            <w:pPr>
              <w:pStyle w:val="TableText"/>
              <w:rPr>
                <w:szCs w:val="22"/>
              </w:rPr>
            </w:pPr>
            <w:r w:rsidRPr="008D6E7A">
              <w:rPr>
                <w:rFonts w:eastAsia="Arial"/>
                <w:szCs w:val="22"/>
              </w:rPr>
              <w:t>2.6.8.376</w:t>
            </w:r>
          </w:p>
        </w:tc>
        <w:tc>
          <w:tcPr>
            <w:tcW w:w="3256" w:type="pct"/>
          </w:tcPr>
          <w:p w14:paraId="70391FAA" w14:textId="77777777" w:rsidR="00613967" w:rsidRPr="008D6E7A" w:rsidRDefault="00613967" w:rsidP="001F1527">
            <w:pPr>
              <w:pStyle w:val="TableText"/>
              <w:rPr>
                <w:rFonts w:eastAsia="Arial"/>
                <w:i/>
                <w:szCs w:val="22"/>
              </w:rPr>
            </w:pPr>
            <w:r w:rsidRPr="008D6E7A">
              <w:rPr>
                <w:rFonts w:eastAsia="Arial"/>
                <w:i/>
                <w:szCs w:val="22"/>
              </w:rPr>
              <w:t>The VSA “initial implementation” shall support separate environments for production in the geographically distributed VA system topology (infrastructure/servers).</w:t>
            </w:r>
          </w:p>
          <w:p w14:paraId="03DF14CB" w14:textId="0C05A7D1" w:rsidR="001B1548" w:rsidRPr="008D6E7A" w:rsidRDefault="00613967"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separate environments for production.</w:t>
            </w:r>
          </w:p>
          <w:p w14:paraId="1C123AA8" w14:textId="400F9548"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02610132" w14:textId="4C33792B" w:rsidR="00464946" w:rsidRPr="008D6E7A" w:rsidRDefault="00464946" w:rsidP="001F1527">
            <w:pPr>
              <w:pStyle w:val="TableText"/>
              <w:rPr>
                <w:szCs w:val="22"/>
              </w:rPr>
            </w:pPr>
            <w:r w:rsidRPr="008D6E7A">
              <w:rPr>
                <w:szCs w:val="22"/>
              </w:rPr>
              <w:t>P2.3</w:t>
            </w:r>
            <w:r w:rsidR="00B60F99" w:rsidRPr="008D6E7A">
              <w:rPr>
                <w:szCs w:val="22"/>
              </w:rPr>
              <w:t>.6</w:t>
            </w:r>
          </w:p>
        </w:tc>
      </w:tr>
      <w:tr w:rsidR="00464946" w:rsidRPr="00675AD4" w14:paraId="37FF3B08" w14:textId="77777777" w:rsidTr="003C0028">
        <w:trPr>
          <w:cantSplit/>
        </w:trPr>
        <w:tc>
          <w:tcPr>
            <w:tcW w:w="705" w:type="pct"/>
          </w:tcPr>
          <w:p w14:paraId="2DE40185" w14:textId="77777777" w:rsidR="00464946" w:rsidRPr="008D6E7A" w:rsidRDefault="00464946" w:rsidP="001F1527">
            <w:pPr>
              <w:pStyle w:val="TableText"/>
              <w:rPr>
                <w:szCs w:val="22"/>
              </w:rPr>
            </w:pPr>
            <w:r w:rsidRPr="008D6E7A">
              <w:rPr>
                <w:rFonts w:eastAsia="Arial"/>
                <w:szCs w:val="22"/>
              </w:rPr>
              <w:t>2.6.8.377</w:t>
            </w:r>
          </w:p>
        </w:tc>
        <w:tc>
          <w:tcPr>
            <w:tcW w:w="3256" w:type="pct"/>
          </w:tcPr>
          <w:p w14:paraId="2531B1FA" w14:textId="77777777" w:rsidR="00613967" w:rsidRPr="008D6E7A" w:rsidRDefault="00613967" w:rsidP="001F1527">
            <w:pPr>
              <w:pStyle w:val="TableText"/>
              <w:rPr>
                <w:rFonts w:eastAsia="Arial"/>
                <w:i/>
                <w:szCs w:val="22"/>
              </w:rPr>
            </w:pPr>
            <w:r w:rsidRPr="008D6E7A">
              <w:rPr>
                <w:rFonts w:eastAsia="Arial"/>
                <w:i/>
                <w:szCs w:val="22"/>
              </w:rPr>
              <w:t>The VSA “initial implementation” shall provide multiple instances of the VSA Federating Platform to facilitate development of federated ‘service request’ routing functionality in the geographically distributed VA system topology (infrastructure/servers).</w:t>
            </w:r>
          </w:p>
          <w:p w14:paraId="1F1B06E3" w14:textId="5CE0B83F" w:rsidR="001B1548" w:rsidRPr="008D6E7A" w:rsidRDefault="00613967"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multiple instances of the VSA Federating Platform to facilitate development of federated ‘service request’ routing functionality.</w:t>
            </w:r>
          </w:p>
          <w:p w14:paraId="749FBB26" w14:textId="5DACEFD1"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2EDB8EBA" w14:textId="4EC476AE" w:rsidR="00464946" w:rsidRPr="008D6E7A" w:rsidRDefault="00464946" w:rsidP="001F1527">
            <w:pPr>
              <w:pStyle w:val="TableText"/>
              <w:rPr>
                <w:szCs w:val="22"/>
              </w:rPr>
            </w:pPr>
            <w:r w:rsidRPr="008D6E7A">
              <w:rPr>
                <w:szCs w:val="22"/>
              </w:rPr>
              <w:t>P2.3</w:t>
            </w:r>
            <w:r w:rsidR="00D97687" w:rsidRPr="008D6E7A">
              <w:rPr>
                <w:szCs w:val="22"/>
              </w:rPr>
              <w:t>.</w:t>
            </w:r>
            <w:r w:rsidR="00110657" w:rsidRPr="008D6E7A">
              <w:rPr>
                <w:szCs w:val="22"/>
              </w:rPr>
              <w:t>8</w:t>
            </w:r>
          </w:p>
        </w:tc>
      </w:tr>
      <w:tr w:rsidR="00464946" w:rsidRPr="00675AD4" w14:paraId="5CF5F83B" w14:textId="77777777" w:rsidTr="003C0028">
        <w:trPr>
          <w:cantSplit/>
        </w:trPr>
        <w:tc>
          <w:tcPr>
            <w:tcW w:w="705" w:type="pct"/>
          </w:tcPr>
          <w:p w14:paraId="558863FE" w14:textId="77777777" w:rsidR="00464946" w:rsidRPr="008D6E7A" w:rsidRDefault="00464946" w:rsidP="001F1527">
            <w:pPr>
              <w:pStyle w:val="TableText"/>
              <w:rPr>
                <w:szCs w:val="22"/>
              </w:rPr>
            </w:pPr>
            <w:r w:rsidRPr="008D6E7A">
              <w:rPr>
                <w:rFonts w:eastAsia="Arial"/>
                <w:szCs w:val="22"/>
              </w:rPr>
              <w:t>2.6.8.378</w:t>
            </w:r>
          </w:p>
        </w:tc>
        <w:tc>
          <w:tcPr>
            <w:tcW w:w="3256" w:type="pct"/>
          </w:tcPr>
          <w:p w14:paraId="4C416689" w14:textId="46AF5024" w:rsidR="00613967" w:rsidRPr="008D6E7A" w:rsidRDefault="00613967" w:rsidP="001F1527">
            <w:pPr>
              <w:pStyle w:val="TableText"/>
              <w:rPr>
                <w:rFonts w:eastAsia="Arial"/>
                <w:i/>
                <w:szCs w:val="22"/>
              </w:rPr>
            </w:pPr>
            <w:r w:rsidRPr="008D6E7A">
              <w:rPr>
                <w:rFonts w:eastAsia="Arial"/>
                <w:i/>
                <w:szCs w:val="22"/>
              </w:rPr>
              <w:t>The VSA “initial implementation’ shall support network communications with other SOA components (e.g.,</w:t>
            </w:r>
            <w:r w:rsidR="002E382F" w:rsidRPr="008D6E7A">
              <w:rPr>
                <w:rFonts w:eastAsia="Arial"/>
                <w:i/>
                <w:szCs w:val="22"/>
              </w:rPr>
              <w:t> </w:t>
            </w:r>
            <w:r w:rsidRPr="008D6E7A">
              <w:rPr>
                <w:rFonts w:eastAsia="Arial"/>
                <w:i/>
                <w:szCs w:val="22"/>
              </w:rPr>
              <w:t>eMI, VistA systems, etc.).</w:t>
            </w:r>
          </w:p>
          <w:p w14:paraId="6C70E90D" w14:textId="5A278EE5" w:rsidR="001B1548" w:rsidRPr="008D6E7A" w:rsidRDefault="00613967" w:rsidP="001F1527">
            <w:pPr>
              <w:pStyle w:val="TableText"/>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facilitate network connectivity with other SOA components (e.g., ESB, VistA systems, etc.).</w:t>
            </w:r>
          </w:p>
          <w:p w14:paraId="3BC7EFA3" w14:textId="2935EF59"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00411CAE" w14:textId="03E2F95A" w:rsidR="00464946" w:rsidRPr="008D6E7A" w:rsidRDefault="00464946" w:rsidP="001F1527">
            <w:pPr>
              <w:pStyle w:val="TableText"/>
              <w:rPr>
                <w:szCs w:val="22"/>
              </w:rPr>
            </w:pPr>
            <w:r w:rsidRPr="008D6E7A">
              <w:rPr>
                <w:szCs w:val="22"/>
              </w:rPr>
              <w:t>P2.3</w:t>
            </w:r>
            <w:r w:rsidR="00D97687" w:rsidRPr="008D6E7A">
              <w:rPr>
                <w:szCs w:val="22"/>
              </w:rPr>
              <w:t>.</w:t>
            </w:r>
            <w:r w:rsidR="00531593" w:rsidRPr="008D6E7A">
              <w:rPr>
                <w:szCs w:val="22"/>
              </w:rPr>
              <w:t>9</w:t>
            </w:r>
          </w:p>
        </w:tc>
      </w:tr>
      <w:tr w:rsidR="00464946" w:rsidRPr="00675AD4" w14:paraId="73176FF4" w14:textId="77777777" w:rsidTr="003C0028">
        <w:trPr>
          <w:cantSplit/>
        </w:trPr>
        <w:tc>
          <w:tcPr>
            <w:tcW w:w="705" w:type="pct"/>
          </w:tcPr>
          <w:p w14:paraId="6340D20A" w14:textId="77777777" w:rsidR="00464946" w:rsidRPr="008D6E7A" w:rsidRDefault="00464946" w:rsidP="001F1527">
            <w:pPr>
              <w:pStyle w:val="TableText"/>
              <w:rPr>
                <w:szCs w:val="22"/>
              </w:rPr>
            </w:pPr>
            <w:r w:rsidRPr="008D6E7A">
              <w:rPr>
                <w:rFonts w:eastAsia="Arial"/>
                <w:szCs w:val="22"/>
              </w:rPr>
              <w:lastRenderedPageBreak/>
              <w:t>2.6.8.379</w:t>
            </w:r>
          </w:p>
        </w:tc>
        <w:tc>
          <w:tcPr>
            <w:tcW w:w="3256" w:type="pct"/>
          </w:tcPr>
          <w:p w14:paraId="73109DEE" w14:textId="77777777" w:rsidR="00613967" w:rsidRPr="008D6E7A" w:rsidRDefault="00613967" w:rsidP="001F1527">
            <w:pPr>
              <w:pStyle w:val="TableText"/>
              <w:keepNext/>
              <w:keepLines/>
              <w:rPr>
                <w:rFonts w:eastAsia="Arial"/>
                <w:i/>
                <w:szCs w:val="22"/>
              </w:rPr>
            </w:pPr>
            <w:r w:rsidRPr="008D6E7A">
              <w:rPr>
                <w:rFonts w:eastAsia="Arial"/>
                <w:i/>
                <w:szCs w:val="22"/>
              </w:rPr>
              <w:t>The VSA “initial implementation” topology shall provide multiple instances of the VSA Federating Platform to support development of federation and fail-over logic in the geographically distributed VA system topology (infrastructure/servers).</w:t>
            </w:r>
          </w:p>
          <w:p w14:paraId="48C6B35B" w14:textId="3CAF3AF1" w:rsidR="001B1548" w:rsidRPr="008D6E7A" w:rsidRDefault="00613967" w:rsidP="001F1527">
            <w:pPr>
              <w:pStyle w:val="TableText"/>
              <w:keepNext/>
              <w:keepLines/>
              <w:spacing w:before="120"/>
              <w:rPr>
                <w:szCs w:val="22"/>
              </w:rPr>
            </w:pPr>
            <w:r w:rsidRPr="008D6E7A">
              <w:rPr>
                <w:szCs w:val="22"/>
              </w:rPr>
              <w:t xml:space="preserve">(Original) </w:t>
            </w:r>
            <w:r w:rsidR="001B1548" w:rsidRPr="008D6E7A">
              <w:rPr>
                <w:szCs w:val="22"/>
              </w:rPr>
              <w:t xml:space="preserve">The VSA “initial implementation” topology </w:t>
            </w:r>
            <w:r w:rsidR="001B1548" w:rsidRPr="008D6E7A">
              <w:rPr>
                <w:i/>
                <w:szCs w:val="22"/>
              </w:rPr>
              <w:t>shall</w:t>
            </w:r>
            <w:r w:rsidR="001B1548" w:rsidRPr="008D6E7A">
              <w:rPr>
                <w:szCs w:val="22"/>
              </w:rPr>
              <w:t xml:space="preserve"> provide multiple instances of the VSA Federating Platform to support development of federation and fail-over logic.</w:t>
            </w:r>
          </w:p>
          <w:p w14:paraId="7717CDB5" w14:textId="3CCBCF22" w:rsidR="001B1548" w:rsidRPr="008D6E7A" w:rsidRDefault="001B1548" w:rsidP="001F1527">
            <w:pPr>
              <w:pStyle w:val="TableText"/>
              <w:keepNext/>
              <w:keepLines/>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Added text requirement for clarity</w:t>
            </w:r>
          </w:p>
        </w:tc>
        <w:tc>
          <w:tcPr>
            <w:tcW w:w="1039" w:type="pct"/>
            <w:tcMar>
              <w:top w:w="100" w:type="dxa"/>
              <w:left w:w="100" w:type="dxa"/>
              <w:bottom w:w="100" w:type="dxa"/>
              <w:right w:w="100" w:type="dxa"/>
            </w:tcMar>
          </w:tcPr>
          <w:p w14:paraId="673B9030" w14:textId="36DFDBE0" w:rsidR="00464946" w:rsidRPr="008D6E7A" w:rsidRDefault="00464946" w:rsidP="001F1527">
            <w:pPr>
              <w:pStyle w:val="TableText"/>
              <w:rPr>
                <w:szCs w:val="22"/>
              </w:rPr>
            </w:pPr>
            <w:r w:rsidRPr="008D6E7A">
              <w:rPr>
                <w:szCs w:val="22"/>
              </w:rPr>
              <w:t>P2.3</w:t>
            </w:r>
            <w:r w:rsidR="00D97687" w:rsidRPr="008D6E7A">
              <w:rPr>
                <w:szCs w:val="22"/>
              </w:rPr>
              <w:t>.</w:t>
            </w:r>
            <w:r w:rsidR="00092A8A" w:rsidRPr="008D6E7A">
              <w:rPr>
                <w:szCs w:val="22"/>
              </w:rPr>
              <w:t>8</w:t>
            </w:r>
          </w:p>
        </w:tc>
      </w:tr>
      <w:tr w:rsidR="00464946" w:rsidRPr="00675AD4" w14:paraId="371E5C65" w14:textId="77777777" w:rsidTr="003C0028">
        <w:trPr>
          <w:cantSplit/>
        </w:trPr>
        <w:tc>
          <w:tcPr>
            <w:tcW w:w="705" w:type="pct"/>
          </w:tcPr>
          <w:p w14:paraId="652EE0C5" w14:textId="77777777" w:rsidR="00464946" w:rsidRPr="008D6E7A" w:rsidRDefault="00464946" w:rsidP="001F1527">
            <w:pPr>
              <w:pStyle w:val="TableText"/>
              <w:rPr>
                <w:szCs w:val="22"/>
              </w:rPr>
            </w:pPr>
            <w:r w:rsidRPr="008D6E7A">
              <w:rPr>
                <w:rFonts w:eastAsia="Arial"/>
                <w:szCs w:val="22"/>
              </w:rPr>
              <w:t>2.6.8.380</w:t>
            </w:r>
          </w:p>
        </w:tc>
        <w:tc>
          <w:tcPr>
            <w:tcW w:w="3256" w:type="pct"/>
          </w:tcPr>
          <w:p w14:paraId="5271CC98" w14:textId="77777777" w:rsidR="00464946" w:rsidRPr="008D6E7A" w:rsidRDefault="00464946" w:rsidP="001F1527">
            <w:pPr>
              <w:pStyle w:val="TableText"/>
              <w:rPr>
                <w:rFonts w:eastAsia="Arial"/>
                <w:szCs w:val="22"/>
              </w:rPr>
            </w:pPr>
            <w:r w:rsidRPr="008D6E7A">
              <w:rPr>
                <w:rFonts w:eastAsia="Arial"/>
                <w:szCs w:val="22"/>
              </w:rPr>
              <w:t>Testing results and “lessons learned” from the VSA ‘initial implementation’ topology shall be used to document recommended optimal specifications and topology for the VSA ‘to be’ implementation.</w:t>
            </w:r>
          </w:p>
          <w:p w14:paraId="72C2B3B0" w14:textId="77777777" w:rsidR="00464946" w:rsidRPr="008D6E7A" w:rsidRDefault="00464946" w:rsidP="001F1527">
            <w:pPr>
              <w:pStyle w:val="TableText"/>
              <w:spacing w:before="120"/>
              <w:rPr>
                <w:szCs w:val="22"/>
              </w:rPr>
            </w:pPr>
            <w:r w:rsidRPr="008D6E7A">
              <w:rPr>
                <w:rFonts w:eastAsia="Arial"/>
                <w:b/>
                <w:szCs w:val="22"/>
              </w:rPr>
              <w:t>Justification for Removal</w:t>
            </w:r>
            <w:r w:rsidRPr="008D6E7A">
              <w:rPr>
                <w:rFonts w:eastAsia="Arial"/>
                <w:szCs w:val="22"/>
              </w:rPr>
              <w:t>: Addressed in 2.6.8.364</w:t>
            </w:r>
          </w:p>
        </w:tc>
        <w:tc>
          <w:tcPr>
            <w:tcW w:w="1039" w:type="pct"/>
            <w:tcMar>
              <w:top w:w="100" w:type="dxa"/>
              <w:left w:w="100" w:type="dxa"/>
              <w:bottom w:w="100" w:type="dxa"/>
              <w:right w:w="100" w:type="dxa"/>
            </w:tcMar>
          </w:tcPr>
          <w:p w14:paraId="32746A4A" w14:textId="61AF30AF" w:rsidR="00464946" w:rsidRPr="008D6E7A" w:rsidRDefault="00613967" w:rsidP="001F1527">
            <w:pPr>
              <w:pStyle w:val="TableText"/>
              <w:rPr>
                <w:szCs w:val="22"/>
              </w:rPr>
            </w:pPr>
            <w:r w:rsidRPr="008D6E7A">
              <w:rPr>
                <w:szCs w:val="22"/>
              </w:rPr>
              <w:t>Removed</w:t>
            </w:r>
          </w:p>
        </w:tc>
      </w:tr>
      <w:tr w:rsidR="00464946" w:rsidRPr="00675AD4" w14:paraId="436F11A1" w14:textId="77777777" w:rsidTr="003C0028">
        <w:trPr>
          <w:cantSplit/>
        </w:trPr>
        <w:tc>
          <w:tcPr>
            <w:tcW w:w="705" w:type="pct"/>
          </w:tcPr>
          <w:p w14:paraId="22CB5B6C" w14:textId="77777777" w:rsidR="00464946" w:rsidRPr="008D6E7A" w:rsidRDefault="00464946" w:rsidP="001F1527">
            <w:pPr>
              <w:pStyle w:val="TableText"/>
              <w:rPr>
                <w:szCs w:val="22"/>
              </w:rPr>
            </w:pPr>
            <w:r w:rsidRPr="008D6E7A">
              <w:rPr>
                <w:rFonts w:eastAsia="Arial"/>
                <w:szCs w:val="22"/>
              </w:rPr>
              <w:t>2.6.8.381</w:t>
            </w:r>
          </w:p>
        </w:tc>
        <w:tc>
          <w:tcPr>
            <w:tcW w:w="3256" w:type="pct"/>
          </w:tcPr>
          <w:p w14:paraId="4693F577" w14:textId="77777777" w:rsidR="00613967" w:rsidRPr="008D6E7A" w:rsidRDefault="00613967" w:rsidP="001F1527">
            <w:pPr>
              <w:pStyle w:val="TableText"/>
              <w:rPr>
                <w:rFonts w:eastAsia="Arial"/>
                <w:i/>
                <w:szCs w:val="22"/>
              </w:rPr>
            </w:pPr>
            <w:r w:rsidRPr="008D6E7A">
              <w:rPr>
                <w:rFonts w:eastAsia="Arial"/>
                <w:i/>
                <w:szCs w:val="22"/>
              </w:rPr>
              <w:t>VSA shall support multiple instances of the VSA Federating Platform to support “to be” deployment of VSA systems to RDPCs or AITCs as indicated by VA system specification for the ‘to be’ implementation.</w:t>
            </w:r>
          </w:p>
          <w:p w14:paraId="6E7EF1B5" w14:textId="4E83BC0D" w:rsidR="001B1548" w:rsidRPr="008D6E7A" w:rsidRDefault="00613967" w:rsidP="001F1527">
            <w:pPr>
              <w:pStyle w:val="TableText"/>
              <w:spacing w:before="120"/>
              <w:rPr>
                <w:szCs w:val="22"/>
              </w:rPr>
            </w:pPr>
            <w:r w:rsidRPr="008D6E7A">
              <w:rPr>
                <w:szCs w:val="22"/>
              </w:rPr>
              <w:t xml:space="preserve">(Original) </w:t>
            </w:r>
            <w:r w:rsidR="001B1548" w:rsidRPr="008D6E7A">
              <w:rPr>
                <w:szCs w:val="22"/>
              </w:rPr>
              <w:t xml:space="preserve">VSA </w:t>
            </w:r>
            <w:r w:rsidR="001B1548" w:rsidRPr="008D6E7A">
              <w:rPr>
                <w:i/>
                <w:szCs w:val="22"/>
              </w:rPr>
              <w:t>shall</w:t>
            </w:r>
            <w:r w:rsidR="001B1548" w:rsidRPr="008D6E7A">
              <w:rPr>
                <w:szCs w:val="22"/>
              </w:rPr>
              <w:t xml:space="preserve"> implement multiple instances of the VSA Federating Platform to support “to be” deployment of VSA systems to RDPCs or ITCs as indicated by determined system specification for the ‘to be’ implementation.</w:t>
            </w:r>
          </w:p>
          <w:p w14:paraId="6784B210" w14:textId="3CC81BF8" w:rsidR="001B1548" w:rsidRPr="008D6E7A" w:rsidRDefault="001B1548"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68B002FA" w14:textId="3584A698" w:rsidR="00464946" w:rsidRPr="008D6E7A" w:rsidRDefault="00613967" w:rsidP="00D97687">
            <w:pPr>
              <w:pStyle w:val="TableText"/>
              <w:rPr>
                <w:szCs w:val="22"/>
              </w:rPr>
            </w:pPr>
            <w:r w:rsidRPr="008D6E7A">
              <w:rPr>
                <w:szCs w:val="22"/>
              </w:rPr>
              <w:t>P2.</w:t>
            </w:r>
            <w:r w:rsidR="00D97687" w:rsidRPr="008D6E7A">
              <w:rPr>
                <w:szCs w:val="22"/>
              </w:rPr>
              <w:t>3.7</w:t>
            </w:r>
          </w:p>
        </w:tc>
      </w:tr>
      <w:tr w:rsidR="00B43691" w:rsidRPr="00675AD4" w14:paraId="0D5F8BE9" w14:textId="77777777" w:rsidTr="003C0028">
        <w:trPr>
          <w:cantSplit/>
        </w:trPr>
        <w:tc>
          <w:tcPr>
            <w:tcW w:w="705" w:type="pct"/>
          </w:tcPr>
          <w:p w14:paraId="17041B0B" w14:textId="77777777" w:rsidR="00B43691" w:rsidRPr="008D6E7A" w:rsidRDefault="00B43691" w:rsidP="001F1527">
            <w:pPr>
              <w:pStyle w:val="TableText"/>
              <w:rPr>
                <w:szCs w:val="22"/>
              </w:rPr>
            </w:pPr>
            <w:r w:rsidRPr="008D6E7A">
              <w:rPr>
                <w:rFonts w:eastAsia="Arial"/>
                <w:szCs w:val="22"/>
              </w:rPr>
              <w:t>2.6.8.382</w:t>
            </w:r>
          </w:p>
        </w:tc>
        <w:tc>
          <w:tcPr>
            <w:tcW w:w="3256" w:type="pct"/>
          </w:tcPr>
          <w:p w14:paraId="5CAF4EF0" w14:textId="77777777" w:rsidR="00613967" w:rsidRPr="008D6E7A" w:rsidRDefault="00613967" w:rsidP="001F1527">
            <w:pPr>
              <w:pStyle w:val="TableText"/>
              <w:rPr>
                <w:rFonts w:eastAsia="Arial"/>
                <w:szCs w:val="22"/>
              </w:rPr>
            </w:pPr>
            <w:r w:rsidRPr="008D6E7A">
              <w:rPr>
                <w:rFonts w:eastAsia="Arial"/>
                <w:i/>
                <w:szCs w:val="22"/>
              </w:rPr>
              <w:t>VSA shall coordinate with SDE to determine optimal “to be” topology for system security, reliability and performance</w:t>
            </w:r>
            <w:r w:rsidRPr="008D6E7A">
              <w:rPr>
                <w:rFonts w:eastAsia="Arial"/>
                <w:szCs w:val="22"/>
              </w:rPr>
              <w:t>.</w:t>
            </w:r>
          </w:p>
          <w:p w14:paraId="138E2866" w14:textId="717ECDEF" w:rsidR="006F6CC0" w:rsidRPr="008D6E7A" w:rsidRDefault="00613967" w:rsidP="001F1527">
            <w:pPr>
              <w:pStyle w:val="TableText"/>
              <w:spacing w:before="120"/>
              <w:rPr>
                <w:szCs w:val="22"/>
              </w:rPr>
            </w:pPr>
            <w:r w:rsidRPr="008D6E7A">
              <w:rPr>
                <w:szCs w:val="22"/>
              </w:rPr>
              <w:t xml:space="preserve">(Original) </w:t>
            </w:r>
            <w:r w:rsidR="006F6CC0" w:rsidRPr="008D6E7A">
              <w:rPr>
                <w:szCs w:val="22"/>
              </w:rPr>
              <w:t xml:space="preserve">VSA </w:t>
            </w:r>
            <w:r w:rsidR="006F6CC0" w:rsidRPr="008D6E7A">
              <w:rPr>
                <w:i/>
                <w:szCs w:val="22"/>
              </w:rPr>
              <w:t>shall</w:t>
            </w:r>
            <w:r w:rsidR="006F6CC0" w:rsidRPr="008D6E7A">
              <w:rPr>
                <w:szCs w:val="22"/>
              </w:rPr>
              <w:t xml:space="preserve"> implement “to be” topology that optimizes system security, reliability and performance.</w:t>
            </w:r>
          </w:p>
          <w:p w14:paraId="66AB311D" w14:textId="6A8778EB" w:rsidR="006F6CC0" w:rsidRPr="008D6E7A" w:rsidRDefault="006F6CC0"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5088061E" w14:textId="3CF7F833" w:rsidR="00B43691" w:rsidRPr="008D6E7A" w:rsidRDefault="00613967" w:rsidP="00D97687">
            <w:pPr>
              <w:pStyle w:val="TableText"/>
              <w:rPr>
                <w:szCs w:val="22"/>
              </w:rPr>
            </w:pPr>
            <w:r w:rsidRPr="008D6E7A">
              <w:rPr>
                <w:szCs w:val="22"/>
              </w:rPr>
              <w:t>P2.</w:t>
            </w:r>
            <w:r w:rsidR="00D97687" w:rsidRPr="008D6E7A">
              <w:rPr>
                <w:szCs w:val="22"/>
              </w:rPr>
              <w:t>3.7</w:t>
            </w:r>
          </w:p>
        </w:tc>
      </w:tr>
      <w:tr w:rsidR="00B43691" w:rsidRPr="00675AD4" w14:paraId="3C92A914" w14:textId="77777777" w:rsidTr="003C0028">
        <w:trPr>
          <w:cantSplit/>
        </w:trPr>
        <w:tc>
          <w:tcPr>
            <w:tcW w:w="705" w:type="pct"/>
          </w:tcPr>
          <w:p w14:paraId="25872969" w14:textId="77777777" w:rsidR="00B43691" w:rsidRPr="008D6E7A" w:rsidRDefault="00B43691" w:rsidP="001F1527">
            <w:pPr>
              <w:pStyle w:val="TableText"/>
              <w:rPr>
                <w:szCs w:val="22"/>
                <w:highlight w:val="yellow"/>
              </w:rPr>
            </w:pPr>
            <w:r w:rsidRPr="008D6E7A">
              <w:rPr>
                <w:rFonts w:eastAsia="Arial"/>
                <w:szCs w:val="22"/>
              </w:rPr>
              <w:t>2.6.8.383</w:t>
            </w:r>
          </w:p>
        </w:tc>
        <w:tc>
          <w:tcPr>
            <w:tcW w:w="3256" w:type="pct"/>
          </w:tcPr>
          <w:p w14:paraId="1B98FFB3" w14:textId="77777777" w:rsidR="00613967" w:rsidRPr="008D6E7A" w:rsidRDefault="00613967" w:rsidP="001F1527">
            <w:pPr>
              <w:pStyle w:val="TableText"/>
              <w:rPr>
                <w:rFonts w:eastAsia="Arial"/>
                <w:i/>
                <w:szCs w:val="22"/>
              </w:rPr>
            </w:pPr>
            <w:r w:rsidRPr="008D6E7A">
              <w:rPr>
                <w:rFonts w:eastAsia="Arial"/>
                <w:i/>
                <w:szCs w:val="22"/>
              </w:rPr>
              <w:t>VSA shall coordinate with SDE to finalize “to be” implementation system specifications for the “to be” implementation based on “initial implementation” testing results and “lessons learned.”</w:t>
            </w:r>
          </w:p>
          <w:p w14:paraId="4D4C6AB9" w14:textId="71EFCFE1" w:rsidR="006F6CC0" w:rsidRPr="008D6E7A" w:rsidRDefault="00613967" w:rsidP="001F1527">
            <w:pPr>
              <w:pStyle w:val="TableText"/>
              <w:spacing w:before="120"/>
              <w:rPr>
                <w:szCs w:val="22"/>
              </w:rPr>
            </w:pPr>
            <w:r w:rsidRPr="008D6E7A">
              <w:rPr>
                <w:szCs w:val="22"/>
              </w:rPr>
              <w:t xml:space="preserve">(Original) </w:t>
            </w:r>
            <w:r w:rsidR="006F6CC0" w:rsidRPr="008D6E7A">
              <w:rPr>
                <w:szCs w:val="22"/>
              </w:rPr>
              <w:t xml:space="preserve">VSA </w:t>
            </w:r>
            <w:r w:rsidR="006F6CC0" w:rsidRPr="008D6E7A">
              <w:rPr>
                <w:i/>
                <w:szCs w:val="22"/>
              </w:rPr>
              <w:t>shall</w:t>
            </w:r>
            <w:r w:rsidR="006F6CC0" w:rsidRPr="008D6E7A">
              <w:rPr>
                <w:szCs w:val="22"/>
              </w:rPr>
              <w:t xml:space="preserve"> finalize “to be” implementation system specifications based on VSA ‘initial implementation’ testing results and “lessons learned.”</w:t>
            </w:r>
          </w:p>
          <w:p w14:paraId="60698B5C" w14:textId="7E296DCF" w:rsidR="006F6CC0" w:rsidRPr="008D6E7A" w:rsidRDefault="006F6CC0"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4C1429C1" w14:textId="0983D7A2" w:rsidR="00B43691" w:rsidRPr="008D6E7A" w:rsidRDefault="00613967" w:rsidP="003176ED">
            <w:pPr>
              <w:pStyle w:val="TableText"/>
              <w:rPr>
                <w:szCs w:val="22"/>
              </w:rPr>
            </w:pPr>
            <w:r w:rsidRPr="008D6E7A">
              <w:rPr>
                <w:szCs w:val="22"/>
              </w:rPr>
              <w:t>P2.</w:t>
            </w:r>
            <w:r w:rsidR="003F5FCA" w:rsidRPr="008D6E7A">
              <w:rPr>
                <w:szCs w:val="22"/>
              </w:rPr>
              <w:t>3.9</w:t>
            </w:r>
          </w:p>
        </w:tc>
      </w:tr>
      <w:tr w:rsidR="00B43691" w:rsidRPr="00675AD4" w14:paraId="6047B701" w14:textId="77777777" w:rsidTr="003C0028">
        <w:trPr>
          <w:cantSplit/>
        </w:trPr>
        <w:tc>
          <w:tcPr>
            <w:tcW w:w="705" w:type="pct"/>
          </w:tcPr>
          <w:p w14:paraId="616D478B" w14:textId="77777777" w:rsidR="00B43691" w:rsidRPr="008D6E7A" w:rsidRDefault="00B43691" w:rsidP="001F1527">
            <w:pPr>
              <w:pStyle w:val="TableText"/>
              <w:rPr>
                <w:szCs w:val="22"/>
              </w:rPr>
            </w:pPr>
            <w:r w:rsidRPr="008D6E7A">
              <w:rPr>
                <w:rFonts w:eastAsia="Arial"/>
                <w:szCs w:val="22"/>
              </w:rPr>
              <w:lastRenderedPageBreak/>
              <w:t>2.6.8.384</w:t>
            </w:r>
          </w:p>
        </w:tc>
        <w:tc>
          <w:tcPr>
            <w:tcW w:w="3256" w:type="pct"/>
          </w:tcPr>
          <w:p w14:paraId="41A55899" w14:textId="77777777" w:rsidR="00613967" w:rsidRPr="008D6E7A" w:rsidRDefault="00613967" w:rsidP="001F1527">
            <w:pPr>
              <w:pStyle w:val="TableText"/>
              <w:rPr>
                <w:rFonts w:eastAsia="Arial"/>
                <w:i/>
                <w:szCs w:val="22"/>
              </w:rPr>
            </w:pPr>
            <w:r w:rsidRPr="008D6E7A">
              <w:rPr>
                <w:rFonts w:eastAsia="Arial"/>
                <w:i/>
                <w:szCs w:val="22"/>
              </w:rPr>
              <w:t>VSA shall coordinate with SDE to determine final “to be” implementation topology based on “initial implementation” testing results and “lessons learned.”</w:t>
            </w:r>
          </w:p>
          <w:p w14:paraId="385E9330" w14:textId="72DB5BEC" w:rsidR="006F6CC0" w:rsidRPr="008D6E7A" w:rsidRDefault="00613967" w:rsidP="001F1527">
            <w:pPr>
              <w:pStyle w:val="TableText"/>
              <w:spacing w:before="120"/>
              <w:rPr>
                <w:szCs w:val="22"/>
              </w:rPr>
            </w:pPr>
            <w:r w:rsidRPr="008D6E7A">
              <w:rPr>
                <w:szCs w:val="22"/>
              </w:rPr>
              <w:t xml:space="preserve">(Original) </w:t>
            </w:r>
            <w:r w:rsidR="006F6CC0" w:rsidRPr="008D6E7A">
              <w:rPr>
                <w:szCs w:val="22"/>
              </w:rPr>
              <w:t xml:space="preserve">VSA </w:t>
            </w:r>
            <w:r w:rsidR="006F6CC0" w:rsidRPr="008D6E7A">
              <w:rPr>
                <w:i/>
                <w:szCs w:val="22"/>
              </w:rPr>
              <w:t>shall</w:t>
            </w:r>
            <w:r w:rsidR="006F6CC0" w:rsidRPr="008D6E7A">
              <w:rPr>
                <w:szCs w:val="22"/>
              </w:rPr>
              <w:t xml:space="preserve"> finalize “to be” implementation topology based on VSA ‘initial implementation’ testing results and “lessons learned.”</w:t>
            </w:r>
          </w:p>
          <w:p w14:paraId="7CC93635" w14:textId="2E8C58C5" w:rsidR="006F6CC0" w:rsidRPr="008D6E7A" w:rsidRDefault="006F6CC0"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4E319C58" w14:textId="3D80F756" w:rsidR="00B43691" w:rsidRPr="008D6E7A" w:rsidRDefault="00613967" w:rsidP="003176ED">
            <w:pPr>
              <w:pStyle w:val="TableText"/>
              <w:rPr>
                <w:szCs w:val="22"/>
              </w:rPr>
            </w:pPr>
            <w:r w:rsidRPr="008D6E7A">
              <w:rPr>
                <w:szCs w:val="22"/>
              </w:rPr>
              <w:t>P2.</w:t>
            </w:r>
            <w:r w:rsidR="003F5FCA" w:rsidRPr="008D6E7A">
              <w:rPr>
                <w:szCs w:val="22"/>
              </w:rPr>
              <w:t>3.9</w:t>
            </w:r>
          </w:p>
        </w:tc>
      </w:tr>
      <w:tr w:rsidR="00464946" w:rsidRPr="00675AD4" w14:paraId="4B9C70A7" w14:textId="77777777" w:rsidTr="003C0028">
        <w:trPr>
          <w:cantSplit/>
        </w:trPr>
        <w:tc>
          <w:tcPr>
            <w:tcW w:w="705" w:type="pct"/>
          </w:tcPr>
          <w:p w14:paraId="3A4495CD" w14:textId="77777777" w:rsidR="00464946" w:rsidRPr="008D6E7A" w:rsidRDefault="00464946" w:rsidP="001F1527">
            <w:pPr>
              <w:pStyle w:val="TableText"/>
              <w:rPr>
                <w:szCs w:val="22"/>
              </w:rPr>
            </w:pPr>
            <w:r w:rsidRPr="008D6E7A">
              <w:rPr>
                <w:rFonts w:eastAsia="Arial"/>
                <w:szCs w:val="22"/>
              </w:rPr>
              <w:t>2.6.8.385</w:t>
            </w:r>
          </w:p>
        </w:tc>
        <w:tc>
          <w:tcPr>
            <w:tcW w:w="3256" w:type="pct"/>
          </w:tcPr>
          <w:p w14:paraId="1E47E505" w14:textId="77777777" w:rsidR="00613967" w:rsidRPr="008D6E7A" w:rsidRDefault="00613967" w:rsidP="001F1527">
            <w:pPr>
              <w:pStyle w:val="TableText"/>
              <w:rPr>
                <w:rFonts w:eastAsia="Arial"/>
                <w:i/>
                <w:szCs w:val="22"/>
              </w:rPr>
            </w:pPr>
            <w:r w:rsidRPr="008D6E7A">
              <w:rPr>
                <w:rFonts w:eastAsia="Arial"/>
                <w:i/>
                <w:szCs w:val="22"/>
              </w:rPr>
              <w:t>VSA shall be designed to facilitate “scale up” or “scale out” to accommodate expanding usage, capacity and performance needs.</w:t>
            </w:r>
          </w:p>
          <w:p w14:paraId="7433BDA6" w14:textId="4193C131" w:rsidR="006F6CC0" w:rsidRPr="008D6E7A" w:rsidRDefault="00613967" w:rsidP="001F1527">
            <w:pPr>
              <w:pStyle w:val="TableText"/>
              <w:spacing w:before="120"/>
              <w:rPr>
                <w:szCs w:val="22"/>
              </w:rPr>
            </w:pPr>
            <w:r w:rsidRPr="008D6E7A">
              <w:rPr>
                <w:szCs w:val="22"/>
              </w:rPr>
              <w:t xml:space="preserve">(Original) </w:t>
            </w:r>
            <w:r w:rsidR="006F6CC0" w:rsidRPr="008D6E7A">
              <w:rPr>
                <w:szCs w:val="22"/>
              </w:rPr>
              <w:t xml:space="preserve">VSA system and topology </w:t>
            </w:r>
            <w:r w:rsidR="006F6CC0" w:rsidRPr="008D6E7A">
              <w:rPr>
                <w:i/>
                <w:szCs w:val="22"/>
              </w:rPr>
              <w:t>shall</w:t>
            </w:r>
            <w:r w:rsidR="006F6CC0" w:rsidRPr="008D6E7A">
              <w:rPr>
                <w:szCs w:val="22"/>
              </w:rPr>
              <w:t xml:space="preserve"> be designed to facilitate “scale up” or “scale out” to accommodate expanding usage, capacity and performance needs.</w:t>
            </w:r>
          </w:p>
          <w:p w14:paraId="7065DBCD" w14:textId="1029777B" w:rsidR="006F6CC0" w:rsidRPr="008D6E7A" w:rsidRDefault="006F6CC0" w:rsidP="001F1527">
            <w:pPr>
              <w:pStyle w:val="TableText"/>
              <w:spacing w:before="120"/>
              <w:rPr>
                <w:szCs w:val="22"/>
              </w:rPr>
            </w:pPr>
            <w:r w:rsidRPr="008D6E7A">
              <w:rPr>
                <w:rFonts w:eastAsia="Arial"/>
                <w:b/>
                <w:szCs w:val="22"/>
              </w:rPr>
              <w:t>Justification for Revision:</w:t>
            </w:r>
            <w:r w:rsidR="008C5930" w:rsidRPr="008D6E7A">
              <w:rPr>
                <w:rFonts w:eastAsia="Arial"/>
                <w:szCs w:val="22"/>
              </w:rPr>
              <w:t xml:space="preserve"> </w:t>
            </w:r>
            <w:r w:rsidRPr="008D6E7A">
              <w:rPr>
                <w:rFonts w:eastAsia="Arial"/>
                <w:szCs w:val="22"/>
              </w:rPr>
              <w:t>Reworded for clarity</w:t>
            </w:r>
          </w:p>
        </w:tc>
        <w:tc>
          <w:tcPr>
            <w:tcW w:w="1039" w:type="pct"/>
            <w:tcMar>
              <w:top w:w="100" w:type="dxa"/>
              <w:left w:w="100" w:type="dxa"/>
              <w:bottom w:w="100" w:type="dxa"/>
              <w:right w:w="100" w:type="dxa"/>
            </w:tcMar>
          </w:tcPr>
          <w:p w14:paraId="0EAE310D" w14:textId="179D73AA" w:rsidR="00464946" w:rsidRPr="008D6E7A" w:rsidRDefault="00464946" w:rsidP="00092A8A">
            <w:pPr>
              <w:pStyle w:val="TableText"/>
              <w:rPr>
                <w:szCs w:val="22"/>
              </w:rPr>
            </w:pPr>
            <w:r w:rsidRPr="008D6E7A">
              <w:rPr>
                <w:szCs w:val="22"/>
              </w:rPr>
              <w:t>P2.</w:t>
            </w:r>
            <w:r w:rsidR="00092A8A" w:rsidRPr="008D6E7A">
              <w:rPr>
                <w:szCs w:val="22"/>
              </w:rPr>
              <w:t>3.8</w:t>
            </w:r>
          </w:p>
        </w:tc>
      </w:tr>
    </w:tbl>
    <w:p w14:paraId="4B27E23A" w14:textId="77777777" w:rsidR="008E2FF4" w:rsidRDefault="008E2FF4" w:rsidP="008E2FF4">
      <w:pPr>
        <w:pStyle w:val="BodyText6"/>
      </w:pPr>
      <w:bookmarkStart w:id="201" w:name="_Non-Functional_Requirements"/>
      <w:bookmarkStart w:id="202" w:name="_Ref436636478"/>
      <w:bookmarkStart w:id="203" w:name="_Ref436636486"/>
      <w:bookmarkStart w:id="204" w:name="_Ref436644135"/>
      <w:bookmarkStart w:id="205" w:name="_Ref436644136"/>
      <w:bookmarkStart w:id="206" w:name="_Toc436647094"/>
      <w:bookmarkStart w:id="207" w:name="_Toc441146649"/>
      <w:bookmarkEnd w:id="201"/>
    </w:p>
    <w:p w14:paraId="4B9A8199" w14:textId="4100D15B" w:rsidR="006D66C5" w:rsidRDefault="006D66C5" w:rsidP="006D66C5">
      <w:pPr>
        <w:pStyle w:val="Heading3"/>
      </w:pPr>
      <w:bookmarkStart w:id="208" w:name="_Ref445740302"/>
      <w:bookmarkStart w:id="209" w:name="_Ref445740524"/>
      <w:bookmarkStart w:id="210" w:name="_Ref445741030"/>
      <w:bookmarkStart w:id="211" w:name="_Toc467483169"/>
      <w:r>
        <w:t>Non-Functional Requirements</w:t>
      </w:r>
      <w:bookmarkEnd w:id="202"/>
      <w:bookmarkEnd w:id="203"/>
      <w:bookmarkEnd w:id="204"/>
      <w:bookmarkEnd w:id="205"/>
      <w:bookmarkEnd w:id="206"/>
      <w:bookmarkEnd w:id="207"/>
      <w:bookmarkEnd w:id="208"/>
      <w:bookmarkEnd w:id="209"/>
      <w:bookmarkEnd w:id="210"/>
      <w:bookmarkEnd w:id="211"/>
    </w:p>
    <w:p w14:paraId="016A96A3" w14:textId="77777777" w:rsidR="006D66C5" w:rsidRDefault="006D66C5" w:rsidP="00EE4670">
      <w:pPr>
        <w:pStyle w:val="Caption"/>
      </w:pPr>
      <w:bookmarkStart w:id="212" w:name="_Toc436647228"/>
      <w:bookmarkStart w:id="213" w:name="_Toc467483223"/>
      <w:r>
        <w:t xml:space="preserve">Table </w:t>
      </w:r>
      <w:r w:rsidR="00B47EEC">
        <w:fldChar w:fldCharType="begin"/>
      </w:r>
      <w:r w:rsidR="00B47EEC">
        <w:instrText xml:space="preserve"> SEQ Table \* ARABIC </w:instrText>
      </w:r>
      <w:r w:rsidR="00B47EEC">
        <w:fldChar w:fldCharType="separate"/>
      </w:r>
      <w:r w:rsidR="00B44652">
        <w:rPr>
          <w:noProof/>
        </w:rPr>
        <w:t>11</w:t>
      </w:r>
      <w:r w:rsidR="00B47EEC">
        <w:rPr>
          <w:noProof/>
        </w:rPr>
        <w:fldChar w:fldCharType="end"/>
      </w:r>
      <w:r>
        <w:t xml:space="preserve">: </w:t>
      </w:r>
      <w:r w:rsidRPr="0043426D">
        <w:t>VSA Non-Functional Requirements</w:t>
      </w:r>
      <w:bookmarkEnd w:id="212"/>
      <w:bookmarkEnd w:id="213"/>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Non-Functional Requirements listing the requirement number, the requirement, and delivery."/>
      </w:tblPr>
      <w:tblGrid>
        <w:gridCol w:w="1163"/>
        <w:gridCol w:w="6094"/>
        <w:gridCol w:w="2319"/>
      </w:tblGrid>
      <w:tr w:rsidR="006D66C5" w:rsidRPr="00675AD4" w14:paraId="522EBEEE" w14:textId="77777777" w:rsidTr="003C0028">
        <w:trPr>
          <w:cantSplit/>
          <w:tblHeader/>
        </w:trPr>
        <w:tc>
          <w:tcPr>
            <w:tcW w:w="607" w:type="pct"/>
            <w:shd w:val="clear" w:color="auto" w:fill="F2F2F2" w:themeFill="background1" w:themeFillShade="F2"/>
            <w:vAlign w:val="bottom"/>
          </w:tcPr>
          <w:p w14:paraId="7121ACB3" w14:textId="77777777" w:rsidR="006D66C5" w:rsidRPr="00675AD4" w:rsidRDefault="006D66C5" w:rsidP="00675AD4">
            <w:pPr>
              <w:pStyle w:val="TableHeading"/>
            </w:pPr>
            <w:bookmarkStart w:id="214" w:name="COL001_TBL012"/>
            <w:bookmarkEnd w:id="214"/>
            <w:r w:rsidRPr="00675AD4">
              <w:rPr>
                <w:rFonts w:eastAsia="Arial"/>
              </w:rPr>
              <w:t>Req. #</w:t>
            </w:r>
          </w:p>
        </w:tc>
        <w:tc>
          <w:tcPr>
            <w:tcW w:w="3181" w:type="pct"/>
            <w:shd w:val="clear" w:color="auto" w:fill="F2F2F2" w:themeFill="background1" w:themeFillShade="F2"/>
            <w:vAlign w:val="bottom"/>
          </w:tcPr>
          <w:p w14:paraId="33EB45CA" w14:textId="77777777" w:rsidR="006D66C5" w:rsidRPr="00675AD4" w:rsidRDefault="006D66C5" w:rsidP="00675AD4">
            <w:pPr>
              <w:pStyle w:val="TableHeading"/>
            </w:pPr>
            <w:r w:rsidRPr="00675AD4">
              <w:rPr>
                <w:rFonts w:eastAsia="Arial"/>
              </w:rPr>
              <w:t>Requirement</w:t>
            </w:r>
          </w:p>
        </w:tc>
        <w:tc>
          <w:tcPr>
            <w:tcW w:w="1211" w:type="pct"/>
            <w:shd w:val="clear" w:color="auto" w:fill="F2F2F2" w:themeFill="background1" w:themeFillShade="F2"/>
            <w:vAlign w:val="bottom"/>
          </w:tcPr>
          <w:p w14:paraId="3A4D7C2A" w14:textId="77777777" w:rsidR="006D66C5" w:rsidRPr="00675AD4" w:rsidRDefault="006D66C5" w:rsidP="00675AD4">
            <w:pPr>
              <w:pStyle w:val="TableHeading"/>
              <w:rPr>
                <w:rFonts w:eastAsia="Arial"/>
              </w:rPr>
            </w:pPr>
            <w:r w:rsidRPr="00675AD4">
              <w:rPr>
                <w:rFonts w:eastAsia="Arial"/>
              </w:rPr>
              <w:t>Delivery</w:t>
            </w:r>
          </w:p>
          <w:p w14:paraId="63E13803" w14:textId="0E6AF6EF" w:rsidR="005A4FBA" w:rsidRPr="00675AD4" w:rsidRDefault="005A4FBA" w:rsidP="00675AD4">
            <w:pPr>
              <w:pStyle w:val="TableHeading"/>
            </w:pPr>
            <w:r w:rsidRPr="00675AD4">
              <w:t>Phase.Inc.Sprint</w:t>
            </w:r>
          </w:p>
        </w:tc>
      </w:tr>
      <w:tr w:rsidR="006D66C5" w:rsidRPr="00675AD4" w14:paraId="311FF186" w14:textId="77777777" w:rsidTr="003C0028">
        <w:trPr>
          <w:cantSplit/>
        </w:trPr>
        <w:tc>
          <w:tcPr>
            <w:tcW w:w="607" w:type="pct"/>
          </w:tcPr>
          <w:p w14:paraId="665F8341" w14:textId="77777777" w:rsidR="006D66C5" w:rsidRPr="00675AD4" w:rsidRDefault="006D66C5" w:rsidP="001F1527">
            <w:pPr>
              <w:pStyle w:val="TableText"/>
              <w:keepNext/>
              <w:keepLines/>
            </w:pPr>
            <w:r w:rsidRPr="00675AD4">
              <w:rPr>
                <w:rFonts w:eastAsia="Arial"/>
              </w:rPr>
              <w:t>2.6.9.386</w:t>
            </w:r>
          </w:p>
        </w:tc>
        <w:tc>
          <w:tcPr>
            <w:tcW w:w="3181" w:type="pct"/>
          </w:tcPr>
          <w:p w14:paraId="3B163236" w14:textId="77777777" w:rsidR="00613967" w:rsidRPr="00675AD4" w:rsidRDefault="00613967" w:rsidP="001F1527">
            <w:pPr>
              <w:pStyle w:val="TableText"/>
              <w:keepNext/>
              <w:keepLines/>
              <w:rPr>
                <w:rFonts w:eastAsia="Arial"/>
                <w:i/>
              </w:rPr>
            </w:pPr>
            <w:r w:rsidRPr="00675AD4">
              <w:rPr>
                <w:i/>
              </w:rPr>
              <w:t xml:space="preserve">The contractor </w:t>
            </w:r>
            <w:r w:rsidRPr="00675AD4">
              <w:rPr>
                <w:rFonts w:eastAsia="Arial"/>
                <w:i/>
              </w:rPr>
              <w:t>shall use VA-approved source control utilities and techniques for the storage and management of all VSA artifacts and deliverables.</w:t>
            </w:r>
          </w:p>
          <w:p w14:paraId="793B49CC" w14:textId="410B2DB4" w:rsidR="006F6CC0" w:rsidRPr="00675AD4" w:rsidRDefault="00613967" w:rsidP="001F1527">
            <w:pPr>
              <w:pStyle w:val="TableText"/>
              <w:keepNext/>
              <w:keepLines/>
              <w:spacing w:before="120"/>
            </w:pPr>
            <w:r w:rsidRPr="00675AD4">
              <w:t xml:space="preserve">(Original) </w:t>
            </w:r>
            <w:r w:rsidR="006F6CC0" w:rsidRPr="00675AD4">
              <w:t xml:space="preserve">VSA </w:t>
            </w:r>
            <w:r w:rsidR="006F6CC0" w:rsidRPr="00675AD4">
              <w:rPr>
                <w:i/>
              </w:rPr>
              <w:t>shall</w:t>
            </w:r>
            <w:r w:rsidR="006F6CC0" w:rsidRPr="00675AD4">
              <w:t xml:space="preserve"> use source control utilities and techniques for the storage and management of all VSA artifacts and deliverables.</w:t>
            </w:r>
          </w:p>
          <w:p w14:paraId="337242D9" w14:textId="2FAB513D" w:rsidR="006F6CC0" w:rsidRPr="00675AD4" w:rsidRDefault="006F6CC0" w:rsidP="001F1527">
            <w:pPr>
              <w:pStyle w:val="TableText"/>
              <w:keepNext/>
              <w:keepLines/>
              <w:spacing w:before="120"/>
            </w:pPr>
            <w:r w:rsidRPr="00675AD4">
              <w:rPr>
                <w:rFonts w:eastAsia="Arial"/>
                <w:b/>
              </w:rPr>
              <w:t>Justification for Revision:</w:t>
            </w:r>
            <w:r w:rsidR="008C5930" w:rsidRPr="00675AD4">
              <w:rPr>
                <w:rFonts w:eastAsia="Arial"/>
              </w:rPr>
              <w:t xml:space="preserve"> </w:t>
            </w:r>
            <w:r w:rsidRPr="00675AD4">
              <w:rPr>
                <w:rFonts w:eastAsia="Arial"/>
              </w:rPr>
              <w:t>Reworded for clarity</w:t>
            </w:r>
          </w:p>
        </w:tc>
        <w:tc>
          <w:tcPr>
            <w:tcW w:w="1211" w:type="pct"/>
            <w:tcMar>
              <w:top w:w="100" w:type="dxa"/>
              <w:left w:w="100" w:type="dxa"/>
              <w:bottom w:w="100" w:type="dxa"/>
              <w:right w:w="100" w:type="dxa"/>
            </w:tcMar>
          </w:tcPr>
          <w:p w14:paraId="417B4557" w14:textId="549F87EE" w:rsidR="006D66C5" w:rsidRPr="00675AD4" w:rsidRDefault="00472C5E" w:rsidP="003176ED">
            <w:pPr>
              <w:pStyle w:val="TableText"/>
              <w:keepNext/>
              <w:keepLines/>
            </w:pPr>
            <w:ins w:id="215" w:author="MWatkins" w:date="2016-11-09T10:41:00Z">
              <w:r>
                <w:t>P2.4.12</w:t>
              </w:r>
            </w:ins>
            <w:del w:id="216" w:author="MWatkins" w:date="2016-10-14T08:31:00Z">
              <w:r w:rsidR="004E2C14" w:rsidRPr="00675AD4" w:rsidDel="003C0028">
                <w:delText>Backlog</w:delText>
              </w:r>
            </w:del>
          </w:p>
        </w:tc>
      </w:tr>
      <w:tr w:rsidR="006D66C5" w:rsidRPr="00675AD4" w14:paraId="5CDEAE01" w14:textId="77777777" w:rsidTr="003C0028">
        <w:trPr>
          <w:cantSplit/>
        </w:trPr>
        <w:tc>
          <w:tcPr>
            <w:tcW w:w="607" w:type="pct"/>
          </w:tcPr>
          <w:p w14:paraId="31817021" w14:textId="77777777" w:rsidR="006D66C5" w:rsidRPr="00675AD4" w:rsidRDefault="006D66C5" w:rsidP="001F1527">
            <w:pPr>
              <w:pStyle w:val="TableText"/>
              <w:keepNext/>
              <w:keepLines/>
            </w:pPr>
            <w:r w:rsidRPr="00675AD4">
              <w:rPr>
                <w:rFonts w:eastAsia="Arial"/>
              </w:rPr>
              <w:t>2.6.9.387</w:t>
            </w:r>
          </w:p>
        </w:tc>
        <w:tc>
          <w:tcPr>
            <w:tcW w:w="3181" w:type="pct"/>
          </w:tcPr>
          <w:p w14:paraId="5B7FC7FA" w14:textId="7CCCA7A9" w:rsidR="00613967" w:rsidRPr="00675AD4" w:rsidRDefault="00613967" w:rsidP="001F1527">
            <w:pPr>
              <w:pStyle w:val="TableText"/>
              <w:keepNext/>
              <w:keepLines/>
              <w:rPr>
                <w:rFonts w:eastAsia="Arial"/>
                <w:i/>
              </w:rPr>
            </w:pPr>
            <w:r w:rsidRPr="00675AD4">
              <w:rPr>
                <w:rFonts w:eastAsia="Arial"/>
                <w:i/>
              </w:rPr>
              <w:t xml:space="preserve">VSA deliverables shall be designed in the context of </w:t>
            </w:r>
            <w:r w:rsidRPr="00675AD4">
              <w:t>VA ESS</w:t>
            </w:r>
            <w:r w:rsidR="0004216A">
              <w:t xml:space="preserve"> </w:t>
            </w:r>
            <w:r w:rsidRPr="00675AD4">
              <w:t xml:space="preserve">FoSIM </w:t>
            </w:r>
            <w:r w:rsidRPr="00675AD4">
              <w:rPr>
                <w:rFonts w:eastAsia="Arial"/>
                <w:i/>
              </w:rPr>
              <w:t>solution and service planning activities to ensure architectural models are consistent.</w:t>
            </w:r>
          </w:p>
          <w:p w14:paraId="4DB782A5" w14:textId="18F85C81" w:rsidR="006F6CC0" w:rsidRPr="00675AD4" w:rsidRDefault="00613967" w:rsidP="001F1527">
            <w:pPr>
              <w:pStyle w:val="TableText"/>
              <w:keepNext/>
              <w:keepLines/>
              <w:spacing w:before="120"/>
            </w:pPr>
            <w:r w:rsidRPr="00675AD4">
              <w:t xml:space="preserve">(Original) </w:t>
            </w:r>
            <w:r w:rsidR="006F6CC0" w:rsidRPr="00675AD4">
              <w:t xml:space="preserve">VSA utilities </w:t>
            </w:r>
            <w:r w:rsidR="006F6CC0" w:rsidRPr="00675AD4">
              <w:rPr>
                <w:i/>
              </w:rPr>
              <w:t>shall</w:t>
            </w:r>
            <w:r w:rsidR="006F6CC0" w:rsidRPr="00675AD4">
              <w:t xml:space="preserve"> be designed and modeled using a web-based, multi-tier architecture.</w:t>
            </w:r>
          </w:p>
          <w:p w14:paraId="059F415C" w14:textId="6CE5BA2E" w:rsidR="006F6CC0" w:rsidRPr="00675AD4" w:rsidRDefault="006F6CC0" w:rsidP="001F1527">
            <w:pPr>
              <w:pStyle w:val="TableText"/>
              <w:keepNext/>
              <w:keepLines/>
              <w:spacing w:before="120"/>
            </w:pPr>
            <w:r w:rsidRPr="00675AD4">
              <w:rPr>
                <w:rFonts w:eastAsia="Arial"/>
                <w:b/>
              </w:rPr>
              <w:t>Justification for Revision:</w:t>
            </w:r>
            <w:r w:rsidR="008C5930" w:rsidRPr="00675AD4">
              <w:rPr>
                <w:rFonts w:eastAsia="Arial"/>
              </w:rPr>
              <w:t xml:space="preserve"> </w:t>
            </w:r>
            <w:r w:rsidRPr="00675AD4">
              <w:rPr>
                <w:rFonts w:eastAsia="Arial"/>
              </w:rPr>
              <w:t>Reworded for clarity</w:t>
            </w:r>
          </w:p>
        </w:tc>
        <w:tc>
          <w:tcPr>
            <w:tcW w:w="1211" w:type="pct"/>
            <w:tcMar>
              <w:top w:w="100" w:type="dxa"/>
              <w:left w:w="100" w:type="dxa"/>
              <w:bottom w:w="100" w:type="dxa"/>
              <w:right w:w="100" w:type="dxa"/>
            </w:tcMar>
          </w:tcPr>
          <w:p w14:paraId="499B10C2" w14:textId="52490B8F" w:rsidR="006D66C5" w:rsidRPr="00675AD4" w:rsidRDefault="00613967" w:rsidP="00930F2B">
            <w:pPr>
              <w:pStyle w:val="TableText"/>
              <w:keepNext/>
              <w:keepLines/>
            </w:pPr>
            <w:r w:rsidRPr="00675AD4">
              <w:t>P2.</w:t>
            </w:r>
            <w:r w:rsidR="00930F2B" w:rsidRPr="00675AD4">
              <w:t>3.9</w:t>
            </w:r>
          </w:p>
        </w:tc>
      </w:tr>
      <w:tr w:rsidR="006D66C5" w:rsidRPr="00675AD4" w14:paraId="688FF459" w14:textId="77777777" w:rsidTr="003C0028">
        <w:trPr>
          <w:cantSplit/>
        </w:trPr>
        <w:tc>
          <w:tcPr>
            <w:tcW w:w="607" w:type="pct"/>
          </w:tcPr>
          <w:p w14:paraId="65C639CC" w14:textId="77777777" w:rsidR="006D66C5" w:rsidRPr="00675AD4" w:rsidRDefault="006D66C5" w:rsidP="001F1527">
            <w:pPr>
              <w:pStyle w:val="TableText"/>
            </w:pPr>
            <w:r w:rsidRPr="00675AD4">
              <w:rPr>
                <w:rFonts w:eastAsia="Arial"/>
              </w:rPr>
              <w:t>2.6.9.388</w:t>
            </w:r>
          </w:p>
        </w:tc>
        <w:tc>
          <w:tcPr>
            <w:tcW w:w="3181" w:type="pct"/>
          </w:tcPr>
          <w:p w14:paraId="00A4345C" w14:textId="77777777" w:rsidR="006D66C5" w:rsidRPr="00675AD4" w:rsidRDefault="006D66C5" w:rsidP="001F1527">
            <w:pPr>
              <w:pStyle w:val="TableText"/>
            </w:pPr>
            <w:r w:rsidRPr="00675AD4">
              <w:rPr>
                <w:rFonts w:eastAsia="Arial"/>
              </w:rPr>
              <w:t>Architecturally significant elements (dealing with scalability, stability, flexibility, interoperability, etc.) shall be designed in the Unified Modeling Language (UML).</w:t>
            </w:r>
          </w:p>
        </w:tc>
        <w:tc>
          <w:tcPr>
            <w:tcW w:w="1211" w:type="pct"/>
            <w:tcMar>
              <w:top w:w="100" w:type="dxa"/>
              <w:left w:w="100" w:type="dxa"/>
              <w:bottom w:w="100" w:type="dxa"/>
              <w:right w:w="100" w:type="dxa"/>
            </w:tcMar>
          </w:tcPr>
          <w:p w14:paraId="36795A74" w14:textId="4201D81F" w:rsidR="006D66C5" w:rsidRPr="00675AD4" w:rsidRDefault="003C0028" w:rsidP="00930F2B">
            <w:pPr>
              <w:pStyle w:val="TableText"/>
            </w:pPr>
            <w:ins w:id="217" w:author="MWatkins" w:date="2016-10-14T08:32:00Z">
              <w:r>
                <w:t>P2.4.11</w:t>
              </w:r>
            </w:ins>
            <w:del w:id="218" w:author="MWatkins" w:date="2016-10-14T08:32:00Z">
              <w:r w:rsidR="003F5FCA" w:rsidDel="003C0028">
                <w:delText>Backlog</w:delText>
              </w:r>
            </w:del>
          </w:p>
        </w:tc>
      </w:tr>
      <w:tr w:rsidR="006D66C5" w:rsidRPr="00675AD4" w14:paraId="7E3B203C" w14:textId="77777777" w:rsidTr="003C0028">
        <w:trPr>
          <w:cantSplit/>
        </w:trPr>
        <w:tc>
          <w:tcPr>
            <w:tcW w:w="607" w:type="pct"/>
          </w:tcPr>
          <w:p w14:paraId="759DE853" w14:textId="77777777" w:rsidR="006D66C5" w:rsidRPr="00675AD4" w:rsidRDefault="006D66C5" w:rsidP="001F1527">
            <w:pPr>
              <w:pStyle w:val="TableText"/>
            </w:pPr>
            <w:r w:rsidRPr="00675AD4">
              <w:rPr>
                <w:rFonts w:eastAsia="Arial"/>
              </w:rPr>
              <w:lastRenderedPageBreak/>
              <w:t>2.6.9.389</w:t>
            </w:r>
          </w:p>
        </w:tc>
        <w:tc>
          <w:tcPr>
            <w:tcW w:w="3181" w:type="pct"/>
          </w:tcPr>
          <w:p w14:paraId="3C52D6A5" w14:textId="77777777" w:rsidR="0034619E" w:rsidRPr="00675AD4" w:rsidRDefault="0034619E" w:rsidP="001F1527">
            <w:pPr>
              <w:pStyle w:val="TableText"/>
              <w:rPr>
                <w:rFonts w:eastAsia="Arial"/>
                <w:i/>
              </w:rPr>
            </w:pPr>
            <w:r w:rsidRPr="00675AD4">
              <w:rPr>
                <w:rFonts w:eastAsia="Arial"/>
                <w:i/>
              </w:rPr>
              <w:t>Software elements that will exist outside of the legacy VistA environment shall be developed using VA Enterprise Architecture design patterns and methods.</w:t>
            </w:r>
          </w:p>
          <w:p w14:paraId="45E6AADE" w14:textId="54508DDC" w:rsidR="006F6CC0" w:rsidRPr="00675AD4" w:rsidRDefault="0034619E" w:rsidP="001F1527">
            <w:pPr>
              <w:pStyle w:val="TableText"/>
              <w:spacing w:before="120"/>
            </w:pPr>
            <w:r w:rsidRPr="00675AD4">
              <w:t xml:space="preserve">(Original) </w:t>
            </w:r>
            <w:r w:rsidR="006F6CC0" w:rsidRPr="00675AD4">
              <w:t xml:space="preserve">Software elements that will exist outside of the legacy VistA environment </w:t>
            </w:r>
            <w:r w:rsidR="006F6CC0" w:rsidRPr="00675AD4">
              <w:rPr>
                <w:i/>
              </w:rPr>
              <w:t>shall</w:t>
            </w:r>
            <w:r w:rsidR="006F6CC0" w:rsidRPr="00675AD4">
              <w:t xml:space="preserve"> be developed using Object-Oriented (OO) technologies.</w:t>
            </w:r>
          </w:p>
          <w:p w14:paraId="20F24FC7" w14:textId="5808D5E5" w:rsidR="006F6CC0" w:rsidRPr="00675AD4" w:rsidRDefault="006F6CC0" w:rsidP="001F1527">
            <w:pPr>
              <w:pStyle w:val="TableText"/>
              <w:spacing w:before="120"/>
            </w:pPr>
            <w:r w:rsidRPr="00675AD4">
              <w:rPr>
                <w:rFonts w:eastAsia="Arial"/>
                <w:b/>
              </w:rPr>
              <w:t>Justification for Revision:</w:t>
            </w:r>
            <w:r w:rsidR="008C5930" w:rsidRPr="00675AD4">
              <w:rPr>
                <w:rFonts w:eastAsia="Arial"/>
              </w:rPr>
              <w:t xml:space="preserve"> </w:t>
            </w:r>
            <w:r w:rsidRPr="00675AD4">
              <w:rPr>
                <w:rFonts w:eastAsia="Arial"/>
              </w:rPr>
              <w:t>Reworded for clarity</w:t>
            </w:r>
          </w:p>
        </w:tc>
        <w:tc>
          <w:tcPr>
            <w:tcW w:w="1211" w:type="pct"/>
            <w:tcMar>
              <w:top w:w="100" w:type="dxa"/>
              <w:left w:w="100" w:type="dxa"/>
              <w:bottom w:w="100" w:type="dxa"/>
              <w:right w:w="100" w:type="dxa"/>
            </w:tcMar>
          </w:tcPr>
          <w:p w14:paraId="0AEB4177" w14:textId="78013B76" w:rsidR="006D66C5" w:rsidRPr="00675AD4" w:rsidRDefault="00613967" w:rsidP="00930F2B">
            <w:pPr>
              <w:pStyle w:val="TableText"/>
            </w:pPr>
            <w:r w:rsidRPr="00675AD4">
              <w:t>P2.</w:t>
            </w:r>
            <w:r w:rsidR="00930F2B" w:rsidRPr="00675AD4">
              <w:t>3.</w:t>
            </w:r>
            <w:r w:rsidR="003F5FCA">
              <w:t>9</w:t>
            </w:r>
          </w:p>
        </w:tc>
      </w:tr>
      <w:tr w:rsidR="006D66C5" w:rsidRPr="00675AD4" w14:paraId="0E52EA6D" w14:textId="77777777" w:rsidTr="003C0028">
        <w:trPr>
          <w:cantSplit/>
        </w:trPr>
        <w:tc>
          <w:tcPr>
            <w:tcW w:w="607" w:type="pct"/>
          </w:tcPr>
          <w:p w14:paraId="3D508BDE" w14:textId="77777777" w:rsidR="006D66C5" w:rsidRPr="00675AD4" w:rsidRDefault="006D66C5" w:rsidP="001F1527">
            <w:pPr>
              <w:pStyle w:val="TableText"/>
            </w:pPr>
            <w:r w:rsidRPr="00675AD4">
              <w:rPr>
                <w:rFonts w:eastAsia="Arial"/>
              </w:rPr>
              <w:t>2.6.9.390</w:t>
            </w:r>
          </w:p>
        </w:tc>
        <w:tc>
          <w:tcPr>
            <w:tcW w:w="3181" w:type="pct"/>
          </w:tcPr>
          <w:p w14:paraId="5612970B" w14:textId="77777777" w:rsidR="006D66C5" w:rsidRPr="00675AD4" w:rsidRDefault="006D66C5" w:rsidP="001F1527">
            <w:pPr>
              <w:pStyle w:val="TableText"/>
            </w:pPr>
            <w:r w:rsidRPr="00675AD4">
              <w:rPr>
                <w:rFonts w:eastAsia="Arial"/>
              </w:rPr>
              <w:t>An object-oriented analysis approach shall be used to map the problem domain into an extensible object model.</w:t>
            </w:r>
          </w:p>
        </w:tc>
        <w:tc>
          <w:tcPr>
            <w:tcW w:w="1211" w:type="pct"/>
            <w:tcMar>
              <w:top w:w="100" w:type="dxa"/>
              <w:left w:w="100" w:type="dxa"/>
              <w:bottom w:w="100" w:type="dxa"/>
              <w:right w:w="100" w:type="dxa"/>
            </w:tcMar>
          </w:tcPr>
          <w:p w14:paraId="22396135" w14:textId="279622CE" w:rsidR="006D66C5" w:rsidRPr="00675AD4" w:rsidRDefault="0034619E" w:rsidP="00930F2B">
            <w:pPr>
              <w:pStyle w:val="TableText"/>
            </w:pPr>
            <w:r w:rsidRPr="00675AD4">
              <w:t>P2.</w:t>
            </w:r>
            <w:r w:rsidR="00930F2B" w:rsidRPr="00675AD4">
              <w:t>3.</w:t>
            </w:r>
            <w:r w:rsidR="003F5FCA">
              <w:t>9</w:t>
            </w:r>
          </w:p>
        </w:tc>
      </w:tr>
      <w:tr w:rsidR="003C0028" w:rsidRPr="00675AD4" w14:paraId="48926C2B" w14:textId="77777777" w:rsidTr="003C0028">
        <w:trPr>
          <w:cantSplit/>
        </w:trPr>
        <w:tc>
          <w:tcPr>
            <w:tcW w:w="607" w:type="pct"/>
          </w:tcPr>
          <w:p w14:paraId="1DF8059B" w14:textId="77777777" w:rsidR="003C0028" w:rsidRPr="00675AD4" w:rsidRDefault="003C0028" w:rsidP="003C0028">
            <w:pPr>
              <w:pStyle w:val="TableText"/>
            </w:pPr>
            <w:r w:rsidRPr="00675AD4">
              <w:rPr>
                <w:rFonts w:eastAsia="Arial"/>
              </w:rPr>
              <w:t>2.6.9.391</w:t>
            </w:r>
          </w:p>
        </w:tc>
        <w:tc>
          <w:tcPr>
            <w:tcW w:w="3181" w:type="pct"/>
          </w:tcPr>
          <w:p w14:paraId="4EFBD304" w14:textId="77777777" w:rsidR="003C0028" w:rsidRPr="00675AD4" w:rsidRDefault="003C0028" w:rsidP="003C0028">
            <w:pPr>
              <w:pStyle w:val="TableText"/>
            </w:pPr>
            <w:r w:rsidRPr="00675AD4">
              <w:rPr>
                <w:rFonts w:eastAsia="Arial"/>
              </w:rPr>
              <w:t>A traceability matrix shall be defined which maps relationships between BRD requirements, RSD requirements, SDD design elements and test scripts.</w:t>
            </w:r>
          </w:p>
        </w:tc>
        <w:tc>
          <w:tcPr>
            <w:tcW w:w="1211" w:type="pct"/>
            <w:tcMar>
              <w:top w:w="100" w:type="dxa"/>
              <w:left w:w="100" w:type="dxa"/>
              <w:bottom w:w="100" w:type="dxa"/>
              <w:right w:w="100" w:type="dxa"/>
            </w:tcMar>
          </w:tcPr>
          <w:p w14:paraId="2DDB13C6" w14:textId="41EA7E90" w:rsidR="003C0028" w:rsidRPr="00675AD4" w:rsidRDefault="00472C5E" w:rsidP="003C0028">
            <w:pPr>
              <w:pStyle w:val="TableText"/>
            </w:pPr>
            <w:ins w:id="219" w:author="MWatkins" w:date="2016-11-09T10:41:00Z">
              <w:r>
                <w:t>P2.4.12</w:t>
              </w:r>
            </w:ins>
            <w:del w:id="220" w:author="MWatkins" w:date="2016-10-14T08:32:00Z">
              <w:r w:rsidR="003C0028" w:rsidRPr="00675AD4" w:rsidDel="00756A88">
                <w:delText>Backlog</w:delText>
              </w:r>
            </w:del>
          </w:p>
        </w:tc>
      </w:tr>
      <w:tr w:rsidR="006D66C5" w:rsidRPr="00675AD4" w14:paraId="447F3C35" w14:textId="77777777" w:rsidTr="003C0028">
        <w:trPr>
          <w:cantSplit/>
        </w:trPr>
        <w:tc>
          <w:tcPr>
            <w:tcW w:w="607" w:type="pct"/>
          </w:tcPr>
          <w:p w14:paraId="344C9446" w14:textId="77777777" w:rsidR="006D66C5" w:rsidRPr="00675AD4" w:rsidRDefault="006D66C5" w:rsidP="001F1527">
            <w:pPr>
              <w:pStyle w:val="TableText"/>
            </w:pPr>
            <w:r w:rsidRPr="00675AD4">
              <w:rPr>
                <w:rFonts w:eastAsia="Arial"/>
              </w:rPr>
              <w:t>2.6.9.392</w:t>
            </w:r>
          </w:p>
        </w:tc>
        <w:tc>
          <w:tcPr>
            <w:tcW w:w="3181" w:type="pct"/>
          </w:tcPr>
          <w:p w14:paraId="78E1156C" w14:textId="77777777" w:rsidR="00021BEC" w:rsidRPr="00675AD4" w:rsidRDefault="00021BEC" w:rsidP="001F1527">
            <w:pPr>
              <w:pStyle w:val="TableText"/>
              <w:keepNext/>
              <w:rPr>
                <w:rFonts w:eastAsia="Arial"/>
              </w:rPr>
            </w:pPr>
            <w:r w:rsidRPr="00675AD4">
              <w:rPr>
                <w:rFonts w:eastAsia="Arial"/>
              </w:rPr>
              <w:t>User interface characteristics shall be designed for optimal usability.</w:t>
            </w:r>
          </w:p>
          <w:p w14:paraId="6DFFC1D3" w14:textId="77777777" w:rsidR="006D66C5" w:rsidRPr="00675AD4" w:rsidRDefault="006D66C5" w:rsidP="001F1527">
            <w:pPr>
              <w:pStyle w:val="TableText"/>
              <w:keepNext/>
              <w:spacing w:before="120"/>
            </w:pPr>
            <w:r w:rsidRPr="00675AD4">
              <w:rPr>
                <w:rFonts w:eastAsia="Arial"/>
                <w:b/>
              </w:rPr>
              <w:t>Justification for Removal</w:t>
            </w:r>
            <w:r w:rsidRPr="00675AD4">
              <w:rPr>
                <w:rFonts w:eastAsia="Arial"/>
              </w:rPr>
              <w:t xml:space="preserve">: </w:t>
            </w:r>
            <w:r w:rsidR="00021BEC" w:rsidRPr="00675AD4">
              <w:rPr>
                <w:rFonts w:eastAsia="Arial"/>
              </w:rPr>
              <w:t>A</w:t>
            </w:r>
            <w:r w:rsidRPr="00675AD4">
              <w:rPr>
                <w:rFonts w:eastAsia="Arial"/>
              </w:rPr>
              <w:t>dd</w:t>
            </w:r>
            <w:r w:rsidR="00021BEC" w:rsidRPr="00675AD4">
              <w:rPr>
                <w:rFonts w:eastAsia="Arial"/>
              </w:rPr>
              <w:t>ressed by 2.6.9.434</w:t>
            </w:r>
          </w:p>
        </w:tc>
        <w:tc>
          <w:tcPr>
            <w:tcW w:w="1211" w:type="pct"/>
            <w:tcMar>
              <w:top w:w="100" w:type="dxa"/>
              <w:left w:w="100" w:type="dxa"/>
              <w:bottom w:w="100" w:type="dxa"/>
              <w:right w:w="100" w:type="dxa"/>
            </w:tcMar>
          </w:tcPr>
          <w:p w14:paraId="07BBA395" w14:textId="43718FAC" w:rsidR="006D66C5" w:rsidRPr="00675AD4" w:rsidRDefault="0034619E" w:rsidP="001F1527">
            <w:pPr>
              <w:pStyle w:val="TableText"/>
            </w:pPr>
            <w:r w:rsidRPr="00675AD4">
              <w:t>Removed</w:t>
            </w:r>
          </w:p>
        </w:tc>
      </w:tr>
      <w:tr w:rsidR="006D66C5" w:rsidRPr="00675AD4" w14:paraId="14B4787E" w14:textId="77777777" w:rsidTr="003C0028">
        <w:trPr>
          <w:cantSplit/>
        </w:trPr>
        <w:tc>
          <w:tcPr>
            <w:tcW w:w="607" w:type="pct"/>
          </w:tcPr>
          <w:p w14:paraId="6035961E" w14:textId="77777777" w:rsidR="006D66C5" w:rsidRPr="00675AD4" w:rsidRDefault="006D66C5" w:rsidP="001F1527">
            <w:pPr>
              <w:pStyle w:val="TableText"/>
            </w:pPr>
            <w:r w:rsidRPr="00675AD4">
              <w:rPr>
                <w:rFonts w:eastAsia="Arial"/>
              </w:rPr>
              <w:t>2.6.9.393</w:t>
            </w:r>
          </w:p>
        </w:tc>
        <w:tc>
          <w:tcPr>
            <w:tcW w:w="3181" w:type="pct"/>
          </w:tcPr>
          <w:p w14:paraId="02CCE713" w14:textId="77777777" w:rsidR="006D66C5" w:rsidRPr="00675AD4" w:rsidRDefault="006D66C5" w:rsidP="001F1527">
            <w:pPr>
              <w:pStyle w:val="TableText"/>
              <w:rPr>
                <w:rFonts w:eastAsia="Arial"/>
              </w:rPr>
            </w:pPr>
            <w:r w:rsidRPr="00675AD4">
              <w:t xml:space="preserve">VSA </w:t>
            </w:r>
            <w:r w:rsidRPr="00675AD4">
              <w:rPr>
                <w:rFonts w:eastAsia="Arial"/>
              </w:rPr>
              <w:t>documentation shall include the following VA Office of General Counsel (OGC) disclaimer:</w:t>
            </w:r>
          </w:p>
          <w:p w14:paraId="09C98625" w14:textId="77777777" w:rsidR="006D66C5" w:rsidRPr="00675AD4" w:rsidRDefault="006D66C5" w:rsidP="001F1527">
            <w:pPr>
              <w:pStyle w:val="TableText"/>
              <w:spacing w:before="120"/>
            </w:pPr>
            <w:r w:rsidRPr="00675AD4">
              <w:rPr>
                <w:rFonts w:eastAsia="Arial"/>
              </w:rPr>
              <w:t>“This software was developed at the Department of Veterans Affairs (VA) by employees of the Federal Government in the course of their official duties. Pursuant to title 17 Section 105 of the United States Code this software is not subject to copyright protection and is in the public domain. VA assumes no responsibility whatsoever for its use by other parties, and makes no guarantees, expressed or implied, about its quality, reliability, or any other characteristic. We would appreciate acknowledgement if the software is used. This software can be redistributed and/or modified freely provided that any derivative works bear some notice that they are derived from it, and any modified versions bear some notice that they have been modified.”</w:t>
            </w:r>
          </w:p>
        </w:tc>
        <w:tc>
          <w:tcPr>
            <w:tcW w:w="1211" w:type="pct"/>
            <w:tcMar>
              <w:top w:w="100" w:type="dxa"/>
              <w:left w:w="100" w:type="dxa"/>
              <w:bottom w:w="100" w:type="dxa"/>
              <w:right w:w="100" w:type="dxa"/>
            </w:tcMar>
          </w:tcPr>
          <w:p w14:paraId="132BDC70" w14:textId="07A2E899" w:rsidR="006D66C5" w:rsidRPr="00675AD4" w:rsidRDefault="00750091" w:rsidP="00750091">
            <w:pPr>
              <w:pStyle w:val="TableText"/>
            </w:pPr>
            <w:r w:rsidRPr="00675AD4">
              <w:t>Backlog</w:t>
            </w:r>
          </w:p>
        </w:tc>
      </w:tr>
      <w:tr w:rsidR="006D66C5" w:rsidRPr="00675AD4" w14:paraId="3C51A499" w14:textId="77777777" w:rsidTr="003C0028">
        <w:trPr>
          <w:cantSplit/>
        </w:trPr>
        <w:tc>
          <w:tcPr>
            <w:tcW w:w="607" w:type="pct"/>
          </w:tcPr>
          <w:p w14:paraId="6A7F2CC3" w14:textId="77777777" w:rsidR="006D66C5" w:rsidRPr="00675AD4" w:rsidRDefault="006D66C5" w:rsidP="001F1527">
            <w:pPr>
              <w:pStyle w:val="TableText"/>
            </w:pPr>
            <w:r w:rsidRPr="00675AD4">
              <w:rPr>
                <w:rFonts w:eastAsia="Arial"/>
              </w:rPr>
              <w:t>2.6.9.433</w:t>
            </w:r>
          </w:p>
        </w:tc>
        <w:tc>
          <w:tcPr>
            <w:tcW w:w="3181" w:type="pct"/>
          </w:tcPr>
          <w:p w14:paraId="2BE512C4" w14:textId="77777777" w:rsidR="006D66C5" w:rsidRPr="00675AD4" w:rsidRDefault="006D66C5" w:rsidP="001F1527">
            <w:pPr>
              <w:pStyle w:val="TableText"/>
            </w:pPr>
            <w:r w:rsidRPr="00675AD4">
              <w:rPr>
                <w:rFonts w:eastAsia="Arial"/>
              </w:rPr>
              <w:t>The Wizard functionality GUI interface shall comply with all Section 508 legal and organizational expectations.</w:t>
            </w:r>
          </w:p>
        </w:tc>
        <w:tc>
          <w:tcPr>
            <w:tcW w:w="1211" w:type="pct"/>
            <w:tcMar>
              <w:top w:w="100" w:type="dxa"/>
              <w:left w:w="100" w:type="dxa"/>
              <w:bottom w:w="100" w:type="dxa"/>
              <w:right w:w="100" w:type="dxa"/>
            </w:tcMar>
          </w:tcPr>
          <w:p w14:paraId="0E0DA3CD" w14:textId="63250356" w:rsidR="006D66C5" w:rsidRPr="00675AD4" w:rsidRDefault="00472C5E" w:rsidP="00750091">
            <w:pPr>
              <w:pStyle w:val="TableText"/>
            </w:pPr>
            <w:ins w:id="221" w:author="MWatkins" w:date="2016-10-14T08:33:00Z">
              <w:r>
                <w:t>P2.4.12</w:t>
              </w:r>
            </w:ins>
            <w:del w:id="222" w:author="MWatkins" w:date="2016-10-14T08:33:00Z">
              <w:r w:rsidR="00531593" w:rsidDel="00276BB5">
                <w:delText>Backlog</w:delText>
              </w:r>
            </w:del>
          </w:p>
        </w:tc>
      </w:tr>
      <w:tr w:rsidR="006D66C5" w:rsidRPr="00675AD4" w14:paraId="6A5606CC" w14:textId="77777777" w:rsidTr="003C0028">
        <w:trPr>
          <w:cantSplit/>
        </w:trPr>
        <w:tc>
          <w:tcPr>
            <w:tcW w:w="607" w:type="pct"/>
          </w:tcPr>
          <w:p w14:paraId="2324531B" w14:textId="77777777" w:rsidR="006D66C5" w:rsidRPr="00675AD4" w:rsidRDefault="006D66C5" w:rsidP="001F1527">
            <w:pPr>
              <w:pStyle w:val="TableText"/>
            </w:pPr>
            <w:r w:rsidRPr="00675AD4">
              <w:rPr>
                <w:rFonts w:eastAsia="Arial"/>
              </w:rPr>
              <w:lastRenderedPageBreak/>
              <w:t>2.6.9.434</w:t>
            </w:r>
          </w:p>
        </w:tc>
        <w:tc>
          <w:tcPr>
            <w:tcW w:w="3181" w:type="pct"/>
          </w:tcPr>
          <w:p w14:paraId="4E302BA8" w14:textId="77777777" w:rsidR="0034619E" w:rsidRPr="00675AD4" w:rsidRDefault="0034619E" w:rsidP="001F1527">
            <w:pPr>
              <w:pStyle w:val="TableText"/>
              <w:rPr>
                <w:rFonts w:eastAsia="Arial"/>
                <w:i/>
              </w:rPr>
            </w:pPr>
            <w:r w:rsidRPr="00675AD4">
              <w:rPr>
                <w:rFonts w:eastAsia="Arial"/>
                <w:i/>
              </w:rPr>
              <w:t>The contractor will provide certification to the Section 508 Office that contracted deliverables meet Section 508 requirements.</w:t>
            </w:r>
          </w:p>
          <w:p w14:paraId="4394FE43" w14:textId="230D44F7" w:rsidR="006F6CC0" w:rsidRPr="00675AD4" w:rsidRDefault="0034619E" w:rsidP="001F1527">
            <w:pPr>
              <w:pStyle w:val="TableText"/>
              <w:spacing w:before="120"/>
            </w:pPr>
            <w:r w:rsidRPr="00675AD4">
              <w:t xml:space="preserve">(Original) </w:t>
            </w:r>
            <w:r w:rsidR="006F6CC0" w:rsidRPr="00675AD4">
              <w:t>The VSA project team will provide certification to the Section 508 Office that the VSA product meets all Section 508 requirements.</w:t>
            </w:r>
          </w:p>
          <w:p w14:paraId="4438E560" w14:textId="473193EF" w:rsidR="006F6CC0" w:rsidRPr="00675AD4" w:rsidRDefault="006F6CC0" w:rsidP="001F1527">
            <w:pPr>
              <w:pStyle w:val="TableText"/>
              <w:spacing w:before="120"/>
            </w:pPr>
            <w:r w:rsidRPr="00675AD4">
              <w:rPr>
                <w:rFonts w:eastAsia="Arial"/>
                <w:b/>
              </w:rPr>
              <w:t>Justification for Revision:</w:t>
            </w:r>
            <w:r w:rsidR="008C5930" w:rsidRPr="00675AD4">
              <w:rPr>
                <w:rFonts w:eastAsia="Arial"/>
              </w:rPr>
              <w:t xml:space="preserve"> </w:t>
            </w:r>
            <w:r w:rsidRPr="00675AD4">
              <w:rPr>
                <w:rFonts w:eastAsia="Arial"/>
              </w:rPr>
              <w:t>Reworded for clarity</w:t>
            </w:r>
          </w:p>
        </w:tc>
        <w:tc>
          <w:tcPr>
            <w:tcW w:w="1211" w:type="pct"/>
            <w:tcMar>
              <w:top w:w="100" w:type="dxa"/>
              <w:left w:w="100" w:type="dxa"/>
              <w:bottom w:w="100" w:type="dxa"/>
              <w:right w:w="100" w:type="dxa"/>
            </w:tcMar>
          </w:tcPr>
          <w:p w14:paraId="55C464A6" w14:textId="78AACCD9" w:rsidR="006D66C5" w:rsidRPr="00675AD4" w:rsidRDefault="00472C5E" w:rsidP="00173F7A">
            <w:pPr>
              <w:pStyle w:val="TableText"/>
            </w:pPr>
            <w:ins w:id="223" w:author="MWatkins" w:date="2016-10-14T08:33:00Z">
              <w:r>
                <w:t>P2.4.12</w:t>
              </w:r>
            </w:ins>
            <w:del w:id="224" w:author="MWatkins" w:date="2016-10-14T08:33:00Z">
              <w:r w:rsidR="00531593" w:rsidDel="00276BB5">
                <w:delText>Backlog</w:delText>
              </w:r>
            </w:del>
          </w:p>
        </w:tc>
      </w:tr>
      <w:tr w:rsidR="006D66C5" w:rsidRPr="00675AD4" w14:paraId="55D45748" w14:textId="77777777" w:rsidTr="003C0028">
        <w:trPr>
          <w:cantSplit/>
        </w:trPr>
        <w:tc>
          <w:tcPr>
            <w:tcW w:w="607" w:type="pct"/>
          </w:tcPr>
          <w:p w14:paraId="014FBFCB" w14:textId="77777777" w:rsidR="006D66C5" w:rsidRPr="00675AD4" w:rsidRDefault="006D66C5" w:rsidP="001F1527">
            <w:pPr>
              <w:pStyle w:val="TableText"/>
            </w:pPr>
            <w:r w:rsidRPr="00675AD4">
              <w:rPr>
                <w:rFonts w:eastAsia="Arial"/>
              </w:rPr>
              <w:t>2.6.9.435</w:t>
            </w:r>
          </w:p>
        </w:tc>
        <w:tc>
          <w:tcPr>
            <w:tcW w:w="3181" w:type="pct"/>
          </w:tcPr>
          <w:p w14:paraId="6B7D6FA3" w14:textId="77777777" w:rsidR="006D66C5" w:rsidRPr="00675AD4" w:rsidRDefault="006D66C5" w:rsidP="001F1527">
            <w:pPr>
              <w:pStyle w:val="TableText"/>
            </w:pPr>
            <w:r w:rsidRPr="00675AD4">
              <w:t>VSA</w:t>
            </w:r>
            <w:r w:rsidRPr="00675AD4">
              <w:rPr>
                <w:rFonts w:eastAsia="Arial"/>
              </w:rPr>
              <w:t xml:space="preserve"> shall comply with VA Web development standards.</w:t>
            </w:r>
          </w:p>
        </w:tc>
        <w:tc>
          <w:tcPr>
            <w:tcW w:w="1211" w:type="pct"/>
          </w:tcPr>
          <w:p w14:paraId="4630B674" w14:textId="17FB3B7D" w:rsidR="006D66C5" w:rsidRPr="00675AD4" w:rsidRDefault="0034619E" w:rsidP="00173F7A">
            <w:pPr>
              <w:pStyle w:val="TableText"/>
            </w:pPr>
            <w:r w:rsidRPr="00675AD4">
              <w:t>P2.</w:t>
            </w:r>
            <w:r w:rsidR="00173F7A" w:rsidRPr="00675AD4">
              <w:t>3.9</w:t>
            </w:r>
          </w:p>
        </w:tc>
      </w:tr>
    </w:tbl>
    <w:p w14:paraId="4D9B199C" w14:textId="77777777" w:rsidR="008E2FF4" w:rsidRDefault="008E2FF4" w:rsidP="008E2FF4">
      <w:pPr>
        <w:pStyle w:val="BodyText6"/>
      </w:pPr>
      <w:bookmarkStart w:id="225" w:name="_Ref436644083"/>
      <w:bookmarkStart w:id="226" w:name="_Ref436644084"/>
      <w:bookmarkStart w:id="227" w:name="_Toc436647095"/>
      <w:bookmarkStart w:id="228" w:name="_Toc441146650"/>
    </w:p>
    <w:p w14:paraId="4E254883" w14:textId="77777777" w:rsidR="006D66C5" w:rsidRDefault="006D66C5" w:rsidP="006D66C5">
      <w:pPr>
        <w:pStyle w:val="Heading3"/>
      </w:pPr>
      <w:bookmarkStart w:id="229" w:name="_Ref445740576"/>
      <w:bookmarkStart w:id="230" w:name="_Toc467483170"/>
      <w:r>
        <w:t>Capacity, Load, and Performance</w:t>
      </w:r>
      <w:bookmarkEnd w:id="225"/>
      <w:bookmarkEnd w:id="226"/>
      <w:bookmarkEnd w:id="227"/>
      <w:bookmarkEnd w:id="228"/>
      <w:bookmarkEnd w:id="229"/>
      <w:bookmarkEnd w:id="230"/>
    </w:p>
    <w:p w14:paraId="075B9DE3" w14:textId="77777777" w:rsidR="006D66C5" w:rsidRDefault="006D66C5" w:rsidP="00EE4670">
      <w:pPr>
        <w:pStyle w:val="Caption"/>
      </w:pPr>
      <w:bookmarkStart w:id="231" w:name="_Toc436647229"/>
      <w:bookmarkStart w:id="232" w:name="_Toc467483224"/>
      <w:r>
        <w:t xml:space="preserve">Table </w:t>
      </w:r>
      <w:r w:rsidR="00B47EEC">
        <w:fldChar w:fldCharType="begin"/>
      </w:r>
      <w:r w:rsidR="00B47EEC">
        <w:instrText xml:space="preserve"> SEQ Table \* ARABIC </w:instrText>
      </w:r>
      <w:r w:rsidR="00B47EEC">
        <w:fldChar w:fldCharType="separate"/>
      </w:r>
      <w:r w:rsidR="00B44652">
        <w:rPr>
          <w:noProof/>
        </w:rPr>
        <w:t>12</w:t>
      </w:r>
      <w:r w:rsidR="00B47EEC">
        <w:rPr>
          <w:noProof/>
        </w:rPr>
        <w:fldChar w:fldCharType="end"/>
      </w:r>
      <w:r>
        <w:t>: VSA Capacity-</w:t>
      </w:r>
      <w:r w:rsidRPr="003D3CC5">
        <w:t>Load and Performance Requirements</w:t>
      </w:r>
      <w:bookmarkEnd w:id="231"/>
      <w:bookmarkEnd w:id="23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Capacity, Load and Performance Requirements listing the requirement number, the requirement and delivery."/>
      </w:tblPr>
      <w:tblGrid>
        <w:gridCol w:w="1308"/>
        <w:gridCol w:w="6328"/>
        <w:gridCol w:w="1940"/>
      </w:tblGrid>
      <w:tr w:rsidR="006D66C5" w:rsidRPr="00675AD4" w14:paraId="0B27BC5A" w14:textId="77777777" w:rsidTr="00675AD4">
        <w:trPr>
          <w:cantSplit/>
          <w:tblHeader/>
        </w:trPr>
        <w:tc>
          <w:tcPr>
            <w:tcW w:w="689" w:type="pct"/>
            <w:shd w:val="clear" w:color="auto" w:fill="F2F2F2" w:themeFill="background1" w:themeFillShade="F2"/>
            <w:vAlign w:val="bottom"/>
          </w:tcPr>
          <w:p w14:paraId="60C4CE34" w14:textId="77777777" w:rsidR="006D66C5" w:rsidRPr="00675AD4" w:rsidRDefault="006D66C5" w:rsidP="00675AD4">
            <w:pPr>
              <w:pStyle w:val="TableHeading"/>
            </w:pPr>
            <w:bookmarkStart w:id="233" w:name="COL001_TBL013"/>
            <w:bookmarkEnd w:id="233"/>
            <w:r w:rsidRPr="00675AD4">
              <w:rPr>
                <w:rFonts w:eastAsia="Arial"/>
              </w:rPr>
              <w:t>Req. #</w:t>
            </w:r>
          </w:p>
        </w:tc>
        <w:tc>
          <w:tcPr>
            <w:tcW w:w="3310" w:type="pct"/>
            <w:shd w:val="clear" w:color="auto" w:fill="F2F2F2" w:themeFill="background1" w:themeFillShade="F2"/>
            <w:vAlign w:val="bottom"/>
          </w:tcPr>
          <w:p w14:paraId="79277854" w14:textId="77777777" w:rsidR="006D66C5" w:rsidRPr="00675AD4" w:rsidRDefault="006D66C5" w:rsidP="00675AD4">
            <w:pPr>
              <w:pStyle w:val="TableHeading"/>
            </w:pPr>
            <w:r w:rsidRPr="00675AD4">
              <w:rPr>
                <w:rFonts w:eastAsia="Arial"/>
              </w:rPr>
              <w:t>Requirement</w:t>
            </w:r>
          </w:p>
        </w:tc>
        <w:tc>
          <w:tcPr>
            <w:tcW w:w="1001" w:type="pct"/>
            <w:shd w:val="clear" w:color="auto" w:fill="F2F2F2" w:themeFill="background1" w:themeFillShade="F2"/>
            <w:vAlign w:val="bottom"/>
          </w:tcPr>
          <w:p w14:paraId="676B2D06" w14:textId="77777777" w:rsidR="006D66C5" w:rsidRPr="00675AD4" w:rsidRDefault="006D66C5" w:rsidP="00675AD4">
            <w:pPr>
              <w:pStyle w:val="TableHeading"/>
              <w:rPr>
                <w:rFonts w:eastAsia="Arial"/>
              </w:rPr>
            </w:pPr>
            <w:r w:rsidRPr="00675AD4">
              <w:rPr>
                <w:rFonts w:eastAsia="Arial"/>
              </w:rPr>
              <w:t>Delivery</w:t>
            </w:r>
          </w:p>
          <w:p w14:paraId="7A402DBE" w14:textId="1C25F185" w:rsidR="005A4FBA" w:rsidRPr="00675AD4" w:rsidRDefault="005A4FBA" w:rsidP="00675AD4">
            <w:pPr>
              <w:pStyle w:val="TableHeading"/>
            </w:pPr>
            <w:r w:rsidRPr="00675AD4">
              <w:t>Phase.Inc.Sprint</w:t>
            </w:r>
          </w:p>
        </w:tc>
      </w:tr>
      <w:tr w:rsidR="006D66C5" w:rsidRPr="00675AD4" w14:paraId="0982EE82" w14:textId="77777777" w:rsidTr="00675AD4">
        <w:trPr>
          <w:cantSplit/>
        </w:trPr>
        <w:tc>
          <w:tcPr>
            <w:tcW w:w="689" w:type="pct"/>
          </w:tcPr>
          <w:p w14:paraId="0E717295" w14:textId="77777777" w:rsidR="006D66C5" w:rsidRPr="00675AD4" w:rsidRDefault="006D66C5" w:rsidP="001F1527">
            <w:pPr>
              <w:pStyle w:val="TableText"/>
              <w:keepNext/>
              <w:keepLines/>
            </w:pPr>
            <w:r w:rsidRPr="00675AD4">
              <w:rPr>
                <w:rFonts w:eastAsia="Arial"/>
              </w:rPr>
              <w:t>2.6.10.394</w:t>
            </w:r>
          </w:p>
        </w:tc>
        <w:tc>
          <w:tcPr>
            <w:tcW w:w="3310" w:type="pct"/>
          </w:tcPr>
          <w:p w14:paraId="31458636" w14:textId="77777777" w:rsidR="006D66C5" w:rsidRPr="00675AD4" w:rsidRDefault="006D66C5" w:rsidP="001F1527">
            <w:pPr>
              <w:pStyle w:val="TableText"/>
              <w:keepNext/>
              <w:keepLines/>
            </w:pPr>
            <w:r w:rsidRPr="00675AD4">
              <w:rPr>
                <w:rFonts w:eastAsia="Arial"/>
              </w:rPr>
              <w:t>The VSA “run time” functionality shall provide sub-second response time consistent with Enterprise-level capacity and performance for critical business applications.</w:t>
            </w:r>
          </w:p>
        </w:tc>
        <w:tc>
          <w:tcPr>
            <w:tcW w:w="1001" w:type="pct"/>
            <w:tcMar>
              <w:top w:w="100" w:type="dxa"/>
              <w:left w:w="100" w:type="dxa"/>
              <w:bottom w:w="100" w:type="dxa"/>
              <w:right w:w="100" w:type="dxa"/>
            </w:tcMar>
          </w:tcPr>
          <w:p w14:paraId="533A956A" w14:textId="22E1118A" w:rsidR="006D66C5" w:rsidRPr="00675AD4" w:rsidRDefault="006D66C5" w:rsidP="00F978F3">
            <w:pPr>
              <w:pStyle w:val="TableText"/>
              <w:keepNext/>
              <w:keepLines/>
            </w:pPr>
            <w:r w:rsidRPr="00675AD4">
              <w:t>P2.</w:t>
            </w:r>
            <w:ins w:id="234" w:author="MWatkins" w:date="2016-10-14T08:34:00Z">
              <w:r w:rsidR="00276BB5">
                <w:t>4.10</w:t>
              </w:r>
            </w:ins>
            <w:del w:id="235" w:author="MWatkins" w:date="2016-10-14T08:34:00Z">
              <w:r w:rsidR="00F978F3" w:rsidRPr="00675AD4" w:rsidDel="00276BB5">
                <w:delText>3.9</w:delText>
              </w:r>
            </w:del>
          </w:p>
        </w:tc>
      </w:tr>
      <w:tr w:rsidR="006D66C5" w:rsidRPr="00675AD4" w14:paraId="7195DE26" w14:textId="77777777" w:rsidTr="00675AD4">
        <w:trPr>
          <w:cantSplit/>
        </w:trPr>
        <w:tc>
          <w:tcPr>
            <w:tcW w:w="689" w:type="pct"/>
          </w:tcPr>
          <w:p w14:paraId="7F04B362" w14:textId="77777777" w:rsidR="006D66C5" w:rsidRPr="00675AD4" w:rsidRDefault="006D66C5" w:rsidP="001F1527">
            <w:pPr>
              <w:pStyle w:val="TableText"/>
              <w:keepNext/>
              <w:keepLines/>
            </w:pPr>
            <w:r w:rsidRPr="00675AD4">
              <w:rPr>
                <w:rFonts w:eastAsia="Arial"/>
              </w:rPr>
              <w:t>2.6.10.395</w:t>
            </w:r>
          </w:p>
        </w:tc>
        <w:tc>
          <w:tcPr>
            <w:tcW w:w="3310" w:type="pct"/>
          </w:tcPr>
          <w:p w14:paraId="496D9852" w14:textId="77777777" w:rsidR="0034619E" w:rsidRPr="00675AD4" w:rsidRDefault="0034619E" w:rsidP="001F1527">
            <w:pPr>
              <w:pStyle w:val="TableText"/>
              <w:keepNext/>
              <w:keepLines/>
              <w:rPr>
                <w:rFonts w:eastAsia="Arial"/>
                <w:i/>
              </w:rPr>
            </w:pPr>
            <w:r w:rsidRPr="00675AD4">
              <w:rPr>
                <w:rFonts w:eastAsia="Arial"/>
                <w:i/>
              </w:rPr>
              <w:t>The VSA “design time” functionality shall provide response time consistent with software development utility user expectations.</w:t>
            </w:r>
          </w:p>
          <w:p w14:paraId="7262C5B6" w14:textId="3BDF5095" w:rsidR="006F6CC0" w:rsidRPr="00675AD4" w:rsidRDefault="0034619E" w:rsidP="001F1527">
            <w:pPr>
              <w:pStyle w:val="TableText"/>
              <w:keepNext/>
              <w:keepLines/>
              <w:spacing w:before="120"/>
            </w:pPr>
            <w:r w:rsidRPr="00675AD4">
              <w:t xml:space="preserve">(Original) </w:t>
            </w:r>
            <w:r w:rsidR="006F6CC0" w:rsidRPr="00675AD4">
              <w:t xml:space="preserve">The VSA “design time” functionality </w:t>
            </w:r>
            <w:r w:rsidR="006F6CC0" w:rsidRPr="00675AD4">
              <w:rPr>
                <w:i/>
              </w:rPr>
              <w:t>shall</w:t>
            </w:r>
            <w:r w:rsidR="006F6CC0" w:rsidRPr="00675AD4">
              <w:t xml:space="preserve"> provide sub-second response time consistent with software development utility user expectations.</w:t>
            </w:r>
          </w:p>
          <w:p w14:paraId="671EE39A" w14:textId="2766B18C" w:rsidR="006F6CC0" w:rsidRPr="00675AD4" w:rsidRDefault="006F6CC0" w:rsidP="001F1527">
            <w:pPr>
              <w:pStyle w:val="TableText"/>
              <w:keepNext/>
              <w:keepLines/>
              <w:spacing w:before="120"/>
            </w:pPr>
            <w:r w:rsidRPr="00675AD4">
              <w:rPr>
                <w:rFonts w:eastAsia="Arial"/>
                <w:b/>
              </w:rPr>
              <w:t>Justification for Revision:</w:t>
            </w:r>
            <w:r w:rsidR="008C5930" w:rsidRPr="00675AD4">
              <w:rPr>
                <w:rFonts w:eastAsia="Arial"/>
              </w:rPr>
              <w:t xml:space="preserve"> </w:t>
            </w:r>
            <w:r w:rsidRPr="00675AD4">
              <w:rPr>
                <w:rFonts w:eastAsia="Arial"/>
              </w:rPr>
              <w:t>Reworded for clarity</w:t>
            </w:r>
          </w:p>
        </w:tc>
        <w:tc>
          <w:tcPr>
            <w:tcW w:w="1001" w:type="pct"/>
            <w:tcMar>
              <w:top w:w="100" w:type="dxa"/>
              <w:left w:w="100" w:type="dxa"/>
              <w:bottom w:w="100" w:type="dxa"/>
              <w:right w:w="100" w:type="dxa"/>
            </w:tcMar>
          </w:tcPr>
          <w:p w14:paraId="270E7B1D" w14:textId="2800E790" w:rsidR="006D66C5" w:rsidRPr="00675AD4" w:rsidRDefault="00472C5E" w:rsidP="00F978F3">
            <w:pPr>
              <w:pStyle w:val="TableText"/>
              <w:keepNext/>
              <w:keepLines/>
            </w:pPr>
            <w:ins w:id="236" w:author="MWatkins" w:date="2016-10-14T08:34:00Z">
              <w:r>
                <w:t>P2.4.12</w:t>
              </w:r>
            </w:ins>
            <w:del w:id="237" w:author="MWatkins" w:date="2016-10-14T08:34:00Z">
              <w:r w:rsidR="003F5FCA" w:rsidDel="00276BB5">
                <w:delText>Backlog</w:delText>
              </w:r>
            </w:del>
          </w:p>
        </w:tc>
      </w:tr>
      <w:tr w:rsidR="006D66C5" w:rsidRPr="00675AD4" w14:paraId="7FFF2E1A" w14:textId="77777777" w:rsidTr="00675AD4">
        <w:trPr>
          <w:cantSplit/>
        </w:trPr>
        <w:tc>
          <w:tcPr>
            <w:tcW w:w="689" w:type="pct"/>
          </w:tcPr>
          <w:p w14:paraId="1D78571C" w14:textId="77777777" w:rsidR="006D66C5" w:rsidRPr="00675AD4" w:rsidRDefault="006D66C5" w:rsidP="001F1527">
            <w:pPr>
              <w:pStyle w:val="TableText"/>
            </w:pPr>
            <w:r w:rsidRPr="00675AD4">
              <w:rPr>
                <w:rFonts w:eastAsia="Arial"/>
              </w:rPr>
              <w:t>2.6.10.396</w:t>
            </w:r>
          </w:p>
        </w:tc>
        <w:tc>
          <w:tcPr>
            <w:tcW w:w="3310" w:type="pct"/>
          </w:tcPr>
          <w:p w14:paraId="2CB29807" w14:textId="77777777" w:rsidR="009E35F3" w:rsidRPr="00675AD4" w:rsidRDefault="009E35F3" w:rsidP="001F1527">
            <w:pPr>
              <w:pStyle w:val="TableText"/>
              <w:rPr>
                <w:rFonts w:eastAsia="Arial"/>
              </w:rPr>
            </w:pPr>
            <w:r w:rsidRPr="00675AD4">
              <w:rPr>
                <w:rFonts w:eastAsia="Arial"/>
              </w:rPr>
              <w:t>VSA capacity shall support thousands of consumer initiated connections received via the ESB.</w:t>
            </w:r>
          </w:p>
          <w:p w14:paraId="5A7F09A0" w14:textId="77777777" w:rsidR="006D66C5" w:rsidRPr="00675AD4" w:rsidRDefault="009E35F3" w:rsidP="001F1527">
            <w:pPr>
              <w:pStyle w:val="TableText"/>
            </w:pPr>
            <w:r w:rsidRPr="00675AD4">
              <w:rPr>
                <w:rFonts w:eastAsia="Arial"/>
                <w:b/>
              </w:rPr>
              <w:t>Justification for Removal:</w:t>
            </w:r>
            <w:r w:rsidRPr="00675AD4">
              <w:rPr>
                <w:rFonts w:eastAsia="Arial"/>
              </w:rPr>
              <w:t xml:space="preserve"> Addressed by 3.6.10.398.</w:t>
            </w:r>
          </w:p>
        </w:tc>
        <w:tc>
          <w:tcPr>
            <w:tcW w:w="1001" w:type="pct"/>
            <w:tcMar>
              <w:top w:w="100" w:type="dxa"/>
              <w:left w:w="100" w:type="dxa"/>
              <w:bottom w:w="100" w:type="dxa"/>
              <w:right w:w="100" w:type="dxa"/>
            </w:tcMar>
          </w:tcPr>
          <w:p w14:paraId="56A12B18" w14:textId="7313B774" w:rsidR="006D66C5" w:rsidRPr="00675AD4" w:rsidRDefault="0034619E" w:rsidP="001F1527">
            <w:pPr>
              <w:pStyle w:val="TableText"/>
            </w:pPr>
            <w:r w:rsidRPr="00675AD4">
              <w:t>Removed</w:t>
            </w:r>
          </w:p>
        </w:tc>
      </w:tr>
      <w:tr w:rsidR="006D66C5" w:rsidRPr="00675AD4" w14:paraId="1D5A87D7" w14:textId="77777777" w:rsidTr="00675AD4">
        <w:trPr>
          <w:cantSplit/>
        </w:trPr>
        <w:tc>
          <w:tcPr>
            <w:tcW w:w="689" w:type="pct"/>
          </w:tcPr>
          <w:p w14:paraId="7B989B58" w14:textId="77777777" w:rsidR="006D66C5" w:rsidRPr="00675AD4" w:rsidRDefault="006D66C5" w:rsidP="001F1527">
            <w:pPr>
              <w:pStyle w:val="TableText"/>
            </w:pPr>
            <w:r w:rsidRPr="00675AD4">
              <w:rPr>
                <w:rFonts w:eastAsia="Arial"/>
              </w:rPr>
              <w:t>2.6.10.397</w:t>
            </w:r>
          </w:p>
        </w:tc>
        <w:tc>
          <w:tcPr>
            <w:tcW w:w="3310" w:type="pct"/>
          </w:tcPr>
          <w:p w14:paraId="288C8192" w14:textId="77777777" w:rsidR="009E35F3" w:rsidRPr="00675AD4" w:rsidRDefault="009E35F3" w:rsidP="001F1527">
            <w:pPr>
              <w:pStyle w:val="TableText"/>
            </w:pPr>
            <w:r w:rsidRPr="00675AD4">
              <w:t>VSA load shall support millions of consumer initiated transactions (“service requests”) received via the ESB from thousands of concurrent users.</w:t>
            </w:r>
          </w:p>
          <w:p w14:paraId="31538898" w14:textId="77777777" w:rsidR="006D66C5" w:rsidRPr="00675AD4" w:rsidRDefault="009E35F3" w:rsidP="001F1527">
            <w:pPr>
              <w:pStyle w:val="TableText"/>
            </w:pPr>
            <w:r w:rsidRPr="00675AD4">
              <w:rPr>
                <w:b/>
              </w:rPr>
              <w:t>Justification for Removal:</w:t>
            </w:r>
            <w:r w:rsidRPr="00675AD4">
              <w:t xml:space="preserve"> Addressed by 3.6.10.398</w:t>
            </w:r>
          </w:p>
        </w:tc>
        <w:tc>
          <w:tcPr>
            <w:tcW w:w="1001" w:type="pct"/>
            <w:tcMar>
              <w:top w:w="100" w:type="dxa"/>
              <w:left w:w="100" w:type="dxa"/>
              <w:bottom w:w="100" w:type="dxa"/>
              <w:right w:w="100" w:type="dxa"/>
            </w:tcMar>
          </w:tcPr>
          <w:p w14:paraId="6CABFECA" w14:textId="5671C9C9" w:rsidR="006D66C5" w:rsidRPr="00675AD4" w:rsidRDefault="0034619E" w:rsidP="001F1527">
            <w:pPr>
              <w:pStyle w:val="TableText"/>
            </w:pPr>
            <w:r w:rsidRPr="00675AD4">
              <w:t>Removed</w:t>
            </w:r>
          </w:p>
        </w:tc>
      </w:tr>
      <w:tr w:rsidR="006D66C5" w:rsidRPr="00675AD4" w14:paraId="0B0BDDEA" w14:textId="77777777" w:rsidTr="00675AD4">
        <w:trPr>
          <w:cantSplit/>
        </w:trPr>
        <w:tc>
          <w:tcPr>
            <w:tcW w:w="689" w:type="pct"/>
          </w:tcPr>
          <w:p w14:paraId="351A11B5" w14:textId="77777777" w:rsidR="006D66C5" w:rsidRPr="00675AD4" w:rsidRDefault="006D66C5" w:rsidP="001F1527">
            <w:pPr>
              <w:pStyle w:val="TableText"/>
            </w:pPr>
            <w:r w:rsidRPr="00675AD4">
              <w:rPr>
                <w:rFonts w:eastAsia="Arial"/>
              </w:rPr>
              <w:t>2.6.10.398</w:t>
            </w:r>
          </w:p>
        </w:tc>
        <w:tc>
          <w:tcPr>
            <w:tcW w:w="3310" w:type="pct"/>
          </w:tcPr>
          <w:p w14:paraId="442614FC" w14:textId="77777777" w:rsidR="006D66C5" w:rsidRPr="00675AD4" w:rsidRDefault="006D66C5" w:rsidP="001F1527">
            <w:pPr>
              <w:pStyle w:val="TableText"/>
            </w:pPr>
            <w:r w:rsidRPr="00675AD4">
              <w:rPr>
                <w:rFonts w:eastAsia="Arial"/>
              </w:rPr>
              <w:t>VSA shall support loads and peak utilization periods similar to CPRS and Medical Domain Web Services (MDWS).</w:t>
            </w:r>
          </w:p>
        </w:tc>
        <w:tc>
          <w:tcPr>
            <w:tcW w:w="1001" w:type="pct"/>
            <w:tcMar>
              <w:top w:w="100" w:type="dxa"/>
              <w:left w:w="100" w:type="dxa"/>
              <w:bottom w:w="100" w:type="dxa"/>
              <w:right w:w="100" w:type="dxa"/>
            </w:tcMar>
          </w:tcPr>
          <w:p w14:paraId="03FFE549" w14:textId="4B455BB0" w:rsidR="006D66C5" w:rsidRPr="00675AD4" w:rsidRDefault="00472C5E" w:rsidP="00F978F3">
            <w:pPr>
              <w:pStyle w:val="TableText"/>
            </w:pPr>
            <w:ins w:id="238" w:author="MWatkins" w:date="2016-11-21T09:44:00Z">
              <w:r>
                <w:t>P2.4.12</w:t>
              </w:r>
            </w:ins>
            <w:del w:id="239" w:author="MWatkins" w:date="2016-11-21T09:44:00Z">
              <w:r w:rsidR="004E2C14" w:rsidRPr="00675AD4" w:rsidDel="00472C5E">
                <w:delText>Backlog</w:delText>
              </w:r>
            </w:del>
          </w:p>
        </w:tc>
      </w:tr>
      <w:tr w:rsidR="006D66C5" w:rsidRPr="00675AD4" w14:paraId="739682F1" w14:textId="77777777" w:rsidTr="00675AD4">
        <w:trPr>
          <w:cantSplit/>
        </w:trPr>
        <w:tc>
          <w:tcPr>
            <w:tcW w:w="689" w:type="pct"/>
          </w:tcPr>
          <w:p w14:paraId="614D1CEB" w14:textId="77777777" w:rsidR="006D66C5" w:rsidRPr="00675AD4" w:rsidRDefault="006D66C5" w:rsidP="001F1527">
            <w:pPr>
              <w:pStyle w:val="TableText"/>
            </w:pPr>
            <w:r w:rsidRPr="00675AD4">
              <w:rPr>
                <w:rFonts w:eastAsia="Arial"/>
              </w:rPr>
              <w:lastRenderedPageBreak/>
              <w:t>2.6.10.399</w:t>
            </w:r>
          </w:p>
        </w:tc>
        <w:tc>
          <w:tcPr>
            <w:tcW w:w="3310" w:type="pct"/>
          </w:tcPr>
          <w:p w14:paraId="665B4513" w14:textId="77777777" w:rsidR="009E35F3" w:rsidRPr="00675AD4" w:rsidRDefault="009E35F3" w:rsidP="001F1527">
            <w:pPr>
              <w:pStyle w:val="TableText"/>
              <w:rPr>
                <w:rFonts w:eastAsia="Arial"/>
                <w:i/>
              </w:rPr>
            </w:pPr>
            <w:r w:rsidRPr="00675AD4">
              <w:rPr>
                <w:rFonts w:eastAsia="Arial"/>
                <w:i/>
              </w:rPr>
              <w:t>VSA shall support multiple concurrent connections and thousands of concurrent users.</w:t>
            </w:r>
          </w:p>
          <w:p w14:paraId="5675E4B5" w14:textId="77777777" w:rsidR="006D66C5" w:rsidRPr="00675AD4" w:rsidRDefault="009E35F3" w:rsidP="001F1527">
            <w:pPr>
              <w:pStyle w:val="TableText"/>
            </w:pPr>
            <w:r w:rsidRPr="00675AD4">
              <w:rPr>
                <w:rFonts w:eastAsia="Arial"/>
                <w:b/>
              </w:rPr>
              <w:t>Justification for Removal:</w:t>
            </w:r>
            <w:r w:rsidRPr="00675AD4">
              <w:rPr>
                <w:rFonts w:eastAsia="Arial"/>
              </w:rPr>
              <w:t xml:space="preserve"> Addressed by 3.6.10.398.</w:t>
            </w:r>
          </w:p>
        </w:tc>
        <w:tc>
          <w:tcPr>
            <w:tcW w:w="1001" w:type="pct"/>
            <w:tcMar>
              <w:top w:w="100" w:type="dxa"/>
              <w:left w:w="100" w:type="dxa"/>
              <w:bottom w:w="100" w:type="dxa"/>
              <w:right w:w="100" w:type="dxa"/>
            </w:tcMar>
          </w:tcPr>
          <w:p w14:paraId="03D3E8CC" w14:textId="3489193F" w:rsidR="006D66C5" w:rsidRPr="00675AD4" w:rsidRDefault="0034619E" w:rsidP="001F1527">
            <w:pPr>
              <w:pStyle w:val="TableText"/>
            </w:pPr>
            <w:r w:rsidRPr="00675AD4">
              <w:t>Removed</w:t>
            </w:r>
          </w:p>
        </w:tc>
      </w:tr>
      <w:tr w:rsidR="006D66C5" w:rsidRPr="00675AD4" w14:paraId="71C0A9A1" w14:textId="77777777" w:rsidTr="00675AD4">
        <w:trPr>
          <w:cantSplit/>
        </w:trPr>
        <w:tc>
          <w:tcPr>
            <w:tcW w:w="689" w:type="pct"/>
          </w:tcPr>
          <w:p w14:paraId="702A5787" w14:textId="77777777" w:rsidR="006D66C5" w:rsidRPr="00675AD4" w:rsidRDefault="006D66C5" w:rsidP="001F1527">
            <w:pPr>
              <w:pStyle w:val="TableText"/>
            </w:pPr>
            <w:r w:rsidRPr="00675AD4">
              <w:rPr>
                <w:rFonts w:eastAsia="Arial"/>
              </w:rPr>
              <w:t>2.6.10.400</w:t>
            </w:r>
          </w:p>
        </w:tc>
        <w:tc>
          <w:tcPr>
            <w:tcW w:w="3310" w:type="pct"/>
          </w:tcPr>
          <w:p w14:paraId="236CB92D" w14:textId="77777777" w:rsidR="006D66C5" w:rsidRPr="00675AD4" w:rsidRDefault="006D66C5" w:rsidP="001F1527">
            <w:pPr>
              <w:pStyle w:val="TableText"/>
            </w:pPr>
            <w:r w:rsidRPr="00675AD4">
              <w:rPr>
                <w:rFonts w:eastAsia="Arial"/>
              </w:rPr>
              <w:t>VSA shall accommodate transaction sizes commensurate to the limitations of the eMI.</w:t>
            </w:r>
          </w:p>
        </w:tc>
        <w:tc>
          <w:tcPr>
            <w:tcW w:w="1001" w:type="pct"/>
            <w:tcMar>
              <w:top w:w="100" w:type="dxa"/>
              <w:left w:w="100" w:type="dxa"/>
              <w:bottom w:w="100" w:type="dxa"/>
              <w:right w:w="100" w:type="dxa"/>
            </w:tcMar>
          </w:tcPr>
          <w:p w14:paraId="1D08B2D0" w14:textId="037D06C9" w:rsidR="006D66C5" w:rsidRPr="00675AD4" w:rsidRDefault="00472C5E" w:rsidP="006E5760">
            <w:pPr>
              <w:pStyle w:val="TableText"/>
            </w:pPr>
            <w:ins w:id="240" w:author="MWatkins" w:date="2016-10-14T08:34:00Z">
              <w:r>
                <w:t>P2.4.12</w:t>
              </w:r>
            </w:ins>
            <w:del w:id="241" w:author="MWatkins" w:date="2016-10-14T08:34:00Z">
              <w:r w:rsidR="003F5FCA" w:rsidDel="00276BB5">
                <w:delText>Backlog</w:delText>
              </w:r>
            </w:del>
          </w:p>
        </w:tc>
      </w:tr>
      <w:tr w:rsidR="006D66C5" w:rsidRPr="00675AD4" w14:paraId="491A2BD7" w14:textId="77777777" w:rsidTr="00675AD4">
        <w:trPr>
          <w:cantSplit/>
        </w:trPr>
        <w:tc>
          <w:tcPr>
            <w:tcW w:w="689" w:type="pct"/>
          </w:tcPr>
          <w:p w14:paraId="07387E0D" w14:textId="77777777" w:rsidR="006D66C5" w:rsidRPr="00675AD4" w:rsidRDefault="006D66C5" w:rsidP="001F1527">
            <w:pPr>
              <w:pStyle w:val="TableText"/>
            </w:pPr>
            <w:r w:rsidRPr="00675AD4">
              <w:rPr>
                <w:rFonts w:eastAsia="Arial"/>
              </w:rPr>
              <w:t>2.6.10.401</w:t>
            </w:r>
          </w:p>
        </w:tc>
        <w:tc>
          <w:tcPr>
            <w:tcW w:w="3310" w:type="pct"/>
          </w:tcPr>
          <w:p w14:paraId="1D48763E" w14:textId="2AFBE443" w:rsidR="009E35F3" w:rsidRPr="00675AD4" w:rsidRDefault="009E35F3" w:rsidP="001F1527">
            <w:pPr>
              <w:pStyle w:val="TableText"/>
              <w:rPr>
                <w:rFonts w:eastAsia="Arial"/>
                <w:i/>
              </w:rPr>
            </w:pPr>
            <w:r w:rsidRPr="00675AD4">
              <w:rPr>
                <w:rFonts w:eastAsia="Arial"/>
              </w:rPr>
              <w:t xml:space="preserve">Failure rate of component systems shall be less than 10% in a rolling </w:t>
            </w:r>
            <w:r w:rsidR="00676F0C" w:rsidRPr="00675AD4">
              <w:rPr>
                <w:rFonts w:eastAsia="Arial"/>
              </w:rPr>
              <w:t>12-month</w:t>
            </w:r>
            <w:r w:rsidRPr="00675AD4">
              <w:rPr>
                <w:rFonts w:eastAsia="Arial"/>
              </w:rPr>
              <w:t xml:space="preserve"> period for VSA Federating Platforms</w:t>
            </w:r>
            <w:r w:rsidRPr="00675AD4">
              <w:rPr>
                <w:rFonts w:eastAsia="Arial"/>
                <w:i/>
              </w:rPr>
              <w:t>.</w:t>
            </w:r>
          </w:p>
          <w:p w14:paraId="7FECE0DE" w14:textId="77777777" w:rsidR="006D66C5" w:rsidRPr="00675AD4" w:rsidRDefault="009E35F3" w:rsidP="001F1527">
            <w:pPr>
              <w:pStyle w:val="TableText"/>
            </w:pPr>
            <w:r w:rsidRPr="00675AD4">
              <w:rPr>
                <w:rFonts w:eastAsia="Arial"/>
                <w:b/>
              </w:rPr>
              <w:t>Justification for Removal:</w:t>
            </w:r>
            <w:r w:rsidRPr="00675AD4">
              <w:rPr>
                <w:rFonts w:eastAsia="Arial"/>
              </w:rPr>
              <w:t xml:space="preserve"> Addressed by 2.6.10.402.</w:t>
            </w:r>
          </w:p>
        </w:tc>
        <w:tc>
          <w:tcPr>
            <w:tcW w:w="1001" w:type="pct"/>
            <w:tcMar>
              <w:top w:w="100" w:type="dxa"/>
              <w:left w:w="100" w:type="dxa"/>
              <w:bottom w:w="100" w:type="dxa"/>
              <w:right w:w="100" w:type="dxa"/>
            </w:tcMar>
          </w:tcPr>
          <w:p w14:paraId="3D7B9544" w14:textId="5EF578A3" w:rsidR="006D66C5" w:rsidRPr="00675AD4" w:rsidRDefault="0034619E" w:rsidP="001F1527">
            <w:pPr>
              <w:pStyle w:val="TableText"/>
            </w:pPr>
            <w:r w:rsidRPr="00675AD4">
              <w:t>Removed</w:t>
            </w:r>
          </w:p>
        </w:tc>
      </w:tr>
      <w:tr w:rsidR="006D66C5" w:rsidRPr="00675AD4" w14:paraId="2F9A25A8" w14:textId="77777777" w:rsidTr="00675AD4">
        <w:trPr>
          <w:cantSplit/>
        </w:trPr>
        <w:tc>
          <w:tcPr>
            <w:tcW w:w="689" w:type="pct"/>
          </w:tcPr>
          <w:p w14:paraId="0C10C4A7" w14:textId="77777777" w:rsidR="006D66C5" w:rsidRPr="00675AD4" w:rsidRDefault="006D66C5" w:rsidP="001F1527">
            <w:pPr>
              <w:pStyle w:val="TableText"/>
            </w:pPr>
            <w:r w:rsidRPr="00675AD4">
              <w:rPr>
                <w:rFonts w:eastAsia="Arial"/>
              </w:rPr>
              <w:t>2.6.10.402</w:t>
            </w:r>
          </w:p>
        </w:tc>
        <w:tc>
          <w:tcPr>
            <w:tcW w:w="3310" w:type="pct"/>
          </w:tcPr>
          <w:p w14:paraId="7A550392" w14:textId="77777777" w:rsidR="006D66C5" w:rsidRPr="00675AD4" w:rsidRDefault="006D66C5" w:rsidP="001F1527">
            <w:pPr>
              <w:pStyle w:val="TableText"/>
            </w:pPr>
            <w:r w:rsidRPr="00675AD4">
              <w:rPr>
                <w:rFonts w:eastAsia="Arial"/>
              </w:rPr>
              <w:t>VSA components shall provide full operational capacity 99.99% of the time, 24/7/365.</w:t>
            </w:r>
          </w:p>
        </w:tc>
        <w:tc>
          <w:tcPr>
            <w:tcW w:w="1001" w:type="pct"/>
            <w:tcMar>
              <w:top w:w="100" w:type="dxa"/>
              <w:left w:w="100" w:type="dxa"/>
              <w:bottom w:w="100" w:type="dxa"/>
              <w:right w:w="100" w:type="dxa"/>
            </w:tcMar>
          </w:tcPr>
          <w:p w14:paraId="2A76EE21" w14:textId="48A4EEAE" w:rsidR="006D66C5" w:rsidRPr="00675AD4" w:rsidRDefault="0034619E" w:rsidP="001F1527">
            <w:pPr>
              <w:pStyle w:val="TableText"/>
            </w:pPr>
            <w:r w:rsidRPr="00675AD4">
              <w:t>P2.</w:t>
            </w:r>
            <w:r w:rsidR="003F5FCA">
              <w:t>3.9</w:t>
            </w:r>
          </w:p>
        </w:tc>
      </w:tr>
      <w:tr w:rsidR="006D66C5" w:rsidRPr="00675AD4" w14:paraId="4BDE66A4" w14:textId="77777777" w:rsidTr="00675AD4">
        <w:trPr>
          <w:cantSplit/>
        </w:trPr>
        <w:tc>
          <w:tcPr>
            <w:tcW w:w="689" w:type="pct"/>
          </w:tcPr>
          <w:p w14:paraId="47A36450" w14:textId="77777777" w:rsidR="006D66C5" w:rsidRPr="00675AD4" w:rsidRDefault="006D66C5" w:rsidP="001F1527">
            <w:pPr>
              <w:pStyle w:val="TableText"/>
            </w:pPr>
            <w:r w:rsidRPr="00675AD4">
              <w:rPr>
                <w:rFonts w:eastAsia="Arial"/>
              </w:rPr>
              <w:t>2.6.10.403</w:t>
            </w:r>
          </w:p>
        </w:tc>
        <w:tc>
          <w:tcPr>
            <w:tcW w:w="3310" w:type="pct"/>
          </w:tcPr>
          <w:p w14:paraId="24BDBB82" w14:textId="77777777" w:rsidR="0034619E" w:rsidRPr="00675AD4" w:rsidRDefault="0034619E" w:rsidP="001F1527">
            <w:pPr>
              <w:pStyle w:val="TableText"/>
              <w:rPr>
                <w:rFonts w:eastAsia="Arial"/>
                <w:i/>
              </w:rPr>
            </w:pPr>
            <w:r w:rsidRPr="00675AD4">
              <w:rPr>
                <w:rFonts w:eastAsia="Arial"/>
                <w:i/>
              </w:rPr>
              <w:t>VSA contractor shall support Government capacity, load and performance testing effort.</w:t>
            </w:r>
          </w:p>
          <w:p w14:paraId="624C3970" w14:textId="10B63CAE" w:rsidR="006F6CC0" w:rsidRPr="00675AD4" w:rsidRDefault="0034619E" w:rsidP="001F1527">
            <w:pPr>
              <w:pStyle w:val="TableText"/>
              <w:spacing w:before="120"/>
            </w:pPr>
            <w:r w:rsidRPr="00675AD4">
              <w:t xml:space="preserve">(Original) </w:t>
            </w:r>
            <w:r w:rsidR="006F6CC0" w:rsidRPr="00675AD4">
              <w:t xml:space="preserve">VSA </w:t>
            </w:r>
            <w:r w:rsidR="006F6CC0" w:rsidRPr="00675AD4">
              <w:rPr>
                <w:i/>
              </w:rPr>
              <w:t>shall</w:t>
            </w:r>
            <w:r w:rsidR="006F6CC0" w:rsidRPr="00675AD4">
              <w:t xml:space="preserve"> execute capacity, load and performance testing.</w:t>
            </w:r>
          </w:p>
          <w:p w14:paraId="04097BE0" w14:textId="77777777" w:rsidR="006D66C5" w:rsidRPr="00675AD4" w:rsidRDefault="006D66C5" w:rsidP="001F1527">
            <w:pPr>
              <w:pStyle w:val="TableText"/>
              <w:spacing w:before="120"/>
            </w:pPr>
            <w:r w:rsidRPr="00675AD4">
              <w:rPr>
                <w:rFonts w:eastAsia="Arial"/>
                <w:b/>
              </w:rPr>
              <w:t>Justification for Revision:</w:t>
            </w:r>
            <w:r w:rsidRPr="00675AD4">
              <w:rPr>
                <w:rFonts w:eastAsia="Arial"/>
              </w:rPr>
              <w:t xml:space="preserve"> Text change for greater clarity of roles.</w:t>
            </w:r>
          </w:p>
        </w:tc>
        <w:tc>
          <w:tcPr>
            <w:tcW w:w="1001" w:type="pct"/>
            <w:tcMar>
              <w:top w:w="100" w:type="dxa"/>
              <w:left w:w="100" w:type="dxa"/>
              <w:bottom w:w="100" w:type="dxa"/>
              <w:right w:w="100" w:type="dxa"/>
            </w:tcMar>
          </w:tcPr>
          <w:p w14:paraId="7AE204C8" w14:textId="7A657721" w:rsidR="006D66C5" w:rsidRPr="00675AD4" w:rsidRDefault="0034619E" w:rsidP="00D627F1">
            <w:pPr>
              <w:pStyle w:val="TableText"/>
            </w:pPr>
            <w:r w:rsidRPr="00675AD4">
              <w:t>P2.</w:t>
            </w:r>
            <w:r w:rsidR="00D627F1" w:rsidRPr="00675AD4">
              <w:t>3.</w:t>
            </w:r>
            <w:r w:rsidR="004C637A" w:rsidRPr="00675AD4">
              <w:t>8</w:t>
            </w:r>
          </w:p>
        </w:tc>
      </w:tr>
      <w:tr w:rsidR="006D66C5" w:rsidRPr="00675AD4" w14:paraId="1211DEAF" w14:textId="77777777" w:rsidTr="00675AD4">
        <w:trPr>
          <w:cantSplit/>
        </w:trPr>
        <w:tc>
          <w:tcPr>
            <w:tcW w:w="689" w:type="pct"/>
          </w:tcPr>
          <w:p w14:paraId="2E147054" w14:textId="77777777" w:rsidR="006D66C5" w:rsidRPr="00675AD4" w:rsidRDefault="006D66C5" w:rsidP="001F1527">
            <w:pPr>
              <w:pStyle w:val="TableText"/>
            </w:pPr>
            <w:r w:rsidRPr="00675AD4">
              <w:rPr>
                <w:rFonts w:eastAsia="Arial"/>
              </w:rPr>
              <w:t>2.6.10.404</w:t>
            </w:r>
          </w:p>
        </w:tc>
        <w:tc>
          <w:tcPr>
            <w:tcW w:w="3310" w:type="pct"/>
          </w:tcPr>
          <w:p w14:paraId="61261CAE" w14:textId="77777777" w:rsidR="006D66C5" w:rsidRPr="00675AD4" w:rsidRDefault="006D66C5" w:rsidP="001F1527">
            <w:pPr>
              <w:pStyle w:val="TableText"/>
            </w:pPr>
            <w:r w:rsidRPr="00675AD4">
              <w:rPr>
                <w:rFonts w:eastAsia="Arial"/>
              </w:rPr>
              <w:t>VSA shall support independent capacity, load and performance testing.</w:t>
            </w:r>
          </w:p>
        </w:tc>
        <w:tc>
          <w:tcPr>
            <w:tcW w:w="1001" w:type="pct"/>
            <w:tcMar>
              <w:top w:w="100" w:type="dxa"/>
              <w:left w:w="100" w:type="dxa"/>
              <w:bottom w:w="100" w:type="dxa"/>
              <w:right w:w="100" w:type="dxa"/>
            </w:tcMar>
          </w:tcPr>
          <w:p w14:paraId="0E273B12" w14:textId="62F9C5ED" w:rsidR="006D66C5" w:rsidRPr="00675AD4" w:rsidRDefault="006D66C5" w:rsidP="00D627F1">
            <w:pPr>
              <w:pStyle w:val="TableText"/>
            </w:pPr>
            <w:r w:rsidRPr="00675AD4">
              <w:t>P2.</w:t>
            </w:r>
            <w:r w:rsidR="00D627F1" w:rsidRPr="00675AD4">
              <w:t>3.</w:t>
            </w:r>
            <w:r w:rsidR="004C637A" w:rsidRPr="00675AD4">
              <w:t>8</w:t>
            </w:r>
          </w:p>
        </w:tc>
      </w:tr>
      <w:tr w:rsidR="006D66C5" w:rsidRPr="00675AD4" w14:paraId="788CD0A3" w14:textId="77777777" w:rsidTr="00675AD4">
        <w:trPr>
          <w:cantSplit/>
        </w:trPr>
        <w:tc>
          <w:tcPr>
            <w:tcW w:w="689" w:type="pct"/>
          </w:tcPr>
          <w:p w14:paraId="52989B71" w14:textId="77777777" w:rsidR="006D66C5" w:rsidRPr="00675AD4" w:rsidRDefault="006D66C5" w:rsidP="001F1527">
            <w:pPr>
              <w:pStyle w:val="TableText"/>
            </w:pPr>
            <w:r w:rsidRPr="00675AD4">
              <w:rPr>
                <w:rFonts w:eastAsia="Arial"/>
              </w:rPr>
              <w:t>2.6.10.405</w:t>
            </w:r>
          </w:p>
        </w:tc>
        <w:tc>
          <w:tcPr>
            <w:tcW w:w="3310" w:type="pct"/>
          </w:tcPr>
          <w:p w14:paraId="43901CE9" w14:textId="77777777" w:rsidR="009E35F3" w:rsidRPr="00675AD4" w:rsidRDefault="009E35F3" w:rsidP="001F1527">
            <w:pPr>
              <w:pStyle w:val="TableText"/>
              <w:rPr>
                <w:rFonts w:eastAsia="Arial"/>
              </w:rPr>
            </w:pPr>
            <w:r w:rsidRPr="00675AD4">
              <w:rPr>
                <w:rFonts w:eastAsia="Arial"/>
              </w:rPr>
              <w:t>VSA capacity, load and performance testing shall evaluate the full SOA stack (from the “consuming application” to VistA and back).</w:t>
            </w:r>
          </w:p>
          <w:p w14:paraId="0AB1EED7" w14:textId="77777777" w:rsidR="006D66C5" w:rsidRPr="00675AD4" w:rsidRDefault="009E35F3" w:rsidP="001F1527">
            <w:pPr>
              <w:pStyle w:val="TableText"/>
            </w:pPr>
            <w:r w:rsidRPr="00675AD4">
              <w:rPr>
                <w:rFonts w:eastAsia="Arial"/>
                <w:b/>
              </w:rPr>
              <w:t>Justification for Removal:</w:t>
            </w:r>
            <w:r w:rsidRPr="00675AD4">
              <w:rPr>
                <w:rFonts w:eastAsia="Arial"/>
              </w:rPr>
              <w:t xml:space="preserve"> Addressed by 2.6.10.404.</w:t>
            </w:r>
          </w:p>
        </w:tc>
        <w:tc>
          <w:tcPr>
            <w:tcW w:w="1001" w:type="pct"/>
            <w:tcMar>
              <w:top w:w="100" w:type="dxa"/>
              <w:left w:w="100" w:type="dxa"/>
              <w:bottom w:w="100" w:type="dxa"/>
              <w:right w:w="100" w:type="dxa"/>
            </w:tcMar>
          </w:tcPr>
          <w:p w14:paraId="67245990" w14:textId="47C3B101" w:rsidR="006D66C5" w:rsidRPr="00675AD4" w:rsidRDefault="0034619E" w:rsidP="001F1527">
            <w:pPr>
              <w:pStyle w:val="TableText"/>
            </w:pPr>
            <w:r w:rsidRPr="00675AD4">
              <w:t>Removed</w:t>
            </w:r>
          </w:p>
        </w:tc>
      </w:tr>
      <w:tr w:rsidR="009E35F3" w:rsidRPr="00675AD4" w14:paraId="50FEEFAD" w14:textId="77777777" w:rsidTr="00675AD4">
        <w:trPr>
          <w:cantSplit/>
        </w:trPr>
        <w:tc>
          <w:tcPr>
            <w:tcW w:w="689" w:type="pct"/>
          </w:tcPr>
          <w:p w14:paraId="4D2CE990" w14:textId="77777777" w:rsidR="009E35F3" w:rsidRPr="00675AD4" w:rsidRDefault="009E35F3" w:rsidP="001F1527">
            <w:pPr>
              <w:pStyle w:val="TableText"/>
            </w:pPr>
            <w:r w:rsidRPr="00675AD4">
              <w:rPr>
                <w:rFonts w:eastAsia="Arial"/>
              </w:rPr>
              <w:t>2.6.10.406</w:t>
            </w:r>
          </w:p>
        </w:tc>
        <w:tc>
          <w:tcPr>
            <w:tcW w:w="3310" w:type="pct"/>
          </w:tcPr>
          <w:p w14:paraId="4F0905F7" w14:textId="77777777" w:rsidR="009E35F3" w:rsidRPr="00675AD4" w:rsidRDefault="009E35F3" w:rsidP="001F1527">
            <w:pPr>
              <w:pStyle w:val="TableText"/>
              <w:rPr>
                <w:rFonts w:eastAsia="Arial"/>
              </w:rPr>
            </w:pPr>
            <w:r w:rsidRPr="00675AD4">
              <w:rPr>
                <w:rFonts w:eastAsia="Arial"/>
              </w:rPr>
              <w:t>VSA capacity, load and performance testing shall measure and evaluate the latency of each application component and network segment the full VSA supported SOA stack.</w:t>
            </w:r>
          </w:p>
          <w:p w14:paraId="2836A79A" w14:textId="77777777" w:rsidR="009E35F3" w:rsidRPr="00675AD4" w:rsidRDefault="009E35F3" w:rsidP="001F1527">
            <w:pPr>
              <w:pStyle w:val="TableText"/>
            </w:pPr>
            <w:r w:rsidRPr="00675AD4">
              <w:rPr>
                <w:rFonts w:eastAsia="Arial"/>
                <w:b/>
              </w:rPr>
              <w:t>Justification for Removal:</w:t>
            </w:r>
            <w:r w:rsidRPr="00675AD4">
              <w:rPr>
                <w:rFonts w:eastAsia="Arial"/>
              </w:rPr>
              <w:t xml:space="preserve"> Addressed by 2.6.10.404.</w:t>
            </w:r>
          </w:p>
        </w:tc>
        <w:tc>
          <w:tcPr>
            <w:tcW w:w="1001" w:type="pct"/>
            <w:tcMar>
              <w:top w:w="100" w:type="dxa"/>
              <w:left w:w="100" w:type="dxa"/>
              <w:bottom w:w="100" w:type="dxa"/>
              <w:right w:w="100" w:type="dxa"/>
            </w:tcMar>
          </w:tcPr>
          <w:p w14:paraId="53C894BD" w14:textId="396A4962" w:rsidR="009E35F3" w:rsidRPr="00675AD4" w:rsidRDefault="0034619E" w:rsidP="001F1527">
            <w:pPr>
              <w:pStyle w:val="TableText"/>
            </w:pPr>
            <w:r w:rsidRPr="00675AD4">
              <w:t>Removed</w:t>
            </w:r>
          </w:p>
        </w:tc>
      </w:tr>
      <w:tr w:rsidR="009E35F3" w:rsidRPr="00675AD4" w14:paraId="6C99BB88" w14:textId="77777777" w:rsidTr="00675AD4">
        <w:trPr>
          <w:cantSplit/>
        </w:trPr>
        <w:tc>
          <w:tcPr>
            <w:tcW w:w="689" w:type="pct"/>
          </w:tcPr>
          <w:p w14:paraId="5F3D9198" w14:textId="77777777" w:rsidR="009E35F3" w:rsidRPr="00675AD4" w:rsidRDefault="009E35F3" w:rsidP="001F1527">
            <w:pPr>
              <w:pStyle w:val="TableText"/>
            </w:pPr>
            <w:r w:rsidRPr="00675AD4">
              <w:rPr>
                <w:rFonts w:eastAsia="Arial"/>
              </w:rPr>
              <w:t>2.6.10.407</w:t>
            </w:r>
          </w:p>
        </w:tc>
        <w:tc>
          <w:tcPr>
            <w:tcW w:w="3310" w:type="pct"/>
          </w:tcPr>
          <w:p w14:paraId="58075493" w14:textId="77777777" w:rsidR="009E35F3" w:rsidRPr="00675AD4" w:rsidRDefault="009E35F3" w:rsidP="001F1527">
            <w:pPr>
              <w:pStyle w:val="TableText"/>
              <w:rPr>
                <w:rFonts w:eastAsia="Arial"/>
              </w:rPr>
            </w:pPr>
            <w:r w:rsidRPr="00675AD4">
              <w:rPr>
                <w:rFonts w:eastAsia="Arial"/>
              </w:rPr>
              <w:t>VSA capacity, load and performance testing environments shall support evaluation of SOA stack component distribution across the network (Wide Area Network [WAN]).</w:t>
            </w:r>
          </w:p>
          <w:p w14:paraId="2C447BDF" w14:textId="77777777" w:rsidR="009E35F3" w:rsidRPr="00675AD4" w:rsidRDefault="009E35F3" w:rsidP="001F1527">
            <w:pPr>
              <w:pStyle w:val="TableText"/>
            </w:pPr>
            <w:r w:rsidRPr="00675AD4">
              <w:rPr>
                <w:rFonts w:eastAsia="Arial"/>
                <w:b/>
              </w:rPr>
              <w:t>Justification for Removal:</w:t>
            </w:r>
            <w:r w:rsidRPr="00675AD4">
              <w:rPr>
                <w:rFonts w:eastAsia="Arial"/>
              </w:rPr>
              <w:t xml:space="preserve"> Addressed by 2.6.10.404.</w:t>
            </w:r>
          </w:p>
        </w:tc>
        <w:tc>
          <w:tcPr>
            <w:tcW w:w="1001" w:type="pct"/>
            <w:tcMar>
              <w:top w:w="100" w:type="dxa"/>
              <w:left w:w="100" w:type="dxa"/>
              <w:bottom w:w="100" w:type="dxa"/>
              <w:right w:w="100" w:type="dxa"/>
            </w:tcMar>
          </w:tcPr>
          <w:p w14:paraId="5A50E623" w14:textId="3D8DFC29" w:rsidR="009E35F3" w:rsidRPr="00675AD4" w:rsidRDefault="0034619E" w:rsidP="001F1527">
            <w:pPr>
              <w:pStyle w:val="TableText"/>
            </w:pPr>
            <w:r w:rsidRPr="00675AD4">
              <w:t>Removed</w:t>
            </w:r>
          </w:p>
        </w:tc>
      </w:tr>
      <w:tr w:rsidR="006D66C5" w:rsidRPr="00675AD4" w14:paraId="2100CDBB" w14:textId="77777777" w:rsidTr="00675AD4">
        <w:trPr>
          <w:cantSplit/>
        </w:trPr>
        <w:tc>
          <w:tcPr>
            <w:tcW w:w="689" w:type="pct"/>
          </w:tcPr>
          <w:p w14:paraId="60BC430B" w14:textId="77777777" w:rsidR="006D66C5" w:rsidRPr="00675AD4" w:rsidRDefault="006D66C5" w:rsidP="001F1527">
            <w:pPr>
              <w:pStyle w:val="TableText"/>
            </w:pPr>
            <w:r w:rsidRPr="00675AD4">
              <w:rPr>
                <w:rFonts w:eastAsia="Arial"/>
              </w:rPr>
              <w:lastRenderedPageBreak/>
              <w:t>2.6.10.408</w:t>
            </w:r>
          </w:p>
        </w:tc>
        <w:tc>
          <w:tcPr>
            <w:tcW w:w="3310" w:type="pct"/>
          </w:tcPr>
          <w:p w14:paraId="3164F9E7" w14:textId="77777777" w:rsidR="006D66C5" w:rsidRPr="00675AD4" w:rsidRDefault="006D66C5" w:rsidP="001F1527">
            <w:pPr>
              <w:pStyle w:val="TableText"/>
            </w:pPr>
            <w:r w:rsidRPr="00675AD4">
              <w:rPr>
                <w:rFonts w:eastAsia="Arial"/>
              </w:rPr>
              <w:t>Testing performed in the VSA interim topology shall be used to determine/modify/validate the optimal topology for the VSA “to be” implementation.</w:t>
            </w:r>
          </w:p>
        </w:tc>
        <w:tc>
          <w:tcPr>
            <w:tcW w:w="1001" w:type="pct"/>
            <w:tcMar>
              <w:top w:w="100" w:type="dxa"/>
              <w:left w:w="100" w:type="dxa"/>
              <w:bottom w:w="100" w:type="dxa"/>
              <w:right w:w="100" w:type="dxa"/>
            </w:tcMar>
          </w:tcPr>
          <w:p w14:paraId="09D3E4E5" w14:textId="4502B1FC" w:rsidR="006D66C5" w:rsidRPr="00675AD4" w:rsidRDefault="006D66C5" w:rsidP="001F1527">
            <w:pPr>
              <w:pStyle w:val="TableText"/>
            </w:pPr>
            <w:r w:rsidRPr="00675AD4">
              <w:t>P2.</w:t>
            </w:r>
            <w:r w:rsidR="00D627F1" w:rsidRPr="00675AD4">
              <w:t>3.</w:t>
            </w:r>
            <w:r w:rsidR="003F5FCA">
              <w:t>9</w:t>
            </w:r>
          </w:p>
        </w:tc>
      </w:tr>
      <w:tr w:rsidR="006D66C5" w:rsidRPr="00675AD4" w14:paraId="4206BA24" w14:textId="77777777" w:rsidTr="00675AD4">
        <w:trPr>
          <w:cantSplit/>
        </w:trPr>
        <w:tc>
          <w:tcPr>
            <w:tcW w:w="689" w:type="pct"/>
          </w:tcPr>
          <w:p w14:paraId="36E13CAD" w14:textId="77777777" w:rsidR="006D66C5" w:rsidRPr="00675AD4" w:rsidRDefault="006D66C5" w:rsidP="001F1527">
            <w:pPr>
              <w:pStyle w:val="TableText"/>
            </w:pPr>
            <w:r w:rsidRPr="00675AD4">
              <w:rPr>
                <w:rFonts w:eastAsia="Arial"/>
              </w:rPr>
              <w:t>2.6.10.40</w:t>
            </w:r>
            <w:r w:rsidR="00DD0380" w:rsidRPr="00675AD4">
              <w:rPr>
                <w:rFonts w:eastAsia="Arial"/>
              </w:rPr>
              <w:t>9</w:t>
            </w:r>
          </w:p>
        </w:tc>
        <w:tc>
          <w:tcPr>
            <w:tcW w:w="3310" w:type="pct"/>
          </w:tcPr>
          <w:p w14:paraId="691A0254" w14:textId="77777777" w:rsidR="0034619E" w:rsidRPr="00675AD4" w:rsidRDefault="0034619E" w:rsidP="001F1527">
            <w:pPr>
              <w:pStyle w:val="TableText"/>
              <w:rPr>
                <w:i/>
              </w:rPr>
            </w:pPr>
            <w:r w:rsidRPr="00675AD4">
              <w:rPr>
                <w:i/>
              </w:rPr>
              <w:t>VSA will use standard VA monitoring tools or real-time monitoring and on-demand evaluation of system performance during normal operation or when technical issues/problems occur that may require a remediation.</w:t>
            </w:r>
          </w:p>
          <w:p w14:paraId="79E18618" w14:textId="5C83446B" w:rsidR="006F6CC0" w:rsidRPr="00675AD4" w:rsidRDefault="0034619E" w:rsidP="001F1527">
            <w:pPr>
              <w:pStyle w:val="TableText"/>
              <w:spacing w:before="120"/>
            </w:pPr>
            <w:r w:rsidRPr="00675AD4">
              <w:t xml:space="preserve">(Original) </w:t>
            </w:r>
            <w:r w:rsidR="006F6CC0" w:rsidRPr="00675AD4">
              <w:t xml:space="preserve">VSA </w:t>
            </w:r>
            <w:r w:rsidR="006F6CC0" w:rsidRPr="00675AD4">
              <w:rPr>
                <w:i/>
              </w:rPr>
              <w:t>shall</w:t>
            </w:r>
            <w:r w:rsidR="006F6CC0" w:rsidRPr="00675AD4">
              <w:t xml:space="preserve"> provide a system administration user interface for real-time monitoring and on-demand evaluation of system performance during normal operation or when technical issues/problems occur that may require a remediation.</w:t>
            </w:r>
          </w:p>
          <w:p w14:paraId="6F2FB6B6" w14:textId="77777777" w:rsidR="006D66C5" w:rsidRPr="00675AD4" w:rsidRDefault="006D66C5" w:rsidP="001F1527">
            <w:pPr>
              <w:pStyle w:val="TableText"/>
              <w:spacing w:before="120"/>
            </w:pPr>
            <w:r w:rsidRPr="00675AD4">
              <w:rPr>
                <w:b/>
              </w:rPr>
              <w:t>Justification for Revision:</w:t>
            </w:r>
            <w:r w:rsidRPr="00675AD4">
              <w:t xml:space="preserve"> Reworded for clarity and focus on leveraging/reuse of current monitoring approach.</w:t>
            </w:r>
          </w:p>
        </w:tc>
        <w:tc>
          <w:tcPr>
            <w:tcW w:w="1001" w:type="pct"/>
            <w:tcMar>
              <w:top w:w="100" w:type="dxa"/>
              <w:left w:w="100" w:type="dxa"/>
              <w:bottom w:w="100" w:type="dxa"/>
              <w:right w:w="100" w:type="dxa"/>
            </w:tcMar>
          </w:tcPr>
          <w:p w14:paraId="14815E2E" w14:textId="54386184" w:rsidR="006D66C5" w:rsidRPr="00675AD4" w:rsidRDefault="006D66C5" w:rsidP="001F1527">
            <w:pPr>
              <w:pStyle w:val="TableText"/>
            </w:pPr>
            <w:r w:rsidRPr="00675AD4">
              <w:t>P2.</w:t>
            </w:r>
            <w:r w:rsidR="0034619E" w:rsidRPr="00675AD4">
              <w:t>3</w:t>
            </w:r>
            <w:r w:rsidR="00D627F1" w:rsidRPr="00675AD4">
              <w:t>.</w:t>
            </w:r>
            <w:r w:rsidR="00B41F35" w:rsidRPr="00675AD4">
              <w:t>6</w:t>
            </w:r>
          </w:p>
        </w:tc>
      </w:tr>
      <w:tr w:rsidR="006D66C5" w:rsidRPr="00675AD4" w14:paraId="366D75F6" w14:textId="77777777" w:rsidTr="00675AD4">
        <w:trPr>
          <w:cantSplit/>
        </w:trPr>
        <w:tc>
          <w:tcPr>
            <w:tcW w:w="689" w:type="pct"/>
          </w:tcPr>
          <w:p w14:paraId="171FD019" w14:textId="77777777" w:rsidR="006D66C5" w:rsidRPr="00675AD4" w:rsidRDefault="006D66C5" w:rsidP="001F1527">
            <w:pPr>
              <w:pStyle w:val="TableText"/>
            </w:pPr>
            <w:r w:rsidRPr="00675AD4">
              <w:t>2.6.10.4</w:t>
            </w:r>
            <w:r w:rsidR="00DD0380" w:rsidRPr="00675AD4">
              <w:t>10</w:t>
            </w:r>
          </w:p>
        </w:tc>
        <w:tc>
          <w:tcPr>
            <w:tcW w:w="3310" w:type="pct"/>
          </w:tcPr>
          <w:p w14:paraId="3A7EFA77" w14:textId="77777777" w:rsidR="006D66C5" w:rsidRPr="00675AD4" w:rsidRDefault="00865492" w:rsidP="001F1527">
            <w:pPr>
              <w:pStyle w:val="TableText"/>
            </w:pPr>
            <w:r w:rsidRPr="00675AD4">
              <w:t>(NEW)</w:t>
            </w:r>
            <w:r w:rsidR="00CA1181" w:rsidRPr="00675AD4">
              <w:t xml:space="preserve"> </w:t>
            </w:r>
            <w:r w:rsidR="00DD0380" w:rsidRPr="00675AD4">
              <w:rPr>
                <w:i/>
              </w:rPr>
              <w:t>The VSA solution shall allow the number of external applications accessing VistA to scale up based on VistA system licensing limitations.</w:t>
            </w:r>
          </w:p>
        </w:tc>
        <w:tc>
          <w:tcPr>
            <w:tcW w:w="1001" w:type="pct"/>
            <w:tcMar>
              <w:top w:w="100" w:type="dxa"/>
              <w:left w:w="100" w:type="dxa"/>
              <w:bottom w:w="100" w:type="dxa"/>
              <w:right w:w="100" w:type="dxa"/>
            </w:tcMar>
          </w:tcPr>
          <w:p w14:paraId="345B8797" w14:textId="3EB623CD" w:rsidR="006D66C5" w:rsidRPr="00675AD4" w:rsidRDefault="00276BB5" w:rsidP="001F1527">
            <w:pPr>
              <w:pStyle w:val="TableText"/>
            </w:pPr>
            <w:ins w:id="242" w:author="MWatkins" w:date="2016-10-14T08:35:00Z">
              <w:r>
                <w:t>P2.4.11</w:t>
              </w:r>
            </w:ins>
            <w:del w:id="243" w:author="MWatkins" w:date="2016-10-14T08:35:00Z">
              <w:r w:rsidR="00B41F35" w:rsidRPr="00675AD4" w:rsidDel="00276BB5">
                <w:delText>Backlog</w:delText>
              </w:r>
            </w:del>
          </w:p>
        </w:tc>
      </w:tr>
    </w:tbl>
    <w:p w14:paraId="523259C6" w14:textId="77777777" w:rsidR="008E2FF4" w:rsidRDefault="008E2FF4" w:rsidP="008E2FF4">
      <w:pPr>
        <w:pStyle w:val="BodyText6"/>
      </w:pPr>
      <w:bookmarkStart w:id="244" w:name="_Ref436644373"/>
      <w:bookmarkStart w:id="245" w:name="_Ref436644374"/>
      <w:bookmarkStart w:id="246" w:name="_Toc436647096"/>
      <w:bookmarkStart w:id="247" w:name="_Toc441146651"/>
    </w:p>
    <w:p w14:paraId="20532A7F" w14:textId="77777777" w:rsidR="006D66C5" w:rsidRDefault="006D66C5" w:rsidP="006D66C5">
      <w:pPr>
        <w:pStyle w:val="Heading3"/>
      </w:pPr>
      <w:bookmarkStart w:id="248" w:name="_Ref445740475"/>
      <w:bookmarkStart w:id="249" w:name="_Toc467483171"/>
      <w:r>
        <w:lastRenderedPageBreak/>
        <w:t>Security</w:t>
      </w:r>
      <w:bookmarkEnd w:id="244"/>
      <w:bookmarkEnd w:id="245"/>
      <w:bookmarkEnd w:id="246"/>
      <w:bookmarkEnd w:id="247"/>
      <w:bookmarkEnd w:id="248"/>
      <w:bookmarkEnd w:id="249"/>
    </w:p>
    <w:p w14:paraId="31921298" w14:textId="77777777" w:rsidR="006D66C5" w:rsidRDefault="006D66C5" w:rsidP="00EE4670">
      <w:pPr>
        <w:pStyle w:val="Caption"/>
      </w:pPr>
      <w:bookmarkStart w:id="250" w:name="_Toc436647230"/>
      <w:bookmarkStart w:id="251" w:name="_Toc467483225"/>
      <w:r>
        <w:t xml:space="preserve">Table </w:t>
      </w:r>
      <w:r w:rsidR="00B47EEC">
        <w:fldChar w:fldCharType="begin"/>
      </w:r>
      <w:r w:rsidR="00B47EEC">
        <w:instrText xml:space="preserve"> SEQ Table \* ARABIC </w:instrText>
      </w:r>
      <w:r w:rsidR="00B47EEC">
        <w:fldChar w:fldCharType="separate"/>
      </w:r>
      <w:r w:rsidR="00B44652">
        <w:rPr>
          <w:noProof/>
        </w:rPr>
        <w:t>13</w:t>
      </w:r>
      <w:r w:rsidR="00B47EEC">
        <w:rPr>
          <w:noProof/>
        </w:rPr>
        <w:fldChar w:fldCharType="end"/>
      </w:r>
      <w:r>
        <w:t xml:space="preserve">: </w:t>
      </w:r>
      <w:r w:rsidRPr="00C753E6">
        <w:t>VSA Security Requirements</w:t>
      </w:r>
      <w:bookmarkEnd w:id="250"/>
      <w:bookmarkEnd w:id="251"/>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Security Requirements listing the requirement number, the requirement, and delivery."/>
      </w:tblPr>
      <w:tblGrid>
        <w:gridCol w:w="1287"/>
        <w:gridCol w:w="6299"/>
        <w:gridCol w:w="1990"/>
      </w:tblGrid>
      <w:tr w:rsidR="006D66C5" w:rsidRPr="00675AD4" w14:paraId="4F9A1631" w14:textId="77777777" w:rsidTr="00276BB5">
        <w:trPr>
          <w:cantSplit/>
          <w:tblHeader/>
        </w:trPr>
        <w:tc>
          <w:tcPr>
            <w:tcW w:w="672" w:type="pct"/>
            <w:shd w:val="clear" w:color="auto" w:fill="F2F2F2" w:themeFill="background1" w:themeFillShade="F2"/>
            <w:vAlign w:val="bottom"/>
          </w:tcPr>
          <w:p w14:paraId="4BE01D7F" w14:textId="77777777" w:rsidR="006D66C5" w:rsidRPr="00675AD4" w:rsidRDefault="006D66C5" w:rsidP="00675AD4">
            <w:pPr>
              <w:pStyle w:val="TableHeading"/>
            </w:pPr>
            <w:bookmarkStart w:id="252" w:name="COL001_TBL014"/>
            <w:bookmarkEnd w:id="252"/>
            <w:r w:rsidRPr="00675AD4">
              <w:rPr>
                <w:rFonts w:eastAsia="Arial"/>
              </w:rPr>
              <w:t>Req. #</w:t>
            </w:r>
          </w:p>
        </w:tc>
        <w:tc>
          <w:tcPr>
            <w:tcW w:w="3289" w:type="pct"/>
            <w:shd w:val="clear" w:color="auto" w:fill="F2F2F2" w:themeFill="background1" w:themeFillShade="F2"/>
            <w:vAlign w:val="bottom"/>
          </w:tcPr>
          <w:p w14:paraId="6FD86787" w14:textId="77777777" w:rsidR="006D66C5" w:rsidRPr="00675AD4" w:rsidRDefault="006D66C5" w:rsidP="00675AD4">
            <w:pPr>
              <w:pStyle w:val="TableHeading"/>
            </w:pPr>
            <w:r w:rsidRPr="00675AD4">
              <w:rPr>
                <w:rFonts w:eastAsia="Arial"/>
              </w:rPr>
              <w:t>Requirement</w:t>
            </w:r>
          </w:p>
        </w:tc>
        <w:tc>
          <w:tcPr>
            <w:tcW w:w="1039" w:type="pct"/>
            <w:shd w:val="clear" w:color="auto" w:fill="F2F2F2" w:themeFill="background1" w:themeFillShade="F2"/>
            <w:vAlign w:val="bottom"/>
          </w:tcPr>
          <w:p w14:paraId="5108C5D3" w14:textId="77777777" w:rsidR="006D66C5" w:rsidRPr="00675AD4" w:rsidRDefault="006D66C5" w:rsidP="00675AD4">
            <w:pPr>
              <w:pStyle w:val="TableHeading"/>
              <w:rPr>
                <w:rFonts w:eastAsia="Arial"/>
              </w:rPr>
            </w:pPr>
            <w:r w:rsidRPr="00675AD4">
              <w:rPr>
                <w:rFonts w:eastAsia="Arial"/>
              </w:rPr>
              <w:t>Delivery</w:t>
            </w:r>
          </w:p>
          <w:p w14:paraId="5C089071" w14:textId="6D5019BA" w:rsidR="005A4FBA" w:rsidRPr="00675AD4" w:rsidRDefault="005A4FBA" w:rsidP="00675AD4">
            <w:pPr>
              <w:pStyle w:val="TableHeading"/>
            </w:pPr>
            <w:r w:rsidRPr="00675AD4">
              <w:t>Phase.Inc.Sprint</w:t>
            </w:r>
          </w:p>
        </w:tc>
      </w:tr>
      <w:tr w:rsidR="006D66C5" w:rsidRPr="00675AD4" w14:paraId="59287B18" w14:textId="77777777" w:rsidTr="00276BB5">
        <w:trPr>
          <w:cantSplit/>
        </w:trPr>
        <w:tc>
          <w:tcPr>
            <w:tcW w:w="672" w:type="pct"/>
          </w:tcPr>
          <w:p w14:paraId="65523927" w14:textId="77777777" w:rsidR="006D66C5" w:rsidRPr="00675AD4" w:rsidRDefault="006D66C5" w:rsidP="00B01708">
            <w:pPr>
              <w:pStyle w:val="TableText"/>
              <w:keepNext/>
              <w:keepLines/>
            </w:pPr>
            <w:r w:rsidRPr="00675AD4">
              <w:rPr>
                <w:rFonts w:eastAsia="Arial"/>
              </w:rPr>
              <w:t>2.6.11.409</w:t>
            </w:r>
          </w:p>
        </w:tc>
        <w:tc>
          <w:tcPr>
            <w:tcW w:w="3289" w:type="pct"/>
          </w:tcPr>
          <w:p w14:paraId="40D09D22" w14:textId="77777777" w:rsidR="00BF5578" w:rsidRPr="00675AD4" w:rsidRDefault="00BF5578" w:rsidP="00B01708">
            <w:pPr>
              <w:pStyle w:val="TableText"/>
              <w:keepNext/>
              <w:keepLines/>
              <w:rPr>
                <w:rFonts w:eastAsia="Arial"/>
                <w:i/>
              </w:rPr>
            </w:pPr>
            <w:r w:rsidRPr="00675AD4">
              <w:rPr>
                <w:rFonts w:eastAsia="Arial"/>
                <w:i/>
              </w:rPr>
              <w:t>The VSA solution shall comply with VA 6500 and related security program requirements.</w:t>
            </w:r>
          </w:p>
          <w:p w14:paraId="1E6787D4" w14:textId="6348851C" w:rsidR="006F6CC0" w:rsidRPr="00675AD4" w:rsidRDefault="00BF5578" w:rsidP="00B01708">
            <w:pPr>
              <w:pStyle w:val="TableText"/>
              <w:keepNext/>
              <w:keepLines/>
              <w:spacing w:before="120"/>
            </w:pPr>
            <w:r w:rsidRPr="00675AD4">
              <w:t xml:space="preserve">(Original) </w:t>
            </w:r>
            <w:r w:rsidR="006F6CC0" w:rsidRPr="00675AD4">
              <w:t xml:space="preserve">The VSA solution </w:t>
            </w:r>
            <w:r w:rsidR="006F6CC0" w:rsidRPr="00675AD4">
              <w:rPr>
                <w:i/>
              </w:rPr>
              <w:t>shall</w:t>
            </w:r>
            <w:r w:rsidR="006F6CC0" w:rsidRPr="00675AD4">
              <w:t xml:space="preserve"> comply with all organizationally established security, privacy, and confidentiality criteria related to sensitive data and business processes.</w:t>
            </w:r>
          </w:p>
          <w:p w14:paraId="75A1B0F3" w14:textId="77777777" w:rsidR="006F6CC0" w:rsidRPr="00675AD4" w:rsidRDefault="006F6CC0" w:rsidP="00B01708">
            <w:pPr>
              <w:pStyle w:val="TableText"/>
              <w:keepNext/>
              <w:keepLines/>
              <w:spacing w:before="120"/>
            </w:pPr>
            <w:r w:rsidRPr="00675AD4">
              <w:rPr>
                <w:b/>
              </w:rPr>
              <w:t>Justification for Revision:</w:t>
            </w:r>
            <w:r w:rsidRPr="00675AD4">
              <w:t xml:space="preserve"> Reworded for clarity</w:t>
            </w:r>
          </w:p>
        </w:tc>
        <w:tc>
          <w:tcPr>
            <w:tcW w:w="1039" w:type="pct"/>
            <w:tcMar>
              <w:top w:w="100" w:type="dxa"/>
              <w:left w:w="100" w:type="dxa"/>
              <w:bottom w:w="100" w:type="dxa"/>
              <w:right w:w="100" w:type="dxa"/>
            </w:tcMar>
          </w:tcPr>
          <w:p w14:paraId="570E42E0" w14:textId="34F7D35B" w:rsidR="006D66C5" w:rsidRPr="00675AD4" w:rsidRDefault="00BF5578" w:rsidP="00B41F35">
            <w:pPr>
              <w:pStyle w:val="TableText"/>
              <w:keepNext/>
              <w:keepLines/>
            </w:pPr>
            <w:r w:rsidRPr="00675AD4">
              <w:t>P2.</w:t>
            </w:r>
            <w:r w:rsidR="00FD34A9" w:rsidRPr="00675AD4">
              <w:t>3.</w:t>
            </w:r>
            <w:r w:rsidR="00B41F35" w:rsidRPr="00675AD4">
              <w:t>8</w:t>
            </w:r>
          </w:p>
        </w:tc>
      </w:tr>
      <w:tr w:rsidR="006D66C5" w:rsidRPr="00675AD4" w14:paraId="74081C17" w14:textId="77777777" w:rsidTr="00276BB5">
        <w:trPr>
          <w:cantSplit/>
        </w:trPr>
        <w:tc>
          <w:tcPr>
            <w:tcW w:w="672" w:type="pct"/>
          </w:tcPr>
          <w:p w14:paraId="01071AE5" w14:textId="77777777" w:rsidR="006D66C5" w:rsidRPr="00675AD4" w:rsidRDefault="006D66C5" w:rsidP="00B01708">
            <w:pPr>
              <w:pStyle w:val="TableText"/>
              <w:keepNext/>
              <w:keepLines/>
            </w:pPr>
            <w:r w:rsidRPr="00675AD4">
              <w:rPr>
                <w:rFonts w:eastAsia="Arial"/>
              </w:rPr>
              <w:t>2.6.11.410</w:t>
            </w:r>
          </w:p>
        </w:tc>
        <w:tc>
          <w:tcPr>
            <w:tcW w:w="3289" w:type="pct"/>
          </w:tcPr>
          <w:p w14:paraId="79BF41F5" w14:textId="77777777" w:rsidR="00BF5578" w:rsidRPr="00675AD4" w:rsidRDefault="00BF5578" w:rsidP="00B01708">
            <w:pPr>
              <w:pStyle w:val="TableText"/>
              <w:keepNext/>
              <w:keepLines/>
              <w:rPr>
                <w:rFonts w:eastAsia="Arial"/>
                <w:i/>
              </w:rPr>
            </w:pPr>
            <w:r w:rsidRPr="00675AD4">
              <w:rPr>
                <w:rFonts w:eastAsia="Arial"/>
                <w:i/>
              </w:rPr>
              <w:t>No Personally Identifiable Information (PII) or Personal Health Identifiers (PHI) shall be stored VistA SOA Services Platform utility components.</w:t>
            </w:r>
          </w:p>
          <w:p w14:paraId="089F6823" w14:textId="78679E6B" w:rsidR="006F6CC0" w:rsidRPr="00675AD4" w:rsidRDefault="00BF5578" w:rsidP="00B01708">
            <w:pPr>
              <w:pStyle w:val="TableText"/>
              <w:keepNext/>
              <w:keepLines/>
              <w:spacing w:before="120"/>
            </w:pPr>
            <w:r w:rsidRPr="00675AD4">
              <w:t xml:space="preserve">(Original) </w:t>
            </w:r>
            <w:r w:rsidR="006F6CC0" w:rsidRPr="00675AD4">
              <w:t xml:space="preserve">No Personally Identifiable Information (PII) or Personal Health Identifiers (PHI) </w:t>
            </w:r>
            <w:r w:rsidR="006F6CC0" w:rsidRPr="00675AD4">
              <w:rPr>
                <w:i/>
              </w:rPr>
              <w:t>shall</w:t>
            </w:r>
            <w:r w:rsidR="006F6CC0" w:rsidRPr="00675AD4">
              <w:t xml:space="preserve"> be stored VSA infrastructure utility components.</w:t>
            </w:r>
          </w:p>
          <w:p w14:paraId="1F79B5DF" w14:textId="77777777" w:rsidR="006F6CC0" w:rsidRPr="00675AD4" w:rsidRDefault="006F6CC0" w:rsidP="00B01708">
            <w:pPr>
              <w:pStyle w:val="TableText"/>
              <w:keepNext/>
              <w:keepLines/>
              <w:spacing w:before="120"/>
            </w:pPr>
            <w:r w:rsidRPr="00675AD4">
              <w:rPr>
                <w:b/>
              </w:rPr>
              <w:t>Justification for Revision:</w:t>
            </w:r>
            <w:r w:rsidRPr="00675AD4">
              <w:t xml:space="preserve"> Reworded for clarity</w:t>
            </w:r>
          </w:p>
        </w:tc>
        <w:tc>
          <w:tcPr>
            <w:tcW w:w="1039" w:type="pct"/>
            <w:tcMar>
              <w:top w:w="100" w:type="dxa"/>
              <w:left w:w="100" w:type="dxa"/>
              <w:bottom w:w="100" w:type="dxa"/>
              <w:right w:w="100" w:type="dxa"/>
            </w:tcMar>
          </w:tcPr>
          <w:p w14:paraId="1B42FD9C" w14:textId="20013931" w:rsidR="006D66C5" w:rsidRPr="00675AD4" w:rsidRDefault="00BF5578" w:rsidP="00B41F35">
            <w:pPr>
              <w:pStyle w:val="TableText"/>
              <w:keepNext/>
              <w:keepLines/>
            </w:pPr>
            <w:r w:rsidRPr="00675AD4">
              <w:t>P2.</w:t>
            </w:r>
            <w:ins w:id="253" w:author="MWatkins" w:date="2016-10-14T08:35:00Z">
              <w:r w:rsidR="00276BB5">
                <w:t>4.10</w:t>
              </w:r>
            </w:ins>
            <w:del w:id="254" w:author="MWatkins" w:date="2016-10-14T08:35:00Z">
              <w:r w:rsidR="00B41F35" w:rsidRPr="00675AD4" w:rsidDel="00276BB5">
                <w:delText>3.9</w:delText>
              </w:r>
            </w:del>
          </w:p>
        </w:tc>
      </w:tr>
      <w:tr w:rsidR="006D66C5" w:rsidRPr="00675AD4" w14:paraId="407F30C7" w14:textId="77777777" w:rsidTr="00276BB5">
        <w:trPr>
          <w:cantSplit/>
        </w:trPr>
        <w:tc>
          <w:tcPr>
            <w:tcW w:w="672" w:type="pct"/>
          </w:tcPr>
          <w:p w14:paraId="762A9710" w14:textId="77777777" w:rsidR="006D66C5" w:rsidRPr="00675AD4" w:rsidRDefault="006D66C5" w:rsidP="00B01708">
            <w:pPr>
              <w:pStyle w:val="TableText"/>
            </w:pPr>
            <w:r w:rsidRPr="00675AD4">
              <w:rPr>
                <w:rFonts w:eastAsia="Arial"/>
              </w:rPr>
              <w:t>2.6.11.411</w:t>
            </w:r>
          </w:p>
        </w:tc>
        <w:tc>
          <w:tcPr>
            <w:tcW w:w="3289" w:type="pct"/>
          </w:tcPr>
          <w:p w14:paraId="4335CF12" w14:textId="77777777" w:rsidR="00BF5578" w:rsidRPr="00675AD4" w:rsidRDefault="00BF5578" w:rsidP="00B01708">
            <w:pPr>
              <w:pStyle w:val="TableText"/>
              <w:rPr>
                <w:rFonts w:eastAsia="Arial"/>
                <w:i/>
              </w:rPr>
            </w:pPr>
            <w:r w:rsidRPr="00675AD4">
              <w:rPr>
                <w:rFonts w:eastAsia="Arial"/>
                <w:i/>
              </w:rPr>
              <w:t>The internal connectivity and communications of the VSA platforms shall be encrypted and exclusive to VSA, eMI, and its specific VistA system(s) wherever VSA will be installed.</w:t>
            </w:r>
          </w:p>
          <w:p w14:paraId="5AF232A1" w14:textId="7FCB7B42" w:rsidR="00BA50D7" w:rsidRPr="00675AD4" w:rsidRDefault="00BF5578" w:rsidP="00B01708">
            <w:pPr>
              <w:pStyle w:val="TableText"/>
              <w:spacing w:before="120"/>
              <w:rPr>
                <w:rFonts w:eastAsia="Arial"/>
              </w:rPr>
            </w:pPr>
            <w:r w:rsidRPr="00675AD4">
              <w:rPr>
                <w:rFonts w:eastAsia="Arial"/>
              </w:rPr>
              <w:t xml:space="preserve">(Original) </w:t>
            </w:r>
            <w:r w:rsidR="00BA50D7" w:rsidRPr="00675AD4">
              <w:rPr>
                <w:rFonts w:eastAsia="Arial"/>
              </w:rPr>
              <w:t>Two-way Secure Socket Layer (SSL) connectivity shall be implemented between the VSA VistA “listener” (VMRCS) and the VSA Federating Platform to provide a private service that can only be consumed/connected to by the VSA Federating Platform.</w:t>
            </w:r>
          </w:p>
          <w:p w14:paraId="656EC864" w14:textId="77777777" w:rsidR="006D66C5" w:rsidRPr="00675AD4" w:rsidRDefault="00AB766A" w:rsidP="00B01708">
            <w:pPr>
              <w:pStyle w:val="TableText"/>
              <w:spacing w:before="120"/>
            </w:pPr>
            <w:r w:rsidRPr="00675AD4">
              <w:rPr>
                <w:rFonts w:eastAsia="Arial"/>
                <w:b/>
              </w:rPr>
              <w:t>Justification for revision:</w:t>
            </w:r>
            <w:r w:rsidRPr="00675AD4">
              <w:rPr>
                <w:rFonts w:eastAsia="Arial"/>
              </w:rPr>
              <w:t xml:space="preserve"> VMRCS portion was removed, is implementation specific. Retain &amp; re-word to preserve the intent (private consumption of VSA services).</w:t>
            </w:r>
          </w:p>
        </w:tc>
        <w:tc>
          <w:tcPr>
            <w:tcW w:w="1039" w:type="pct"/>
            <w:tcMar>
              <w:top w:w="100" w:type="dxa"/>
              <w:left w:w="100" w:type="dxa"/>
              <w:bottom w:w="100" w:type="dxa"/>
              <w:right w:w="100" w:type="dxa"/>
            </w:tcMar>
          </w:tcPr>
          <w:p w14:paraId="660A9EE9" w14:textId="462F08E4" w:rsidR="006D66C5" w:rsidRPr="00675AD4" w:rsidRDefault="006D66C5" w:rsidP="00472C5E">
            <w:pPr>
              <w:pStyle w:val="TableText"/>
            </w:pPr>
            <w:r w:rsidRPr="00675AD4">
              <w:t>P2</w:t>
            </w:r>
            <w:ins w:id="255" w:author="MWatkins" w:date="2016-10-14T08:36:00Z">
              <w:r w:rsidR="00276BB5">
                <w:t>.4.1</w:t>
              </w:r>
            </w:ins>
            <w:ins w:id="256" w:author="MWatkins" w:date="2016-11-21T09:44:00Z">
              <w:r w:rsidR="00472C5E">
                <w:t>2</w:t>
              </w:r>
            </w:ins>
            <w:del w:id="257" w:author="MWatkins" w:date="2016-10-14T08:36:00Z">
              <w:r w:rsidRPr="00675AD4" w:rsidDel="00276BB5">
                <w:delText>.</w:delText>
              </w:r>
              <w:r w:rsidR="00530E84" w:rsidRPr="00675AD4" w:rsidDel="00276BB5">
                <w:delText>3.</w:delText>
              </w:r>
              <w:r w:rsidR="00B41F35" w:rsidRPr="00675AD4" w:rsidDel="00276BB5">
                <w:delText>8</w:delText>
              </w:r>
            </w:del>
          </w:p>
        </w:tc>
      </w:tr>
      <w:tr w:rsidR="00276BB5" w:rsidRPr="00675AD4" w14:paraId="4C848CED" w14:textId="77777777" w:rsidTr="00276BB5">
        <w:trPr>
          <w:cantSplit/>
        </w:trPr>
        <w:tc>
          <w:tcPr>
            <w:tcW w:w="672" w:type="pct"/>
          </w:tcPr>
          <w:p w14:paraId="6A7F1DDA" w14:textId="77777777" w:rsidR="00276BB5" w:rsidRPr="00675AD4" w:rsidRDefault="00276BB5" w:rsidP="00276BB5">
            <w:pPr>
              <w:pStyle w:val="TableText"/>
            </w:pPr>
            <w:r w:rsidRPr="00675AD4">
              <w:rPr>
                <w:rFonts w:eastAsia="Arial"/>
              </w:rPr>
              <w:t>2.6.11.412</w:t>
            </w:r>
          </w:p>
        </w:tc>
        <w:tc>
          <w:tcPr>
            <w:tcW w:w="3289" w:type="pct"/>
          </w:tcPr>
          <w:p w14:paraId="29A9330D" w14:textId="77777777" w:rsidR="00276BB5" w:rsidRPr="00675AD4" w:rsidRDefault="00276BB5" w:rsidP="00276BB5">
            <w:pPr>
              <w:pStyle w:val="TableText"/>
            </w:pPr>
            <w:r w:rsidRPr="00675AD4">
              <w:rPr>
                <w:rFonts w:eastAsia="Arial"/>
              </w:rPr>
              <w:t>Secure Socket Layer (SSL/TLS) authentication shall be implemented between the VSA Federating Platform and the eMI to provide a trusted connection that can only be used by the VSA Federating Platform and the eMI.</w:t>
            </w:r>
          </w:p>
        </w:tc>
        <w:tc>
          <w:tcPr>
            <w:tcW w:w="1039" w:type="pct"/>
            <w:tcMar>
              <w:top w:w="100" w:type="dxa"/>
              <w:left w:w="100" w:type="dxa"/>
              <w:bottom w:w="100" w:type="dxa"/>
              <w:right w:w="100" w:type="dxa"/>
            </w:tcMar>
          </w:tcPr>
          <w:p w14:paraId="5B18410E" w14:textId="756321E3" w:rsidR="00276BB5" w:rsidRPr="00675AD4" w:rsidRDefault="00276BB5" w:rsidP="00276BB5">
            <w:pPr>
              <w:pStyle w:val="TableText"/>
            </w:pPr>
            <w:ins w:id="258" w:author="MWatkins" w:date="2016-10-14T08:36:00Z">
              <w:r w:rsidRPr="00675AD4">
                <w:t>P2</w:t>
              </w:r>
              <w:r w:rsidR="00472C5E">
                <w:t>.4.12</w:t>
              </w:r>
            </w:ins>
            <w:del w:id="259" w:author="MWatkins" w:date="2016-10-14T08:36:00Z">
              <w:r w:rsidRPr="00675AD4" w:rsidDel="00E72FBE">
                <w:delText>Backlog</w:delText>
              </w:r>
            </w:del>
          </w:p>
        </w:tc>
      </w:tr>
      <w:tr w:rsidR="00276BB5" w:rsidRPr="00675AD4" w14:paraId="1174836E" w14:textId="77777777" w:rsidTr="00276BB5">
        <w:trPr>
          <w:cantSplit/>
        </w:trPr>
        <w:tc>
          <w:tcPr>
            <w:tcW w:w="672" w:type="pct"/>
          </w:tcPr>
          <w:p w14:paraId="141F4DF2" w14:textId="77777777" w:rsidR="00276BB5" w:rsidRPr="00675AD4" w:rsidRDefault="00276BB5" w:rsidP="00276BB5">
            <w:pPr>
              <w:pStyle w:val="TableText"/>
            </w:pPr>
            <w:r w:rsidRPr="00675AD4">
              <w:rPr>
                <w:rFonts w:eastAsia="Arial"/>
              </w:rPr>
              <w:t>2.6.11.413</w:t>
            </w:r>
          </w:p>
        </w:tc>
        <w:tc>
          <w:tcPr>
            <w:tcW w:w="3289" w:type="pct"/>
          </w:tcPr>
          <w:p w14:paraId="0FFDFB55" w14:textId="77777777" w:rsidR="00276BB5" w:rsidRPr="00675AD4" w:rsidRDefault="00276BB5" w:rsidP="00276BB5">
            <w:pPr>
              <w:pStyle w:val="TableText"/>
            </w:pPr>
            <w:r w:rsidRPr="00675AD4">
              <w:rPr>
                <w:rFonts w:eastAsia="Arial"/>
              </w:rPr>
              <w:t>VSA network connectivity from the eMI to VSA shall employ SSL/TLS to implement payload encryption and authentication of both client and server systems.</w:t>
            </w:r>
          </w:p>
        </w:tc>
        <w:tc>
          <w:tcPr>
            <w:tcW w:w="1039" w:type="pct"/>
            <w:tcMar>
              <w:top w:w="100" w:type="dxa"/>
              <w:left w:w="100" w:type="dxa"/>
              <w:bottom w:w="100" w:type="dxa"/>
              <w:right w:w="100" w:type="dxa"/>
            </w:tcMar>
          </w:tcPr>
          <w:p w14:paraId="1D9FAB1F" w14:textId="70C41880" w:rsidR="00276BB5" w:rsidRPr="00675AD4" w:rsidRDefault="00276BB5" w:rsidP="00276BB5">
            <w:pPr>
              <w:pStyle w:val="TableText"/>
            </w:pPr>
            <w:ins w:id="260" w:author="MWatkins" w:date="2016-10-14T08:36:00Z">
              <w:r w:rsidRPr="00675AD4">
                <w:t>P2</w:t>
              </w:r>
              <w:r w:rsidR="00472C5E">
                <w:t>.4.12</w:t>
              </w:r>
            </w:ins>
            <w:del w:id="261" w:author="MWatkins" w:date="2016-10-14T08:36:00Z">
              <w:r w:rsidRPr="00675AD4" w:rsidDel="00862D04">
                <w:delText>Backlog</w:delText>
              </w:r>
            </w:del>
          </w:p>
        </w:tc>
      </w:tr>
      <w:tr w:rsidR="006D66C5" w:rsidRPr="00675AD4" w14:paraId="54BA5890" w14:textId="77777777" w:rsidTr="00276BB5">
        <w:trPr>
          <w:cantSplit/>
        </w:trPr>
        <w:tc>
          <w:tcPr>
            <w:tcW w:w="672" w:type="pct"/>
          </w:tcPr>
          <w:p w14:paraId="3DE2CB28" w14:textId="77777777" w:rsidR="006D66C5" w:rsidRPr="00675AD4" w:rsidRDefault="006D66C5" w:rsidP="00B01708">
            <w:pPr>
              <w:pStyle w:val="TableText"/>
            </w:pPr>
            <w:r w:rsidRPr="00675AD4">
              <w:rPr>
                <w:rFonts w:eastAsia="Arial"/>
              </w:rPr>
              <w:lastRenderedPageBreak/>
              <w:t>2.6.11.414</w:t>
            </w:r>
          </w:p>
        </w:tc>
        <w:tc>
          <w:tcPr>
            <w:tcW w:w="3289" w:type="pct"/>
          </w:tcPr>
          <w:p w14:paraId="4098A036" w14:textId="77777777" w:rsidR="006D66C5" w:rsidRPr="00675AD4" w:rsidRDefault="00BA50D7" w:rsidP="00B01708">
            <w:pPr>
              <w:pStyle w:val="TableText"/>
            </w:pPr>
            <w:r w:rsidRPr="00675AD4">
              <w:rPr>
                <w:rFonts w:eastAsia="Arial"/>
              </w:rPr>
              <w:t>VSA network connectivity from VSA VistA systems shall employ SSL/TLS to implement payload encryption and authentication of both VSA and VistA systems.</w:t>
            </w:r>
          </w:p>
        </w:tc>
        <w:tc>
          <w:tcPr>
            <w:tcW w:w="1039" w:type="pct"/>
            <w:tcMar>
              <w:top w:w="100" w:type="dxa"/>
              <w:left w:w="100" w:type="dxa"/>
              <w:bottom w:w="100" w:type="dxa"/>
              <w:right w:w="100" w:type="dxa"/>
            </w:tcMar>
          </w:tcPr>
          <w:p w14:paraId="3A4719EC" w14:textId="15F0FF6D" w:rsidR="006D66C5" w:rsidRPr="00675AD4" w:rsidRDefault="006D66C5" w:rsidP="00530E84">
            <w:pPr>
              <w:pStyle w:val="TableText"/>
            </w:pPr>
            <w:r w:rsidRPr="00675AD4">
              <w:t>P2.</w:t>
            </w:r>
            <w:r w:rsidR="00530E84" w:rsidRPr="00675AD4">
              <w:t>3.8</w:t>
            </w:r>
          </w:p>
        </w:tc>
      </w:tr>
      <w:tr w:rsidR="006D66C5" w:rsidRPr="00675AD4" w14:paraId="0DFB9488" w14:textId="77777777" w:rsidTr="00276BB5">
        <w:trPr>
          <w:cantSplit/>
        </w:trPr>
        <w:tc>
          <w:tcPr>
            <w:tcW w:w="672" w:type="pct"/>
          </w:tcPr>
          <w:p w14:paraId="0BE46063" w14:textId="77777777" w:rsidR="006D66C5" w:rsidRPr="00675AD4" w:rsidRDefault="006D66C5" w:rsidP="00B01708">
            <w:pPr>
              <w:pStyle w:val="TableText"/>
            </w:pPr>
            <w:r w:rsidRPr="00675AD4">
              <w:rPr>
                <w:rFonts w:eastAsia="Arial"/>
              </w:rPr>
              <w:t>2.6.11.430</w:t>
            </w:r>
          </w:p>
        </w:tc>
        <w:tc>
          <w:tcPr>
            <w:tcW w:w="3289" w:type="pct"/>
          </w:tcPr>
          <w:p w14:paraId="7B1A11F8" w14:textId="77777777" w:rsidR="00BF5578" w:rsidRPr="00675AD4" w:rsidRDefault="00BF5578" w:rsidP="00B01708">
            <w:pPr>
              <w:pStyle w:val="TableText"/>
              <w:rPr>
                <w:i/>
              </w:rPr>
            </w:pPr>
            <w:r w:rsidRPr="00675AD4">
              <w:rPr>
                <w:i/>
              </w:rPr>
              <w:t>VSA shall support Government security evaluation/testing of deliverables.</w:t>
            </w:r>
          </w:p>
          <w:p w14:paraId="535261CC" w14:textId="537140E1" w:rsidR="006F6CC0" w:rsidRPr="00675AD4" w:rsidRDefault="000677D8" w:rsidP="00B01708">
            <w:pPr>
              <w:pStyle w:val="TableText"/>
              <w:spacing w:before="120"/>
            </w:pPr>
            <w:r w:rsidRPr="00675AD4">
              <w:t xml:space="preserve">(Original) </w:t>
            </w:r>
            <w:r w:rsidR="006F6CC0" w:rsidRPr="00675AD4">
              <w:t xml:space="preserve">VSA </w:t>
            </w:r>
            <w:r w:rsidR="006F6CC0" w:rsidRPr="00675AD4">
              <w:rPr>
                <w:i/>
              </w:rPr>
              <w:t>shall</w:t>
            </w:r>
            <w:r w:rsidR="006F6CC0" w:rsidRPr="00675AD4">
              <w:t xml:space="preserve"> engage independent security evaluation/testing of VSA components.</w:t>
            </w:r>
          </w:p>
          <w:p w14:paraId="29930B51" w14:textId="77777777" w:rsidR="006F6CC0" w:rsidRPr="00675AD4" w:rsidRDefault="006F6CC0" w:rsidP="00B01708">
            <w:pPr>
              <w:pStyle w:val="TableText"/>
              <w:spacing w:before="120"/>
            </w:pPr>
            <w:r w:rsidRPr="00675AD4">
              <w:rPr>
                <w:b/>
              </w:rPr>
              <w:t>Justification for Revision:</w:t>
            </w:r>
            <w:r w:rsidRPr="00675AD4">
              <w:t xml:space="preserve"> Reworded for clarity</w:t>
            </w:r>
          </w:p>
        </w:tc>
        <w:tc>
          <w:tcPr>
            <w:tcW w:w="1039" w:type="pct"/>
            <w:tcMar>
              <w:top w:w="100" w:type="dxa"/>
              <w:left w:w="100" w:type="dxa"/>
              <w:bottom w:w="100" w:type="dxa"/>
              <w:right w:w="100" w:type="dxa"/>
            </w:tcMar>
          </w:tcPr>
          <w:p w14:paraId="0925E62A" w14:textId="0006B9B3" w:rsidR="006D66C5" w:rsidRPr="00675AD4" w:rsidRDefault="00BF5578" w:rsidP="00472C5E">
            <w:pPr>
              <w:pStyle w:val="TableText"/>
            </w:pPr>
            <w:r w:rsidRPr="00675AD4">
              <w:t>P2.</w:t>
            </w:r>
            <w:ins w:id="262" w:author="MWatkins" w:date="2016-10-14T08:36:00Z">
              <w:r w:rsidR="00276BB5">
                <w:t>4.1</w:t>
              </w:r>
            </w:ins>
            <w:ins w:id="263" w:author="MWatkins" w:date="2016-11-21T09:45:00Z">
              <w:r w:rsidR="00472C5E">
                <w:t>2</w:t>
              </w:r>
            </w:ins>
            <w:del w:id="264" w:author="MWatkins" w:date="2016-10-14T08:36:00Z">
              <w:r w:rsidR="00530E84" w:rsidRPr="00675AD4" w:rsidDel="00276BB5">
                <w:delText>3.</w:delText>
              </w:r>
              <w:r w:rsidR="00B41F35" w:rsidRPr="00675AD4" w:rsidDel="00276BB5">
                <w:delText>8</w:delText>
              </w:r>
            </w:del>
          </w:p>
        </w:tc>
      </w:tr>
      <w:tr w:rsidR="006D66C5" w:rsidRPr="00675AD4" w14:paraId="57EA8BB5" w14:textId="77777777" w:rsidTr="00276BB5">
        <w:trPr>
          <w:cantSplit/>
        </w:trPr>
        <w:tc>
          <w:tcPr>
            <w:tcW w:w="672" w:type="pct"/>
          </w:tcPr>
          <w:p w14:paraId="077DCC86" w14:textId="77777777" w:rsidR="006D66C5" w:rsidRPr="00675AD4" w:rsidRDefault="006D66C5" w:rsidP="00B01708">
            <w:pPr>
              <w:pStyle w:val="TableText"/>
            </w:pPr>
            <w:r w:rsidRPr="00675AD4">
              <w:rPr>
                <w:rFonts w:eastAsia="Arial"/>
              </w:rPr>
              <w:t>2.6.11.431</w:t>
            </w:r>
          </w:p>
        </w:tc>
        <w:tc>
          <w:tcPr>
            <w:tcW w:w="3289" w:type="pct"/>
          </w:tcPr>
          <w:p w14:paraId="001BDD1E" w14:textId="77777777" w:rsidR="00BA50D7" w:rsidRPr="00675AD4" w:rsidRDefault="00BA50D7" w:rsidP="00B01708">
            <w:pPr>
              <w:pStyle w:val="TableText"/>
              <w:rPr>
                <w:rFonts w:eastAsia="Arial"/>
              </w:rPr>
            </w:pPr>
            <w:r w:rsidRPr="00675AD4">
              <w:rPr>
                <w:rFonts w:eastAsia="Arial"/>
              </w:rPr>
              <w:t>VSA shall engage independent security evaluation/testing of the VSA supported SOA stack.</w:t>
            </w:r>
          </w:p>
          <w:p w14:paraId="47FE705C" w14:textId="77777777" w:rsidR="006D66C5" w:rsidRPr="00675AD4" w:rsidRDefault="006D66C5" w:rsidP="00B01708">
            <w:pPr>
              <w:pStyle w:val="TableText"/>
            </w:pPr>
            <w:r w:rsidRPr="00675AD4">
              <w:rPr>
                <w:rFonts w:eastAsia="Arial"/>
                <w:b/>
              </w:rPr>
              <w:t>Justification for Removal:</w:t>
            </w:r>
            <w:r w:rsidRPr="00675AD4">
              <w:rPr>
                <w:rFonts w:eastAsia="Arial"/>
              </w:rPr>
              <w:t xml:space="preserve"> Addressed by 2.6.10.409</w:t>
            </w:r>
          </w:p>
        </w:tc>
        <w:tc>
          <w:tcPr>
            <w:tcW w:w="1039" w:type="pct"/>
            <w:tcMar>
              <w:top w:w="100" w:type="dxa"/>
              <w:left w:w="100" w:type="dxa"/>
              <w:bottom w:w="100" w:type="dxa"/>
              <w:right w:w="100" w:type="dxa"/>
            </w:tcMar>
          </w:tcPr>
          <w:p w14:paraId="07295690" w14:textId="70C3A4D5" w:rsidR="006D66C5" w:rsidRPr="00675AD4" w:rsidRDefault="000C0A7F" w:rsidP="00B01708">
            <w:pPr>
              <w:pStyle w:val="TableText"/>
            </w:pPr>
            <w:r w:rsidRPr="00675AD4">
              <w:t>Removed</w:t>
            </w:r>
          </w:p>
        </w:tc>
      </w:tr>
      <w:tr w:rsidR="006D66C5" w:rsidRPr="00675AD4" w14:paraId="0C94CEA0" w14:textId="77777777" w:rsidTr="00276BB5">
        <w:trPr>
          <w:cantSplit/>
        </w:trPr>
        <w:tc>
          <w:tcPr>
            <w:tcW w:w="672" w:type="pct"/>
          </w:tcPr>
          <w:p w14:paraId="5BFE7DD6" w14:textId="77777777" w:rsidR="006D66C5" w:rsidRPr="00675AD4" w:rsidRDefault="006D66C5" w:rsidP="00B01708">
            <w:pPr>
              <w:pStyle w:val="TableText"/>
            </w:pPr>
            <w:r w:rsidRPr="00675AD4">
              <w:rPr>
                <w:rFonts w:eastAsia="Arial"/>
              </w:rPr>
              <w:t>2.6.11.432</w:t>
            </w:r>
          </w:p>
        </w:tc>
        <w:tc>
          <w:tcPr>
            <w:tcW w:w="3289" w:type="pct"/>
          </w:tcPr>
          <w:p w14:paraId="4D2E67D6" w14:textId="77777777" w:rsidR="00BA50D7" w:rsidRPr="00675AD4" w:rsidRDefault="00BA50D7" w:rsidP="00B01708">
            <w:pPr>
              <w:pStyle w:val="TableText"/>
              <w:rPr>
                <w:rFonts w:eastAsia="Arial"/>
              </w:rPr>
            </w:pPr>
            <w:r w:rsidRPr="00675AD4">
              <w:rPr>
                <w:rFonts w:eastAsia="Arial"/>
              </w:rPr>
              <w:t>VSA shall provide a suitable security testing environment for independent evaluation/testing of VSA components and the SOA stack.</w:t>
            </w:r>
          </w:p>
          <w:p w14:paraId="08526891" w14:textId="77777777" w:rsidR="006D66C5" w:rsidRPr="00675AD4" w:rsidRDefault="006D66C5" w:rsidP="00B01708">
            <w:pPr>
              <w:pStyle w:val="TableText"/>
            </w:pPr>
            <w:r w:rsidRPr="00675AD4">
              <w:rPr>
                <w:rFonts w:eastAsia="Arial"/>
                <w:b/>
              </w:rPr>
              <w:t>Justification for Removal:</w:t>
            </w:r>
            <w:r w:rsidRPr="00675AD4">
              <w:rPr>
                <w:rFonts w:eastAsia="Arial"/>
              </w:rPr>
              <w:t xml:space="preserve"> Addressed by 2.6.10.430</w:t>
            </w:r>
          </w:p>
        </w:tc>
        <w:tc>
          <w:tcPr>
            <w:tcW w:w="1039" w:type="pct"/>
            <w:tcMar>
              <w:top w:w="100" w:type="dxa"/>
              <w:left w:w="100" w:type="dxa"/>
              <w:bottom w:w="100" w:type="dxa"/>
              <w:right w:w="100" w:type="dxa"/>
            </w:tcMar>
          </w:tcPr>
          <w:p w14:paraId="5C8244C3" w14:textId="1C977B03" w:rsidR="006D66C5" w:rsidRPr="00675AD4" w:rsidRDefault="000C0A7F" w:rsidP="00B01708">
            <w:pPr>
              <w:pStyle w:val="TableText"/>
            </w:pPr>
            <w:r w:rsidRPr="00675AD4">
              <w:t>Removed</w:t>
            </w:r>
          </w:p>
        </w:tc>
      </w:tr>
    </w:tbl>
    <w:p w14:paraId="70AAF48B" w14:textId="77777777" w:rsidR="008E2FF4" w:rsidRDefault="008E2FF4" w:rsidP="008E2FF4">
      <w:pPr>
        <w:pStyle w:val="BodyText6"/>
      </w:pPr>
      <w:bookmarkStart w:id="265" w:name="_Toc436647097"/>
      <w:bookmarkStart w:id="266" w:name="_Toc441146652"/>
    </w:p>
    <w:p w14:paraId="43C7852D" w14:textId="77777777" w:rsidR="006D66C5" w:rsidRDefault="006D66C5" w:rsidP="006D66C5">
      <w:pPr>
        <w:pStyle w:val="Heading3"/>
      </w:pPr>
      <w:bookmarkStart w:id="267" w:name="_Toc467483172"/>
      <w:r>
        <w:lastRenderedPageBreak/>
        <w:t>User Identity Propagation</w:t>
      </w:r>
      <w:bookmarkEnd w:id="265"/>
      <w:bookmarkEnd w:id="266"/>
      <w:bookmarkEnd w:id="267"/>
    </w:p>
    <w:p w14:paraId="584CD9E6" w14:textId="77777777" w:rsidR="006D66C5" w:rsidRPr="004E28FF" w:rsidRDefault="006D66C5" w:rsidP="008E2FF4">
      <w:pPr>
        <w:pStyle w:val="BodyText"/>
        <w:keepNext/>
        <w:keepLines/>
      </w:pPr>
      <w:r w:rsidRPr="004E28FF">
        <w:t>VSA provides the ability to communicate information necessary to ensure user identity propagation across architectural tiers.</w:t>
      </w:r>
    </w:p>
    <w:p w14:paraId="1750427F" w14:textId="77777777" w:rsidR="006D66C5" w:rsidRDefault="006D66C5" w:rsidP="00596E53">
      <w:pPr>
        <w:pStyle w:val="Caption"/>
      </w:pPr>
      <w:bookmarkStart w:id="268" w:name="_Toc436647231"/>
      <w:bookmarkStart w:id="269" w:name="_Toc467483226"/>
      <w:r>
        <w:t xml:space="preserve">Table </w:t>
      </w:r>
      <w:r w:rsidR="00B47EEC">
        <w:fldChar w:fldCharType="begin"/>
      </w:r>
      <w:r w:rsidR="00B47EEC">
        <w:instrText xml:space="preserve"> SEQ Table \* ARABIC </w:instrText>
      </w:r>
      <w:r w:rsidR="00B47EEC">
        <w:fldChar w:fldCharType="separate"/>
      </w:r>
      <w:r w:rsidR="00B44652">
        <w:rPr>
          <w:noProof/>
        </w:rPr>
        <w:t>14</w:t>
      </w:r>
      <w:r w:rsidR="00B47EEC">
        <w:rPr>
          <w:noProof/>
        </w:rPr>
        <w:fldChar w:fldCharType="end"/>
      </w:r>
      <w:r>
        <w:t xml:space="preserve">: </w:t>
      </w:r>
      <w:r w:rsidRPr="002D04CC">
        <w:t>VSA User Identity Propagation Requirements</w:t>
      </w:r>
      <w:bookmarkEnd w:id="268"/>
      <w:bookmarkEnd w:id="269"/>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User Identity Propagation Requirements listing the requirement number, the requirement and delivery."/>
      </w:tblPr>
      <w:tblGrid>
        <w:gridCol w:w="1285"/>
        <w:gridCol w:w="6351"/>
        <w:gridCol w:w="1940"/>
      </w:tblGrid>
      <w:tr w:rsidR="006D66C5" w:rsidRPr="00675AD4" w14:paraId="14F1C59B" w14:textId="77777777" w:rsidTr="00675AD4">
        <w:trPr>
          <w:cantSplit/>
          <w:tblHeader/>
        </w:trPr>
        <w:tc>
          <w:tcPr>
            <w:tcW w:w="695" w:type="pct"/>
            <w:shd w:val="clear" w:color="auto" w:fill="F2F2F2" w:themeFill="background1" w:themeFillShade="F2"/>
            <w:vAlign w:val="bottom"/>
          </w:tcPr>
          <w:p w14:paraId="7D13B1DD" w14:textId="77777777" w:rsidR="006D66C5" w:rsidRPr="00675AD4" w:rsidRDefault="006D66C5" w:rsidP="00675AD4">
            <w:pPr>
              <w:pStyle w:val="TableHeading"/>
            </w:pPr>
            <w:bookmarkStart w:id="270" w:name="COL001_TBL015"/>
            <w:bookmarkEnd w:id="270"/>
            <w:r w:rsidRPr="00675AD4">
              <w:rPr>
                <w:rFonts w:eastAsia="Arial"/>
              </w:rPr>
              <w:t>Req. #</w:t>
            </w:r>
          </w:p>
        </w:tc>
        <w:tc>
          <w:tcPr>
            <w:tcW w:w="3340" w:type="pct"/>
            <w:shd w:val="clear" w:color="auto" w:fill="F2F2F2" w:themeFill="background1" w:themeFillShade="F2"/>
            <w:vAlign w:val="bottom"/>
          </w:tcPr>
          <w:p w14:paraId="779B602C" w14:textId="77777777" w:rsidR="006D66C5" w:rsidRPr="00675AD4" w:rsidRDefault="006D66C5" w:rsidP="00675AD4">
            <w:pPr>
              <w:pStyle w:val="TableHeading"/>
            </w:pPr>
            <w:r w:rsidRPr="00675AD4">
              <w:rPr>
                <w:rFonts w:eastAsia="Arial"/>
              </w:rPr>
              <w:t>Requirement</w:t>
            </w:r>
          </w:p>
        </w:tc>
        <w:tc>
          <w:tcPr>
            <w:tcW w:w="966" w:type="pct"/>
            <w:shd w:val="clear" w:color="auto" w:fill="F2F2F2" w:themeFill="background1" w:themeFillShade="F2"/>
            <w:vAlign w:val="bottom"/>
          </w:tcPr>
          <w:p w14:paraId="6C3583D5" w14:textId="77777777" w:rsidR="006D66C5" w:rsidRPr="00675AD4" w:rsidRDefault="006D66C5" w:rsidP="00675AD4">
            <w:pPr>
              <w:pStyle w:val="TableHeading"/>
              <w:rPr>
                <w:rFonts w:eastAsia="Arial"/>
              </w:rPr>
            </w:pPr>
            <w:r w:rsidRPr="00675AD4">
              <w:rPr>
                <w:rFonts w:eastAsia="Arial"/>
              </w:rPr>
              <w:t>Delivery</w:t>
            </w:r>
          </w:p>
          <w:p w14:paraId="1EC55F9D" w14:textId="2EF3D4F8" w:rsidR="005A4FBA" w:rsidRPr="00675AD4" w:rsidRDefault="005A4FBA" w:rsidP="00675AD4">
            <w:pPr>
              <w:pStyle w:val="TableHeading"/>
            </w:pPr>
            <w:r w:rsidRPr="00675AD4">
              <w:t>Phase.Inc.Sprint</w:t>
            </w:r>
          </w:p>
        </w:tc>
      </w:tr>
      <w:tr w:rsidR="006D66C5" w:rsidRPr="00675AD4" w14:paraId="1C27E647" w14:textId="77777777" w:rsidTr="00675AD4">
        <w:trPr>
          <w:cantSplit/>
        </w:trPr>
        <w:tc>
          <w:tcPr>
            <w:tcW w:w="695" w:type="pct"/>
          </w:tcPr>
          <w:p w14:paraId="1A368E4C" w14:textId="77777777" w:rsidR="006D66C5" w:rsidRPr="00C0174F" w:rsidRDefault="006D66C5" w:rsidP="00B01708">
            <w:pPr>
              <w:pStyle w:val="TableText"/>
              <w:keepNext/>
              <w:keepLines/>
              <w:rPr>
                <w:szCs w:val="22"/>
              </w:rPr>
            </w:pPr>
            <w:r w:rsidRPr="00C0174F">
              <w:rPr>
                <w:rFonts w:eastAsia="Arial"/>
                <w:szCs w:val="22"/>
              </w:rPr>
              <w:t>2.6.12.415</w:t>
            </w:r>
          </w:p>
        </w:tc>
        <w:tc>
          <w:tcPr>
            <w:tcW w:w="3340" w:type="pct"/>
          </w:tcPr>
          <w:p w14:paraId="4D90663A" w14:textId="326B002E" w:rsidR="000C0A7F" w:rsidRPr="00C0174F" w:rsidRDefault="000C0A7F" w:rsidP="00B01708">
            <w:pPr>
              <w:pStyle w:val="TableText"/>
              <w:keepNext/>
              <w:keepLines/>
              <w:rPr>
                <w:i/>
                <w:szCs w:val="22"/>
              </w:rPr>
            </w:pPr>
            <w:r w:rsidRPr="00C0174F">
              <w:rPr>
                <w:rFonts w:eastAsia="Arial"/>
                <w:i/>
                <w:szCs w:val="22"/>
              </w:rPr>
              <w:t xml:space="preserve">The VSA solution shall comply with VA 6500 and related security program requirements to ensure that User </w:t>
            </w:r>
            <w:r w:rsidR="00676F0C" w:rsidRPr="00C0174F">
              <w:rPr>
                <w:rFonts w:eastAsia="Arial"/>
                <w:i/>
                <w:szCs w:val="22"/>
              </w:rPr>
              <w:t>Identity</w:t>
            </w:r>
            <w:r w:rsidRPr="00C0174F">
              <w:rPr>
                <w:rFonts w:eastAsia="Arial"/>
                <w:i/>
                <w:szCs w:val="22"/>
              </w:rPr>
              <w:t xml:space="preserve"> Information is propagated across all the layers in the solution using VA approved solutions such as the IAM STS SAML token or M4A.</w:t>
            </w:r>
          </w:p>
          <w:p w14:paraId="39FDBBEC" w14:textId="2717D0BE" w:rsidR="00193A0F" w:rsidRPr="00C0174F" w:rsidRDefault="000C0A7F" w:rsidP="00B01708">
            <w:pPr>
              <w:pStyle w:val="TableText"/>
              <w:keepNext/>
              <w:keepLines/>
              <w:rPr>
                <w:szCs w:val="22"/>
              </w:rPr>
            </w:pPr>
            <w:r w:rsidRPr="00C0174F">
              <w:rPr>
                <w:szCs w:val="22"/>
              </w:rPr>
              <w:t xml:space="preserve">(Original) </w:t>
            </w:r>
            <w:r w:rsidR="00193A0F" w:rsidRPr="00C0174F">
              <w:rPr>
                <w:szCs w:val="22"/>
              </w:rPr>
              <w:t xml:space="preserve">VSA </w:t>
            </w:r>
            <w:r w:rsidR="00193A0F" w:rsidRPr="00C0174F">
              <w:rPr>
                <w:i/>
                <w:szCs w:val="22"/>
              </w:rPr>
              <w:t>shall</w:t>
            </w:r>
            <w:r w:rsidR="00193A0F" w:rsidRPr="00C0174F">
              <w:rPr>
                <w:szCs w:val="22"/>
              </w:rPr>
              <w:t xml:space="preserve"> implement functionality that supports user identity propagation across all architectural tiers of the SOA stack--from the “consuming application” to the “service provider” (VistA).</w:t>
            </w:r>
          </w:p>
          <w:p w14:paraId="67390AB8" w14:textId="77777777" w:rsidR="006D66C5" w:rsidRPr="00C0174F" w:rsidRDefault="006D66C5" w:rsidP="00B01708">
            <w:pPr>
              <w:pStyle w:val="TableText"/>
              <w:keepNext/>
              <w:keepLines/>
              <w:spacing w:before="120"/>
              <w:rPr>
                <w:szCs w:val="22"/>
              </w:rPr>
            </w:pPr>
            <w:r w:rsidRPr="00C0174F">
              <w:rPr>
                <w:rFonts w:eastAsia="Arial"/>
                <w:b/>
                <w:szCs w:val="22"/>
              </w:rPr>
              <w:t>Justification for Revision:</w:t>
            </w:r>
            <w:r w:rsidRPr="00C0174F">
              <w:rPr>
                <w:rFonts w:eastAsia="Arial"/>
                <w:szCs w:val="22"/>
              </w:rPr>
              <w:t xml:space="preserve"> Update provided by VA.</w:t>
            </w:r>
          </w:p>
        </w:tc>
        <w:tc>
          <w:tcPr>
            <w:tcW w:w="966" w:type="pct"/>
            <w:tcMar>
              <w:top w:w="100" w:type="dxa"/>
              <w:left w:w="100" w:type="dxa"/>
              <w:bottom w:w="100" w:type="dxa"/>
              <w:right w:w="100" w:type="dxa"/>
            </w:tcMar>
          </w:tcPr>
          <w:p w14:paraId="125D30DA" w14:textId="18BBC754" w:rsidR="006D66C5" w:rsidRPr="00C0174F" w:rsidRDefault="00471026" w:rsidP="00471026">
            <w:pPr>
              <w:pStyle w:val="TableText"/>
              <w:keepNext/>
              <w:keepLines/>
              <w:rPr>
                <w:szCs w:val="22"/>
              </w:rPr>
            </w:pPr>
            <w:r w:rsidRPr="00C0174F">
              <w:rPr>
                <w:szCs w:val="22"/>
              </w:rPr>
              <w:t>Backlog</w:t>
            </w:r>
          </w:p>
        </w:tc>
      </w:tr>
      <w:tr w:rsidR="006D66C5" w:rsidRPr="00675AD4" w14:paraId="14643E5B" w14:textId="77777777" w:rsidTr="00675AD4">
        <w:trPr>
          <w:cantSplit/>
        </w:trPr>
        <w:tc>
          <w:tcPr>
            <w:tcW w:w="695" w:type="pct"/>
          </w:tcPr>
          <w:p w14:paraId="41B9E56B" w14:textId="77777777" w:rsidR="006D66C5" w:rsidRPr="00C0174F" w:rsidRDefault="006D66C5" w:rsidP="00B01708">
            <w:pPr>
              <w:pStyle w:val="TableText"/>
              <w:keepNext/>
              <w:keepLines/>
              <w:rPr>
                <w:szCs w:val="22"/>
              </w:rPr>
            </w:pPr>
            <w:r w:rsidRPr="00C0174F">
              <w:rPr>
                <w:rFonts w:eastAsia="Arial"/>
                <w:szCs w:val="22"/>
              </w:rPr>
              <w:t>2.6.12.416</w:t>
            </w:r>
          </w:p>
        </w:tc>
        <w:tc>
          <w:tcPr>
            <w:tcW w:w="3340" w:type="pct"/>
          </w:tcPr>
          <w:p w14:paraId="13A3197C" w14:textId="77777777" w:rsidR="00FD7CAC" w:rsidRPr="00C0174F" w:rsidRDefault="006D66C5" w:rsidP="00B01708">
            <w:pPr>
              <w:pStyle w:val="TableText"/>
              <w:keepNext/>
              <w:keepLines/>
              <w:rPr>
                <w:szCs w:val="22"/>
              </w:rPr>
            </w:pPr>
            <w:r w:rsidRPr="00C0174F">
              <w:rPr>
                <w:rFonts w:eastAsia="Arial"/>
                <w:szCs w:val="22"/>
              </w:rPr>
              <w:t>The VSA shall accommodate the communication of “consuming application” user identity in the form of the “interim approach” minimum four attributes (M4A).</w:t>
            </w:r>
          </w:p>
        </w:tc>
        <w:tc>
          <w:tcPr>
            <w:tcW w:w="966" w:type="pct"/>
            <w:tcMar>
              <w:top w:w="100" w:type="dxa"/>
              <w:left w:w="100" w:type="dxa"/>
              <w:bottom w:w="100" w:type="dxa"/>
              <w:right w:w="100" w:type="dxa"/>
            </w:tcMar>
          </w:tcPr>
          <w:p w14:paraId="731554D4" w14:textId="1373B164" w:rsidR="006D66C5" w:rsidRPr="00C0174F" w:rsidRDefault="00471026" w:rsidP="00471026">
            <w:pPr>
              <w:pStyle w:val="TableText"/>
              <w:keepNext/>
              <w:keepLines/>
              <w:rPr>
                <w:szCs w:val="22"/>
              </w:rPr>
            </w:pPr>
            <w:r w:rsidRPr="00C0174F">
              <w:rPr>
                <w:szCs w:val="22"/>
              </w:rPr>
              <w:t>Backlog</w:t>
            </w:r>
          </w:p>
        </w:tc>
      </w:tr>
      <w:tr w:rsidR="006D66C5" w:rsidRPr="00675AD4" w14:paraId="68284151" w14:textId="77777777" w:rsidTr="00675AD4">
        <w:trPr>
          <w:cantSplit/>
        </w:trPr>
        <w:tc>
          <w:tcPr>
            <w:tcW w:w="695" w:type="pct"/>
          </w:tcPr>
          <w:p w14:paraId="64B8EDEA" w14:textId="77777777" w:rsidR="006D66C5" w:rsidRPr="00C0174F" w:rsidRDefault="006D66C5" w:rsidP="00B01708">
            <w:pPr>
              <w:pStyle w:val="TableText"/>
              <w:rPr>
                <w:szCs w:val="22"/>
              </w:rPr>
            </w:pPr>
            <w:r w:rsidRPr="00C0174F">
              <w:rPr>
                <w:rFonts w:eastAsia="Arial"/>
                <w:szCs w:val="22"/>
              </w:rPr>
              <w:t>2.6.12.417</w:t>
            </w:r>
          </w:p>
        </w:tc>
        <w:tc>
          <w:tcPr>
            <w:tcW w:w="3340" w:type="pct"/>
          </w:tcPr>
          <w:p w14:paraId="258C2771" w14:textId="77777777" w:rsidR="00FD7CAC" w:rsidRPr="00C0174F" w:rsidRDefault="006D66C5" w:rsidP="00B01708">
            <w:pPr>
              <w:pStyle w:val="TableText"/>
              <w:rPr>
                <w:szCs w:val="22"/>
              </w:rPr>
            </w:pPr>
            <w:r w:rsidRPr="00C0174F">
              <w:rPr>
                <w:rFonts w:eastAsia="Arial"/>
                <w:szCs w:val="22"/>
              </w:rPr>
              <w:t>M4A elements shall include Subject Organization, Subject Organization ID, Unique User ID and Subject ID.</w:t>
            </w:r>
          </w:p>
        </w:tc>
        <w:tc>
          <w:tcPr>
            <w:tcW w:w="966" w:type="pct"/>
            <w:tcMar>
              <w:top w:w="100" w:type="dxa"/>
              <w:left w:w="100" w:type="dxa"/>
              <w:bottom w:w="100" w:type="dxa"/>
              <w:right w:w="100" w:type="dxa"/>
            </w:tcMar>
          </w:tcPr>
          <w:p w14:paraId="0CD1D014" w14:textId="6C6CE9EA" w:rsidR="00FD7CAC" w:rsidRPr="00C0174F" w:rsidRDefault="00471026" w:rsidP="00471026">
            <w:pPr>
              <w:pStyle w:val="TableText"/>
              <w:rPr>
                <w:szCs w:val="22"/>
              </w:rPr>
            </w:pPr>
            <w:r w:rsidRPr="00C0174F">
              <w:rPr>
                <w:szCs w:val="22"/>
              </w:rPr>
              <w:t>Backlog</w:t>
            </w:r>
          </w:p>
        </w:tc>
      </w:tr>
      <w:tr w:rsidR="006D66C5" w:rsidRPr="00675AD4" w14:paraId="06C60A04" w14:textId="77777777" w:rsidTr="00675AD4">
        <w:trPr>
          <w:cantSplit/>
        </w:trPr>
        <w:tc>
          <w:tcPr>
            <w:tcW w:w="695" w:type="pct"/>
          </w:tcPr>
          <w:p w14:paraId="6B5EA726" w14:textId="77777777" w:rsidR="006D66C5" w:rsidRPr="00C0174F" w:rsidRDefault="006D66C5" w:rsidP="00B01708">
            <w:pPr>
              <w:pStyle w:val="TableText"/>
              <w:rPr>
                <w:szCs w:val="22"/>
              </w:rPr>
            </w:pPr>
            <w:r w:rsidRPr="00C0174F">
              <w:rPr>
                <w:rFonts w:eastAsia="Arial"/>
                <w:szCs w:val="22"/>
              </w:rPr>
              <w:t>2.6.12.418</w:t>
            </w:r>
          </w:p>
        </w:tc>
        <w:tc>
          <w:tcPr>
            <w:tcW w:w="3340" w:type="pct"/>
          </w:tcPr>
          <w:p w14:paraId="293F5E22" w14:textId="77777777" w:rsidR="006D66C5" w:rsidRPr="00C0174F" w:rsidRDefault="006D66C5" w:rsidP="00B01708">
            <w:pPr>
              <w:pStyle w:val="TableText"/>
              <w:rPr>
                <w:szCs w:val="22"/>
              </w:rPr>
            </w:pPr>
            <w:r w:rsidRPr="00C0174F">
              <w:rPr>
                <w:rFonts w:eastAsia="Arial"/>
                <w:szCs w:val="22"/>
              </w:rPr>
              <w:t>For “interim approach” service requests, VSA shall accept an “Authorization” HTTP header with the minimum four attributes (M4A). For example:</w:t>
            </w:r>
          </w:p>
          <w:p w14:paraId="64E3018B" w14:textId="77777777" w:rsidR="006D66C5" w:rsidRPr="00C0174F" w:rsidRDefault="006D66C5" w:rsidP="00B01708">
            <w:pPr>
              <w:pStyle w:val="TableText"/>
              <w:spacing w:before="120"/>
              <w:rPr>
                <w:szCs w:val="22"/>
              </w:rPr>
            </w:pPr>
            <w:r w:rsidRPr="00C0174F">
              <w:rPr>
                <w:rFonts w:eastAsia="Arial"/>
                <w:szCs w:val="22"/>
              </w:rPr>
              <w:t>Authorization: VistAid {“subject name“:“One Xuuser,”subject unique ID”:“728”,“organization name“:“San Francisco VAMC”,“organization unique ID”:“662”}.</w:t>
            </w:r>
          </w:p>
        </w:tc>
        <w:tc>
          <w:tcPr>
            <w:tcW w:w="966" w:type="pct"/>
            <w:tcMar>
              <w:top w:w="100" w:type="dxa"/>
              <w:left w:w="100" w:type="dxa"/>
              <w:bottom w:w="100" w:type="dxa"/>
              <w:right w:w="100" w:type="dxa"/>
            </w:tcMar>
          </w:tcPr>
          <w:p w14:paraId="73BF239C" w14:textId="7985C1D1" w:rsidR="006D66C5" w:rsidRPr="00C0174F" w:rsidRDefault="00471026" w:rsidP="00C80BE0">
            <w:pPr>
              <w:pStyle w:val="TableText"/>
              <w:rPr>
                <w:szCs w:val="22"/>
              </w:rPr>
            </w:pPr>
            <w:r w:rsidRPr="00C0174F">
              <w:rPr>
                <w:szCs w:val="22"/>
              </w:rPr>
              <w:t>Backlog</w:t>
            </w:r>
          </w:p>
        </w:tc>
      </w:tr>
      <w:tr w:rsidR="006D66C5" w:rsidRPr="00675AD4" w14:paraId="040BA976" w14:textId="77777777" w:rsidTr="00675AD4">
        <w:trPr>
          <w:cantSplit/>
        </w:trPr>
        <w:tc>
          <w:tcPr>
            <w:tcW w:w="695" w:type="pct"/>
          </w:tcPr>
          <w:p w14:paraId="767AF61E" w14:textId="77777777" w:rsidR="006D66C5" w:rsidRPr="00C0174F" w:rsidRDefault="006D66C5" w:rsidP="00B01708">
            <w:pPr>
              <w:pStyle w:val="TableText"/>
              <w:rPr>
                <w:szCs w:val="22"/>
              </w:rPr>
            </w:pPr>
            <w:r w:rsidRPr="00C0174F">
              <w:rPr>
                <w:rFonts w:eastAsia="Arial"/>
                <w:szCs w:val="22"/>
              </w:rPr>
              <w:t>2.6.12.419</w:t>
            </w:r>
          </w:p>
        </w:tc>
        <w:tc>
          <w:tcPr>
            <w:tcW w:w="3340" w:type="pct"/>
          </w:tcPr>
          <w:p w14:paraId="6640E5B7" w14:textId="77777777" w:rsidR="006D66C5" w:rsidRPr="00C0174F" w:rsidRDefault="006D66C5" w:rsidP="00B01708">
            <w:pPr>
              <w:pStyle w:val="TableText"/>
              <w:rPr>
                <w:szCs w:val="22"/>
              </w:rPr>
            </w:pPr>
            <w:r w:rsidRPr="00C0174F">
              <w:rPr>
                <w:rFonts w:eastAsia="Arial"/>
                <w:szCs w:val="22"/>
              </w:rPr>
              <w:t>For “service requests” from “consuming applications” that have integrated with IAM user authentication, VSA shall accept ‘service requests’ that include the IAM SAML token.</w:t>
            </w:r>
          </w:p>
        </w:tc>
        <w:tc>
          <w:tcPr>
            <w:tcW w:w="966" w:type="pct"/>
            <w:tcMar>
              <w:top w:w="100" w:type="dxa"/>
              <w:left w:w="100" w:type="dxa"/>
              <w:bottom w:w="100" w:type="dxa"/>
              <w:right w:w="100" w:type="dxa"/>
            </w:tcMar>
          </w:tcPr>
          <w:p w14:paraId="62B99165" w14:textId="018D8575" w:rsidR="006D66C5" w:rsidRPr="00C0174F" w:rsidRDefault="006D66C5" w:rsidP="00B01708">
            <w:pPr>
              <w:pStyle w:val="TableText"/>
              <w:rPr>
                <w:szCs w:val="22"/>
              </w:rPr>
            </w:pPr>
            <w:r w:rsidRPr="00C0174F">
              <w:rPr>
                <w:szCs w:val="22"/>
              </w:rPr>
              <w:t>P2.</w:t>
            </w:r>
            <w:r w:rsidR="000C0A7F" w:rsidRPr="00C0174F">
              <w:rPr>
                <w:szCs w:val="22"/>
              </w:rPr>
              <w:t>3</w:t>
            </w:r>
            <w:r w:rsidR="00C80BE0" w:rsidRPr="00C0174F">
              <w:rPr>
                <w:szCs w:val="22"/>
              </w:rPr>
              <w:t>.</w:t>
            </w:r>
            <w:r w:rsidR="00471026" w:rsidRPr="00C0174F">
              <w:rPr>
                <w:szCs w:val="22"/>
              </w:rPr>
              <w:t>7</w:t>
            </w:r>
          </w:p>
        </w:tc>
      </w:tr>
      <w:tr w:rsidR="006D66C5" w:rsidRPr="00675AD4" w14:paraId="4D6E975C" w14:textId="77777777" w:rsidTr="00675AD4">
        <w:trPr>
          <w:cantSplit/>
        </w:trPr>
        <w:tc>
          <w:tcPr>
            <w:tcW w:w="695" w:type="pct"/>
          </w:tcPr>
          <w:p w14:paraId="4E70B835" w14:textId="77777777" w:rsidR="006D66C5" w:rsidRPr="00C0174F" w:rsidRDefault="006D66C5" w:rsidP="00B01708">
            <w:pPr>
              <w:pStyle w:val="TableText"/>
              <w:rPr>
                <w:szCs w:val="22"/>
              </w:rPr>
            </w:pPr>
            <w:r w:rsidRPr="00C0174F">
              <w:rPr>
                <w:rFonts w:eastAsia="Arial"/>
                <w:szCs w:val="22"/>
              </w:rPr>
              <w:t>2.6.12.420</w:t>
            </w:r>
          </w:p>
        </w:tc>
        <w:tc>
          <w:tcPr>
            <w:tcW w:w="3340" w:type="pct"/>
          </w:tcPr>
          <w:p w14:paraId="5557A6C3" w14:textId="77777777" w:rsidR="006D66C5" w:rsidRPr="00C0174F" w:rsidRDefault="006D66C5" w:rsidP="00B01708">
            <w:pPr>
              <w:pStyle w:val="TableText"/>
              <w:rPr>
                <w:szCs w:val="22"/>
              </w:rPr>
            </w:pPr>
            <w:r w:rsidRPr="00C0174F">
              <w:rPr>
                <w:rFonts w:eastAsia="Arial"/>
                <w:szCs w:val="22"/>
              </w:rPr>
              <w:t>For SOAP services, VSA shall accept the SAML token in WS-Security SOAP header.</w:t>
            </w:r>
          </w:p>
        </w:tc>
        <w:tc>
          <w:tcPr>
            <w:tcW w:w="966" w:type="pct"/>
            <w:tcMar>
              <w:top w:w="100" w:type="dxa"/>
              <w:left w:w="100" w:type="dxa"/>
              <w:bottom w:w="100" w:type="dxa"/>
              <w:right w:w="100" w:type="dxa"/>
            </w:tcMar>
          </w:tcPr>
          <w:p w14:paraId="1EA57B0E" w14:textId="048497F2" w:rsidR="006D66C5" w:rsidRPr="00C0174F" w:rsidRDefault="003F5FCA" w:rsidP="00C80BE0">
            <w:pPr>
              <w:pStyle w:val="TableText"/>
              <w:rPr>
                <w:szCs w:val="22"/>
              </w:rPr>
            </w:pPr>
            <w:r w:rsidRPr="00C0174F">
              <w:rPr>
                <w:szCs w:val="22"/>
              </w:rPr>
              <w:t>Backlog</w:t>
            </w:r>
          </w:p>
        </w:tc>
      </w:tr>
      <w:tr w:rsidR="006D66C5" w:rsidRPr="00675AD4" w14:paraId="5CB469F5" w14:textId="77777777" w:rsidTr="00675AD4">
        <w:trPr>
          <w:cantSplit/>
          <w:trHeight w:val="1212"/>
        </w:trPr>
        <w:tc>
          <w:tcPr>
            <w:tcW w:w="695" w:type="pct"/>
          </w:tcPr>
          <w:p w14:paraId="26B18502" w14:textId="77777777" w:rsidR="006D66C5" w:rsidRPr="00C0174F" w:rsidRDefault="006D66C5" w:rsidP="00B01708">
            <w:pPr>
              <w:pStyle w:val="TableText"/>
              <w:rPr>
                <w:szCs w:val="22"/>
              </w:rPr>
            </w:pPr>
            <w:r w:rsidRPr="00C0174F">
              <w:rPr>
                <w:rFonts w:eastAsia="Arial"/>
                <w:szCs w:val="22"/>
              </w:rPr>
              <w:lastRenderedPageBreak/>
              <w:t>2.6.12.421</w:t>
            </w:r>
          </w:p>
        </w:tc>
        <w:tc>
          <w:tcPr>
            <w:tcW w:w="3340" w:type="pct"/>
          </w:tcPr>
          <w:p w14:paraId="473511EA" w14:textId="77777777" w:rsidR="000C0A7F" w:rsidRPr="00C0174F" w:rsidRDefault="000C0A7F" w:rsidP="00B01708">
            <w:pPr>
              <w:pStyle w:val="TableText"/>
              <w:keepNext/>
              <w:keepLines/>
              <w:rPr>
                <w:i/>
                <w:szCs w:val="22"/>
              </w:rPr>
            </w:pPr>
            <w:r w:rsidRPr="00C0174F">
              <w:rPr>
                <w:rFonts w:eastAsia="Arial"/>
                <w:i/>
                <w:szCs w:val="22"/>
              </w:rPr>
              <w:t>For REST services, VSA shall accept an “Authorization” HTTP header with a SAML token in accordance with RFC 2617. For example:</w:t>
            </w:r>
          </w:p>
          <w:p w14:paraId="59FD1B11" w14:textId="77777777" w:rsidR="000C0A7F" w:rsidRPr="00C0174F" w:rsidRDefault="000C0A7F" w:rsidP="00B01708">
            <w:pPr>
              <w:pStyle w:val="TableText"/>
              <w:keepNext/>
              <w:keepLines/>
              <w:rPr>
                <w:rFonts w:eastAsia="Arial"/>
                <w:i/>
                <w:szCs w:val="22"/>
              </w:rPr>
            </w:pPr>
            <w:r w:rsidRPr="00C0174F">
              <w:rPr>
                <w:rFonts w:eastAsia="Arial"/>
                <w:i/>
                <w:szCs w:val="22"/>
              </w:rPr>
              <w:t>Authorization: &lt;trust:TokenType&gt;http://docs.oasis-open.org/wss/oasis-wss-saml-token-profile-1.1#SAMLV2.0&lt;/trust:TokenType&gt; -&lt;trust:RequestedSecurityToken&gt;… …&lt;/trust:RequestedSecurityToken&gt;</w:t>
            </w:r>
          </w:p>
          <w:p w14:paraId="64270EA4" w14:textId="77777777" w:rsidR="000C0A7F" w:rsidRPr="00C0174F" w:rsidRDefault="000C0A7F" w:rsidP="00B01708">
            <w:pPr>
              <w:pStyle w:val="TableText"/>
              <w:rPr>
                <w:szCs w:val="22"/>
              </w:rPr>
            </w:pPr>
          </w:p>
          <w:p w14:paraId="03485660" w14:textId="6FB44215" w:rsidR="00193A0F" w:rsidRPr="00C0174F" w:rsidRDefault="000C0A7F" w:rsidP="00B01708">
            <w:pPr>
              <w:pStyle w:val="TableText"/>
              <w:rPr>
                <w:szCs w:val="22"/>
              </w:rPr>
            </w:pPr>
            <w:r w:rsidRPr="00C0174F">
              <w:rPr>
                <w:szCs w:val="22"/>
              </w:rPr>
              <w:t xml:space="preserve">(Original) </w:t>
            </w:r>
            <w:r w:rsidR="00193A0F" w:rsidRPr="00C0174F">
              <w:rPr>
                <w:szCs w:val="22"/>
              </w:rPr>
              <w:t xml:space="preserve">For REST services, VSA </w:t>
            </w:r>
            <w:r w:rsidR="00193A0F" w:rsidRPr="00C0174F">
              <w:rPr>
                <w:i/>
                <w:szCs w:val="22"/>
              </w:rPr>
              <w:t>shall</w:t>
            </w:r>
            <w:r w:rsidR="00193A0F" w:rsidRPr="00C0174F">
              <w:rPr>
                <w:szCs w:val="22"/>
              </w:rPr>
              <w:t xml:space="preserve"> accept an “Authorization” HTTP header with a SAML token. For example:</w:t>
            </w:r>
          </w:p>
          <w:p w14:paraId="092660A5" w14:textId="77777777" w:rsidR="00193A0F" w:rsidRPr="00C0174F" w:rsidRDefault="00193A0F" w:rsidP="00B01708">
            <w:pPr>
              <w:pStyle w:val="TableText"/>
              <w:keepNext/>
              <w:keepLines/>
              <w:rPr>
                <w:szCs w:val="22"/>
              </w:rPr>
            </w:pPr>
            <w:r w:rsidRPr="00C0174F">
              <w:rPr>
                <w:szCs w:val="22"/>
              </w:rPr>
              <w:t>Authorization: &lt;trust:TokenType&gt;http://docs.oasis-open.org/wss/oasis-wss-saml-token-profile-1.1#SAMLV2.0&lt;/trust:TokenType&gt; -&lt;trust:RequestedSecurityToken&gt;… …&lt;/trust:RequestedSecurityToken&gt;</w:t>
            </w:r>
          </w:p>
          <w:p w14:paraId="1C81E5E0" w14:textId="77777777" w:rsidR="00193A0F" w:rsidRPr="00C0174F" w:rsidRDefault="00193A0F" w:rsidP="00B01708">
            <w:pPr>
              <w:pStyle w:val="TableText"/>
              <w:keepNext/>
              <w:keepLines/>
              <w:rPr>
                <w:rFonts w:eastAsia="Arial"/>
                <w:i/>
                <w:szCs w:val="22"/>
              </w:rPr>
            </w:pPr>
          </w:p>
          <w:p w14:paraId="3E5C727B" w14:textId="77777777" w:rsidR="00193A0F" w:rsidRPr="00C0174F" w:rsidRDefault="00193A0F" w:rsidP="00B01708">
            <w:pPr>
              <w:pStyle w:val="TableText"/>
              <w:keepNext/>
              <w:keepLines/>
              <w:rPr>
                <w:szCs w:val="22"/>
              </w:rPr>
            </w:pPr>
            <w:r w:rsidRPr="00C0174F">
              <w:rPr>
                <w:b/>
                <w:szCs w:val="22"/>
              </w:rPr>
              <w:t>Justification for Revision:</w:t>
            </w:r>
            <w:r w:rsidRPr="00C0174F">
              <w:rPr>
                <w:szCs w:val="22"/>
              </w:rPr>
              <w:t xml:space="preserve"> Added text for clarity</w:t>
            </w:r>
          </w:p>
        </w:tc>
        <w:tc>
          <w:tcPr>
            <w:tcW w:w="966" w:type="pct"/>
            <w:tcMar>
              <w:top w:w="100" w:type="dxa"/>
              <w:left w:w="100" w:type="dxa"/>
              <w:bottom w:w="100" w:type="dxa"/>
              <w:right w:w="100" w:type="dxa"/>
            </w:tcMar>
          </w:tcPr>
          <w:p w14:paraId="7BA0A3AF" w14:textId="6DC5D66F" w:rsidR="006D66C5" w:rsidRPr="00C0174F" w:rsidRDefault="006D66C5" w:rsidP="00C80BE0">
            <w:pPr>
              <w:pStyle w:val="TableText"/>
              <w:rPr>
                <w:szCs w:val="22"/>
              </w:rPr>
            </w:pPr>
            <w:r w:rsidRPr="00C0174F">
              <w:rPr>
                <w:szCs w:val="22"/>
              </w:rPr>
              <w:t>P2.</w:t>
            </w:r>
            <w:r w:rsidR="00C80BE0" w:rsidRPr="00C0174F">
              <w:rPr>
                <w:szCs w:val="22"/>
              </w:rPr>
              <w:t>3.7</w:t>
            </w:r>
          </w:p>
        </w:tc>
      </w:tr>
      <w:tr w:rsidR="006D66C5" w:rsidRPr="00675AD4" w14:paraId="3237E396" w14:textId="77777777" w:rsidTr="00675AD4">
        <w:trPr>
          <w:cantSplit/>
        </w:trPr>
        <w:tc>
          <w:tcPr>
            <w:tcW w:w="695" w:type="pct"/>
          </w:tcPr>
          <w:p w14:paraId="1051BFBD" w14:textId="77777777" w:rsidR="006D66C5" w:rsidRPr="00C0174F" w:rsidRDefault="006D66C5" w:rsidP="00B01708">
            <w:pPr>
              <w:pStyle w:val="TableText"/>
              <w:rPr>
                <w:szCs w:val="22"/>
              </w:rPr>
            </w:pPr>
            <w:r w:rsidRPr="00C0174F">
              <w:rPr>
                <w:rFonts w:eastAsia="Arial"/>
                <w:szCs w:val="22"/>
              </w:rPr>
              <w:t>2.6.12.422</w:t>
            </w:r>
          </w:p>
        </w:tc>
        <w:tc>
          <w:tcPr>
            <w:tcW w:w="3340" w:type="pct"/>
          </w:tcPr>
          <w:p w14:paraId="2B356012" w14:textId="77777777" w:rsidR="006D66C5" w:rsidRPr="00C0174F" w:rsidRDefault="006D66C5" w:rsidP="00B01708">
            <w:pPr>
              <w:pStyle w:val="TableText"/>
              <w:rPr>
                <w:szCs w:val="22"/>
              </w:rPr>
            </w:pPr>
            <w:r w:rsidRPr="00C0174F">
              <w:rPr>
                <w:rFonts w:eastAsia="Arial"/>
                <w:szCs w:val="22"/>
              </w:rPr>
              <w:t>The VSA shall accommodate the communication of “consuming application” user identity in the form of the IAM ‘to be’ solution SAML token.</w:t>
            </w:r>
          </w:p>
        </w:tc>
        <w:tc>
          <w:tcPr>
            <w:tcW w:w="966" w:type="pct"/>
            <w:tcMar>
              <w:top w:w="100" w:type="dxa"/>
              <w:left w:w="100" w:type="dxa"/>
              <w:bottom w:w="100" w:type="dxa"/>
              <w:right w:w="100" w:type="dxa"/>
            </w:tcMar>
          </w:tcPr>
          <w:p w14:paraId="39B36509" w14:textId="59C05104" w:rsidR="006D66C5" w:rsidRPr="00C0174F" w:rsidRDefault="006D66C5" w:rsidP="00C80BE0">
            <w:pPr>
              <w:pStyle w:val="TableText"/>
              <w:rPr>
                <w:szCs w:val="22"/>
              </w:rPr>
            </w:pPr>
            <w:r w:rsidRPr="00C0174F">
              <w:rPr>
                <w:szCs w:val="22"/>
              </w:rPr>
              <w:t>P2.</w:t>
            </w:r>
            <w:r w:rsidR="00C80BE0" w:rsidRPr="00C0174F">
              <w:rPr>
                <w:szCs w:val="22"/>
              </w:rPr>
              <w:t>3.</w:t>
            </w:r>
            <w:r w:rsidR="00471026" w:rsidRPr="00C0174F">
              <w:rPr>
                <w:szCs w:val="22"/>
              </w:rPr>
              <w:t>7</w:t>
            </w:r>
          </w:p>
        </w:tc>
      </w:tr>
      <w:tr w:rsidR="006D66C5" w:rsidRPr="00675AD4" w14:paraId="1FD6E9FA" w14:textId="77777777" w:rsidTr="00675AD4">
        <w:trPr>
          <w:cantSplit/>
        </w:trPr>
        <w:tc>
          <w:tcPr>
            <w:tcW w:w="695" w:type="pct"/>
          </w:tcPr>
          <w:p w14:paraId="2522B8C0" w14:textId="77777777" w:rsidR="006D66C5" w:rsidRPr="00C0174F" w:rsidRDefault="006D66C5" w:rsidP="00B01708">
            <w:pPr>
              <w:pStyle w:val="TableText"/>
              <w:rPr>
                <w:szCs w:val="22"/>
              </w:rPr>
            </w:pPr>
            <w:r w:rsidRPr="00C0174F">
              <w:rPr>
                <w:rFonts w:eastAsia="Arial"/>
                <w:szCs w:val="22"/>
              </w:rPr>
              <w:t>2.6.12.423</w:t>
            </w:r>
          </w:p>
        </w:tc>
        <w:tc>
          <w:tcPr>
            <w:tcW w:w="3340" w:type="pct"/>
          </w:tcPr>
          <w:p w14:paraId="40166DA0" w14:textId="77777777" w:rsidR="006D66C5" w:rsidRPr="00C0174F" w:rsidRDefault="006D66C5" w:rsidP="00B01708">
            <w:pPr>
              <w:pStyle w:val="TableText"/>
              <w:rPr>
                <w:szCs w:val="22"/>
              </w:rPr>
            </w:pPr>
            <w:r w:rsidRPr="00C0174F">
              <w:rPr>
                <w:rFonts w:eastAsia="Arial"/>
                <w:szCs w:val="22"/>
              </w:rPr>
              <w:t>VSA shall not honor or process “service requests” that do not contain user identity attributes in the form of the IAM SAML token or M4A.</w:t>
            </w:r>
          </w:p>
        </w:tc>
        <w:tc>
          <w:tcPr>
            <w:tcW w:w="966" w:type="pct"/>
            <w:tcMar>
              <w:top w:w="100" w:type="dxa"/>
              <w:left w:w="100" w:type="dxa"/>
              <w:bottom w:w="100" w:type="dxa"/>
              <w:right w:w="100" w:type="dxa"/>
            </w:tcMar>
          </w:tcPr>
          <w:p w14:paraId="37785EBA" w14:textId="1AE8BC44" w:rsidR="006D66C5" w:rsidRPr="00C0174F" w:rsidRDefault="002B65C7" w:rsidP="002B65C7">
            <w:pPr>
              <w:pStyle w:val="TableText"/>
              <w:rPr>
                <w:szCs w:val="22"/>
              </w:rPr>
            </w:pPr>
            <w:r w:rsidRPr="00C0174F">
              <w:rPr>
                <w:szCs w:val="22"/>
              </w:rPr>
              <w:t>Backlog</w:t>
            </w:r>
          </w:p>
        </w:tc>
      </w:tr>
      <w:tr w:rsidR="006D66C5" w:rsidRPr="00675AD4" w14:paraId="32DA9186" w14:textId="77777777" w:rsidTr="00675AD4">
        <w:trPr>
          <w:cantSplit/>
        </w:trPr>
        <w:tc>
          <w:tcPr>
            <w:tcW w:w="695" w:type="pct"/>
          </w:tcPr>
          <w:p w14:paraId="12DADE96" w14:textId="77777777" w:rsidR="006D66C5" w:rsidRPr="00C0174F" w:rsidRDefault="006D66C5" w:rsidP="00B01708">
            <w:pPr>
              <w:pStyle w:val="TableText"/>
              <w:rPr>
                <w:szCs w:val="22"/>
              </w:rPr>
            </w:pPr>
            <w:r w:rsidRPr="00C0174F">
              <w:rPr>
                <w:rFonts w:eastAsia="Arial"/>
                <w:szCs w:val="22"/>
              </w:rPr>
              <w:t>2.6.12.424</w:t>
            </w:r>
          </w:p>
        </w:tc>
        <w:tc>
          <w:tcPr>
            <w:tcW w:w="3340" w:type="pct"/>
          </w:tcPr>
          <w:p w14:paraId="7199CDE5" w14:textId="77777777" w:rsidR="006D66C5" w:rsidRPr="00C0174F" w:rsidRDefault="006D66C5" w:rsidP="00B01708">
            <w:pPr>
              <w:pStyle w:val="TableText"/>
              <w:rPr>
                <w:szCs w:val="22"/>
              </w:rPr>
            </w:pPr>
            <w:r w:rsidRPr="00C0174F">
              <w:rPr>
                <w:rFonts w:eastAsia="Arial"/>
                <w:szCs w:val="22"/>
              </w:rPr>
              <w:t>An error response shall be returned to the “consuming application” relative to “service requests” that have been rejected due to missing or incomplete user identity attributes.</w:t>
            </w:r>
          </w:p>
        </w:tc>
        <w:tc>
          <w:tcPr>
            <w:tcW w:w="966" w:type="pct"/>
            <w:tcMar>
              <w:top w:w="100" w:type="dxa"/>
              <w:left w:w="100" w:type="dxa"/>
              <w:bottom w:w="100" w:type="dxa"/>
              <w:right w:w="100" w:type="dxa"/>
            </w:tcMar>
          </w:tcPr>
          <w:p w14:paraId="347CCD3E" w14:textId="6D8B4887" w:rsidR="006D66C5" w:rsidRPr="00C0174F" w:rsidRDefault="000C0A7F" w:rsidP="00C80BE0">
            <w:pPr>
              <w:pStyle w:val="TableText"/>
              <w:rPr>
                <w:szCs w:val="22"/>
              </w:rPr>
            </w:pPr>
            <w:r w:rsidRPr="00C0174F">
              <w:rPr>
                <w:szCs w:val="22"/>
              </w:rPr>
              <w:t>P2.2.</w:t>
            </w:r>
            <w:r w:rsidR="00C80BE0" w:rsidRPr="00C0174F">
              <w:rPr>
                <w:szCs w:val="22"/>
              </w:rPr>
              <w:t>3</w:t>
            </w:r>
          </w:p>
        </w:tc>
      </w:tr>
      <w:tr w:rsidR="006D66C5" w:rsidRPr="00675AD4" w14:paraId="14FA4653" w14:textId="77777777" w:rsidTr="00675AD4">
        <w:trPr>
          <w:cantSplit/>
        </w:trPr>
        <w:tc>
          <w:tcPr>
            <w:tcW w:w="695" w:type="pct"/>
          </w:tcPr>
          <w:p w14:paraId="060D9EE5" w14:textId="77777777" w:rsidR="006D66C5" w:rsidRPr="00C0174F" w:rsidRDefault="006D66C5" w:rsidP="00B01708">
            <w:pPr>
              <w:pStyle w:val="TableText"/>
              <w:rPr>
                <w:szCs w:val="22"/>
              </w:rPr>
            </w:pPr>
            <w:r w:rsidRPr="00C0174F">
              <w:rPr>
                <w:rFonts w:eastAsia="Arial"/>
                <w:szCs w:val="22"/>
              </w:rPr>
              <w:t>2.6.12.425</w:t>
            </w:r>
          </w:p>
        </w:tc>
        <w:tc>
          <w:tcPr>
            <w:tcW w:w="3340" w:type="pct"/>
          </w:tcPr>
          <w:p w14:paraId="5395692B" w14:textId="77777777" w:rsidR="006D66C5" w:rsidRPr="00C0174F" w:rsidRDefault="006D66C5" w:rsidP="00B01708">
            <w:pPr>
              <w:pStyle w:val="TableText"/>
              <w:rPr>
                <w:szCs w:val="22"/>
              </w:rPr>
            </w:pPr>
            <w:r w:rsidRPr="00C0174F">
              <w:rPr>
                <w:rFonts w:eastAsia="Arial"/>
                <w:szCs w:val="22"/>
              </w:rPr>
              <w:t>VSA functionality shall facilitate the processing of either the SAML token or the “interim approach” M4A attributes (both variations) to allow organizational transition to the IAM “to be” solution without requiring revision of VSA logic or custom configuration relative to “consuming applications.”</w:t>
            </w:r>
          </w:p>
        </w:tc>
        <w:tc>
          <w:tcPr>
            <w:tcW w:w="966" w:type="pct"/>
            <w:tcMar>
              <w:top w:w="100" w:type="dxa"/>
              <w:left w:w="100" w:type="dxa"/>
              <w:bottom w:w="100" w:type="dxa"/>
              <w:right w:w="100" w:type="dxa"/>
            </w:tcMar>
          </w:tcPr>
          <w:p w14:paraId="25F07662" w14:textId="59025820" w:rsidR="006D66C5" w:rsidRPr="00C0174F" w:rsidRDefault="003F5FCA" w:rsidP="002B65C7">
            <w:pPr>
              <w:pStyle w:val="TableText"/>
              <w:rPr>
                <w:szCs w:val="22"/>
              </w:rPr>
            </w:pPr>
            <w:r w:rsidRPr="00C0174F">
              <w:rPr>
                <w:szCs w:val="22"/>
              </w:rPr>
              <w:t>Backlog</w:t>
            </w:r>
          </w:p>
        </w:tc>
      </w:tr>
      <w:tr w:rsidR="006D66C5" w:rsidRPr="00675AD4" w14:paraId="4D4D5FDB" w14:textId="77777777" w:rsidTr="00675AD4">
        <w:trPr>
          <w:cantSplit/>
        </w:trPr>
        <w:tc>
          <w:tcPr>
            <w:tcW w:w="695" w:type="pct"/>
          </w:tcPr>
          <w:p w14:paraId="6068A4E2" w14:textId="77777777" w:rsidR="006D66C5" w:rsidRPr="00C0174F" w:rsidRDefault="006D66C5" w:rsidP="00B01708">
            <w:pPr>
              <w:pStyle w:val="TableText"/>
              <w:rPr>
                <w:szCs w:val="22"/>
              </w:rPr>
            </w:pPr>
            <w:r w:rsidRPr="00C0174F">
              <w:rPr>
                <w:rFonts w:eastAsia="Arial"/>
                <w:szCs w:val="22"/>
              </w:rPr>
              <w:t>2.6.12.426</w:t>
            </w:r>
          </w:p>
        </w:tc>
        <w:tc>
          <w:tcPr>
            <w:tcW w:w="3340" w:type="pct"/>
          </w:tcPr>
          <w:p w14:paraId="298A5DED" w14:textId="77777777" w:rsidR="006D66C5" w:rsidRPr="00C0174F" w:rsidRDefault="006D66C5" w:rsidP="00B01708">
            <w:pPr>
              <w:pStyle w:val="TableText"/>
              <w:rPr>
                <w:szCs w:val="22"/>
              </w:rPr>
            </w:pPr>
            <w:r w:rsidRPr="00C0174F">
              <w:rPr>
                <w:rFonts w:eastAsia="Arial"/>
                <w:szCs w:val="22"/>
              </w:rPr>
              <w:t>VSA shall not manipulate (change) the consuming application’s user identity or authorization attributes.</w:t>
            </w:r>
          </w:p>
        </w:tc>
        <w:tc>
          <w:tcPr>
            <w:tcW w:w="966" w:type="pct"/>
            <w:tcMar>
              <w:top w:w="100" w:type="dxa"/>
              <w:left w:w="100" w:type="dxa"/>
              <w:bottom w:w="100" w:type="dxa"/>
              <w:right w:w="100" w:type="dxa"/>
            </w:tcMar>
          </w:tcPr>
          <w:p w14:paraId="3C420F2F" w14:textId="0B7F0C8B" w:rsidR="006D66C5" w:rsidRPr="00C0174F" w:rsidRDefault="003F5FCA" w:rsidP="00C80BE0">
            <w:pPr>
              <w:pStyle w:val="TableText"/>
              <w:rPr>
                <w:szCs w:val="22"/>
              </w:rPr>
            </w:pPr>
            <w:r w:rsidRPr="00C0174F">
              <w:rPr>
                <w:szCs w:val="22"/>
              </w:rPr>
              <w:t>Backlog</w:t>
            </w:r>
          </w:p>
        </w:tc>
      </w:tr>
      <w:tr w:rsidR="006D66C5" w:rsidRPr="00675AD4" w14:paraId="7BB167FF" w14:textId="77777777" w:rsidTr="00675AD4">
        <w:trPr>
          <w:cantSplit/>
        </w:trPr>
        <w:tc>
          <w:tcPr>
            <w:tcW w:w="695" w:type="pct"/>
          </w:tcPr>
          <w:p w14:paraId="2C632FF9" w14:textId="77777777" w:rsidR="006D66C5" w:rsidRPr="00C0174F" w:rsidRDefault="006D66C5" w:rsidP="00B01708">
            <w:pPr>
              <w:pStyle w:val="TableText"/>
              <w:rPr>
                <w:szCs w:val="22"/>
              </w:rPr>
            </w:pPr>
            <w:r w:rsidRPr="00C0174F">
              <w:rPr>
                <w:rFonts w:eastAsia="Arial"/>
                <w:szCs w:val="22"/>
              </w:rPr>
              <w:t>2.6.12.427</w:t>
            </w:r>
          </w:p>
        </w:tc>
        <w:tc>
          <w:tcPr>
            <w:tcW w:w="3340" w:type="pct"/>
          </w:tcPr>
          <w:p w14:paraId="74342E02" w14:textId="77777777" w:rsidR="006D66C5" w:rsidRPr="00C0174F" w:rsidRDefault="006D66C5" w:rsidP="00B01708">
            <w:pPr>
              <w:pStyle w:val="TableText"/>
              <w:rPr>
                <w:szCs w:val="22"/>
              </w:rPr>
            </w:pPr>
            <w:r w:rsidRPr="00C0174F">
              <w:rPr>
                <w:rFonts w:eastAsia="Arial"/>
                <w:szCs w:val="22"/>
              </w:rPr>
              <w:t>VSA shall not transport or apply RPC “context option” information to determine user authorization to execute an RPC.</w:t>
            </w:r>
          </w:p>
        </w:tc>
        <w:tc>
          <w:tcPr>
            <w:tcW w:w="966" w:type="pct"/>
            <w:tcMar>
              <w:top w:w="100" w:type="dxa"/>
              <w:left w:w="100" w:type="dxa"/>
              <w:bottom w:w="100" w:type="dxa"/>
              <w:right w:w="100" w:type="dxa"/>
            </w:tcMar>
          </w:tcPr>
          <w:p w14:paraId="10D5F8AB" w14:textId="397C1CCF" w:rsidR="006D66C5" w:rsidRPr="00C0174F" w:rsidRDefault="000C0A7F" w:rsidP="00DB2C44">
            <w:pPr>
              <w:pStyle w:val="TableText"/>
              <w:rPr>
                <w:szCs w:val="22"/>
              </w:rPr>
            </w:pPr>
            <w:r w:rsidRPr="00C0174F">
              <w:rPr>
                <w:szCs w:val="22"/>
              </w:rPr>
              <w:t>P2.</w:t>
            </w:r>
            <w:r w:rsidR="00C80BE0" w:rsidRPr="00C0174F">
              <w:rPr>
                <w:szCs w:val="22"/>
              </w:rPr>
              <w:t>3.</w:t>
            </w:r>
            <w:r w:rsidR="003F5FCA" w:rsidRPr="00C0174F">
              <w:rPr>
                <w:szCs w:val="22"/>
              </w:rPr>
              <w:t>8</w:t>
            </w:r>
          </w:p>
        </w:tc>
      </w:tr>
      <w:tr w:rsidR="006D66C5" w:rsidRPr="00675AD4" w14:paraId="347C27AE" w14:textId="77777777" w:rsidTr="00675AD4">
        <w:trPr>
          <w:cantSplit/>
        </w:trPr>
        <w:tc>
          <w:tcPr>
            <w:tcW w:w="695" w:type="pct"/>
          </w:tcPr>
          <w:p w14:paraId="5FEFA476" w14:textId="77777777" w:rsidR="006D66C5" w:rsidRPr="00C0174F" w:rsidRDefault="006D66C5" w:rsidP="00B01708">
            <w:pPr>
              <w:pStyle w:val="TableText"/>
              <w:rPr>
                <w:szCs w:val="22"/>
              </w:rPr>
            </w:pPr>
            <w:r w:rsidRPr="00C0174F">
              <w:rPr>
                <w:rFonts w:eastAsia="Arial"/>
                <w:szCs w:val="22"/>
              </w:rPr>
              <w:lastRenderedPageBreak/>
              <w:t>2.6.12.428</w:t>
            </w:r>
          </w:p>
        </w:tc>
        <w:tc>
          <w:tcPr>
            <w:tcW w:w="3340" w:type="pct"/>
          </w:tcPr>
          <w:p w14:paraId="07852268" w14:textId="77777777" w:rsidR="006D66C5" w:rsidRPr="00C0174F" w:rsidRDefault="006D66C5" w:rsidP="00B01708">
            <w:pPr>
              <w:pStyle w:val="TableText"/>
              <w:rPr>
                <w:szCs w:val="22"/>
              </w:rPr>
            </w:pPr>
            <w:r w:rsidRPr="00C0174F">
              <w:rPr>
                <w:rFonts w:eastAsia="Arial"/>
                <w:szCs w:val="22"/>
              </w:rPr>
              <w:t>VSA shall provide VistA M environment functionality to execute RPC logic without the need for a “context option.”</w:t>
            </w:r>
          </w:p>
        </w:tc>
        <w:tc>
          <w:tcPr>
            <w:tcW w:w="966" w:type="pct"/>
            <w:tcMar>
              <w:top w:w="100" w:type="dxa"/>
              <w:left w:w="100" w:type="dxa"/>
              <w:bottom w:w="100" w:type="dxa"/>
              <w:right w:w="100" w:type="dxa"/>
            </w:tcMar>
          </w:tcPr>
          <w:p w14:paraId="1985939A" w14:textId="211FD3DF" w:rsidR="006D66C5" w:rsidRPr="00C0174F" w:rsidRDefault="000C0A7F" w:rsidP="00DB2C44">
            <w:pPr>
              <w:pStyle w:val="TableText"/>
              <w:rPr>
                <w:szCs w:val="22"/>
              </w:rPr>
            </w:pPr>
            <w:r w:rsidRPr="00C0174F">
              <w:rPr>
                <w:szCs w:val="22"/>
              </w:rPr>
              <w:t>P2.</w:t>
            </w:r>
            <w:r w:rsidR="00C80BE0" w:rsidRPr="00C0174F">
              <w:rPr>
                <w:szCs w:val="22"/>
              </w:rPr>
              <w:t>3.</w:t>
            </w:r>
            <w:r w:rsidR="003F5FCA" w:rsidRPr="00C0174F">
              <w:rPr>
                <w:szCs w:val="22"/>
              </w:rPr>
              <w:t>8</w:t>
            </w:r>
          </w:p>
        </w:tc>
      </w:tr>
      <w:tr w:rsidR="006D66C5" w:rsidRPr="00675AD4" w14:paraId="3F57F1A9" w14:textId="77777777" w:rsidTr="00675AD4">
        <w:trPr>
          <w:cantSplit/>
        </w:trPr>
        <w:tc>
          <w:tcPr>
            <w:tcW w:w="695" w:type="pct"/>
          </w:tcPr>
          <w:p w14:paraId="1A0B028C" w14:textId="77777777" w:rsidR="006D66C5" w:rsidRPr="00C0174F" w:rsidRDefault="006D66C5" w:rsidP="00B01708">
            <w:pPr>
              <w:pStyle w:val="TableText"/>
              <w:rPr>
                <w:szCs w:val="22"/>
              </w:rPr>
            </w:pPr>
            <w:r w:rsidRPr="00C0174F">
              <w:rPr>
                <w:rFonts w:eastAsia="Arial"/>
                <w:szCs w:val="22"/>
              </w:rPr>
              <w:t>2.6.12.429</w:t>
            </w:r>
          </w:p>
        </w:tc>
        <w:tc>
          <w:tcPr>
            <w:tcW w:w="3340" w:type="pct"/>
          </w:tcPr>
          <w:p w14:paraId="336D8183" w14:textId="77777777" w:rsidR="006D66C5" w:rsidRPr="00C0174F" w:rsidRDefault="006D66C5" w:rsidP="00B01708">
            <w:pPr>
              <w:pStyle w:val="TableText"/>
              <w:rPr>
                <w:szCs w:val="22"/>
              </w:rPr>
            </w:pPr>
            <w:r w:rsidRPr="00C0174F">
              <w:rPr>
                <w:rFonts w:eastAsia="Arial"/>
                <w:szCs w:val="22"/>
              </w:rPr>
              <w:t>When available in the “service request,” VSA shall apply the IAM SAML token as the single authoritative source of user identity information.</w:t>
            </w:r>
          </w:p>
        </w:tc>
        <w:tc>
          <w:tcPr>
            <w:tcW w:w="966" w:type="pct"/>
            <w:tcMar>
              <w:top w:w="100" w:type="dxa"/>
              <w:left w:w="100" w:type="dxa"/>
              <w:bottom w:w="100" w:type="dxa"/>
              <w:right w:w="100" w:type="dxa"/>
            </w:tcMar>
          </w:tcPr>
          <w:p w14:paraId="0B0E5177" w14:textId="1995A5FE" w:rsidR="006D66C5" w:rsidRPr="00C0174F" w:rsidRDefault="003F5FCA" w:rsidP="00DB2C44">
            <w:pPr>
              <w:pStyle w:val="TableText"/>
              <w:rPr>
                <w:szCs w:val="22"/>
              </w:rPr>
            </w:pPr>
            <w:r w:rsidRPr="00C0174F">
              <w:rPr>
                <w:szCs w:val="22"/>
              </w:rPr>
              <w:t>Backlog</w:t>
            </w:r>
          </w:p>
        </w:tc>
      </w:tr>
    </w:tbl>
    <w:p w14:paraId="24811147" w14:textId="77777777" w:rsidR="008E2FF4" w:rsidRDefault="008E2FF4" w:rsidP="008E2FF4">
      <w:pPr>
        <w:pStyle w:val="BodyText6"/>
      </w:pPr>
      <w:bookmarkStart w:id="271" w:name="_Ref436636737"/>
      <w:bookmarkStart w:id="272" w:name="_Ref436636738"/>
      <w:bookmarkStart w:id="273" w:name="_Ref436644164"/>
      <w:bookmarkStart w:id="274" w:name="_Toc436647098"/>
      <w:bookmarkStart w:id="275" w:name="_Toc441146653"/>
    </w:p>
    <w:p w14:paraId="2BDEB969" w14:textId="77777777" w:rsidR="006D66C5" w:rsidRDefault="006D66C5" w:rsidP="006D66C5">
      <w:pPr>
        <w:pStyle w:val="Heading3"/>
      </w:pPr>
      <w:bookmarkStart w:id="276" w:name="_Ref445738397"/>
      <w:bookmarkStart w:id="277" w:name="_Ref445740506"/>
      <w:bookmarkStart w:id="278" w:name="_Toc467483173"/>
      <w:r>
        <w:t>Availability - COOP/</w:t>
      </w:r>
      <w:bookmarkEnd w:id="271"/>
      <w:bookmarkEnd w:id="272"/>
      <w:r>
        <w:t>Disaster Recovery</w:t>
      </w:r>
      <w:bookmarkEnd w:id="273"/>
      <w:bookmarkEnd w:id="274"/>
      <w:bookmarkEnd w:id="275"/>
      <w:bookmarkEnd w:id="276"/>
      <w:bookmarkEnd w:id="277"/>
      <w:bookmarkEnd w:id="278"/>
    </w:p>
    <w:p w14:paraId="1A7BC2E5" w14:textId="34038BD1" w:rsidR="006D66C5" w:rsidRPr="001D3CB3" w:rsidRDefault="006D66C5" w:rsidP="00596E53">
      <w:pPr>
        <w:pStyle w:val="Caption"/>
      </w:pPr>
      <w:bookmarkStart w:id="279" w:name="_Toc436647232"/>
      <w:bookmarkStart w:id="280" w:name="_Toc467483227"/>
      <w:r w:rsidRPr="001D3CB3">
        <w:t xml:space="preserve">Table </w:t>
      </w:r>
      <w:r w:rsidR="00B47EEC">
        <w:fldChar w:fldCharType="begin"/>
      </w:r>
      <w:r w:rsidR="00B47EEC">
        <w:instrText xml:space="preserve"> SEQ Table \* ARABIC </w:instrText>
      </w:r>
      <w:r w:rsidR="00B47EEC">
        <w:fldChar w:fldCharType="separate"/>
      </w:r>
      <w:r w:rsidR="00B44652">
        <w:rPr>
          <w:noProof/>
        </w:rPr>
        <w:t>15</w:t>
      </w:r>
      <w:r w:rsidR="00B47EEC">
        <w:rPr>
          <w:noProof/>
        </w:rPr>
        <w:fldChar w:fldCharType="end"/>
      </w:r>
      <w:r w:rsidRPr="001D3CB3">
        <w:t xml:space="preserve">: </w:t>
      </w:r>
      <w:r>
        <w:t>VSA Availability-</w:t>
      </w:r>
      <w:r w:rsidRPr="001D3CB3">
        <w:t>Continuity of Operations /</w:t>
      </w:r>
      <w:r w:rsidR="00675AD4">
        <w:t xml:space="preserve"> </w:t>
      </w:r>
      <w:r w:rsidRPr="001D3CB3">
        <w:t>Disaster Recovery Requirements</w:t>
      </w:r>
      <w:bookmarkEnd w:id="279"/>
      <w:bookmarkEnd w:id="280"/>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Availability - Continuity of Operations (COOP) / Disaster Recovery (DR) Requirements listing the requirement number, the requirement, and delivery."/>
      </w:tblPr>
      <w:tblGrid>
        <w:gridCol w:w="1256"/>
        <w:gridCol w:w="6342"/>
        <w:gridCol w:w="1978"/>
      </w:tblGrid>
      <w:tr w:rsidR="006D66C5" w:rsidRPr="00675AD4" w14:paraId="3FB58E95" w14:textId="77777777" w:rsidTr="00675AD4">
        <w:trPr>
          <w:cantSplit/>
          <w:tblHeader/>
        </w:trPr>
        <w:tc>
          <w:tcPr>
            <w:tcW w:w="633" w:type="pct"/>
            <w:shd w:val="clear" w:color="auto" w:fill="F2F2F2" w:themeFill="background1" w:themeFillShade="F2"/>
            <w:vAlign w:val="bottom"/>
          </w:tcPr>
          <w:p w14:paraId="18F08530" w14:textId="77777777" w:rsidR="006D66C5" w:rsidRPr="00675AD4" w:rsidRDefault="006D66C5" w:rsidP="00675AD4">
            <w:pPr>
              <w:pStyle w:val="TableHeading"/>
            </w:pPr>
            <w:bookmarkStart w:id="281" w:name="COL001_TBL016"/>
            <w:bookmarkEnd w:id="281"/>
            <w:r w:rsidRPr="00675AD4">
              <w:rPr>
                <w:rFonts w:eastAsia="Arial"/>
              </w:rPr>
              <w:t>Req. #</w:t>
            </w:r>
          </w:p>
        </w:tc>
        <w:tc>
          <w:tcPr>
            <w:tcW w:w="3323" w:type="pct"/>
            <w:shd w:val="clear" w:color="auto" w:fill="F2F2F2" w:themeFill="background1" w:themeFillShade="F2"/>
            <w:vAlign w:val="bottom"/>
          </w:tcPr>
          <w:p w14:paraId="5E324C8A" w14:textId="77777777" w:rsidR="006D66C5" w:rsidRPr="00675AD4" w:rsidRDefault="006D66C5" w:rsidP="00675AD4">
            <w:pPr>
              <w:pStyle w:val="TableHeading"/>
            </w:pPr>
            <w:r w:rsidRPr="00675AD4">
              <w:rPr>
                <w:rFonts w:eastAsia="Arial"/>
              </w:rPr>
              <w:t>Requirement</w:t>
            </w:r>
          </w:p>
        </w:tc>
        <w:tc>
          <w:tcPr>
            <w:tcW w:w="1044" w:type="pct"/>
            <w:shd w:val="clear" w:color="auto" w:fill="F2F2F2" w:themeFill="background1" w:themeFillShade="F2"/>
            <w:vAlign w:val="bottom"/>
          </w:tcPr>
          <w:p w14:paraId="7914AFE8" w14:textId="77777777" w:rsidR="006D66C5" w:rsidRPr="00675AD4" w:rsidRDefault="006D66C5" w:rsidP="00675AD4">
            <w:pPr>
              <w:pStyle w:val="TableHeading"/>
              <w:rPr>
                <w:rFonts w:eastAsia="Arial"/>
              </w:rPr>
            </w:pPr>
            <w:r w:rsidRPr="00675AD4">
              <w:rPr>
                <w:rFonts w:eastAsia="Arial"/>
              </w:rPr>
              <w:t>Delivery</w:t>
            </w:r>
          </w:p>
          <w:p w14:paraId="4AAF3C9F" w14:textId="1D0DD1C0" w:rsidR="005A4FBA" w:rsidRPr="00675AD4" w:rsidRDefault="005A4FBA" w:rsidP="00675AD4">
            <w:pPr>
              <w:pStyle w:val="TableHeading"/>
            </w:pPr>
            <w:r w:rsidRPr="00675AD4">
              <w:t>Phase.Inc.Sprint</w:t>
            </w:r>
          </w:p>
        </w:tc>
      </w:tr>
      <w:tr w:rsidR="006D66C5" w:rsidRPr="00675AD4" w14:paraId="2FEB85AB" w14:textId="77777777" w:rsidTr="00675AD4">
        <w:trPr>
          <w:cantSplit/>
        </w:trPr>
        <w:tc>
          <w:tcPr>
            <w:tcW w:w="633" w:type="pct"/>
          </w:tcPr>
          <w:p w14:paraId="332BB668" w14:textId="77777777" w:rsidR="006D66C5" w:rsidRPr="00675AD4" w:rsidRDefault="006D66C5" w:rsidP="00B01708">
            <w:pPr>
              <w:pStyle w:val="TableText"/>
              <w:keepNext/>
              <w:keepLines/>
            </w:pPr>
            <w:r w:rsidRPr="00675AD4">
              <w:rPr>
                <w:rFonts w:eastAsia="Arial"/>
              </w:rPr>
              <w:t>2.6.13.436</w:t>
            </w:r>
          </w:p>
        </w:tc>
        <w:tc>
          <w:tcPr>
            <w:tcW w:w="3323" w:type="pct"/>
          </w:tcPr>
          <w:p w14:paraId="313A9E5D" w14:textId="77777777" w:rsidR="000C0A7F" w:rsidRPr="00675AD4" w:rsidRDefault="000C0A7F" w:rsidP="00B01708">
            <w:pPr>
              <w:pStyle w:val="TableText"/>
              <w:keepNext/>
              <w:keepLines/>
              <w:rPr>
                <w:rFonts w:eastAsia="Arial"/>
                <w:i/>
              </w:rPr>
            </w:pPr>
            <w:r w:rsidRPr="00675AD4">
              <w:rPr>
                <w:rFonts w:eastAsia="Arial"/>
                <w:i/>
              </w:rPr>
              <w:t>VSA will contribute VSA updates to the VA contingency plan which describes system availability and Continuity of Operations/Disaster Recovery (COOP/DR) elements including failover, failsoft, backup and restore procedures, etc.</w:t>
            </w:r>
          </w:p>
          <w:p w14:paraId="318ABBD2" w14:textId="77777777" w:rsidR="000C0A7F" w:rsidRPr="00675AD4" w:rsidRDefault="000C0A7F" w:rsidP="00B01708">
            <w:pPr>
              <w:pStyle w:val="TableText"/>
              <w:keepNext/>
              <w:keepLines/>
            </w:pPr>
          </w:p>
          <w:p w14:paraId="2F018A2D" w14:textId="774F1FFA" w:rsidR="00193A0F" w:rsidRPr="00675AD4" w:rsidRDefault="000C0A7F" w:rsidP="00B01708">
            <w:pPr>
              <w:pStyle w:val="TableText"/>
              <w:keepNext/>
              <w:keepLines/>
            </w:pPr>
            <w:r w:rsidRPr="00675AD4">
              <w:t xml:space="preserve">(Original) </w:t>
            </w:r>
            <w:r w:rsidR="00193A0F" w:rsidRPr="00675AD4">
              <w:t xml:space="preserve">VSA </w:t>
            </w:r>
            <w:r w:rsidR="00193A0F" w:rsidRPr="00675AD4">
              <w:rPr>
                <w:i/>
              </w:rPr>
              <w:t>shall</w:t>
            </w:r>
            <w:r w:rsidR="00193A0F" w:rsidRPr="00675AD4">
              <w:t xml:space="preserve"> document a contingency plan which describes system availability and Continuity of Operations/Disaster Recovery (COOP/DR) elements including failover, failsoft, backup and restore procedures, etc.</w:t>
            </w:r>
          </w:p>
          <w:p w14:paraId="0E2FCE62" w14:textId="77777777" w:rsidR="00193A0F" w:rsidRPr="00675AD4" w:rsidRDefault="00193A0F" w:rsidP="00B01708">
            <w:pPr>
              <w:pStyle w:val="TableText"/>
              <w:keepNext/>
              <w:keepLines/>
              <w:rPr>
                <w:i/>
              </w:rPr>
            </w:pPr>
          </w:p>
          <w:p w14:paraId="5B0D3388" w14:textId="77777777" w:rsidR="006D66C5" w:rsidRPr="00675AD4" w:rsidRDefault="006D66C5" w:rsidP="00B01708">
            <w:pPr>
              <w:pStyle w:val="TableText"/>
              <w:keepNext/>
              <w:keepLines/>
            </w:pPr>
            <w:r w:rsidRPr="00675AD4">
              <w:rPr>
                <w:rFonts w:eastAsia="Arial"/>
                <w:b/>
              </w:rPr>
              <w:t xml:space="preserve">Justification for Revision: </w:t>
            </w:r>
            <w:r w:rsidRPr="00675AD4">
              <w:rPr>
                <w:rFonts w:eastAsia="Arial"/>
              </w:rPr>
              <w:t>Clarify roles of VSA and VA in contingency planning</w:t>
            </w:r>
          </w:p>
        </w:tc>
        <w:tc>
          <w:tcPr>
            <w:tcW w:w="1044" w:type="pct"/>
          </w:tcPr>
          <w:p w14:paraId="247ECF82" w14:textId="43D88C6D" w:rsidR="006D66C5" w:rsidRPr="00675AD4" w:rsidRDefault="000C0A7F" w:rsidP="00B01708">
            <w:pPr>
              <w:pStyle w:val="TableText"/>
              <w:keepNext/>
              <w:keepLines/>
            </w:pPr>
            <w:r w:rsidRPr="00675AD4">
              <w:t>P2.2.2</w:t>
            </w:r>
          </w:p>
        </w:tc>
      </w:tr>
      <w:tr w:rsidR="006D66C5" w:rsidRPr="00675AD4" w14:paraId="51E52FA4" w14:textId="77777777" w:rsidTr="00675AD4">
        <w:trPr>
          <w:cantSplit/>
        </w:trPr>
        <w:tc>
          <w:tcPr>
            <w:tcW w:w="633" w:type="pct"/>
          </w:tcPr>
          <w:p w14:paraId="7973C9FC" w14:textId="77777777" w:rsidR="006D66C5" w:rsidRPr="00675AD4" w:rsidRDefault="006D66C5" w:rsidP="00B01708">
            <w:pPr>
              <w:pStyle w:val="TableText"/>
              <w:keepNext/>
              <w:keepLines/>
            </w:pPr>
            <w:r w:rsidRPr="00675AD4">
              <w:rPr>
                <w:rFonts w:eastAsia="Arial"/>
              </w:rPr>
              <w:t>2.6.13.437</w:t>
            </w:r>
          </w:p>
        </w:tc>
        <w:tc>
          <w:tcPr>
            <w:tcW w:w="3323" w:type="pct"/>
          </w:tcPr>
          <w:p w14:paraId="6A18B2B8" w14:textId="77777777" w:rsidR="006D66C5" w:rsidRPr="00675AD4" w:rsidRDefault="006D66C5" w:rsidP="00B01708">
            <w:pPr>
              <w:pStyle w:val="TableText"/>
              <w:keepNext/>
              <w:keepLines/>
            </w:pPr>
            <w:r w:rsidRPr="00675AD4">
              <w:rPr>
                <w:rFonts w:eastAsia="Arial"/>
              </w:rPr>
              <w:t>VSA shall provide 99.99% uptime by implementing failover across multiple VSA Federating Platforms.</w:t>
            </w:r>
          </w:p>
        </w:tc>
        <w:tc>
          <w:tcPr>
            <w:tcW w:w="1044" w:type="pct"/>
          </w:tcPr>
          <w:p w14:paraId="508D2585" w14:textId="13FDD113" w:rsidR="006D66C5" w:rsidRPr="00675AD4" w:rsidRDefault="00472C5E" w:rsidP="005400F5">
            <w:pPr>
              <w:pStyle w:val="TableText"/>
              <w:keepNext/>
              <w:keepLines/>
            </w:pPr>
            <w:ins w:id="282" w:author="MWatkins" w:date="2016-10-14T08:37:00Z">
              <w:r>
                <w:t>P2.4.12</w:t>
              </w:r>
            </w:ins>
            <w:del w:id="283" w:author="MWatkins" w:date="2016-10-14T08:37:00Z">
              <w:r w:rsidR="003F5FCA" w:rsidDel="00276BB5">
                <w:delText>Backlog</w:delText>
              </w:r>
            </w:del>
          </w:p>
        </w:tc>
      </w:tr>
      <w:tr w:rsidR="006D66C5" w:rsidRPr="00675AD4" w14:paraId="1B000DEC" w14:textId="77777777" w:rsidTr="00675AD4">
        <w:trPr>
          <w:cantSplit/>
        </w:trPr>
        <w:tc>
          <w:tcPr>
            <w:tcW w:w="633" w:type="pct"/>
          </w:tcPr>
          <w:p w14:paraId="606175A0" w14:textId="77777777" w:rsidR="006D66C5" w:rsidRPr="00675AD4" w:rsidRDefault="006D66C5" w:rsidP="003012E0">
            <w:pPr>
              <w:pStyle w:val="TableText"/>
            </w:pPr>
            <w:r w:rsidRPr="00675AD4">
              <w:rPr>
                <w:rFonts w:eastAsia="Arial"/>
              </w:rPr>
              <w:t>2.6.13.438</w:t>
            </w:r>
          </w:p>
        </w:tc>
        <w:tc>
          <w:tcPr>
            <w:tcW w:w="3323" w:type="pct"/>
          </w:tcPr>
          <w:p w14:paraId="15EA6D2B" w14:textId="5D02FF62" w:rsidR="00BA50D7" w:rsidRPr="00675AD4" w:rsidRDefault="00BA50D7" w:rsidP="00BA50D7">
            <w:pPr>
              <w:pStyle w:val="TableText"/>
              <w:rPr>
                <w:rFonts w:eastAsia="Arial"/>
              </w:rPr>
            </w:pPr>
            <w:r w:rsidRPr="00675AD4">
              <w:rPr>
                <w:rFonts w:eastAsia="Arial"/>
              </w:rPr>
              <w:t>The VSA production implementation shall provide Enterprise-level COOP/DR determined appropriate to system support for critical business processes and data (e.g.,</w:t>
            </w:r>
            <w:r w:rsidR="00675AD4">
              <w:rPr>
                <w:rFonts w:eastAsia="Arial"/>
              </w:rPr>
              <w:t xml:space="preserve"> </w:t>
            </w:r>
            <w:r w:rsidRPr="00675AD4">
              <w:rPr>
                <w:rFonts w:eastAsia="Arial"/>
              </w:rPr>
              <w:t>provision of healthcare).</w:t>
            </w:r>
          </w:p>
          <w:p w14:paraId="5D6ACFA1" w14:textId="77777777" w:rsidR="006D66C5" w:rsidRPr="00675AD4" w:rsidRDefault="00BA50D7" w:rsidP="00BA50D7">
            <w:pPr>
              <w:pStyle w:val="TableText"/>
            </w:pPr>
            <w:r w:rsidRPr="00675AD4">
              <w:rPr>
                <w:rFonts w:eastAsia="Arial"/>
                <w:b/>
              </w:rPr>
              <w:t>Justification for Removal:</w:t>
            </w:r>
            <w:r w:rsidRPr="00675AD4">
              <w:rPr>
                <w:rFonts w:eastAsia="Arial"/>
              </w:rPr>
              <w:t xml:space="preserve"> Addressed by 2.6.13.436</w:t>
            </w:r>
          </w:p>
        </w:tc>
        <w:tc>
          <w:tcPr>
            <w:tcW w:w="1044" w:type="pct"/>
          </w:tcPr>
          <w:p w14:paraId="65AC387D" w14:textId="60DD2753" w:rsidR="006D66C5" w:rsidRPr="00675AD4" w:rsidRDefault="000C0A7F" w:rsidP="003012E0">
            <w:pPr>
              <w:pStyle w:val="TableText"/>
            </w:pPr>
            <w:r w:rsidRPr="00675AD4">
              <w:t>Removed</w:t>
            </w:r>
          </w:p>
        </w:tc>
      </w:tr>
      <w:tr w:rsidR="006D66C5" w:rsidRPr="00675AD4" w14:paraId="35AB6CB4" w14:textId="77777777" w:rsidTr="00675AD4">
        <w:trPr>
          <w:cantSplit/>
        </w:trPr>
        <w:tc>
          <w:tcPr>
            <w:tcW w:w="633" w:type="pct"/>
          </w:tcPr>
          <w:p w14:paraId="6C22C989" w14:textId="77777777" w:rsidR="006D66C5" w:rsidRPr="00675AD4" w:rsidRDefault="006D66C5" w:rsidP="003012E0">
            <w:pPr>
              <w:pStyle w:val="TableText"/>
            </w:pPr>
            <w:r w:rsidRPr="00675AD4">
              <w:rPr>
                <w:rFonts w:eastAsia="Arial"/>
              </w:rPr>
              <w:t>2.6.13.439</w:t>
            </w:r>
          </w:p>
        </w:tc>
        <w:tc>
          <w:tcPr>
            <w:tcW w:w="3323" w:type="pct"/>
          </w:tcPr>
          <w:p w14:paraId="0D9A6C75" w14:textId="77777777" w:rsidR="006D66C5" w:rsidRPr="00675AD4" w:rsidRDefault="006D66C5" w:rsidP="003012E0">
            <w:pPr>
              <w:pStyle w:val="TableText"/>
            </w:pPr>
            <w:r w:rsidRPr="00675AD4">
              <w:rPr>
                <w:rFonts w:eastAsia="Arial"/>
              </w:rPr>
              <w:t>VSA non-production environments shall implement COOP/DR as appropriate for software development and testing environments.</w:t>
            </w:r>
          </w:p>
        </w:tc>
        <w:tc>
          <w:tcPr>
            <w:tcW w:w="1044" w:type="pct"/>
          </w:tcPr>
          <w:p w14:paraId="783F7654" w14:textId="60E06F8C" w:rsidR="006D66C5" w:rsidRPr="00675AD4" w:rsidRDefault="000C0A7F" w:rsidP="00CE2CFB">
            <w:pPr>
              <w:pStyle w:val="TableText"/>
            </w:pPr>
            <w:r w:rsidRPr="00675AD4">
              <w:t>P2.</w:t>
            </w:r>
            <w:r w:rsidR="00CE2CFB" w:rsidRPr="00675AD4">
              <w:t>3.8</w:t>
            </w:r>
          </w:p>
        </w:tc>
      </w:tr>
      <w:tr w:rsidR="006D66C5" w:rsidRPr="00675AD4" w14:paraId="067E5FC7" w14:textId="77777777" w:rsidTr="00675AD4">
        <w:trPr>
          <w:cantSplit/>
        </w:trPr>
        <w:tc>
          <w:tcPr>
            <w:tcW w:w="633" w:type="pct"/>
          </w:tcPr>
          <w:p w14:paraId="0C75F65B" w14:textId="77777777" w:rsidR="006D66C5" w:rsidRPr="00675AD4" w:rsidRDefault="006D66C5" w:rsidP="003012E0">
            <w:pPr>
              <w:pStyle w:val="TableText"/>
            </w:pPr>
            <w:r w:rsidRPr="00675AD4">
              <w:rPr>
                <w:rFonts w:eastAsia="Arial"/>
              </w:rPr>
              <w:lastRenderedPageBreak/>
              <w:t>2.6.13.440</w:t>
            </w:r>
          </w:p>
        </w:tc>
        <w:tc>
          <w:tcPr>
            <w:tcW w:w="3323" w:type="pct"/>
          </w:tcPr>
          <w:p w14:paraId="2F6F82F1" w14:textId="77777777" w:rsidR="00C0707A" w:rsidRPr="00675AD4" w:rsidRDefault="00C0707A" w:rsidP="00C0707A">
            <w:pPr>
              <w:pStyle w:val="TableText"/>
              <w:rPr>
                <w:rFonts w:eastAsia="Arial"/>
                <w:i/>
              </w:rPr>
            </w:pPr>
            <w:r w:rsidRPr="00675AD4">
              <w:rPr>
                <w:rFonts w:eastAsia="Arial"/>
                <w:i/>
              </w:rPr>
              <w:t>Failover functionality shall be used to allow functionality to be repaired/replaced/upgraded without adversely impacting the 99.99% uptime of the remaining functionality.</w:t>
            </w:r>
          </w:p>
          <w:p w14:paraId="4D7006A8" w14:textId="77777777" w:rsidR="00C0707A" w:rsidRPr="00675AD4" w:rsidRDefault="00C0707A" w:rsidP="003012E0">
            <w:pPr>
              <w:pStyle w:val="TableText"/>
            </w:pPr>
          </w:p>
          <w:p w14:paraId="2478C70B" w14:textId="78739582" w:rsidR="00193A0F" w:rsidRPr="00675AD4" w:rsidRDefault="00C0707A" w:rsidP="003012E0">
            <w:pPr>
              <w:pStyle w:val="TableText"/>
            </w:pPr>
            <w:r w:rsidRPr="00675AD4">
              <w:t xml:space="preserve">(Original) </w:t>
            </w:r>
            <w:r w:rsidR="00193A0F" w:rsidRPr="00675AD4">
              <w:t xml:space="preserve">Failover functionality </w:t>
            </w:r>
            <w:r w:rsidR="00193A0F" w:rsidRPr="00675AD4">
              <w:rPr>
                <w:i/>
              </w:rPr>
              <w:t>shall</w:t>
            </w:r>
            <w:r w:rsidR="00193A0F" w:rsidRPr="00675AD4">
              <w:t xml:space="preserve"> be used to allow production servers to be repaired/replaced/upgraded without adversely impacting the 99.99% uptime of the remaining servers.</w:t>
            </w:r>
          </w:p>
          <w:p w14:paraId="41202C5C" w14:textId="77777777" w:rsidR="00193A0F" w:rsidRPr="00675AD4" w:rsidRDefault="00193A0F" w:rsidP="003012E0">
            <w:pPr>
              <w:pStyle w:val="TableText"/>
              <w:rPr>
                <w:rFonts w:eastAsia="Arial"/>
                <w:i/>
              </w:rPr>
            </w:pPr>
          </w:p>
          <w:p w14:paraId="0A529DB1" w14:textId="77777777" w:rsidR="006D66C5" w:rsidRPr="00675AD4" w:rsidRDefault="006D66C5" w:rsidP="003012E0">
            <w:pPr>
              <w:pStyle w:val="TableText"/>
            </w:pPr>
            <w:r w:rsidRPr="00675AD4">
              <w:rPr>
                <w:rFonts w:eastAsia="Arial"/>
                <w:b/>
              </w:rPr>
              <w:t>Justification for Revision:</w:t>
            </w:r>
            <w:r w:rsidRPr="00675AD4">
              <w:rPr>
                <w:rFonts w:eastAsia="Arial"/>
              </w:rPr>
              <w:t xml:space="preserve"> Clarified to focus on delivered functionality not servers (physical or virtual infrastructure).</w:t>
            </w:r>
          </w:p>
        </w:tc>
        <w:tc>
          <w:tcPr>
            <w:tcW w:w="1044" w:type="pct"/>
          </w:tcPr>
          <w:p w14:paraId="1E7841BB" w14:textId="0F89AA66" w:rsidR="006D66C5" w:rsidRPr="00675AD4" w:rsidRDefault="00C0707A" w:rsidP="00991BF8">
            <w:pPr>
              <w:pStyle w:val="TableText"/>
            </w:pPr>
            <w:r w:rsidRPr="00675AD4">
              <w:t>P2.</w:t>
            </w:r>
            <w:r w:rsidR="00991BF8" w:rsidRPr="00675AD4">
              <w:t>3.</w:t>
            </w:r>
            <w:r w:rsidR="003F5FCA">
              <w:t>8</w:t>
            </w:r>
          </w:p>
        </w:tc>
      </w:tr>
      <w:tr w:rsidR="006D66C5" w:rsidRPr="00675AD4" w14:paraId="5866428B" w14:textId="77777777" w:rsidTr="00675AD4">
        <w:trPr>
          <w:cantSplit/>
        </w:trPr>
        <w:tc>
          <w:tcPr>
            <w:tcW w:w="633" w:type="pct"/>
          </w:tcPr>
          <w:p w14:paraId="392D1BA7" w14:textId="77777777" w:rsidR="006D66C5" w:rsidRPr="00675AD4" w:rsidRDefault="006D66C5" w:rsidP="003012E0">
            <w:pPr>
              <w:pStyle w:val="TableText"/>
            </w:pPr>
            <w:r w:rsidRPr="00675AD4">
              <w:rPr>
                <w:rFonts w:eastAsia="Arial"/>
              </w:rPr>
              <w:t>2.6.13.441</w:t>
            </w:r>
          </w:p>
        </w:tc>
        <w:tc>
          <w:tcPr>
            <w:tcW w:w="3323" w:type="pct"/>
          </w:tcPr>
          <w:p w14:paraId="128A9EA7" w14:textId="77777777" w:rsidR="006D66C5" w:rsidRPr="00675AD4" w:rsidRDefault="006D66C5" w:rsidP="003012E0">
            <w:pPr>
              <w:pStyle w:val="TableText"/>
            </w:pPr>
            <w:r w:rsidRPr="00675AD4">
              <w:rPr>
                <w:rFonts w:eastAsia="Arial"/>
              </w:rPr>
              <w:t>Each VSA Federating Platform shall facilitate failover to other VSA Federating platforms so that a failure may occur at one platform and workload shall be transferred to the other Federating Platforms that remain operational.</w:t>
            </w:r>
          </w:p>
        </w:tc>
        <w:tc>
          <w:tcPr>
            <w:tcW w:w="1044" w:type="pct"/>
          </w:tcPr>
          <w:p w14:paraId="6AF51CFF" w14:textId="2F5AD4EF" w:rsidR="006D66C5" w:rsidRPr="00675AD4" w:rsidRDefault="006D66C5" w:rsidP="005400F5">
            <w:pPr>
              <w:pStyle w:val="TableText"/>
            </w:pPr>
            <w:r w:rsidRPr="00675AD4">
              <w:t>P2.</w:t>
            </w:r>
            <w:r w:rsidR="00991BF8" w:rsidRPr="00675AD4">
              <w:t>3.</w:t>
            </w:r>
            <w:r w:rsidR="005400F5" w:rsidRPr="00675AD4">
              <w:t>7</w:t>
            </w:r>
          </w:p>
        </w:tc>
      </w:tr>
    </w:tbl>
    <w:p w14:paraId="06808A91" w14:textId="77777777" w:rsidR="008E2FF4" w:rsidRDefault="008E2FF4" w:rsidP="008E2FF4">
      <w:pPr>
        <w:pStyle w:val="BodyText6"/>
      </w:pPr>
      <w:bookmarkStart w:id="284" w:name="_Ref436637493"/>
      <w:bookmarkStart w:id="285" w:name="_Ref436637495"/>
      <w:bookmarkStart w:id="286" w:name="_Ref436643676"/>
      <w:bookmarkStart w:id="287" w:name="_Ref436643677"/>
      <w:bookmarkStart w:id="288" w:name="_Toc436647099"/>
      <w:bookmarkStart w:id="289" w:name="_Toc441146654"/>
    </w:p>
    <w:p w14:paraId="6613BB84" w14:textId="77777777" w:rsidR="006D66C5" w:rsidRDefault="006D66C5" w:rsidP="00BA3308">
      <w:pPr>
        <w:pStyle w:val="Heading3"/>
      </w:pPr>
      <w:bookmarkStart w:id="290" w:name="_Ref445738379"/>
      <w:bookmarkStart w:id="291" w:name="_Ref445789126"/>
      <w:bookmarkStart w:id="292" w:name="_Toc467483174"/>
      <w:r>
        <w:t>Documentation</w:t>
      </w:r>
      <w:bookmarkEnd w:id="284"/>
      <w:bookmarkEnd w:id="285"/>
      <w:bookmarkEnd w:id="286"/>
      <w:bookmarkEnd w:id="287"/>
      <w:bookmarkEnd w:id="288"/>
      <w:bookmarkEnd w:id="289"/>
      <w:bookmarkEnd w:id="290"/>
      <w:bookmarkEnd w:id="291"/>
      <w:bookmarkEnd w:id="292"/>
    </w:p>
    <w:p w14:paraId="1E0D9BCF" w14:textId="77777777" w:rsidR="006D66C5" w:rsidRDefault="006D66C5" w:rsidP="00BA3308">
      <w:pPr>
        <w:pStyle w:val="Caption"/>
      </w:pPr>
      <w:bookmarkStart w:id="293" w:name="_Toc436647233"/>
      <w:bookmarkStart w:id="294" w:name="_Toc467483228"/>
      <w:r>
        <w:t xml:space="preserve">Table </w:t>
      </w:r>
      <w:r w:rsidR="00B47EEC">
        <w:fldChar w:fldCharType="begin"/>
      </w:r>
      <w:r w:rsidR="00B47EEC">
        <w:instrText xml:space="preserve"> SEQ Table \* ARABIC </w:instrText>
      </w:r>
      <w:r w:rsidR="00B47EEC">
        <w:fldChar w:fldCharType="separate"/>
      </w:r>
      <w:r w:rsidR="00B44652">
        <w:rPr>
          <w:noProof/>
        </w:rPr>
        <w:t>16</w:t>
      </w:r>
      <w:r w:rsidR="00B47EEC">
        <w:rPr>
          <w:noProof/>
        </w:rPr>
        <w:fldChar w:fldCharType="end"/>
      </w:r>
      <w:r>
        <w:t xml:space="preserve">: </w:t>
      </w:r>
      <w:r w:rsidRPr="000035EC">
        <w:t>VSA Documentation Requirements</w:t>
      </w:r>
      <w:bookmarkEnd w:id="293"/>
      <w:bookmarkEnd w:id="294"/>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Documentation Requirements listing the requirement number, the requirement and delivery."/>
      </w:tblPr>
      <w:tblGrid>
        <w:gridCol w:w="1256"/>
        <w:gridCol w:w="6342"/>
        <w:gridCol w:w="1978"/>
      </w:tblGrid>
      <w:tr w:rsidR="006D66C5" w:rsidRPr="00675AD4" w14:paraId="73E4DCAB" w14:textId="77777777" w:rsidTr="00675AD4">
        <w:trPr>
          <w:cantSplit/>
          <w:tblHeader/>
        </w:trPr>
        <w:tc>
          <w:tcPr>
            <w:tcW w:w="633" w:type="pct"/>
            <w:shd w:val="clear" w:color="auto" w:fill="F2F2F2" w:themeFill="background1" w:themeFillShade="F2"/>
            <w:vAlign w:val="bottom"/>
          </w:tcPr>
          <w:p w14:paraId="0B1F1A69" w14:textId="77777777" w:rsidR="006D66C5" w:rsidRPr="00675AD4" w:rsidRDefault="006D66C5" w:rsidP="00675AD4">
            <w:pPr>
              <w:pStyle w:val="TableHeading"/>
            </w:pPr>
            <w:bookmarkStart w:id="295" w:name="COL001_TBL017"/>
            <w:bookmarkEnd w:id="295"/>
            <w:r w:rsidRPr="00675AD4">
              <w:rPr>
                <w:rFonts w:eastAsia="Arial"/>
              </w:rPr>
              <w:t>Req. #</w:t>
            </w:r>
          </w:p>
        </w:tc>
        <w:tc>
          <w:tcPr>
            <w:tcW w:w="3323" w:type="pct"/>
            <w:shd w:val="clear" w:color="auto" w:fill="F2F2F2" w:themeFill="background1" w:themeFillShade="F2"/>
            <w:vAlign w:val="bottom"/>
          </w:tcPr>
          <w:p w14:paraId="4344E930" w14:textId="77777777" w:rsidR="006D66C5" w:rsidRPr="00675AD4" w:rsidRDefault="006D66C5" w:rsidP="00675AD4">
            <w:pPr>
              <w:pStyle w:val="TableHeading"/>
            </w:pPr>
            <w:r w:rsidRPr="00675AD4">
              <w:rPr>
                <w:rFonts w:eastAsia="Arial"/>
              </w:rPr>
              <w:t>Requirement</w:t>
            </w:r>
          </w:p>
        </w:tc>
        <w:tc>
          <w:tcPr>
            <w:tcW w:w="1044" w:type="pct"/>
            <w:shd w:val="clear" w:color="auto" w:fill="F2F2F2" w:themeFill="background1" w:themeFillShade="F2"/>
            <w:vAlign w:val="bottom"/>
          </w:tcPr>
          <w:p w14:paraId="54EFDA63" w14:textId="77777777" w:rsidR="006D66C5" w:rsidRPr="00675AD4" w:rsidRDefault="006D66C5" w:rsidP="00675AD4">
            <w:pPr>
              <w:pStyle w:val="TableHeading"/>
              <w:rPr>
                <w:rFonts w:eastAsia="Arial"/>
              </w:rPr>
            </w:pPr>
            <w:r w:rsidRPr="00675AD4">
              <w:rPr>
                <w:rFonts w:eastAsia="Arial"/>
              </w:rPr>
              <w:t>Delivery</w:t>
            </w:r>
          </w:p>
          <w:p w14:paraId="45B2B55F" w14:textId="4AA7B269" w:rsidR="008D045B" w:rsidRPr="00675AD4" w:rsidRDefault="008D045B" w:rsidP="00675AD4">
            <w:pPr>
              <w:pStyle w:val="TableHeading"/>
            </w:pPr>
            <w:r w:rsidRPr="00675AD4">
              <w:t>Phase.Inc.Sprint</w:t>
            </w:r>
            <w:r w:rsidR="008E7516" w:rsidRPr="00675AD4">
              <w:t xml:space="preserve"> </w:t>
            </w:r>
          </w:p>
        </w:tc>
      </w:tr>
      <w:tr w:rsidR="006D66C5" w:rsidRPr="00675AD4" w14:paraId="1DEF7A44" w14:textId="77777777" w:rsidTr="00675AD4">
        <w:trPr>
          <w:cantSplit/>
        </w:trPr>
        <w:tc>
          <w:tcPr>
            <w:tcW w:w="633" w:type="pct"/>
          </w:tcPr>
          <w:p w14:paraId="2DF28030" w14:textId="77777777" w:rsidR="006D66C5" w:rsidRPr="00675AD4" w:rsidRDefault="006D66C5" w:rsidP="008D26B1">
            <w:pPr>
              <w:pStyle w:val="TableText"/>
              <w:keepNext/>
              <w:keepLines/>
            </w:pPr>
            <w:r w:rsidRPr="00675AD4">
              <w:rPr>
                <w:rFonts w:eastAsia="Arial"/>
              </w:rPr>
              <w:t>2.6.14.444</w:t>
            </w:r>
          </w:p>
        </w:tc>
        <w:tc>
          <w:tcPr>
            <w:tcW w:w="3323" w:type="pct"/>
          </w:tcPr>
          <w:p w14:paraId="4B2C72D9" w14:textId="77777777" w:rsidR="006D66C5" w:rsidRPr="00675AD4" w:rsidRDefault="006D66C5" w:rsidP="008D26B1">
            <w:pPr>
              <w:pStyle w:val="TableText"/>
              <w:keepNext/>
              <w:keepLines/>
            </w:pPr>
            <w:r w:rsidRPr="00675AD4">
              <w:rPr>
                <w:rFonts w:eastAsia="Arial"/>
              </w:rPr>
              <w:t>VSA shall provide relevant documentation for each software release.</w:t>
            </w:r>
          </w:p>
        </w:tc>
        <w:tc>
          <w:tcPr>
            <w:tcW w:w="1044" w:type="pct"/>
            <w:tcMar>
              <w:top w:w="100" w:type="dxa"/>
              <w:left w:w="100" w:type="dxa"/>
              <w:bottom w:w="100" w:type="dxa"/>
              <w:right w:w="100" w:type="dxa"/>
            </w:tcMar>
          </w:tcPr>
          <w:p w14:paraId="033EDEA1" w14:textId="6C06E0E2" w:rsidR="006D66C5" w:rsidRPr="00675AD4" w:rsidRDefault="00C0707A" w:rsidP="00D708FA">
            <w:pPr>
              <w:pStyle w:val="TableText"/>
              <w:keepNext/>
              <w:keepLines/>
            </w:pPr>
            <w:r w:rsidRPr="00675AD4">
              <w:t>P2.</w:t>
            </w:r>
            <w:r w:rsidR="00991BF8" w:rsidRPr="00675AD4">
              <w:t>3</w:t>
            </w:r>
            <w:r w:rsidRPr="00675AD4">
              <w:t>.</w:t>
            </w:r>
            <w:r w:rsidR="00D708FA" w:rsidRPr="00675AD4">
              <w:t>8</w:t>
            </w:r>
          </w:p>
        </w:tc>
      </w:tr>
      <w:tr w:rsidR="006D66C5" w:rsidRPr="00675AD4" w14:paraId="263D9C43" w14:textId="77777777" w:rsidTr="00675AD4">
        <w:trPr>
          <w:cantSplit/>
        </w:trPr>
        <w:tc>
          <w:tcPr>
            <w:tcW w:w="633" w:type="pct"/>
          </w:tcPr>
          <w:p w14:paraId="073249E4" w14:textId="77777777" w:rsidR="006D66C5" w:rsidRPr="00675AD4" w:rsidRDefault="006D66C5" w:rsidP="008D26B1">
            <w:pPr>
              <w:pStyle w:val="TableText"/>
              <w:keepNext/>
              <w:keepLines/>
            </w:pPr>
            <w:r w:rsidRPr="00675AD4">
              <w:rPr>
                <w:rFonts w:eastAsia="Arial"/>
              </w:rPr>
              <w:t>2.6.14.445</w:t>
            </w:r>
          </w:p>
        </w:tc>
        <w:tc>
          <w:tcPr>
            <w:tcW w:w="3323" w:type="pct"/>
          </w:tcPr>
          <w:p w14:paraId="2F496960" w14:textId="77777777" w:rsidR="006D66C5" w:rsidRPr="00675AD4" w:rsidRDefault="006D66C5" w:rsidP="008D26B1">
            <w:pPr>
              <w:pStyle w:val="TableText"/>
              <w:keepNext/>
              <w:keepLines/>
            </w:pPr>
            <w:r w:rsidRPr="00675AD4">
              <w:rPr>
                <w:rFonts w:eastAsia="Arial"/>
              </w:rPr>
              <w:t>VSA shall provide release notes for each software release.</w:t>
            </w:r>
          </w:p>
        </w:tc>
        <w:tc>
          <w:tcPr>
            <w:tcW w:w="1044" w:type="pct"/>
            <w:tcMar>
              <w:top w:w="100" w:type="dxa"/>
              <w:left w:w="100" w:type="dxa"/>
              <w:bottom w:w="100" w:type="dxa"/>
              <w:right w:w="100" w:type="dxa"/>
            </w:tcMar>
          </w:tcPr>
          <w:p w14:paraId="2E5C4E89" w14:textId="5EEE1F0F" w:rsidR="006D66C5" w:rsidRPr="00675AD4" w:rsidRDefault="00C0707A" w:rsidP="00D708FA">
            <w:pPr>
              <w:pStyle w:val="TableText"/>
              <w:keepNext/>
              <w:keepLines/>
            </w:pPr>
            <w:r w:rsidRPr="00675AD4">
              <w:t>P2.</w:t>
            </w:r>
            <w:r w:rsidR="00991BF8" w:rsidRPr="00675AD4">
              <w:t>3.</w:t>
            </w:r>
            <w:r w:rsidR="00D708FA" w:rsidRPr="00675AD4">
              <w:t>8</w:t>
            </w:r>
          </w:p>
        </w:tc>
      </w:tr>
      <w:tr w:rsidR="006D66C5" w:rsidRPr="00675AD4" w14:paraId="1BC3E760" w14:textId="77777777" w:rsidTr="00675AD4">
        <w:trPr>
          <w:cantSplit/>
        </w:trPr>
        <w:tc>
          <w:tcPr>
            <w:tcW w:w="633" w:type="pct"/>
          </w:tcPr>
          <w:p w14:paraId="24A07C8D" w14:textId="77777777" w:rsidR="006D66C5" w:rsidRPr="00675AD4" w:rsidRDefault="006D66C5" w:rsidP="008D26B1">
            <w:pPr>
              <w:pStyle w:val="TableText"/>
            </w:pPr>
            <w:r w:rsidRPr="00675AD4">
              <w:rPr>
                <w:rFonts w:eastAsia="Arial"/>
              </w:rPr>
              <w:t>2.6.14.446</w:t>
            </w:r>
          </w:p>
        </w:tc>
        <w:tc>
          <w:tcPr>
            <w:tcW w:w="3323" w:type="pct"/>
          </w:tcPr>
          <w:p w14:paraId="3BD6E844" w14:textId="77777777" w:rsidR="006D66C5" w:rsidRPr="00675AD4" w:rsidRDefault="006D66C5" w:rsidP="008D26B1">
            <w:pPr>
              <w:pStyle w:val="TableText"/>
            </w:pPr>
            <w:r w:rsidRPr="00675AD4">
              <w:rPr>
                <w:rFonts w:eastAsia="Arial"/>
              </w:rPr>
              <w:t>VSA shall provide a user guide for each software release.</w:t>
            </w:r>
          </w:p>
        </w:tc>
        <w:tc>
          <w:tcPr>
            <w:tcW w:w="1044" w:type="pct"/>
            <w:tcMar>
              <w:top w:w="100" w:type="dxa"/>
              <w:left w:w="100" w:type="dxa"/>
              <w:bottom w:w="100" w:type="dxa"/>
              <w:right w:w="100" w:type="dxa"/>
            </w:tcMar>
          </w:tcPr>
          <w:p w14:paraId="3E9957A3" w14:textId="702A5E15" w:rsidR="006D66C5" w:rsidRPr="00675AD4" w:rsidRDefault="00C0707A" w:rsidP="00D708FA">
            <w:pPr>
              <w:pStyle w:val="TableText"/>
            </w:pPr>
            <w:r w:rsidRPr="00675AD4">
              <w:t>P2.</w:t>
            </w:r>
            <w:r w:rsidR="00991BF8" w:rsidRPr="00675AD4">
              <w:t>3.</w:t>
            </w:r>
            <w:r w:rsidR="00D708FA" w:rsidRPr="00675AD4">
              <w:t>8</w:t>
            </w:r>
          </w:p>
        </w:tc>
      </w:tr>
      <w:tr w:rsidR="006D66C5" w:rsidRPr="00675AD4" w14:paraId="0A8F3954" w14:textId="77777777" w:rsidTr="00675AD4">
        <w:trPr>
          <w:cantSplit/>
        </w:trPr>
        <w:tc>
          <w:tcPr>
            <w:tcW w:w="633" w:type="pct"/>
          </w:tcPr>
          <w:p w14:paraId="45901B93" w14:textId="77777777" w:rsidR="006D66C5" w:rsidRPr="00675AD4" w:rsidRDefault="006D66C5" w:rsidP="008D26B1">
            <w:pPr>
              <w:pStyle w:val="TableText"/>
            </w:pPr>
            <w:r w:rsidRPr="00675AD4">
              <w:rPr>
                <w:rFonts w:eastAsia="Arial"/>
              </w:rPr>
              <w:t>2.6.14.447</w:t>
            </w:r>
          </w:p>
        </w:tc>
        <w:tc>
          <w:tcPr>
            <w:tcW w:w="3323" w:type="pct"/>
          </w:tcPr>
          <w:p w14:paraId="447EBE1A" w14:textId="77777777" w:rsidR="006D66C5" w:rsidRPr="00675AD4" w:rsidRDefault="006D66C5" w:rsidP="008D26B1">
            <w:pPr>
              <w:pStyle w:val="TableText"/>
            </w:pPr>
            <w:r w:rsidRPr="00675AD4">
              <w:rPr>
                <w:rFonts w:eastAsia="Arial"/>
              </w:rPr>
              <w:t>VSA shall provide an installation guide for each software release.</w:t>
            </w:r>
          </w:p>
        </w:tc>
        <w:tc>
          <w:tcPr>
            <w:tcW w:w="1044" w:type="pct"/>
            <w:tcMar>
              <w:top w:w="100" w:type="dxa"/>
              <w:left w:w="100" w:type="dxa"/>
              <w:bottom w:w="100" w:type="dxa"/>
              <w:right w:w="100" w:type="dxa"/>
            </w:tcMar>
          </w:tcPr>
          <w:p w14:paraId="4D4FD445" w14:textId="24685174" w:rsidR="006D66C5" w:rsidRPr="00675AD4" w:rsidRDefault="00C0707A" w:rsidP="00D708FA">
            <w:pPr>
              <w:pStyle w:val="TableText"/>
            </w:pPr>
            <w:r w:rsidRPr="00675AD4">
              <w:t>P2.</w:t>
            </w:r>
            <w:r w:rsidR="00991BF8" w:rsidRPr="00675AD4">
              <w:t>3.</w:t>
            </w:r>
            <w:r w:rsidR="00D708FA" w:rsidRPr="00675AD4">
              <w:t>8</w:t>
            </w:r>
          </w:p>
        </w:tc>
      </w:tr>
      <w:tr w:rsidR="006D66C5" w:rsidRPr="00675AD4" w14:paraId="00CFC068" w14:textId="77777777" w:rsidTr="00675AD4">
        <w:trPr>
          <w:cantSplit/>
        </w:trPr>
        <w:tc>
          <w:tcPr>
            <w:tcW w:w="633" w:type="pct"/>
          </w:tcPr>
          <w:p w14:paraId="33971253" w14:textId="77777777" w:rsidR="006D66C5" w:rsidRPr="00675AD4" w:rsidRDefault="006D66C5" w:rsidP="008D26B1">
            <w:pPr>
              <w:pStyle w:val="TableText"/>
            </w:pPr>
            <w:r w:rsidRPr="00675AD4">
              <w:rPr>
                <w:rFonts w:eastAsia="Arial"/>
              </w:rPr>
              <w:t>2.6.14.448</w:t>
            </w:r>
          </w:p>
        </w:tc>
        <w:tc>
          <w:tcPr>
            <w:tcW w:w="3323" w:type="pct"/>
          </w:tcPr>
          <w:p w14:paraId="28139E39" w14:textId="77777777" w:rsidR="000677D8" w:rsidRPr="00675AD4" w:rsidRDefault="000677D8" w:rsidP="008D26B1">
            <w:pPr>
              <w:pStyle w:val="TableText"/>
              <w:rPr>
                <w:rFonts w:eastAsia="Arial"/>
                <w:i/>
              </w:rPr>
            </w:pPr>
            <w:r w:rsidRPr="00675AD4">
              <w:rPr>
                <w:rFonts w:eastAsia="Arial"/>
                <w:i/>
              </w:rPr>
              <w:t>VSA shall draft guidelines for the distribution of VSA utilities and the distribution of VSA-generated services.</w:t>
            </w:r>
          </w:p>
          <w:p w14:paraId="45A6C694" w14:textId="47D59D0D" w:rsidR="00193A0F" w:rsidRPr="00675AD4" w:rsidRDefault="000677D8" w:rsidP="008D26B1">
            <w:pPr>
              <w:pStyle w:val="TableText"/>
            </w:pPr>
            <w:r w:rsidRPr="00675AD4">
              <w:t xml:space="preserve">(Original) </w:t>
            </w:r>
            <w:r w:rsidR="00193A0F" w:rsidRPr="00675AD4">
              <w:t xml:space="preserve">VSA </w:t>
            </w:r>
            <w:r w:rsidR="00193A0F" w:rsidRPr="00675AD4">
              <w:rPr>
                <w:i/>
              </w:rPr>
              <w:t>shall</w:t>
            </w:r>
            <w:r w:rsidR="00193A0F" w:rsidRPr="00675AD4">
              <w:t xml:space="preserve"> produce separate guide</w:t>
            </w:r>
            <w:r w:rsidR="00193A0F" w:rsidRPr="00675AD4">
              <w:rPr>
                <w:strike/>
              </w:rPr>
              <w:t>s</w:t>
            </w:r>
            <w:r w:rsidR="00193A0F" w:rsidRPr="00675AD4">
              <w:t xml:space="preserve"> for the distribution of VSA utilities and the distribution of VSA-generated services.</w:t>
            </w:r>
          </w:p>
          <w:p w14:paraId="491BFC04" w14:textId="77777777" w:rsidR="00193A0F" w:rsidRPr="00675AD4" w:rsidRDefault="00193A0F" w:rsidP="008D26B1">
            <w:pPr>
              <w:pStyle w:val="TableText"/>
            </w:pPr>
            <w:r w:rsidRPr="00675AD4">
              <w:rPr>
                <w:b/>
              </w:rPr>
              <w:t>Justification for Revision:</w:t>
            </w:r>
            <w:r w:rsidRPr="00675AD4">
              <w:t xml:space="preserve"> Reworded for clarity</w:t>
            </w:r>
          </w:p>
        </w:tc>
        <w:tc>
          <w:tcPr>
            <w:tcW w:w="1044" w:type="pct"/>
            <w:tcMar>
              <w:top w:w="100" w:type="dxa"/>
              <w:left w:w="100" w:type="dxa"/>
              <w:bottom w:w="100" w:type="dxa"/>
              <w:right w:w="100" w:type="dxa"/>
            </w:tcMar>
          </w:tcPr>
          <w:p w14:paraId="519FF6E6" w14:textId="77461DA6" w:rsidR="006D66C5" w:rsidRPr="00675AD4" w:rsidRDefault="00C0707A" w:rsidP="00991BF8">
            <w:pPr>
              <w:pStyle w:val="TableText"/>
            </w:pPr>
            <w:r w:rsidRPr="00675AD4">
              <w:t>P2.</w:t>
            </w:r>
            <w:r w:rsidR="00991BF8" w:rsidRPr="00675AD4">
              <w:t>3.</w:t>
            </w:r>
            <w:r w:rsidR="003F5FCA">
              <w:t>8</w:t>
            </w:r>
          </w:p>
        </w:tc>
      </w:tr>
      <w:tr w:rsidR="006D66C5" w:rsidRPr="00675AD4" w14:paraId="41400BBD" w14:textId="77777777" w:rsidTr="00675AD4">
        <w:trPr>
          <w:cantSplit/>
        </w:trPr>
        <w:tc>
          <w:tcPr>
            <w:tcW w:w="633" w:type="pct"/>
          </w:tcPr>
          <w:p w14:paraId="3D150A02" w14:textId="77777777" w:rsidR="006D66C5" w:rsidRPr="00675AD4" w:rsidRDefault="006D66C5" w:rsidP="008D26B1">
            <w:pPr>
              <w:pStyle w:val="TableText"/>
            </w:pPr>
            <w:r w:rsidRPr="00675AD4">
              <w:rPr>
                <w:rFonts w:eastAsia="Arial"/>
              </w:rPr>
              <w:lastRenderedPageBreak/>
              <w:t>2.6.14.449</w:t>
            </w:r>
          </w:p>
        </w:tc>
        <w:tc>
          <w:tcPr>
            <w:tcW w:w="3323" w:type="pct"/>
          </w:tcPr>
          <w:p w14:paraId="11CF8A06" w14:textId="77777777" w:rsidR="000677D8" w:rsidRPr="00675AD4" w:rsidRDefault="000677D8" w:rsidP="008D26B1">
            <w:pPr>
              <w:pStyle w:val="TableText"/>
              <w:rPr>
                <w:rFonts w:eastAsia="Arial"/>
                <w:i/>
              </w:rPr>
            </w:pPr>
            <w:r w:rsidRPr="00675AD4">
              <w:rPr>
                <w:rFonts w:eastAsia="Arial"/>
                <w:i/>
              </w:rPr>
              <w:t>VSA shall draft the process for distributing VSA utilities as a combined application package (both M and VSA runtime components).</w:t>
            </w:r>
          </w:p>
          <w:p w14:paraId="18D81E8B" w14:textId="2007FC8A" w:rsidR="00193A0F" w:rsidRPr="00675AD4" w:rsidRDefault="000677D8" w:rsidP="008D26B1">
            <w:pPr>
              <w:pStyle w:val="TableText"/>
            </w:pPr>
            <w:r w:rsidRPr="00675AD4">
              <w:t xml:space="preserve">(Original) </w:t>
            </w:r>
            <w:r w:rsidR="00193A0F" w:rsidRPr="00675AD4">
              <w:t xml:space="preserve">VSA </w:t>
            </w:r>
            <w:r w:rsidR="00193A0F" w:rsidRPr="00675AD4">
              <w:rPr>
                <w:i/>
              </w:rPr>
              <w:t>shall</w:t>
            </w:r>
            <w:r w:rsidR="00193A0F" w:rsidRPr="00675AD4">
              <w:t xml:space="preserve"> define and document the process for distributing VSA utilities as a combined application package (both M and VSA runtime components).</w:t>
            </w:r>
          </w:p>
          <w:p w14:paraId="36188B32" w14:textId="77777777" w:rsidR="00193A0F" w:rsidRPr="00675AD4" w:rsidRDefault="00193A0F" w:rsidP="008D26B1">
            <w:pPr>
              <w:pStyle w:val="TableText"/>
            </w:pPr>
            <w:r w:rsidRPr="00675AD4">
              <w:rPr>
                <w:b/>
              </w:rPr>
              <w:t>Justification for Revision:</w:t>
            </w:r>
            <w:r w:rsidRPr="00675AD4">
              <w:t xml:space="preserve"> Reworded for clarity</w:t>
            </w:r>
          </w:p>
        </w:tc>
        <w:tc>
          <w:tcPr>
            <w:tcW w:w="1044" w:type="pct"/>
            <w:tcMar>
              <w:top w:w="100" w:type="dxa"/>
              <w:left w:w="100" w:type="dxa"/>
              <w:bottom w:w="100" w:type="dxa"/>
              <w:right w:w="100" w:type="dxa"/>
            </w:tcMar>
          </w:tcPr>
          <w:p w14:paraId="66A0C8B1" w14:textId="24D4A3C0" w:rsidR="006D66C5" w:rsidRPr="00675AD4" w:rsidRDefault="00C0707A" w:rsidP="00991BF8">
            <w:pPr>
              <w:pStyle w:val="TableText"/>
            </w:pPr>
            <w:r w:rsidRPr="00675AD4">
              <w:t>P2.</w:t>
            </w:r>
            <w:r w:rsidR="00991BF8" w:rsidRPr="00675AD4">
              <w:t>3.</w:t>
            </w:r>
            <w:r w:rsidR="003F5FCA">
              <w:t>8</w:t>
            </w:r>
          </w:p>
        </w:tc>
      </w:tr>
      <w:tr w:rsidR="006D66C5" w:rsidRPr="00675AD4" w14:paraId="401D595C" w14:textId="77777777" w:rsidTr="00675AD4">
        <w:trPr>
          <w:cantSplit/>
        </w:trPr>
        <w:tc>
          <w:tcPr>
            <w:tcW w:w="633" w:type="pct"/>
          </w:tcPr>
          <w:p w14:paraId="510F188B" w14:textId="77777777" w:rsidR="006D66C5" w:rsidRPr="00675AD4" w:rsidRDefault="006D66C5" w:rsidP="008D26B1">
            <w:pPr>
              <w:pStyle w:val="TableText"/>
            </w:pPr>
            <w:r w:rsidRPr="00675AD4">
              <w:rPr>
                <w:rFonts w:eastAsia="Arial"/>
              </w:rPr>
              <w:t>2.6.14.450</w:t>
            </w:r>
          </w:p>
        </w:tc>
        <w:tc>
          <w:tcPr>
            <w:tcW w:w="3323" w:type="pct"/>
          </w:tcPr>
          <w:p w14:paraId="733D77E9" w14:textId="77777777" w:rsidR="000677D8" w:rsidRPr="00675AD4" w:rsidRDefault="000677D8" w:rsidP="008D26B1">
            <w:pPr>
              <w:pStyle w:val="TableText"/>
              <w:rPr>
                <w:rFonts w:eastAsia="Arial"/>
              </w:rPr>
            </w:pPr>
            <w:r w:rsidRPr="00675AD4">
              <w:rPr>
                <w:rFonts w:eastAsia="Arial"/>
                <w:i/>
              </w:rPr>
              <w:t>VSA shall draft the process for distributing VSA generated services</w:t>
            </w:r>
            <w:r w:rsidRPr="00675AD4">
              <w:rPr>
                <w:rFonts w:eastAsia="Arial"/>
              </w:rPr>
              <w:t>.</w:t>
            </w:r>
          </w:p>
          <w:p w14:paraId="0B4279D8" w14:textId="3B151825" w:rsidR="00193A0F" w:rsidRPr="00675AD4" w:rsidRDefault="000677D8" w:rsidP="008D26B1">
            <w:pPr>
              <w:pStyle w:val="TableText"/>
            </w:pPr>
            <w:r w:rsidRPr="00675AD4">
              <w:t xml:space="preserve">(Original) </w:t>
            </w:r>
            <w:r w:rsidR="00193A0F" w:rsidRPr="00675AD4">
              <w:t xml:space="preserve">VSA </w:t>
            </w:r>
            <w:r w:rsidR="00193A0F" w:rsidRPr="00675AD4">
              <w:rPr>
                <w:i/>
              </w:rPr>
              <w:t>shall</w:t>
            </w:r>
            <w:r w:rsidR="00193A0F" w:rsidRPr="00675AD4">
              <w:t xml:space="preserve"> define and document the process for distributing VSA generated services.</w:t>
            </w:r>
          </w:p>
          <w:p w14:paraId="10491B2E" w14:textId="77777777" w:rsidR="00193A0F" w:rsidRPr="00675AD4" w:rsidRDefault="00193A0F" w:rsidP="008D26B1">
            <w:pPr>
              <w:pStyle w:val="TableText"/>
            </w:pPr>
            <w:r w:rsidRPr="00675AD4">
              <w:rPr>
                <w:b/>
              </w:rPr>
              <w:t>Justification for Revision:</w:t>
            </w:r>
            <w:r w:rsidRPr="00675AD4">
              <w:t xml:space="preserve"> Reworded for clarity</w:t>
            </w:r>
          </w:p>
        </w:tc>
        <w:tc>
          <w:tcPr>
            <w:tcW w:w="1044" w:type="pct"/>
            <w:tcMar>
              <w:top w:w="100" w:type="dxa"/>
              <w:left w:w="100" w:type="dxa"/>
              <w:bottom w:w="100" w:type="dxa"/>
              <w:right w:w="100" w:type="dxa"/>
            </w:tcMar>
          </w:tcPr>
          <w:p w14:paraId="5FA460AB" w14:textId="04729AA0" w:rsidR="006D66C5" w:rsidRPr="00675AD4" w:rsidRDefault="00C0707A" w:rsidP="00991BF8">
            <w:pPr>
              <w:pStyle w:val="TableText"/>
            </w:pPr>
            <w:r w:rsidRPr="00675AD4">
              <w:t>P2.</w:t>
            </w:r>
            <w:r w:rsidR="003F5FCA">
              <w:t>3.9</w:t>
            </w:r>
          </w:p>
        </w:tc>
      </w:tr>
      <w:tr w:rsidR="006D66C5" w:rsidRPr="00675AD4" w14:paraId="5C35FF95" w14:textId="77777777" w:rsidTr="00675AD4">
        <w:trPr>
          <w:cantSplit/>
        </w:trPr>
        <w:tc>
          <w:tcPr>
            <w:tcW w:w="633" w:type="pct"/>
          </w:tcPr>
          <w:p w14:paraId="40FA0513" w14:textId="77777777" w:rsidR="006D66C5" w:rsidRPr="00675AD4" w:rsidRDefault="006D66C5" w:rsidP="008D26B1">
            <w:pPr>
              <w:pStyle w:val="TableText"/>
            </w:pPr>
            <w:r w:rsidRPr="00675AD4">
              <w:rPr>
                <w:rFonts w:eastAsia="Arial"/>
              </w:rPr>
              <w:t>2.6.14.451</w:t>
            </w:r>
          </w:p>
        </w:tc>
        <w:tc>
          <w:tcPr>
            <w:tcW w:w="3323" w:type="pct"/>
          </w:tcPr>
          <w:p w14:paraId="52A17DE5" w14:textId="77777777" w:rsidR="006D66C5" w:rsidRPr="00675AD4" w:rsidRDefault="006D66C5" w:rsidP="008D26B1">
            <w:pPr>
              <w:pStyle w:val="TableText"/>
            </w:pPr>
            <w:r w:rsidRPr="00675AD4">
              <w:rPr>
                <w:rFonts w:eastAsia="Arial"/>
              </w:rPr>
              <w:t>VSA shall draft recommended organizational policy regarding the implementation of VSA generated services.</w:t>
            </w:r>
          </w:p>
        </w:tc>
        <w:tc>
          <w:tcPr>
            <w:tcW w:w="1044" w:type="pct"/>
            <w:tcMar>
              <w:top w:w="100" w:type="dxa"/>
              <w:left w:w="100" w:type="dxa"/>
              <w:bottom w:w="100" w:type="dxa"/>
              <w:right w:w="100" w:type="dxa"/>
            </w:tcMar>
          </w:tcPr>
          <w:p w14:paraId="1867ABC9" w14:textId="74D7ED08" w:rsidR="006D66C5" w:rsidRPr="00675AD4" w:rsidRDefault="00276BB5" w:rsidP="00991BF8">
            <w:pPr>
              <w:pStyle w:val="TableText"/>
            </w:pPr>
            <w:ins w:id="296" w:author="MWatkins" w:date="2016-10-14T08:38:00Z">
              <w:r>
                <w:t>P.2.4.10</w:t>
              </w:r>
            </w:ins>
            <w:del w:id="297" w:author="MWatkins" w:date="2016-10-14T08:38:00Z">
              <w:r w:rsidR="004E2C14" w:rsidRPr="00675AD4" w:rsidDel="00276BB5">
                <w:delText>Backlog</w:delText>
              </w:r>
            </w:del>
          </w:p>
        </w:tc>
      </w:tr>
      <w:tr w:rsidR="006D66C5" w:rsidRPr="00675AD4" w14:paraId="5206B9C0" w14:textId="77777777" w:rsidTr="00675AD4">
        <w:trPr>
          <w:cantSplit/>
        </w:trPr>
        <w:tc>
          <w:tcPr>
            <w:tcW w:w="633" w:type="pct"/>
          </w:tcPr>
          <w:p w14:paraId="1E9ACE7F" w14:textId="77777777" w:rsidR="006D66C5" w:rsidRPr="00675AD4" w:rsidRDefault="006D66C5" w:rsidP="008D26B1">
            <w:pPr>
              <w:pStyle w:val="TableText"/>
            </w:pPr>
            <w:r w:rsidRPr="00675AD4">
              <w:rPr>
                <w:rFonts w:eastAsia="Arial"/>
              </w:rPr>
              <w:t>2.6.14.452</w:t>
            </w:r>
          </w:p>
        </w:tc>
        <w:tc>
          <w:tcPr>
            <w:tcW w:w="3323" w:type="pct"/>
          </w:tcPr>
          <w:p w14:paraId="33F0B009" w14:textId="77777777" w:rsidR="006D66C5" w:rsidRPr="00675AD4" w:rsidRDefault="006D66C5" w:rsidP="008D26B1">
            <w:pPr>
              <w:pStyle w:val="TableText"/>
            </w:pPr>
            <w:r w:rsidRPr="00675AD4">
              <w:rPr>
                <w:rFonts w:eastAsia="Arial"/>
              </w:rPr>
              <w:t>VSA shall draft recommended organizational policy regarding the use of VSA utilities.</w:t>
            </w:r>
          </w:p>
        </w:tc>
        <w:tc>
          <w:tcPr>
            <w:tcW w:w="1044" w:type="pct"/>
            <w:tcMar>
              <w:top w:w="100" w:type="dxa"/>
              <w:left w:w="100" w:type="dxa"/>
              <w:bottom w:w="100" w:type="dxa"/>
              <w:right w:w="100" w:type="dxa"/>
            </w:tcMar>
          </w:tcPr>
          <w:p w14:paraId="339E1134" w14:textId="52236C33" w:rsidR="006D66C5" w:rsidRPr="00675AD4" w:rsidRDefault="00C0707A" w:rsidP="00991BF8">
            <w:pPr>
              <w:pStyle w:val="TableText"/>
            </w:pPr>
            <w:r w:rsidRPr="00675AD4">
              <w:t>P2.</w:t>
            </w:r>
            <w:r w:rsidR="003F5FCA">
              <w:t>3.9</w:t>
            </w:r>
          </w:p>
        </w:tc>
      </w:tr>
    </w:tbl>
    <w:p w14:paraId="70ED0906" w14:textId="77777777" w:rsidR="008E2FF4" w:rsidRDefault="008E2FF4" w:rsidP="008E2FF4">
      <w:pPr>
        <w:pStyle w:val="BodyText6"/>
      </w:pPr>
      <w:bookmarkStart w:id="298" w:name="_Toc436647100"/>
      <w:bookmarkStart w:id="299" w:name="_Toc441146655"/>
    </w:p>
    <w:p w14:paraId="6710EDFD" w14:textId="77777777" w:rsidR="006D66C5" w:rsidRDefault="006D66C5" w:rsidP="00BA3308">
      <w:pPr>
        <w:pStyle w:val="Heading3"/>
      </w:pPr>
      <w:bookmarkStart w:id="300" w:name="_Toc467483175"/>
      <w:r>
        <w:t>Apportioning of Requirements</w:t>
      </w:r>
      <w:bookmarkEnd w:id="298"/>
      <w:bookmarkEnd w:id="299"/>
      <w:bookmarkEnd w:id="300"/>
    </w:p>
    <w:p w14:paraId="45F00D76" w14:textId="4D623FFD" w:rsidR="00C0707A" w:rsidRDefault="006D66C5" w:rsidP="008E2FF4">
      <w:pPr>
        <w:pStyle w:val="BodyText"/>
        <w:keepNext/>
        <w:keepLines/>
      </w:pPr>
      <w:r>
        <w:t xml:space="preserve">VSA requirements are apportioned according the designation in the “Delivery” column of the tables appearing in Sections </w:t>
      </w:r>
      <w:r>
        <w:rPr>
          <w:color w:val="0000FF"/>
          <w:u w:val="single"/>
        </w:rPr>
        <w:fldChar w:fldCharType="begin"/>
      </w:r>
      <w:r>
        <w:rPr>
          <w:color w:val="0000FF"/>
          <w:u w:val="single"/>
        </w:rPr>
        <w:instrText xml:space="preserve"> REF _Ref436643631 \r \h </w:instrText>
      </w:r>
      <w:r>
        <w:rPr>
          <w:color w:val="0000FF"/>
          <w:u w:val="single"/>
        </w:rPr>
      </w:r>
      <w:r>
        <w:rPr>
          <w:color w:val="0000FF"/>
          <w:u w:val="single"/>
        </w:rPr>
        <w:fldChar w:fldCharType="separate"/>
      </w:r>
      <w:r w:rsidR="00B44652">
        <w:rPr>
          <w:color w:val="0000FF"/>
          <w:u w:val="single"/>
        </w:rPr>
        <w:t>2.6.1</w:t>
      </w:r>
      <w:r>
        <w:rPr>
          <w:color w:val="0000FF"/>
          <w:u w:val="single"/>
        </w:rPr>
        <w:fldChar w:fldCharType="end"/>
      </w:r>
      <w:r>
        <w:t xml:space="preserve"> through </w:t>
      </w:r>
      <w:r w:rsidR="00124905" w:rsidRPr="00124905">
        <w:rPr>
          <w:color w:val="0000FF"/>
          <w:u w:val="single"/>
        </w:rPr>
        <w:fldChar w:fldCharType="begin"/>
      </w:r>
      <w:r w:rsidR="00124905" w:rsidRPr="00124905">
        <w:rPr>
          <w:color w:val="0000FF"/>
          <w:u w:val="single"/>
        </w:rPr>
        <w:instrText xml:space="preserve"> REF _Ref445789126 \w \h </w:instrText>
      </w:r>
      <w:r w:rsidR="00124905">
        <w:rPr>
          <w:color w:val="0000FF"/>
          <w:u w:val="single"/>
        </w:rPr>
        <w:instrText xml:space="preserve"> \* MERGEFORMAT </w:instrText>
      </w:r>
      <w:r w:rsidR="00124905" w:rsidRPr="00124905">
        <w:rPr>
          <w:color w:val="0000FF"/>
          <w:u w:val="single"/>
        </w:rPr>
      </w:r>
      <w:r w:rsidR="00124905" w:rsidRPr="00124905">
        <w:rPr>
          <w:color w:val="0000FF"/>
          <w:u w:val="single"/>
        </w:rPr>
        <w:fldChar w:fldCharType="separate"/>
      </w:r>
      <w:r w:rsidR="00B44652">
        <w:rPr>
          <w:color w:val="0000FF"/>
          <w:u w:val="single"/>
        </w:rPr>
        <w:t>2.6.14</w:t>
      </w:r>
      <w:r w:rsidR="00124905" w:rsidRPr="00124905">
        <w:rPr>
          <w:color w:val="0000FF"/>
          <w:u w:val="single"/>
        </w:rPr>
        <w:fldChar w:fldCharType="end"/>
      </w:r>
      <w:r>
        <w:t xml:space="preserve">. </w:t>
      </w:r>
      <w:r w:rsidR="00C0707A">
        <w:t xml:space="preserve">All </w:t>
      </w:r>
      <w:r w:rsidR="007F0A61">
        <w:t>requirements</w:t>
      </w:r>
      <w:r w:rsidR="00C0707A">
        <w:t xml:space="preserve"> are represented in </w:t>
      </w:r>
      <w:r w:rsidR="007F0A61">
        <w:t>an</w:t>
      </w:r>
      <w:r w:rsidR="00C0707A">
        <w:t xml:space="preserve"> “</w:t>
      </w:r>
      <w:proofErr w:type="spellStart"/>
      <w:r w:rsidR="00C0707A">
        <w:t>x.y.z</w:t>
      </w:r>
      <w:bookmarkStart w:id="301" w:name="_GoBack"/>
      <w:bookmarkEnd w:id="301"/>
      <w:proofErr w:type="spellEnd"/>
      <w:r w:rsidR="00C0707A">
        <w:t>” nomenclature</w:t>
      </w:r>
    </w:p>
    <w:p w14:paraId="57901801" w14:textId="2E63801B" w:rsidR="00C0707A" w:rsidRDefault="00C0707A" w:rsidP="008E2FF4">
      <w:pPr>
        <w:pStyle w:val="BodyTextIndent"/>
        <w:keepNext/>
        <w:keepLines/>
      </w:pPr>
      <w:r>
        <w:t xml:space="preserve">x = Phase (As determined by </w:t>
      </w:r>
      <w:r w:rsidR="00516281">
        <w:t>PMAS</w:t>
      </w:r>
      <w:r>
        <w:t>)</w:t>
      </w:r>
    </w:p>
    <w:p w14:paraId="18F48985" w14:textId="3A364C9F" w:rsidR="00C0707A" w:rsidRDefault="00C0707A" w:rsidP="008E2FF4">
      <w:pPr>
        <w:pStyle w:val="BodyTextIndent"/>
        <w:keepNext/>
        <w:keepLines/>
      </w:pPr>
      <w:r>
        <w:t>y = Increment (A cycle of sprints with planned capabilities lasting either 3 or 6 months</w:t>
      </w:r>
    </w:p>
    <w:p w14:paraId="67BD419E" w14:textId="7BC6ACEE" w:rsidR="00C0707A" w:rsidRDefault="00C0707A" w:rsidP="008E2FF4">
      <w:pPr>
        <w:pStyle w:val="BodyTextIndent3"/>
        <w:keepNext/>
        <w:keepLines/>
      </w:pPr>
      <w:r>
        <w:t>Increment 1 &amp; 2 are 6 month increments</w:t>
      </w:r>
      <w:r w:rsidR="00516281">
        <w:t xml:space="preserve"> per PMAS</w:t>
      </w:r>
    </w:p>
    <w:p w14:paraId="3E566847" w14:textId="03D59D2F" w:rsidR="00C0707A" w:rsidRDefault="00C0707A" w:rsidP="008E2FF4">
      <w:pPr>
        <w:pStyle w:val="BodyTextIndent3"/>
        <w:keepNext/>
        <w:keepLines/>
      </w:pPr>
      <w:r>
        <w:t>Increments 3-6 will be 3 month increments</w:t>
      </w:r>
      <w:r w:rsidR="00516281">
        <w:t xml:space="preserve"> determined </w:t>
      </w:r>
      <w:r w:rsidR="008044FE">
        <w:t xml:space="preserve">by </w:t>
      </w:r>
      <w:r w:rsidR="00646633">
        <w:t>Veteran-focused Integration Process (</w:t>
      </w:r>
      <w:r w:rsidR="008044FE">
        <w:t>VIP</w:t>
      </w:r>
      <w:r w:rsidR="00646633">
        <w:t>)</w:t>
      </w:r>
    </w:p>
    <w:p w14:paraId="6BD5C14B" w14:textId="7233201A" w:rsidR="00C0707A" w:rsidRDefault="00C0707A" w:rsidP="008E2FF4">
      <w:pPr>
        <w:pStyle w:val="BodyTextIndent"/>
      </w:pPr>
      <w:r>
        <w:t>z = Delivered sprint for requirement fulfillment</w:t>
      </w:r>
    </w:p>
    <w:p w14:paraId="44E93B25" w14:textId="77777777" w:rsidR="007F0A61" w:rsidRDefault="00C0707A" w:rsidP="00C5497B">
      <w:pPr>
        <w:pStyle w:val="BodyText"/>
      </w:pPr>
      <w:r>
        <w:t>Sprint value “z” will only be populated when delivery is planned. Increment values for future work are planned placeholders. The determination of increment and sprint is made as part of an Agile process, and user functionality can be reprioritized to best meet user needs, or work with dependencies in the development cycle.</w:t>
      </w:r>
    </w:p>
    <w:p w14:paraId="01692C46" w14:textId="7EF9711D" w:rsidR="00C0707A" w:rsidRDefault="00C0707A" w:rsidP="00C5497B">
      <w:pPr>
        <w:pStyle w:val="BodyText"/>
      </w:pPr>
      <w:r>
        <w:t xml:space="preserve">Requirements marked as removed are either redundant requirements (duplicated in other requirements, and met there), or they have been determined thru the Agile process to be no longer </w:t>
      </w:r>
      <w:r>
        <w:lastRenderedPageBreak/>
        <w:t xml:space="preserve">relevant to the work at hand. This latter outcome is a natural </w:t>
      </w:r>
      <w:r w:rsidR="00900BC3">
        <w:t>part of Agile learning, where discovery thru development allows the capabilities to expand to existing needs not yet discovered.</w:t>
      </w:r>
    </w:p>
    <w:p w14:paraId="57199017" w14:textId="77777777" w:rsidR="00D74721" w:rsidRDefault="00D74721" w:rsidP="009151BD">
      <w:pPr>
        <w:pStyle w:val="Heading2"/>
      </w:pPr>
      <w:bookmarkStart w:id="302" w:name="_Toc445370601"/>
      <w:bookmarkStart w:id="303" w:name="_Toc441147306"/>
      <w:bookmarkStart w:id="304" w:name="_Toc441480455"/>
      <w:bookmarkStart w:id="305" w:name="_Toc441483228"/>
      <w:bookmarkStart w:id="306" w:name="_Toc441146656"/>
      <w:bookmarkStart w:id="307" w:name="_Toc467483176"/>
      <w:bookmarkEnd w:id="302"/>
      <w:bookmarkEnd w:id="303"/>
      <w:bookmarkEnd w:id="304"/>
      <w:bookmarkEnd w:id="305"/>
      <w:r>
        <w:t>Graphical User Interface (GUI) Specifications</w:t>
      </w:r>
      <w:bookmarkEnd w:id="306"/>
      <w:bookmarkEnd w:id="307"/>
    </w:p>
    <w:p w14:paraId="0AB9953B" w14:textId="77777777" w:rsidR="006D66C5" w:rsidRDefault="006D66C5" w:rsidP="00C5497B">
      <w:pPr>
        <w:pStyle w:val="BodyText"/>
        <w:keepNext/>
        <w:keepLines/>
      </w:pPr>
      <w:r>
        <w:t xml:space="preserve">Refer to Section </w:t>
      </w:r>
      <w:r>
        <w:rPr>
          <w:color w:val="0000FF"/>
          <w:u w:val="single"/>
        </w:rPr>
        <w:fldChar w:fldCharType="begin"/>
      </w:r>
      <w:r>
        <w:rPr>
          <w:color w:val="0000FF"/>
          <w:u w:val="single"/>
        </w:rPr>
        <w:instrText xml:space="preserve"> REF _Ref436643631 \r \h </w:instrText>
      </w:r>
      <w:r>
        <w:rPr>
          <w:color w:val="0000FF"/>
          <w:u w:val="single"/>
        </w:rPr>
      </w:r>
      <w:r>
        <w:rPr>
          <w:color w:val="0000FF"/>
          <w:u w:val="single"/>
        </w:rPr>
        <w:fldChar w:fldCharType="separate"/>
      </w:r>
      <w:r w:rsidR="00B44652">
        <w:rPr>
          <w:color w:val="0000FF"/>
          <w:u w:val="single"/>
        </w:rPr>
        <w:t>2.6.1</w:t>
      </w:r>
      <w:r>
        <w:rPr>
          <w:color w:val="0000FF"/>
          <w:u w:val="single"/>
        </w:rPr>
        <w:fldChar w:fldCharType="end"/>
      </w:r>
      <w:r>
        <w:t xml:space="preserve"> for detailed requirements.</w:t>
      </w:r>
    </w:p>
    <w:p w14:paraId="0C9EA7DE" w14:textId="36A6F9FB" w:rsidR="006D66C5" w:rsidRDefault="006D66C5" w:rsidP="006D66C5">
      <w:pPr>
        <w:pStyle w:val="BodyText"/>
        <w:keepNext/>
      </w:pPr>
      <w:r>
        <w:t xml:space="preserve">A service developer user interacts with a Web application interface similar to the </w:t>
      </w:r>
      <w:r w:rsidR="00FB3B0E">
        <w:t>Graphical User Interface (</w:t>
      </w:r>
      <w:r>
        <w:t>GUI</w:t>
      </w:r>
      <w:r w:rsidR="00FB3B0E">
        <w:t>)</w:t>
      </w:r>
      <w:r>
        <w:t xml:space="preserve"> shown in </w:t>
      </w:r>
      <w:r w:rsidR="008E2FF4" w:rsidRPr="008E2FF4">
        <w:rPr>
          <w:color w:val="0000FF"/>
          <w:u w:val="single"/>
        </w:rPr>
        <w:fldChar w:fldCharType="begin"/>
      </w:r>
      <w:r w:rsidR="008E2FF4" w:rsidRPr="008E2FF4">
        <w:rPr>
          <w:color w:val="0000FF"/>
          <w:u w:val="single"/>
        </w:rPr>
        <w:instrText xml:space="preserve"> REF _Ref445737059 \h </w:instrText>
      </w:r>
      <w:r w:rsidR="008E2FF4">
        <w:rPr>
          <w:color w:val="0000FF"/>
          <w:u w:val="single"/>
        </w:rPr>
        <w:instrText xml:space="preserve"> \* MERGEFORMAT </w:instrText>
      </w:r>
      <w:r w:rsidR="008E2FF4" w:rsidRPr="008E2FF4">
        <w:rPr>
          <w:color w:val="0000FF"/>
          <w:u w:val="single"/>
        </w:rPr>
      </w:r>
      <w:r w:rsidR="008E2FF4" w:rsidRPr="008E2FF4">
        <w:rPr>
          <w:color w:val="0000FF"/>
          <w:u w:val="single"/>
        </w:rPr>
        <w:fldChar w:fldCharType="separate"/>
      </w:r>
      <w:r w:rsidR="00B44652" w:rsidRPr="00B44652">
        <w:rPr>
          <w:color w:val="0000FF"/>
          <w:u w:val="single"/>
        </w:rPr>
        <w:t xml:space="preserve">Figure </w:t>
      </w:r>
      <w:r w:rsidR="00B44652" w:rsidRPr="00B44652">
        <w:rPr>
          <w:noProof/>
          <w:color w:val="0000FF"/>
          <w:u w:val="single"/>
        </w:rPr>
        <w:t>2</w:t>
      </w:r>
      <w:r w:rsidR="008E2FF4" w:rsidRPr="008E2FF4">
        <w:rPr>
          <w:color w:val="0000FF"/>
          <w:u w:val="single"/>
        </w:rPr>
        <w:fldChar w:fldCharType="end"/>
      </w:r>
      <w:r w:rsidRPr="00107364">
        <w:t xml:space="preserve">, </w:t>
      </w:r>
      <w:r w:rsidR="008E2FF4" w:rsidRPr="008E2FF4">
        <w:rPr>
          <w:color w:val="0000FF"/>
          <w:u w:val="single"/>
        </w:rPr>
        <w:fldChar w:fldCharType="begin"/>
      </w:r>
      <w:r w:rsidR="008E2FF4" w:rsidRPr="008E2FF4">
        <w:rPr>
          <w:color w:val="0000FF"/>
          <w:u w:val="single"/>
        </w:rPr>
        <w:instrText xml:space="preserve"> REF _Ref445737065 \h </w:instrText>
      </w:r>
      <w:r w:rsidR="008E2FF4">
        <w:rPr>
          <w:color w:val="0000FF"/>
          <w:u w:val="single"/>
        </w:rPr>
        <w:instrText xml:space="preserve"> \* MERGEFORMAT </w:instrText>
      </w:r>
      <w:r w:rsidR="008E2FF4" w:rsidRPr="008E2FF4">
        <w:rPr>
          <w:color w:val="0000FF"/>
          <w:u w:val="single"/>
        </w:rPr>
      </w:r>
      <w:r w:rsidR="008E2FF4" w:rsidRPr="008E2FF4">
        <w:rPr>
          <w:color w:val="0000FF"/>
          <w:u w:val="single"/>
        </w:rPr>
        <w:fldChar w:fldCharType="separate"/>
      </w:r>
      <w:r w:rsidR="00B44652" w:rsidRPr="00B44652">
        <w:rPr>
          <w:color w:val="0000FF"/>
          <w:u w:val="single"/>
        </w:rPr>
        <w:t xml:space="preserve">Figure </w:t>
      </w:r>
      <w:r w:rsidR="00B44652" w:rsidRPr="00B44652">
        <w:rPr>
          <w:noProof/>
          <w:color w:val="0000FF"/>
          <w:u w:val="single"/>
        </w:rPr>
        <w:t>3</w:t>
      </w:r>
      <w:r w:rsidR="008E2FF4" w:rsidRPr="008E2FF4">
        <w:rPr>
          <w:color w:val="0000FF"/>
          <w:u w:val="single"/>
        </w:rPr>
        <w:fldChar w:fldCharType="end"/>
      </w:r>
      <w:r w:rsidRPr="00107364">
        <w:t xml:space="preserve">, and </w:t>
      </w:r>
      <w:r w:rsidR="008E2FF4" w:rsidRPr="008E2FF4">
        <w:rPr>
          <w:color w:val="0000FF"/>
          <w:u w:val="single"/>
        </w:rPr>
        <w:fldChar w:fldCharType="begin"/>
      </w:r>
      <w:r w:rsidR="008E2FF4" w:rsidRPr="008E2FF4">
        <w:rPr>
          <w:color w:val="0000FF"/>
          <w:u w:val="single"/>
        </w:rPr>
        <w:instrText xml:space="preserve"> REF _Ref445737071 \h </w:instrText>
      </w:r>
      <w:r w:rsidR="008E2FF4">
        <w:rPr>
          <w:color w:val="0000FF"/>
          <w:u w:val="single"/>
        </w:rPr>
        <w:instrText xml:space="preserve"> \* MERGEFORMAT </w:instrText>
      </w:r>
      <w:r w:rsidR="008E2FF4" w:rsidRPr="008E2FF4">
        <w:rPr>
          <w:color w:val="0000FF"/>
          <w:u w:val="single"/>
        </w:rPr>
      </w:r>
      <w:r w:rsidR="008E2FF4" w:rsidRPr="008E2FF4">
        <w:rPr>
          <w:color w:val="0000FF"/>
          <w:u w:val="single"/>
        </w:rPr>
        <w:fldChar w:fldCharType="separate"/>
      </w:r>
      <w:r w:rsidR="00B44652" w:rsidRPr="00B44652">
        <w:rPr>
          <w:color w:val="0000FF"/>
          <w:u w:val="single"/>
        </w:rPr>
        <w:t xml:space="preserve">Figure </w:t>
      </w:r>
      <w:r w:rsidR="00B44652" w:rsidRPr="00B44652">
        <w:rPr>
          <w:noProof/>
          <w:color w:val="0000FF"/>
          <w:u w:val="single"/>
        </w:rPr>
        <w:t>4</w:t>
      </w:r>
      <w:r w:rsidR="008E2FF4" w:rsidRPr="008E2FF4">
        <w:rPr>
          <w:color w:val="0000FF"/>
          <w:u w:val="single"/>
        </w:rPr>
        <w:fldChar w:fldCharType="end"/>
      </w:r>
      <w:r w:rsidRPr="00107364">
        <w:t>.</w:t>
      </w:r>
    </w:p>
    <w:p w14:paraId="3EF47259" w14:textId="49DCE685" w:rsidR="00CD0767" w:rsidRPr="00CD0767" w:rsidRDefault="00CD0767" w:rsidP="00CD0767">
      <w:pPr>
        <w:pStyle w:val="Caption"/>
        <w:rPr>
          <w:rFonts w:eastAsia="Arial"/>
        </w:rPr>
      </w:pPr>
      <w:bookmarkStart w:id="308" w:name="_Ref445737059"/>
      <w:bookmarkStart w:id="309" w:name="_Toc436647305"/>
      <w:bookmarkStart w:id="310" w:name="_Toc467483233"/>
      <w:r w:rsidRPr="00A35710">
        <w:t xml:space="preserve">Figure </w:t>
      </w:r>
      <w:r w:rsidR="00B47EEC">
        <w:fldChar w:fldCharType="begin"/>
      </w:r>
      <w:r w:rsidR="00B47EEC">
        <w:instrText xml:space="preserve"> SEQ Figure \* ARABIC </w:instrText>
      </w:r>
      <w:r w:rsidR="00B47EEC">
        <w:fldChar w:fldCharType="separate"/>
      </w:r>
      <w:r w:rsidR="00B44652">
        <w:rPr>
          <w:noProof/>
        </w:rPr>
        <w:t>2</w:t>
      </w:r>
      <w:r w:rsidR="00B47EEC">
        <w:rPr>
          <w:noProof/>
        </w:rPr>
        <w:fldChar w:fldCharType="end"/>
      </w:r>
      <w:bookmarkEnd w:id="308"/>
      <w:r w:rsidRPr="00A35710">
        <w:t xml:space="preserve">: </w:t>
      </w:r>
      <w:r w:rsidRPr="00A35710">
        <w:rPr>
          <w:rFonts w:eastAsia="Arial"/>
        </w:rPr>
        <w:t xml:space="preserve">VSA RPC </w:t>
      </w:r>
      <w:r>
        <w:rPr>
          <w:rFonts w:eastAsia="Arial"/>
        </w:rPr>
        <w:t>Wizard-S</w:t>
      </w:r>
      <w:r w:rsidRPr="00A35710">
        <w:rPr>
          <w:rFonts w:eastAsia="Arial"/>
        </w:rPr>
        <w:t>elect RPC</w:t>
      </w:r>
      <w:bookmarkEnd w:id="309"/>
      <w:bookmarkEnd w:id="310"/>
    </w:p>
    <w:p w14:paraId="3D9AA24D" w14:textId="77777777" w:rsidR="006D66C5" w:rsidRDefault="00021BEC" w:rsidP="008E2FF4">
      <w:pPr>
        <w:pStyle w:val="GraphicInsert"/>
      </w:pPr>
      <w:r>
        <w:rPr>
          <w:noProof/>
        </w:rPr>
        <w:drawing>
          <wp:inline distT="0" distB="0" distL="0" distR="0" wp14:anchorId="7D18985B" wp14:editId="2D9E650D">
            <wp:extent cx="5772150" cy="4084320"/>
            <wp:effectExtent l="0" t="0" r="0" b="0"/>
            <wp:docPr id="4" name="Picture 4" descr="RPC REST Wizard, Select RPC screen 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PC_REST_Wizard.jpg"/>
                    <pic:cNvPicPr/>
                  </pic:nvPicPr>
                  <pic:blipFill>
                    <a:blip r:embed="rId43">
                      <a:extLst>
                        <a:ext uri="{28A0092B-C50C-407E-A947-70E740481C1C}">
                          <a14:useLocalDpi xmlns:a14="http://schemas.microsoft.com/office/drawing/2010/main" val="0"/>
                        </a:ext>
                      </a:extLst>
                    </a:blip>
                    <a:stretch>
                      <a:fillRect/>
                    </a:stretch>
                  </pic:blipFill>
                  <pic:spPr>
                    <a:xfrm>
                      <a:off x="0" y="0"/>
                      <a:ext cx="5772150" cy="4084320"/>
                    </a:xfrm>
                    <a:prstGeom prst="rect">
                      <a:avLst/>
                    </a:prstGeom>
                  </pic:spPr>
                </pic:pic>
              </a:graphicData>
            </a:graphic>
          </wp:inline>
        </w:drawing>
      </w:r>
    </w:p>
    <w:p w14:paraId="16630D49" w14:textId="77777777" w:rsidR="008E2FF4" w:rsidRDefault="008E2FF4" w:rsidP="008E2FF4">
      <w:pPr>
        <w:pStyle w:val="BodyText6"/>
      </w:pPr>
    </w:p>
    <w:p w14:paraId="1F570D5E" w14:textId="011540E3" w:rsidR="00CD0767" w:rsidRPr="00CD0767" w:rsidRDefault="00CD0767" w:rsidP="00CD0767">
      <w:pPr>
        <w:pStyle w:val="Caption"/>
        <w:rPr>
          <w:rFonts w:eastAsia="Arial"/>
        </w:rPr>
      </w:pPr>
      <w:bookmarkStart w:id="311" w:name="_Ref445737065"/>
      <w:bookmarkStart w:id="312" w:name="_Toc436647306"/>
      <w:bookmarkStart w:id="313" w:name="_Toc467483234"/>
      <w:r w:rsidRPr="00A35710">
        <w:lastRenderedPageBreak/>
        <w:t xml:space="preserve">Figure </w:t>
      </w:r>
      <w:r w:rsidR="00B47EEC">
        <w:fldChar w:fldCharType="begin"/>
      </w:r>
      <w:r w:rsidR="00B47EEC">
        <w:instrText xml:space="preserve"> SEQ Figure \* ARABIC </w:instrText>
      </w:r>
      <w:r w:rsidR="00B47EEC">
        <w:fldChar w:fldCharType="separate"/>
      </w:r>
      <w:r w:rsidR="00B44652">
        <w:rPr>
          <w:noProof/>
        </w:rPr>
        <w:t>3</w:t>
      </w:r>
      <w:r w:rsidR="00B47EEC">
        <w:rPr>
          <w:noProof/>
        </w:rPr>
        <w:fldChar w:fldCharType="end"/>
      </w:r>
      <w:bookmarkEnd w:id="311"/>
      <w:r w:rsidRPr="00A35710">
        <w:t xml:space="preserve">: </w:t>
      </w:r>
      <w:r w:rsidRPr="00A35710">
        <w:rPr>
          <w:rFonts w:eastAsia="Arial"/>
        </w:rPr>
        <w:t xml:space="preserve">VSA RPC </w:t>
      </w:r>
      <w:r>
        <w:rPr>
          <w:rFonts w:eastAsia="Arial"/>
        </w:rPr>
        <w:t>Wizard-E</w:t>
      </w:r>
      <w:r w:rsidRPr="00A35710">
        <w:rPr>
          <w:rFonts w:eastAsia="Arial"/>
        </w:rPr>
        <w:t>dit Definition</w:t>
      </w:r>
      <w:bookmarkEnd w:id="312"/>
      <w:bookmarkEnd w:id="313"/>
    </w:p>
    <w:p w14:paraId="7686B433" w14:textId="77777777" w:rsidR="006D66C5" w:rsidRDefault="00021BEC" w:rsidP="008E2FF4">
      <w:pPr>
        <w:pStyle w:val="GraphicInsert"/>
        <w:rPr>
          <w:noProof/>
        </w:rPr>
      </w:pPr>
      <w:r>
        <w:rPr>
          <w:noProof/>
        </w:rPr>
        <w:drawing>
          <wp:inline distT="0" distB="0" distL="0" distR="0" wp14:anchorId="2DBD2AD9" wp14:editId="6F429B18">
            <wp:extent cx="4450080" cy="4213860"/>
            <wp:effectExtent l="0" t="0" r="7620" b="0"/>
            <wp:docPr id="6" name="Picture 6" descr="RPC REST Wizard - Edit Definition screen 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PC_REST_Wizard_Edit_def.jpg"/>
                    <pic:cNvPicPr/>
                  </pic:nvPicPr>
                  <pic:blipFill>
                    <a:blip r:embed="rId44">
                      <a:extLst>
                        <a:ext uri="{28A0092B-C50C-407E-A947-70E740481C1C}">
                          <a14:useLocalDpi xmlns:a14="http://schemas.microsoft.com/office/drawing/2010/main" val="0"/>
                        </a:ext>
                      </a:extLst>
                    </a:blip>
                    <a:stretch>
                      <a:fillRect/>
                    </a:stretch>
                  </pic:blipFill>
                  <pic:spPr>
                    <a:xfrm>
                      <a:off x="0" y="0"/>
                      <a:ext cx="4450080" cy="4213860"/>
                    </a:xfrm>
                    <a:prstGeom prst="rect">
                      <a:avLst/>
                    </a:prstGeom>
                  </pic:spPr>
                </pic:pic>
              </a:graphicData>
            </a:graphic>
          </wp:inline>
        </w:drawing>
      </w:r>
    </w:p>
    <w:p w14:paraId="71015F17" w14:textId="77777777" w:rsidR="008E2FF4" w:rsidRDefault="008E2FF4" w:rsidP="008E2FF4">
      <w:pPr>
        <w:pStyle w:val="BodyText6"/>
        <w:rPr>
          <w:noProof/>
        </w:rPr>
      </w:pPr>
    </w:p>
    <w:p w14:paraId="53A696CC" w14:textId="02206CE8" w:rsidR="00CD0767" w:rsidRPr="00CD0767" w:rsidRDefault="00CD0767" w:rsidP="00CD0767">
      <w:pPr>
        <w:pStyle w:val="Caption"/>
        <w:keepNext w:val="0"/>
        <w:keepLines w:val="0"/>
        <w:spacing w:before="240"/>
      </w:pPr>
      <w:bookmarkStart w:id="314" w:name="_Ref445737071"/>
      <w:bookmarkStart w:id="315" w:name="_Toc436647307"/>
      <w:bookmarkStart w:id="316" w:name="_Toc467483235"/>
      <w:r w:rsidRPr="00562BB0">
        <w:t xml:space="preserve">Figure </w:t>
      </w:r>
      <w:r w:rsidR="00B47EEC">
        <w:fldChar w:fldCharType="begin"/>
      </w:r>
      <w:r w:rsidR="00B47EEC">
        <w:instrText xml:space="preserve"> SEQ Figure \* ARABIC </w:instrText>
      </w:r>
      <w:r w:rsidR="00B47EEC">
        <w:fldChar w:fldCharType="separate"/>
      </w:r>
      <w:r w:rsidR="00B44652">
        <w:rPr>
          <w:noProof/>
        </w:rPr>
        <w:t>4</w:t>
      </w:r>
      <w:r w:rsidR="00B47EEC">
        <w:rPr>
          <w:noProof/>
        </w:rPr>
        <w:fldChar w:fldCharType="end"/>
      </w:r>
      <w:bookmarkEnd w:id="314"/>
      <w:r w:rsidRPr="00562BB0">
        <w:t xml:space="preserve">: </w:t>
      </w:r>
      <w:r>
        <w:t xml:space="preserve">VSA API Browser-Show </w:t>
      </w:r>
      <w:proofErr w:type="spellStart"/>
      <w:r>
        <w:t>RESTified</w:t>
      </w:r>
      <w:proofErr w:type="spellEnd"/>
      <w:r>
        <w:t xml:space="preserve"> RPCs</w:t>
      </w:r>
      <w:bookmarkEnd w:id="315"/>
      <w:bookmarkEnd w:id="316"/>
    </w:p>
    <w:p w14:paraId="4E51DA94" w14:textId="77777777" w:rsidR="006D66C5" w:rsidRDefault="006D66C5" w:rsidP="008E2FF4">
      <w:pPr>
        <w:pStyle w:val="GraphicInsert"/>
      </w:pPr>
      <w:r w:rsidRPr="00562BB0">
        <w:rPr>
          <w:noProof/>
        </w:rPr>
        <w:drawing>
          <wp:inline distT="19050" distB="19050" distL="19050" distR="19050" wp14:anchorId="1C37EE04" wp14:editId="5AED9EF9">
            <wp:extent cx="5560695" cy="2139351"/>
            <wp:effectExtent l="0" t="0" r="1905" b="0"/>
            <wp:docPr id="5" name="image16.png" descr="VSA API Browser-Show RESTified RPCs screen shot."/>
            <wp:cNvGraphicFramePr/>
            <a:graphic xmlns:a="http://schemas.openxmlformats.org/drawingml/2006/main">
              <a:graphicData uri="http://schemas.openxmlformats.org/drawingml/2006/picture">
                <pic:pic xmlns:pic="http://schemas.openxmlformats.org/drawingml/2006/picture">
                  <pic:nvPicPr>
                    <pic:cNvPr id="0" name="image16.png" descr="6. API Browser RPCS GETs and POSTs.png"/>
                    <pic:cNvPicPr preferRelativeResize="0"/>
                  </pic:nvPicPr>
                  <pic:blipFill>
                    <a:blip r:embed="rId45"/>
                    <a:srcRect/>
                    <a:stretch>
                      <a:fillRect/>
                    </a:stretch>
                  </pic:blipFill>
                  <pic:spPr>
                    <a:xfrm>
                      <a:off x="0" y="0"/>
                      <a:ext cx="5560695" cy="2139351"/>
                    </a:xfrm>
                    <a:prstGeom prst="rect">
                      <a:avLst/>
                    </a:prstGeom>
                    <a:ln/>
                  </pic:spPr>
                </pic:pic>
              </a:graphicData>
            </a:graphic>
          </wp:inline>
        </w:drawing>
      </w:r>
    </w:p>
    <w:p w14:paraId="5CA9F0B0" w14:textId="77777777" w:rsidR="008E2FF4" w:rsidRDefault="008E2FF4" w:rsidP="008E2FF4">
      <w:pPr>
        <w:pStyle w:val="BodyText6"/>
      </w:pPr>
    </w:p>
    <w:p w14:paraId="16A63CAC" w14:textId="7787E24A" w:rsidR="00CD0767" w:rsidRDefault="00CD0767" w:rsidP="00CD0767">
      <w:pPr>
        <w:pStyle w:val="Caption"/>
      </w:pPr>
      <w:bookmarkStart w:id="317" w:name="_Toc436647308"/>
      <w:bookmarkStart w:id="318" w:name="_Toc467483236"/>
      <w:r w:rsidRPr="00562BB0">
        <w:lastRenderedPageBreak/>
        <w:t xml:space="preserve">Figure </w:t>
      </w:r>
      <w:r w:rsidR="00B47EEC">
        <w:fldChar w:fldCharType="begin"/>
      </w:r>
      <w:r w:rsidR="00B47EEC">
        <w:instrText xml:space="preserve"> SEQ Figure \* ARABIC </w:instrText>
      </w:r>
      <w:r w:rsidR="00B47EEC">
        <w:fldChar w:fldCharType="separate"/>
      </w:r>
      <w:r w:rsidR="00B44652">
        <w:rPr>
          <w:noProof/>
        </w:rPr>
        <w:t>5</w:t>
      </w:r>
      <w:r w:rsidR="00B47EEC">
        <w:rPr>
          <w:noProof/>
        </w:rPr>
        <w:fldChar w:fldCharType="end"/>
      </w:r>
      <w:r w:rsidRPr="00562BB0">
        <w:t xml:space="preserve">: </w:t>
      </w:r>
      <w:r>
        <w:t xml:space="preserve">VSA API Browser-Select a </w:t>
      </w:r>
      <w:proofErr w:type="spellStart"/>
      <w:r>
        <w:t>RESTified</w:t>
      </w:r>
      <w:proofErr w:type="spellEnd"/>
      <w:r>
        <w:t xml:space="preserve"> RPC</w:t>
      </w:r>
      <w:bookmarkEnd w:id="317"/>
      <w:bookmarkEnd w:id="318"/>
    </w:p>
    <w:p w14:paraId="3F11BEF8" w14:textId="77777777" w:rsidR="006D66C5" w:rsidRDefault="006D66C5" w:rsidP="008E2FF4">
      <w:pPr>
        <w:pStyle w:val="GraphicInsert"/>
      </w:pPr>
      <w:r>
        <w:rPr>
          <w:noProof/>
        </w:rPr>
        <w:drawing>
          <wp:inline distT="19050" distB="19050" distL="19050" distR="19050" wp14:anchorId="6DBECCB1" wp14:editId="55652D31">
            <wp:extent cx="5509895" cy="4162425"/>
            <wp:effectExtent l="0" t="0" r="0" b="9525"/>
            <wp:docPr id="7" name="image19.png" descr="VSA API Browser-Select a RESTified RPC screen shot."/>
            <wp:cNvGraphicFramePr/>
            <a:graphic xmlns:a="http://schemas.openxmlformats.org/drawingml/2006/main">
              <a:graphicData uri="http://schemas.openxmlformats.org/drawingml/2006/picture">
                <pic:pic xmlns:pic="http://schemas.openxmlformats.org/drawingml/2006/picture">
                  <pic:nvPicPr>
                    <pic:cNvPr id="0" name="image19.png" descr="7. API Browser VPS GET ALLERGIES expanded.png"/>
                    <pic:cNvPicPr preferRelativeResize="0"/>
                  </pic:nvPicPr>
                  <pic:blipFill>
                    <a:blip r:embed="rId46"/>
                    <a:srcRect/>
                    <a:stretch>
                      <a:fillRect/>
                    </a:stretch>
                  </pic:blipFill>
                  <pic:spPr>
                    <a:xfrm>
                      <a:off x="0" y="0"/>
                      <a:ext cx="5509895" cy="4162425"/>
                    </a:xfrm>
                    <a:prstGeom prst="rect">
                      <a:avLst/>
                    </a:prstGeom>
                    <a:ln/>
                  </pic:spPr>
                </pic:pic>
              </a:graphicData>
            </a:graphic>
          </wp:inline>
        </w:drawing>
      </w:r>
    </w:p>
    <w:p w14:paraId="7E836906" w14:textId="77777777" w:rsidR="008E2FF4" w:rsidRDefault="008E2FF4" w:rsidP="008E2FF4">
      <w:pPr>
        <w:pStyle w:val="BodyText6"/>
      </w:pPr>
    </w:p>
    <w:p w14:paraId="5162EF0B" w14:textId="5A0C7AA9" w:rsidR="00CD0767" w:rsidRDefault="00CD0767" w:rsidP="00CD0767">
      <w:pPr>
        <w:pStyle w:val="Caption"/>
        <w:keepNext w:val="0"/>
        <w:keepLines w:val="0"/>
      </w:pPr>
      <w:bookmarkStart w:id="319" w:name="_Ref436645718"/>
      <w:bookmarkStart w:id="320" w:name="_Toc436647309"/>
      <w:bookmarkStart w:id="321" w:name="_Toc467483237"/>
      <w:r>
        <w:t xml:space="preserve">Figure </w:t>
      </w:r>
      <w:r w:rsidR="00B47EEC">
        <w:fldChar w:fldCharType="begin"/>
      </w:r>
      <w:r w:rsidR="00B47EEC">
        <w:instrText xml:space="preserve"> SEQ Figure \* ARABIC </w:instrText>
      </w:r>
      <w:r w:rsidR="00B47EEC">
        <w:fldChar w:fldCharType="separate"/>
      </w:r>
      <w:r w:rsidR="00B44652">
        <w:rPr>
          <w:noProof/>
        </w:rPr>
        <w:t>6</w:t>
      </w:r>
      <w:r w:rsidR="00B47EEC">
        <w:rPr>
          <w:noProof/>
        </w:rPr>
        <w:fldChar w:fldCharType="end"/>
      </w:r>
      <w:bookmarkEnd w:id="319"/>
      <w:r>
        <w:t>: VSA API Browser-Testing the Rest Call</w:t>
      </w:r>
      <w:bookmarkEnd w:id="320"/>
      <w:bookmarkEnd w:id="321"/>
    </w:p>
    <w:p w14:paraId="477DD8F4" w14:textId="77777777" w:rsidR="006D66C5" w:rsidRDefault="006D66C5" w:rsidP="008E2FF4">
      <w:pPr>
        <w:pStyle w:val="GraphicInsert"/>
      </w:pPr>
      <w:r>
        <w:rPr>
          <w:noProof/>
        </w:rPr>
        <w:drawing>
          <wp:inline distT="19050" distB="19050" distL="19050" distR="19050" wp14:anchorId="0CE1D934" wp14:editId="695A2E99">
            <wp:extent cx="5562600" cy="2095500"/>
            <wp:effectExtent l="0" t="0" r="0" b="0"/>
            <wp:docPr id="1" name="image11.png" descr="VSA API Browser-Testing The Rest Call screen shot."/>
            <wp:cNvGraphicFramePr/>
            <a:graphic xmlns:a="http://schemas.openxmlformats.org/drawingml/2006/main">
              <a:graphicData uri="http://schemas.openxmlformats.org/drawingml/2006/picture">
                <pic:pic xmlns:pic="http://schemas.openxmlformats.org/drawingml/2006/picture">
                  <pic:nvPicPr>
                    <pic:cNvPr id="0" name="image11.png" descr="9. API Browser Try It Out Button.png"/>
                    <pic:cNvPicPr preferRelativeResize="0"/>
                  </pic:nvPicPr>
                  <pic:blipFill>
                    <a:blip r:embed="rId47"/>
                    <a:srcRect/>
                    <a:stretch>
                      <a:fillRect/>
                    </a:stretch>
                  </pic:blipFill>
                  <pic:spPr>
                    <a:xfrm>
                      <a:off x="0" y="0"/>
                      <a:ext cx="5562600" cy="2095500"/>
                    </a:xfrm>
                    <a:prstGeom prst="rect">
                      <a:avLst/>
                    </a:prstGeom>
                    <a:ln/>
                  </pic:spPr>
                </pic:pic>
              </a:graphicData>
            </a:graphic>
          </wp:inline>
        </w:drawing>
      </w:r>
    </w:p>
    <w:p w14:paraId="12610A43" w14:textId="77777777" w:rsidR="008E2FF4" w:rsidRDefault="008E2FF4" w:rsidP="008E2FF4">
      <w:pPr>
        <w:pStyle w:val="BodyText6"/>
      </w:pPr>
    </w:p>
    <w:p w14:paraId="14DE772F" w14:textId="0054F4D1" w:rsidR="00CD0767" w:rsidRDefault="00CD0767" w:rsidP="00CD0767">
      <w:pPr>
        <w:pStyle w:val="Caption"/>
        <w:spacing w:after="240"/>
      </w:pPr>
      <w:bookmarkStart w:id="322" w:name="_Toc436647310"/>
      <w:bookmarkStart w:id="323" w:name="_Toc467483238"/>
      <w:r>
        <w:lastRenderedPageBreak/>
        <w:t xml:space="preserve">Figure </w:t>
      </w:r>
      <w:r w:rsidR="00B47EEC">
        <w:fldChar w:fldCharType="begin"/>
      </w:r>
      <w:r w:rsidR="00B47EEC">
        <w:instrText xml:space="preserve"> SEQ Figure \* ARABIC </w:instrText>
      </w:r>
      <w:r w:rsidR="00B47EEC">
        <w:fldChar w:fldCharType="separate"/>
      </w:r>
      <w:r w:rsidR="00B44652">
        <w:rPr>
          <w:noProof/>
        </w:rPr>
        <w:t>7</w:t>
      </w:r>
      <w:r w:rsidR="00B47EEC">
        <w:rPr>
          <w:noProof/>
        </w:rPr>
        <w:fldChar w:fldCharType="end"/>
      </w:r>
      <w:r>
        <w:t>: VSA API Browser-REST Call Results</w:t>
      </w:r>
      <w:bookmarkEnd w:id="322"/>
      <w:bookmarkEnd w:id="323"/>
    </w:p>
    <w:p w14:paraId="06E6D9E6" w14:textId="77777777" w:rsidR="006D66C5" w:rsidRDefault="006D66C5" w:rsidP="008E2FF4">
      <w:pPr>
        <w:pStyle w:val="GraphicInsert"/>
      </w:pPr>
      <w:r>
        <w:rPr>
          <w:noProof/>
        </w:rPr>
        <w:drawing>
          <wp:inline distT="19050" distB="19050" distL="19050" distR="19050" wp14:anchorId="3F7B1B4B" wp14:editId="1502CFA9">
            <wp:extent cx="5545455" cy="5186045"/>
            <wp:effectExtent l="0" t="0" r="0" b="0"/>
            <wp:docPr id="12" name="image26.png" descr="VSA API Browser-REST Call Results screen shot."/>
            <wp:cNvGraphicFramePr/>
            <a:graphic xmlns:a="http://schemas.openxmlformats.org/drawingml/2006/main">
              <a:graphicData uri="http://schemas.openxmlformats.org/drawingml/2006/picture">
                <pic:pic xmlns:pic="http://schemas.openxmlformats.org/drawingml/2006/picture">
                  <pic:nvPicPr>
                    <pic:cNvPr id="0" name="image26.png" descr="10 API Browser Try It Out Reslts.png"/>
                    <pic:cNvPicPr preferRelativeResize="0"/>
                  </pic:nvPicPr>
                  <pic:blipFill>
                    <a:blip r:embed="rId48"/>
                    <a:srcRect/>
                    <a:stretch>
                      <a:fillRect/>
                    </a:stretch>
                  </pic:blipFill>
                  <pic:spPr>
                    <a:xfrm>
                      <a:off x="0" y="0"/>
                      <a:ext cx="5545455" cy="5186045"/>
                    </a:xfrm>
                    <a:prstGeom prst="rect">
                      <a:avLst/>
                    </a:prstGeom>
                    <a:ln/>
                  </pic:spPr>
                </pic:pic>
              </a:graphicData>
            </a:graphic>
          </wp:inline>
        </w:drawing>
      </w:r>
    </w:p>
    <w:p w14:paraId="2FD36237" w14:textId="77777777" w:rsidR="008E2FF4" w:rsidRDefault="008E2FF4" w:rsidP="008E2FF4">
      <w:pPr>
        <w:pStyle w:val="BodyText6"/>
      </w:pPr>
      <w:bookmarkStart w:id="324" w:name="_Toc441146657"/>
    </w:p>
    <w:p w14:paraId="3C2D62E6" w14:textId="77777777" w:rsidR="00D74721" w:rsidRDefault="00D74721" w:rsidP="009151BD">
      <w:pPr>
        <w:pStyle w:val="Heading2"/>
      </w:pPr>
      <w:bookmarkStart w:id="325" w:name="_Toc467483177"/>
      <w:r>
        <w:t>Multi-divisional Specifications</w:t>
      </w:r>
      <w:bookmarkEnd w:id="324"/>
      <w:bookmarkEnd w:id="325"/>
    </w:p>
    <w:p w14:paraId="3437DBBC" w14:textId="77777777" w:rsidR="006D66C5" w:rsidRDefault="006D66C5" w:rsidP="006D66C5">
      <w:pPr>
        <w:pStyle w:val="BodyText"/>
      </w:pPr>
      <w:r>
        <w:t>Not Applicable.</w:t>
      </w:r>
    </w:p>
    <w:p w14:paraId="5DF58E64" w14:textId="77777777" w:rsidR="00D74721" w:rsidRDefault="00D74721" w:rsidP="00675AD4">
      <w:pPr>
        <w:pStyle w:val="Heading2"/>
      </w:pPr>
      <w:bookmarkStart w:id="326" w:name="_Toc441146658"/>
      <w:bookmarkStart w:id="327" w:name="_Toc467483178"/>
      <w:r>
        <w:lastRenderedPageBreak/>
        <w:t>Performance Specifications</w:t>
      </w:r>
      <w:bookmarkEnd w:id="326"/>
      <w:bookmarkEnd w:id="327"/>
    </w:p>
    <w:p w14:paraId="30647D07" w14:textId="58128D8C" w:rsidR="006D66C5" w:rsidRPr="00F16BA1" w:rsidRDefault="006D66C5" w:rsidP="00675AD4">
      <w:pPr>
        <w:pStyle w:val="BodyText"/>
        <w:keepNext/>
        <w:keepLines/>
      </w:pPr>
      <w:r w:rsidRPr="00F16BA1">
        <w:t xml:space="preserve">Refer to Section </w:t>
      </w:r>
      <w:r w:rsidR="00C5497B" w:rsidRPr="00C5497B">
        <w:rPr>
          <w:color w:val="0000FF"/>
          <w:u w:val="single"/>
        </w:rPr>
        <w:fldChar w:fldCharType="begin"/>
      </w:r>
      <w:r w:rsidR="00C5497B" w:rsidRPr="00C5497B">
        <w:rPr>
          <w:color w:val="0000FF"/>
          <w:u w:val="single"/>
        </w:rPr>
        <w:instrText xml:space="preserve"> REF _Ref445740576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2.6.10</w:t>
      </w:r>
      <w:r w:rsidR="00C5497B" w:rsidRPr="00C5497B">
        <w:rPr>
          <w:color w:val="0000FF"/>
          <w:u w:val="single"/>
        </w:rPr>
        <w:fldChar w:fldCharType="end"/>
      </w:r>
      <w:r>
        <w:rPr>
          <w:color w:val="0000FF"/>
          <w:u w:val="single"/>
        </w:rPr>
        <w:t xml:space="preserve"> </w:t>
      </w:r>
      <w:r w:rsidRPr="00F16BA1">
        <w:t>for detailed requirements.</w:t>
      </w:r>
    </w:p>
    <w:p w14:paraId="1A1D4232" w14:textId="77777777" w:rsidR="006D66C5" w:rsidRPr="00F16BA1" w:rsidRDefault="006D66C5" w:rsidP="00675AD4">
      <w:pPr>
        <w:pStyle w:val="BodyText"/>
        <w:keepNext/>
        <w:keepLines/>
      </w:pPr>
      <w:r w:rsidRPr="00F16BA1">
        <w:t>VSA will execute performance, capacity, and independent testing of the VSA product, and as part of SQA analysis and testing. Web services exposing VistA functionality will be implemented in various layers (eMI/eMI, security validation, etc.). Some of these Web services can access one or more VistA systems concurrently. Performance will depend on the type of Web service (Federated for multiple VistA systems and Non-Federated for a single VistA).</w:t>
      </w:r>
    </w:p>
    <w:p w14:paraId="6F814B08" w14:textId="0A24FF64" w:rsidR="006D66C5" w:rsidRPr="00F16BA1" w:rsidRDefault="00CF62FA" w:rsidP="00CF62FA">
      <w:pPr>
        <w:pStyle w:val="Note"/>
      </w:pPr>
      <w:r w:rsidRPr="00910DD8">
        <w:rPr>
          <w:noProof/>
          <w:lang w:eastAsia="en-US"/>
        </w:rPr>
        <w:drawing>
          <wp:inline distT="0" distB="0" distL="0" distR="0" wp14:anchorId="486661CA" wp14:editId="1AC26F06">
            <wp:extent cx="264795" cy="284480"/>
            <wp:effectExtent l="0" t="0" r="0" b="0"/>
            <wp:docPr id="11" name="image225.png" descr="Note" title="Note"/>
            <wp:cNvGraphicFramePr/>
            <a:graphic xmlns:a="http://schemas.openxmlformats.org/drawingml/2006/main">
              <a:graphicData uri="http://schemas.openxmlformats.org/drawingml/2006/picture">
                <pic:pic xmlns:pic="http://schemas.openxmlformats.org/drawingml/2006/picture">
                  <pic:nvPicPr>
                    <pic:cNvPr id="0" name="image225.png" descr="Note" title="Note"/>
                    <pic:cNvPicPr preferRelativeResize="0"/>
                  </pic:nvPicPr>
                  <pic:blipFill>
                    <a:blip r:embed="rId15"/>
                    <a:srcRect/>
                    <a:stretch>
                      <a:fillRect/>
                    </a:stretch>
                  </pic:blipFill>
                  <pic:spPr>
                    <a:xfrm>
                      <a:off x="0" y="0"/>
                      <a:ext cx="264795" cy="284480"/>
                    </a:xfrm>
                    <a:prstGeom prst="rect">
                      <a:avLst/>
                    </a:prstGeom>
                    <a:ln/>
                  </pic:spPr>
                </pic:pic>
              </a:graphicData>
            </a:graphic>
          </wp:inline>
        </w:drawing>
      </w:r>
      <w:r>
        <w:rPr>
          <w:b/>
        </w:rPr>
        <w:tab/>
      </w:r>
      <w:r w:rsidR="006D66C5" w:rsidRPr="00F16BA1">
        <w:rPr>
          <w:b/>
        </w:rPr>
        <w:t>NOTE:</w:t>
      </w:r>
      <w:r w:rsidR="006D66C5" w:rsidRPr="00F16BA1">
        <w:t xml:space="preserve"> Requirements are subject to change after true performance testing is conducted at the Bay Pines Test Lab.</w:t>
      </w:r>
    </w:p>
    <w:p w14:paraId="4E286E10" w14:textId="77777777" w:rsidR="00D74721" w:rsidRDefault="00D74721" w:rsidP="00017D61">
      <w:pPr>
        <w:pStyle w:val="Heading2"/>
      </w:pPr>
      <w:bookmarkStart w:id="328" w:name="_Toc441146659"/>
      <w:bookmarkStart w:id="329" w:name="_Toc467483179"/>
      <w:r>
        <w:t>Quality Attributes Specification</w:t>
      </w:r>
      <w:bookmarkEnd w:id="328"/>
      <w:bookmarkEnd w:id="329"/>
    </w:p>
    <w:p w14:paraId="001334E8" w14:textId="5C189F6D" w:rsidR="006D66C5" w:rsidRDefault="006D66C5" w:rsidP="006D66C5">
      <w:pPr>
        <w:pStyle w:val="BodyText"/>
      </w:pPr>
      <w:r>
        <w:t xml:space="preserve">Refer to Section </w:t>
      </w:r>
      <w:r w:rsidR="00C5497B" w:rsidRPr="00C5497B">
        <w:rPr>
          <w:color w:val="0000FF"/>
          <w:u w:val="single"/>
        </w:rPr>
        <w:fldChar w:fldCharType="begin"/>
      </w:r>
      <w:r w:rsidR="00C5497B" w:rsidRPr="00C5497B">
        <w:rPr>
          <w:color w:val="0000FF"/>
          <w:u w:val="single"/>
        </w:rPr>
        <w:instrText xml:space="preserve"> REF _Ref445740524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2.6.9</w:t>
      </w:r>
      <w:r w:rsidR="00C5497B" w:rsidRPr="00C5497B">
        <w:rPr>
          <w:color w:val="0000FF"/>
          <w:u w:val="single"/>
        </w:rPr>
        <w:fldChar w:fldCharType="end"/>
      </w:r>
      <w:r>
        <w:t>.</w:t>
      </w:r>
    </w:p>
    <w:p w14:paraId="7BE15AA1" w14:textId="77777777" w:rsidR="00D74721" w:rsidRDefault="00D74721" w:rsidP="00017D61">
      <w:pPr>
        <w:pStyle w:val="Heading2"/>
      </w:pPr>
      <w:bookmarkStart w:id="330" w:name="_Toc441146660"/>
      <w:bookmarkStart w:id="331" w:name="_Toc467483180"/>
      <w:r>
        <w:t>Reliability Specifications</w:t>
      </w:r>
      <w:bookmarkEnd w:id="330"/>
      <w:bookmarkEnd w:id="331"/>
    </w:p>
    <w:p w14:paraId="0F5ED518" w14:textId="37A90E2A" w:rsidR="006D66C5" w:rsidRDefault="006D66C5" w:rsidP="006D66C5">
      <w:pPr>
        <w:pStyle w:val="BodyText"/>
      </w:pPr>
      <w:r>
        <w:t xml:space="preserve">Refer to Section </w:t>
      </w:r>
      <w:r w:rsidR="00C5497B" w:rsidRPr="00C5497B">
        <w:rPr>
          <w:color w:val="0000FF"/>
          <w:u w:val="single"/>
        </w:rPr>
        <w:fldChar w:fldCharType="begin"/>
      </w:r>
      <w:r w:rsidR="00C5497B" w:rsidRPr="00C5497B">
        <w:rPr>
          <w:color w:val="0000FF"/>
          <w:u w:val="single"/>
        </w:rPr>
        <w:instrText xml:space="preserve"> REF _Ref445740506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2.6.13</w:t>
      </w:r>
      <w:r w:rsidR="00C5497B" w:rsidRPr="00C5497B">
        <w:rPr>
          <w:color w:val="0000FF"/>
          <w:u w:val="single"/>
        </w:rPr>
        <w:fldChar w:fldCharType="end"/>
      </w:r>
      <w:r>
        <w:t>.</w:t>
      </w:r>
    </w:p>
    <w:p w14:paraId="4421AB8C" w14:textId="77777777" w:rsidR="00D74721" w:rsidRDefault="00D74721" w:rsidP="00017D61">
      <w:pPr>
        <w:pStyle w:val="Heading2"/>
      </w:pPr>
      <w:bookmarkStart w:id="332" w:name="_Toc441146661"/>
      <w:bookmarkStart w:id="333" w:name="_Toc467483181"/>
      <w:r>
        <w:t>Scope Integration</w:t>
      </w:r>
      <w:bookmarkEnd w:id="332"/>
      <w:bookmarkEnd w:id="333"/>
    </w:p>
    <w:p w14:paraId="5ABEEBAE" w14:textId="77777777" w:rsidR="006D66C5" w:rsidRDefault="006D66C5" w:rsidP="00C5497B">
      <w:pPr>
        <w:pStyle w:val="BodyText"/>
        <w:keepNext/>
        <w:keepLines/>
      </w:pPr>
      <w:r>
        <w:t xml:space="preserve">Refer to section </w:t>
      </w:r>
      <w:r w:rsidR="00436D2C" w:rsidRPr="00E0121F">
        <w:rPr>
          <w:color w:val="0000FF"/>
          <w:u w:val="single"/>
        </w:rPr>
        <w:fldChar w:fldCharType="begin"/>
      </w:r>
      <w:r w:rsidR="00436D2C" w:rsidRPr="00E0121F">
        <w:rPr>
          <w:color w:val="0000FF"/>
          <w:u w:val="single"/>
        </w:rPr>
        <w:instrText xml:space="preserve"> REF _Ref440977485 \r \h </w:instrText>
      </w:r>
      <w:r w:rsidR="00E0121F">
        <w:rPr>
          <w:color w:val="0000FF"/>
          <w:u w:val="single"/>
        </w:rPr>
        <w:instrText xml:space="preserve"> \* MERGEFORMAT </w:instrText>
      </w:r>
      <w:r w:rsidR="00436D2C" w:rsidRPr="00E0121F">
        <w:rPr>
          <w:color w:val="0000FF"/>
          <w:u w:val="single"/>
        </w:rPr>
      </w:r>
      <w:r w:rsidR="00436D2C" w:rsidRPr="00E0121F">
        <w:rPr>
          <w:color w:val="0000FF"/>
          <w:u w:val="single"/>
        </w:rPr>
        <w:fldChar w:fldCharType="separate"/>
      </w:r>
      <w:r w:rsidR="00B44652">
        <w:rPr>
          <w:color w:val="0000FF"/>
          <w:u w:val="single"/>
        </w:rPr>
        <w:t>2.6</w:t>
      </w:r>
      <w:r w:rsidR="00436D2C" w:rsidRPr="00E0121F">
        <w:rPr>
          <w:color w:val="0000FF"/>
          <w:u w:val="single"/>
        </w:rPr>
        <w:fldChar w:fldCharType="end"/>
      </w:r>
      <w:r>
        <w:t>, “</w:t>
      </w:r>
      <w:r w:rsidR="00B768CF" w:rsidRPr="00E0121F">
        <w:rPr>
          <w:color w:val="0000FF"/>
          <w:u w:val="single"/>
        </w:rPr>
        <w:fldChar w:fldCharType="begin"/>
      </w:r>
      <w:r w:rsidR="00B768CF" w:rsidRPr="00E0121F">
        <w:rPr>
          <w:color w:val="0000FF"/>
          <w:u w:val="single"/>
        </w:rPr>
        <w:instrText xml:space="preserve"> REF _Ref440977485 \h </w:instrText>
      </w:r>
      <w:r w:rsidR="00E0121F">
        <w:rPr>
          <w:color w:val="0000FF"/>
          <w:u w:val="single"/>
        </w:rPr>
        <w:instrText xml:space="preserve"> \* MERGEFORMAT </w:instrText>
      </w:r>
      <w:r w:rsidR="00B768CF" w:rsidRPr="00E0121F">
        <w:rPr>
          <w:color w:val="0000FF"/>
          <w:u w:val="single"/>
        </w:rPr>
      </w:r>
      <w:r w:rsidR="00B768CF" w:rsidRPr="00E0121F">
        <w:rPr>
          <w:color w:val="0000FF"/>
          <w:u w:val="single"/>
        </w:rPr>
        <w:fldChar w:fldCharType="separate"/>
      </w:r>
      <w:r w:rsidR="00B44652" w:rsidRPr="00B44652">
        <w:rPr>
          <w:color w:val="0000FF"/>
          <w:u w:val="single"/>
        </w:rPr>
        <w:t>Functional Specifications</w:t>
      </w:r>
      <w:r w:rsidR="00B768CF" w:rsidRPr="00E0121F">
        <w:rPr>
          <w:color w:val="0000FF"/>
          <w:u w:val="single"/>
        </w:rPr>
        <w:fldChar w:fldCharType="end"/>
      </w:r>
      <w:r>
        <w:t>.”</w:t>
      </w:r>
    </w:p>
    <w:p w14:paraId="69645989" w14:textId="718BB764" w:rsidR="006D66C5" w:rsidRPr="00FB3B0E" w:rsidRDefault="006D66C5" w:rsidP="006D66C5">
      <w:pPr>
        <w:pStyle w:val="BodyText"/>
      </w:pPr>
      <w:r w:rsidRPr="00FB3B0E">
        <w:t xml:space="preserve">VSA is not an application. VSA is a VistA SOA Services Platform that host services for exposing VistA functionality. Applications use VSA as a tool for generating services and as a runtime platform for hosting services. VSA integrates with all VistA systems with </w:t>
      </w:r>
      <w:r w:rsidR="00FB3B0E" w:rsidRPr="00FB3B0E">
        <w:rPr>
          <w:rFonts w:eastAsia="Arial"/>
        </w:rPr>
        <w:t xml:space="preserve">Master Veteran Index </w:t>
      </w:r>
      <w:r w:rsidR="00FB3B0E">
        <w:rPr>
          <w:rFonts w:eastAsia="Arial"/>
        </w:rPr>
        <w:t>(</w:t>
      </w:r>
      <w:r w:rsidRPr="00FB3B0E">
        <w:t>MVI</w:t>
      </w:r>
      <w:r w:rsidR="00FB3B0E">
        <w:t>)</w:t>
      </w:r>
      <w:r w:rsidRPr="00FB3B0E">
        <w:t xml:space="preserve"> and eMI. Therefore, scope integration for VSA is VistA SOA Services Platform integration.</w:t>
      </w:r>
    </w:p>
    <w:p w14:paraId="49CBC91E" w14:textId="77777777" w:rsidR="00D74721" w:rsidRDefault="00D74721" w:rsidP="00203152">
      <w:pPr>
        <w:pStyle w:val="Heading2"/>
      </w:pPr>
      <w:bookmarkStart w:id="334" w:name="_Toc441146662"/>
      <w:bookmarkStart w:id="335" w:name="_Toc467483182"/>
      <w:r>
        <w:t>Security Specifications</w:t>
      </w:r>
      <w:bookmarkEnd w:id="334"/>
      <w:bookmarkEnd w:id="335"/>
    </w:p>
    <w:p w14:paraId="29EF5067" w14:textId="6B9122E5" w:rsidR="006D66C5" w:rsidRDefault="006D66C5" w:rsidP="006D66C5">
      <w:pPr>
        <w:pStyle w:val="BodyText"/>
      </w:pPr>
      <w:r>
        <w:t xml:space="preserve">Refer to Section </w:t>
      </w:r>
      <w:r w:rsidR="00C5497B" w:rsidRPr="00C5497B">
        <w:rPr>
          <w:color w:val="0000FF"/>
          <w:u w:val="single"/>
        </w:rPr>
        <w:fldChar w:fldCharType="begin"/>
      </w:r>
      <w:r w:rsidR="00C5497B" w:rsidRPr="00C5497B">
        <w:rPr>
          <w:color w:val="0000FF"/>
          <w:u w:val="single"/>
        </w:rPr>
        <w:instrText xml:space="preserve"> REF _Ref445740475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2.6.11</w:t>
      </w:r>
      <w:r w:rsidR="00C5497B" w:rsidRPr="00C5497B">
        <w:rPr>
          <w:color w:val="0000FF"/>
          <w:u w:val="single"/>
        </w:rPr>
        <w:fldChar w:fldCharType="end"/>
      </w:r>
      <w:r>
        <w:t>.</w:t>
      </w:r>
    </w:p>
    <w:p w14:paraId="5CEC445A" w14:textId="77777777" w:rsidR="00D74721" w:rsidRDefault="00D74721" w:rsidP="00203152">
      <w:pPr>
        <w:pStyle w:val="Heading2"/>
      </w:pPr>
      <w:bookmarkStart w:id="336" w:name="_Toc441146663"/>
      <w:bookmarkStart w:id="337" w:name="_Toc467483183"/>
      <w:r>
        <w:t>System Features</w:t>
      </w:r>
      <w:bookmarkEnd w:id="336"/>
      <w:bookmarkEnd w:id="337"/>
    </w:p>
    <w:p w14:paraId="6F070EBA" w14:textId="39F48987" w:rsidR="006D66C5" w:rsidRDefault="006D66C5" w:rsidP="006D66C5">
      <w:pPr>
        <w:pStyle w:val="BodyText"/>
      </w:pPr>
      <w:r>
        <w:t xml:space="preserve">Refer to Section </w:t>
      </w:r>
      <w:r w:rsidR="00C5497B" w:rsidRPr="00C5497B">
        <w:rPr>
          <w:color w:val="0000FF"/>
          <w:u w:val="single"/>
        </w:rPr>
        <w:fldChar w:fldCharType="begin"/>
      </w:r>
      <w:r w:rsidR="00C5497B" w:rsidRPr="00C5497B">
        <w:rPr>
          <w:color w:val="0000FF"/>
          <w:u w:val="single"/>
        </w:rPr>
        <w:instrText xml:space="preserve"> REF _Ref445740454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2.6.3</w:t>
      </w:r>
      <w:r w:rsidR="00C5497B" w:rsidRPr="00C5497B">
        <w:rPr>
          <w:color w:val="0000FF"/>
          <w:u w:val="single"/>
        </w:rPr>
        <w:fldChar w:fldCharType="end"/>
      </w:r>
      <w:r>
        <w:t>.</w:t>
      </w:r>
    </w:p>
    <w:p w14:paraId="7CCCF432" w14:textId="77777777" w:rsidR="00D74721" w:rsidRDefault="00D74721" w:rsidP="00203152">
      <w:pPr>
        <w:pStyle w:val="Heading2"/>
      </w:pPr>
      <w:bookmarkStart w:id="338" w:name="_Toc441146664"/>
      <w:bookmarkStart w:id="339" w:name="_Toc467483184"/>
      <w:r>
        <w:t>Usability Specifications</w:t>
      </w:r>
      <w:bookmarkEnd w:id="338"/>
      <w:bookmarkEnd w:id="339"/>
    </w:p>
    <w:p w14:paraId="5DC12177" w14:textId="754CCDE4" w:rsidR="006D66C5" w:rsidRDefault="006D66C5" w:rsidP="006D66C5">
      <w:pPr>
        <w:pStyle w:val="BodyText"/>
      </w:pPr>
      <w:r>
        <w:t xml:space="preserve">Refer to Section </w:t>
      </w:r>
      <w:r w:rsidR="00C5497B" w:rsidRPr="00C5497B">
        <w:rPr>
          <w:color w:val="0000FF"/>
          <w:u w:val="single"/>
        </w:rPr>
        <w:fldChar w:fldCharType="begin"/>
      </w:r>
      <w:r w:rsidR="00C5497B" w:rsidRPr="00C5497B">
        <w:rPr>
          <w:color w:val="0000FF"/>
          <w:u w:val="single"/>
        </w:rPr>
        <w:instrText xml:space="preserve"> REF _Ref445740437 \w \h </w:instrText>
      </w:r>
      <w:r w:rsidR="00C5497B">
        <w:rPr>
          <w:color w:val="0000FF"/>
          <w:u w:val="single"/>
        </w:rPr>
        <w:instrText xml:space="preserve"> \* MERGEFORMAT </w:instrText>
      </w:r>
      <w:r w:rsidR="00C5497B" w:rsidRPr="00C5497B">
        <w:rPr>
          <w:color w:val="0000FF"/>
          <w:u w:val="single"/>
        </w:rPr>
      </w:r>
      <w:r w:rsidR="00C5497B" w:rsidRPr="00C5497B">
        <w:rPr>
          <w:color w:val="0000FF"/>
          <w:u w:val="single"/>
        </w:rPr>
        <w:fldChar w:fldCharType="separate"/>
      </w:r>
      <w:r w:rsidR="00B44652">
        <w:rPr>
          <w:color w:val="0000FF"/>
          <w:u w:val="single"/>
        </w:rPr>
        <w:t>2.6.3</w:t>
      </w:r>
      <w:r w:rsidR="00C5497B" w:rsidRPr="00C5497B">
        <w:rPr>
          <w:color w:val="0000FF"/>
          <w:u w:val="single"/>
        </w:rPr>
        <w:fldChar w:fldCharType="end"/>
      </w:r>
      <w:r>
        <w:t>.</w:t>
      </w:r>
    </w:p>
    <w:p w14:paraId="3029EBE8" w14:textId="77777777" w:rsidR="00CF62FA" w:rsidRDefault="00CF62FA" w:rsidP="006D66C5">
      <w:pPr>
        <w:pStyle w:val="BodyText"/>
      </w:pPr>
    </w:p>
    <w:p w14:paraId="552DC372" w14:textId="77777777" w:rsidR="00D74721" w:rsidRDefault="00D74721" w:rsidP="00203152">
      <w:pPr>
        <w:pStyle w:val="Heading1"/>
      </w:pPr>
      <w:bookmarkStart w:id="340" w:name="_Toc441146665"/>
      <w:bookmarkStart w:id="341" w:name="_Toc467483185"/>
      <w:r>
        <w:t>Purchased Components</w:t>
      </w:r>
      <w:bookmarkEnd w:id="340"/>
      <w:bookmarkEnd w:id="341"/>
    </w:p>
    <w:p w14:paraId="57AFD7DC" w14:textId="33BB661B" w:rsidR="006D66C5" w:rsidRDefault="006D66C5" w:rsidP="006D66C5">
      <w:pPr>
        <w:pStyle w:val="BodyText"/>
      </w:pPr>
      <w:r w:rsidRPr="001E7330">
        <w:t xml:space="preserve">Specifications for purchased components for the </w:t>
      </w:r>
      <w:r>
        <w:t xml:space="preserve">VSA </w:t>
      </w:r>
      <w:r w:rsidRPr="001E7330">
        <w:t>product will be determined as the project team collaborates with the systems/network teams.</w:t>
      </w:r>
    </w:p>
    <w:p w14:paraId="5E576737" w14:textId="77777777" w:rsidR="00AD4E85" w:rsidRPr="00CD0767" w:rsidRDefault="00AD4E85" w:rsidP="00CF62FA">
      <w:pPr>
        <w:pStyle w:val="BodyText"/>
      </w:pPr>
    </w:p>
    <w:p w14:paraId="5A1F8285" w14:textId="77777777" w:rsidR="00CD0F24" w:rsidRPr="00CD0767" w:rsidRDefault="00CD0F24" w:rsidP="00CF62FA">
      <w:pPr>
        <w:pStyle w:val="BodyText"/>
        <w:sectPr w:rsidR="00CD0F24" w:rsidRPr="00CD0767" w:rsidSect="0066022A">
          <w:pgSz w:w="12240" w:h="15840" w:code="1"/>
          <w:pgMar w:top="1440" w:right="1440" w:bottom="1440" w:left="1440" w:header="720" w:footer="720" w:gutter="0"/>
          <w:pgNumType w:start="1"/>
          <w:cols w:space="720"/>
          <w:docGrid w:linePitch="360"/>
        </w:sectPr>
      </w:pPr>
    </w:p>
    <w:p w14:paraId="250F41E0" w14:textId="7C44B756" w:rsidR="00CF62FA" w:rsidRDefault="00CF62FA" w:rsidP="00CF62FA">
      <w:pPr>
        <w:pStyle w:val="Heading1"/>
      </w:pPr>
      <w:bookmarkStart w:id="342" w:name="_Toc441146666"/>
      <w:bookmarkStart w:id="343" w:name="_Toc467483186"/>
      <w:r>
        <w:lastRenderedPageBreak/>
        <w:t>Estimation</w:t>
      </w:r>
      <w:bookmarkEnd w:id="342"/>
      <w:bookmarkEnd w:id="343"/>
    </w:p>
    <w:p w14:paraId="05DF047B" w14:textId="77777777" w:rsidR="00185942" w:rsidRDefault="00185942" w:rsidP="00CF62FA">
      <w:pPr>
        <w:pStyle w:val="Heading2"/>
      </w:pPr>
      <w:bookmarkStart w:id="344" w:name="_Toc467483187"/>
      <w:r>
        <w:t>Project Software Functional Size and Size-Based Effort and Duration Estimate</w:t>
      </w:r>
      <w:bookmarkEnd w:id="344"/>
    </w:p>
    <w:p w14:paraId="54DCDF03" w14:textId="2F5933F3" w:rsidR="00E16558" w:rsidRDefault="00185942" w:rsidP="00A44F34">
      <w:pPr>
        <w:pStyle w:val="Heading3"/>
      </w:pPr>
      <w:bookmarkStart w:id="345" w:name="_Toc467483188"/>
      <w:r>
        <w:t>Application</w:t>
      </w:r>
      <w:bookmarkEnd w:id="345"/>
    </w:p>
    <w:tbl>
      <w:tblPr>
        <w:tblW w:w="5000" w:type="pct"/>
        <w:tblCellMar>
          <w:left w:w="0" w:type="dxa"/>
          <w:right w:w="0" w:type="dxa"/>
        </w:tblCellMar>
        <w:tblLook w:val="04A0" w:firstRow="1" w:lastRow="0" w:firstColumn="1" w:lastColumn="0" w:noHBand="0" w:noVBand="1"/>
        <w:tblDescription w:val="Application item listing counted function points, estimated scope growth, and estimated size at release "/>
      </w:tblPr>
      <w:tblGrid>
        <w:gridCol w:w="2804"/>
        <w:gridCol w:w="1286"/>
        <w:gridCol w:w="1286"/>
        <w:gridCol w:w="1289"/>
        <w:gridCol w:w="1291"/>
        <w:gridCol w:w="2324"/>
        <w:gridCol w:w="2896"/>
      </w:tblGrid>
      <w:tr w:rsidR="00E16558" w14:paraId="2363D49D" w14:textId="77777777" w:rsidTr="00DC4CDA">
        <w:trPr>
          <w:cantSplit/>
          <w:tblHeader/>
        </w:trPr>
        <w:tc>
          <w:tcPr>
            <w:tcW w:w="1064" w:type="pct"/>
            <w:tcBorders>
              <w:top w:val="single" w:sz="8" w:space="0" w:color="auto"/>
              <w:left w:val="single" w:sz="8" w:space="0" w:color="auto"/>
              <w:bottom w:val="single" w:sz="8" w:space="0" w:color="auto"/>
              <w:right w:val="single" w:sz="18" w:space="0" w:color="auto"/>
            </w:tcBorders>
            <w:shd w:val="clear" w:color="auto" w:fill="F2F2F2" w:themeFill="background1" w:themeFillShade="F2"/>
            <w:tcMar>
              <w:top w:w="0" w:type="dxa"/>
              <w:left w:w="108" w:type="dxa"/>
              <w:bottom w:w="0" w:type="dxa"/>
              <w:right w:w="108" w:type="dxa"/>
            </w:tcMar>
            <w:vAlign w:val="bottom"/>
            <w:hideMark/>
          </w:tcPr>
          <w:p w14:paraId="386454CD" w14:textId="77777777" w:rsidR="00E16558" w:rsidRDefault="00E16558" w:rsidP="00DC4CDA">
            <w:pPr>
              <w:pStyle w:val="TableHeading"/>
            </w:pPr>
            <w:bookmarkStart w:id="346" w:name="ColumnTitle_03"/>
            <w:bookmarkEnd w:id="346"/>
            <w:r>
              <w:t>Item</w:t>
            </w:r>
          </w:p>
        </w:tc>
        <w:tc>
          <w:tcPr>
            <w:tcW w:w="48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7C1606B9" w14:textId="77777777" w:rsidR="00E16558" w:rsidRDefault="00E16558" w:rsidP="00DC4CDA">
            <w:pPr>
              <w:pStyle w:val="TableHeading"/>
            </w:pPr>
            <w:r>
              <w:t>A</w:t>
            </w:r>
          </w:p>
        </w:tc>
        <w:tc>
          <w:tcPr>
            <w:tcW w:w="488"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740CE7A2" w14:textId="77777777" w:rsidR="00E16558" w:rsidRDefault="00E16558" w:rsidP="00DC4CDA">
            <w:pPr>
              <w:pStyle w:val="TableHeading"/>
            </w:pPr>
            <w:r>
              <w:t>B</w:t>
            </w:r>
          </w:p>
        </w:tc>
        <w:tc>
          <w:tcPr>
            <w:tcW w:w="48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2E1F1894" w14:textId="77777777" w:rsidR="00E16558" w:rsidRDefault="00E16558" w:rsidP="00DC4CDA">
            <w:pPr>
              <w:pStyle w:val="TableHeading"/>
            </w:pPr>
            <w:r>
              <w:t>C</w:t>
            </w:r>
          </w:p>
        </w:tc>
        <w:tc>
          <w:tcPr>
            <w:tcW w:w="490"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79FEC0CD" w14:textId="77777777" w:rsidR="00E16558" w:rsidRDefault="00E16558" w:rsidP="00DC4CDA">
            <w:pPr>
              <w:pStyle w:val="TableHeading"/>
            </w:pPr>
            <w:r>
              <w:t>D</w:t>
            </w:r>
          </w:p>
        </w:tc>
        <w:tc>
          <w:tcPr>
            <w:tcW w:w="882"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3D376CE9" w14:textId="77777777" w:rsidR="00E16558" w:rsidRDefault="00E16558" w:rsidP="00DC4CDA">
            <w:pPr>
              <w:pStyle w:val="TableHeading"/>
            </w:pPr>
            <w:r>
              <w:t>E</w:t>
            </w:r>
          </w:p>
        </w:tc>
        <w:tc>
          <w:tcPr>
            <w:tcW w:w="109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125A0AFA" w14:textId="77777777" w:rsidR="00E16558" w:rsidRDefault="00E16558" w:rsidP="00DC4CDA">
            <w:pPr>
              <w:pStyle w:val="TableHeading"/>
            </w:pPr>
            <w:r>
              <w:t>Total</w:t>
            </w:r>
          </w:p>
        </w:tc>
      </w:tr>
      <w:tr w:rsidR="00E16558" w14:paraId="2EE203C8" w14:textId="77777777" w:rsidTr="00DC4CDA">
        <w:trPr>
          <w:cantSplit/>
        </w:trPr>
        <w:tc>
          <w:tcPr>
            <w:tcW w:w="1064" w:type="pct"/>
            <w:tcBorders>
              <w:top w:val="nil"/>
              <w:left w:val="single" w:sz="8" w:space="0" w:color="auto"/>
              <w:bottom w:val="single" w:sz="8" w:space="0" w:color="auto"/>
              <w:right w:val="single" w:sz="18" w:space="0" w:color="auto"/>
            </w:tcBorders>
            <w:tcMar>
              <w:top w:w="0" w:type="dxa"/>
              <w:left w:w="108" w:type="dxa"/>
              <w:bottom w:w="0" w:type="dxa"/>
              <w:right w:w="108" w:type="dxa"/>
            </w:tcMar>
            <w:hideMark/>
          </w:tcPr>
          <w:p w14:paraId="47E062ED" w14:textId="77777777" w:rsidR="00E16558" w:rsidRDefault="00E16558" w:rsidP="000C0802">
            <w:pPr>
              <w:pStyle w:val="TableText"/>
              <w:rPr>
                <w:b/>
                <w:bCs/>
              </w:rPr>
            </w:pPr>
            <w:r>
              <w:rPr>
                <w:b/>
                <w:bCs/>
              </w:rPr>
              <w:t>Counted Function Points</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063FFA6A" w14:textId="77777777" w:rsidR="00E16558" w:rsidRDefault="00E16558" w:rsidP="000C0802">
            <w:pPr>
              <w:pStyle w:val="TableText"/>
              <w:rPr>
                <w:b/>
                <w:bCs/>
              </w:rPr>
            </w:pPr>
            <w:r>
              <w:rPr>
                <w:b/>
                <w:bCs/>
              </w:rPr>
              <w:t>90</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5F765F97" w14:textId="77777777" w:rsidR="00E16558" w:rsidRDefault="00E16558" w:rsidP="000C0802">
            <w:pPr>
              <w:pStyle w:val="TableText"/>
              <w:rPr>
                <w:b/>
                <w:bCs/>
              </w:rPr>
            </w:pPr>
          </w:p>
        </w:tc>
        <w:tc>
          <w:tcPr>
            <w:tcW w:w="489" w:type="pct"/>
            <w:tcBorders>
              <w:top w:val="nil"/>
              <w:left w:val="nil"/>
              <w:bottom w:val="single" w:sz="8" w:space="0" w:color="auto"/>
              <w:right w:val="single" w:sz="8" w:space="0" w:color="auto"/>
            </w:tcBorders>
            <w:tcMar>
              <w:top w:w="0" w:type="dxa"/>
              <w:left w:w="108" w:type="dxa"/>
              <w:bottom w:w="0" w:type="dxa"/>
              <w:right w:w="108" w:type="dxa"/>
            </w:tcMar>
          </w:tcPr>
          <w:p w14:paraId="5B3E0EB4" w14:textId="77777777" w:rsidR="00E16558" w:rsidRDefault="00E16558" w:rsidP="000C0802">
            <w:pPr>
              <w:pStyle w:val="TableText"/>
              <w:rPr>
                <w:b/>
                <w:bCs/>
              </w:rPr>
            </w:pPr>
          </w:p>
        </w:tc>
        <w:tc>
          <w:tcPr>
            <w:tcW w:w="490" w:type="pct"/>
            <w:tcBorders>
              <w:top w:val="nil"/>
              <w:left w:val="nil"/>
              <w:bottom w:val="single" w:sz="8" w:space="0" w:color="auto"/>
              <w:right w:val="single" w:sz="8" w:space="0" w:color="auto"/>
            </w:tcBorders>
            <w:tcMar>
              <w:top w:w="0" w:type="dxa"/>
              <w:left w:w="108" w:type="dxa"/>
              <w:bottom w:w="0" w:type="dxa"/>
              <w:right w:w="108" w:type="dxa"/>
            </w:tcMar>
          </w:tcPr>
          <w:p w14:paraId="76C6E9FA" w14:textId="77777777" w:rsidR="00E16558" w:rsidRDefault="00E16558" w:rsidP="000C0802">
            <w:pPr>
              <w:pStyle w:val="TableText"/>
              <w:rPr>
                <w:b/>
                <w:bCs/>
              </w:rPr>
            </w:pP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480B0CD0" w14:textId="77777777" w:rsidR="00E16558" w:rsidRDefault="00E16558" w:rsidP="000C0802">
            <w:pPr>
              <w:pStyle w:val="TableText"/>
              <w:rPr>
                <w:b/>
                <w:bCs/>
              </w:rPr>
            </w:pP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6AF75E1A" w14:textId="77777777" w:rsidR="00E16558" w:rsidRDefault="00E16558" w:rsidP="000C0802">
            <w:pPr>
              <w:pStyle w:val="TableText"/>
              <w:rPr>
                <w:b/>
                <w:bCs/>
              </w:rPr>
            </w:pPr>
            <w:r>
              <w:rPr>
                <w:b/>
                <w:bCs/>
              </w:rPr>
              <w:t>90</w:t>
            </w:r>
          </w:p>
        </w:tc>
      </w:tr>
      <w:tr w:rsidR="00E16558" w14:paraId="5109AAC9" w14:textId="77777777" w:rsidTr="00DC4CDA">
        <w:trPr>
          <w:cantSplit/>
        </w:trPr>
        <w:tc>
          <w:tcPr>
            <w:tcW w:w="1064" w:type="pct"/>
            <w:tcBorders>
              <w:top w:val="nil"/>
              <w:left w:val="single" w:sz="8" w:space="0" w:color="auto"/>
              <w:bottom w:val="single" w:sz="8" w:space="0" w:color="auto"/>
              <w:right w:val="single" w:sz="18" w:space="0" w:color="auto"/>
            </w:tcBorders>
            <w:tcMar>
              <w:top w:w="0" w:type="dxa"/>
              <w:left w:w="108" w:type="dxa"/>
              <w:bottom w:w="0" w:type="dxa"/>
              <w:right w:w="108" w:type="dxa"/>
            </w:tcMar>
            <w:hideMark/>
          </w:tcPr>
          <w:p w14:paraId="2FB7DEB5" w14:textId="77777777" w:rsidR="00E16558" w:rsidRDefault="00E16558" w:rsidP="000C0802">
            <w:pPr>
              <w:pStyle w:val="TableText"/>
              <w:rPr>
                <w:b/>
                <w:bCs/>
              </w:rPr>
            </w:pPr>
            <w:r>
              <w:rPr>
                <w:b/>
                <w:bCs/>
              </w:rPr>
              <w:t>Estimated Scope Growth</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3BE7916F" w14:textId="3748FB11" w:rsidR="00E16558" w:rsidRDefault="00FB3B0E" w:rsidP="000C0802">
            <w:pPr>
              <w:pStyle w:val="TableText"/>
              <w:rPr>
                <w:b/>
                <w:bCs/>
              </w:rPr>
            </w:pPr>
            <w:r>
              <w:rPr>
                <w:b/>
                <w:bCs/>
              </w:rPr>
              <w:t>N/A</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3DC31455" w14:textId="77777777" w:rsidR="00E16558" w:rsidRDefault="00E16558" w:rsidP="000C0802">
            <w:pPr>
              <w:pStyle w:val="TableText"/>
              <w:rPr>
                <w:b/>
                <w:bCs/>
              </w:rPr>
            </w:pPr>
          </w:p>
        </w:tc>
        <w:tc>
          <w:tcPr>
            <w:tcW w:w="489" w:type="pct"/>
            <w:tcBorders>
              <w:top w:val="nil"/>
              <w:left w:val="nil"/>
              <w:bottom w:val="single" w:sz="8" w:space="0" w:color="auto"/>
              <w:right w:val="single" w:sz="8" w:space="0" w:color="auto"/>
            </w:tcBorders>
            <w:tcMar>
              <w:top w:w="0" w:type="dxa"/>
              <w:left w:w="108" w:type="dxa"/>
              <w:bottom w:w="0" w:type="dxa"/>
              <w:right w:w="108" w:type="dxa"/>
            </w:tcMar>
          </w:tcPr>
          <w:p w14:paraId="7FEFE5E1" w14:textId="77777777" w:rsidR="00E16558" w:rsidRDefault="00E16558" w:rsidP="000C0802">
            <w:pPr>
              <w:pStyle w:val="TableText"/>
              <w:rPr>
                <w:b/>
                <w:bCs/>
              </w:rPr>
            </w:pPr>
          </w:p>
        </w:tc>
        <w:tc>
          <w:tcPr>
            <w:tcW w:w="490" w:type="pct"/>
            <w:tcBorders>
              <w:top w:val="nil"/>
              <w:left w:val="nil"/>
              <w:bottom w:val="single" w:sz="8" w:space="0" w:color="auto"/>
              <w:right w:val="single" w:sz="8" w:space="0" w:color="auto"/>
            </w:tcBorders>
            <w:tcMar>
              <w:top w:w="0" w:type="dxa"/>
              <w:left w:w="108" w:type="dxa"/>
              <w:bottom w:w="0" w:type="dxa"/>
              <w:right w:w="108" w:type="dxa"/>
            </w:tcMar>
          </w:tcPr>
          <w:p w14:paraId="3152E33F" w14:textId="77777777" w:rsidR="00E16558" w:rsidRDefault="00E16558" w:rsidP="000C0802">
            <w:pPr>
              <w:pStyle w:val="TableText"/>
              <w:rPr>
                <w:b/>
                <w:bCs/>
              </w:rPr>
            </w:pP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53E4C120" w14:textId="77777777" w:rsidR="00E16558" w:rsidRDefault="00E16558" w:rsidP="000C0802">
            <w:pPr>
              <w:pStyle w:val="TableText"/>
              <w:rPr>
                <w:b/>
                <w:bCs/>
              </w:rPr>
            </w:pP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09D1CF48" w14:textId="77777777" w:rsidR="00E16558" w:rsidRDefault="00E16558" w:rsidP="000C0802">
            <w:pPr>
              <w:pStyle w:val="TableText"/>
              <w:rPr>
                <w:b/>
                <w:bCs/>
              </w:rPr>
            </w:pPr>
          </w:p>
        </w:tc>
      </w:tr>
      <w:tr w:rsidR="00E16558" w14:paraId="7B36A059" w14:textId="77777777" w:rsidTr="00DC4CDA">
        <w:trPr>
          <w:cantSplit/>
        </w:trPr>
        <w:tc>
          <w:tcPr>
            <w:tcW w:w="1064" w:type="pct"/>
            <w:tcBorders>
              <w:top w:val="nil"/>
              <w:left w:val="single" w:sz="8" w:space="0" w:color="auto"/>
              <w:bottom w:val="single" w:sz="8" w:space="0" w:color="auto"/>
              <w:right w:val="single" w:sz="18" w:space="0" w:color="auto"/>
            </w:tcBorders>
            <w:tcMar>
              <w:top w:w="0" w:type="dxa"/>
              <w:left w:w="108" w:type="dxa"/>
              <w:bottom w:w="0" w:type="dxa"/>
              <w:right w:w="108" w:type="dxa"/>
            </w:tcMar>
            <w:hideMark/>
          </w:tcPr>
          <w:p w14:paraId="7AE9D29C" w14:textId="77777777" w:rsidR="00E16558" w:rsidRDefault="00E16558" w:rsidP="000C0802">
            <w:pPr>
              <w:pStyle w:val="TableText"/>
              <w:rPr>
                <w:b/>
                <w:bCs/>
              </w:rPr>
            </w:pPr>
            <w:r>
              <w:rPr>
                <w:b/>
                <w:bCs/>
              </w:rPr>
              <w:t>Estimated Size at Release</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77419298" w14:textId="05D48C2D" w:rsidR="00E16558" w:rsidRDefault="00FB3B0E" w:rsidP="000C0802">
            <w:pPr>
              <w:pStyle w:val="TableText"/>
              <w:rPr>
                <w:b/>
                <w:bCs/>
              </w:rPr>
            </w:pPr>
            <w:r>
              <w:rPr>
                <w:b/>
                <w:bCs/>
              </w:rPr>
              <w:t>N/A</w:t>
            </w:r>
          </w:p>
        </w:tc>
        <w:tc>
          <w:tcPr>
            <w:tcW w:w="488" w:type="pct"/>
            <w:tcBorders>
              <w:top w:val="nil"/>
              <w:left w:val="nil"/>
              <w:bottom w:val="single" w:sz="8" w:space="0" w:color="auto"/>
              <w:right w:val="single" w:sz="8" w:space="0" w:color="auto"/>
            </w:tcBorders>
            <w:tcMar>
              <w:top w:w="0" w:type="dxa"/>
              <w:left w:w="108" w:type="dxa"/>
              <w:bottom w:w="0" w:type="dxa"/>
              <w:right w:w="108" w:type="dxa"/>
            </w:tcMar>
          </w:tcPr>
          <w:p w14:paraId="29A1CF06" w14:textId="77777777" w:rsidR="00E16558" w:rsidRDefault="00E16558" w:rsidP="000C0802">
            <w:pPr>
              <w:pStyle w:val="TableText"/>
              <w:rPr>
                <w:b/>
                <w:bCs/>
              </w:rPr>
            </w:pPr>
          </w:p>
        </w:tc>
        <w:tc>
          <w:tcPr>
            <w:tcW w:w="489" w:type="pct"/>
            <w:tcBorders>
              <w:top w:val="nil"/>
              <w:left w:val="nil"/>
              <w:bottom w:val="single" w:sz="8" w:space="0" w:color="auto"/>
              <w:right w:val="single" w:sz="8" w:space="0" w:color="auto"/>
            </w:tcBorders>
            <w:tcMar>
              <w:top w:w="0" w:type="dxa"/>
              <w:left w:w="108" w:type="dxa"/>
              <w:bottom w:w="0" w:type="dxa"/>
              <w:right w:w="108" w:type="dxa"/>
            </w:tcMar>
          </w:tcPr>
          <w:p w14:paraId="3F8FF21F" w14:textId="77777777" w:rsidR="00E16558" w:rsidRDefault="00E16558" w:rsidP="000C0802">
            <w:pPr>
              <w:pStyle w:val="TableText"/>
              <w:rPr>
                <w:b/>
                <w:bCs/>
              </w:rPr>
            </w:pPr>
          </w:p>
        </w:tc>
        <w:tc>
          <w:tcPr>
            <w:tcW w:w="490" w:type="pct"/>
            <w:tcBorders>
              <w:top w:val="nil"/>
              <w:left w:val="nil"/>
              <w:bottom w:val="single" w:sz="8" w:space="0" w:color="auto"/>
              <w:right w:val="single" w:sz="8" w:space="0" w:color="auto"/>
            </w:tcBorders>
            <w:tcMar>
              <w:top w:w="0" w:type="dxa"/>
              <w:left w:w="108" w:type="dxa"/>
              <w:bottom w:w="0" w:type="dxa"/>
              <w:right w:w="108" w:type="dxa"/>
            </w:tcMar>
          </w:tcPr>
          <w:p w14:paraId="10485A0B" w14:textId="77777777" w:rsidR="00E16558" w:rsidRDefault="00E16558" w:rsidP="000C0802">
            <w:pPr>
              <w:pStyle w:val="TableText"/>
              <w:rPr>
                <w:b/>
                <w:bCs/>
              </w:rPr>
            </w:pP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42B3161D" w14:textId="77777777" w:rsidR="00E16558" w:rsidRDefault="00E16558" w:rsidP="000C0802">
            <w:pPr>
              <w:pStyle w:val="TableText"/>
              <w:rPr>
                <w:b/>
                <w:bCs/>
              </w:rPr>
            </w:pP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6B642043" w14:textId="77777777" w:rsidR="00E16558" w:rsidRDefault="00E16558" w:rsidP="000C0802">
            <w:pPr>
              <w:pStyle w:val="TableText"/>
              <w:rPr>
                <w:b/>
                <w:bCs/>
              </w:rPr>
            </w:pPr>
          </w:p>
        </w:tc>
      </w:tr>
    </w:tbl>
    <w:p w14:paraId="79B279D4" w14:textId="77777777" w:rsidR="00E16558" w:rsidRDefault="00E16558" w:rsidP="00E16558">
      <w:pPr>
        <w:rPr>
          <w:color w:val="000000"/>
          <w:lang w:eastAsia="ko-KR"/>
        </w:rPr>
      </w:pPr>
    </w:p>
    <w:tbl>
      <w:tblPr>
        <w:tblW w:w="5000" w:type="pct"/>
        <w:tblCellMar>
          <w:left w:w="0" w:type="dxa"/>
          <w:right w:w="0" w:type="dxa"/>
        </w:tblCellMar>
        <w:tblLook w:val="04A0" w:firstRow="1" w:lastRow="0" w:firstColumn="1" w:lastColumn="0" w:noHBand="0" w:noVBand="1"/>
        <w:tblDescription w:val="Application size based effort estimates listing the labor hours and probability."/>
      </w:tblPr>
      <w:tblGrid>
        <w:gridCol w:w="7956"/>
        <w:gridCol w:w="2324"/>
        <w:gridCol w:w="2896"/>
      </w:tblGrid>
      <w:tr w:rsidR="00E16558" w14:paraId="4B8FF1E0" w14:textId="77777777" w:rsidTr="00DC4CDA">
        <w:trPr>
          <w:cantSplit/>
          <w:tblHeader/>
        </w:trPr>
        <w:tc>
          <w:tcPr>
            <w:tcW w:w="3019"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14:paraId="4EF8B1D3" w14:textId="77777777" w:rsidR="00E16558" w:rsidRDefault="00E16558" w:rsidP="000C0802">
            <w:pPr>
              <w:pStyle w:val="TableHeading"/>
            </w:pPr>
            <w:bookmarkStart w:id="347" w:name="ColumnTitle_04"/>
            <w:bookmarkEnd w:id="347"/>
            <w:r>
              <w:t>Size-Based Effort Estimates</w:t>
            </w:r>
          </w:p>
        </w:tc>
        <w:tc>
          <w:tcPr>
            <w:tcW w:w="882"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35CAD693" w14:textId="0EFE6839" w:rsidR="00E16558" w:rsidRDefault="002E382F" w:rsidP="000C0802">
            <w:pPr>
              <w:pStyle w:val="TableHeading"/>
            </w:pPr>
            <w:r>
              <w:t>Labor Hours</w:t>
            </w:r>
          </w:p>
        </w:tc>
        <w:tc>
          <w:tcPr>
            <w:tcW w:w="109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4196A6F6" w14:textId="77777777" w:rsidR="00E16558" w:rsidRDefault="00E16558" w:rsidP="000C0802">
            <w:pPr>
              <w:pStyle w:val="TableHeading"/>
            </w:pPr>
            <w:r>
              <w:t>Probability</w:t>
            </w:r>
          </w:p>
        </w:tc>
      </w:tr>
      <w:tr w:rsidR="00E16558" w14:paraId="4E0AB4A3" w14:textId="77777777" w:rsidTr="00DC4CDA">
        <w:trPr>
          <w:cantSplit/>
        </w:trPr>
        <w:tc>
          <w:tcPr>
            <w:tcW w:w="301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3EF54A" w14:textId="77777777" w:rsidR="00E16558" w:rsidRDefault="00E16558" w:rsidP="000C0802">
            <w:pPr>
              <w:pStyle w:val="TableText"/>
              <w:rPr>
                <w:b/>
                <w:bCs/>
              </w:rPr>
            </w:pPr>
            <w:r>
              <w:rPr>
                <w:b/>
                <w:bCs/>
              </w:rPr>
              <w:t xml:space="preserve">Low-Effort Estimate – With indicated probability, project will consume no more than: </w:t>
            </w: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46550CB2" w14:textId="77777777" w:rsidR="00E16558" w:rsidRDefault="00E16558" w:rsidP="000C0802">
            <w:pPr>
              <w:pStyle w:val="TableText"/>
              <w:rPr>
                <w:b/>
                <w:bCs/>
              </w:rPr>
            </w:pPr>
            <w:r>
              <w:rPr>
                <w:b/>
                <w:bCs/>
              </w:rPr>
              <w:t>1640</w:t>
            </w: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47D4E965" w14:textId="77777777" w:rsidR="00E16558" w:rsidRDefault="00E16558" w:rsidP="000C0802">
            <w:pPr>
              <w:pStyle w:val="TableText"/>
              <w:rPr>
                <w:b/>
                <w:bCs/>
              </w:rPr>
            </w:pPr>
            <w:r>
              <w:rPr>
                <w:b/>
                <w:bCs/>
              </w:rPr>
              <w:t>50%</w:t>
            </w:r>
          </w:p>
        </w:tc>
      </w:tr>
      <w:tr w:rsidR="00E16558" w14:paraId="6D366DE5" w14:textId="77777777" w:rsidTr="00DC4CDA">
        <w:trPr>
          <w:cantSplit/>
        </w:trPr>
        <w:tc>
          <w:tcPr>
            <w:tcW w:w="301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C0AF1A" w14:textId="77777777" w:rsidR="00E16558" w:rsidRDefault="00E16558" w:rsidP="000C0802">
            <w:pPr>
              <w:pStyle w:val="TableText"/>
              <w:rPr>
                <w:b/>
                <w:bCs/>
              </w:rPr>
            </w:pPr>
            <w:r>
              <w:rPr>
                <w:b/>
                <w:bCs/>
              </w:rPr>
              <w:t>High-Effort Estimate – With indicated probability, project will consume no more than:</w:t>
            </w: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7A0A42C5" w14:textId="77777777" w:rsidR="00E16558" w:rsidRDefault="00E16558" w:rsidP="000C0802">
            <w:pPr>
              <w:pStyle w:val="TableText"/>
              <w:rPr>
                <w:b/>
                <w:bCs/>
              </w:rPr>
            </w:pPr>
            <w:r>
              <w:rPr>
                <w:b/>
                <w:bCs/>
              </w:rPr>
              <w:t>3040</w:t>
            </w: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76B086F5" w14:textId="77777777" w:rsidR="00E16558" w:rsidRDefault="00E16558" w:rsidP="000C0802">
            <w:pPr>
              <w:pStyle w:val="TableText"/>
              <w:rPr>
                <w:b/>
                <w:bCs/>
              </w:rPr>
            </w:pPr>
            <w:r>
              <w:rPr>
                <w:b/>
                <w:bCs/>
              </w:rPr>
              <w:t>75%</w:t>
            </w:r>
          </w:p>
        </w:tc>
      </w:tr>
    </w:tbl>
    <w:p w14:paraId="5C22E4FF" w14:textId="77777777" w:rsidR="00E16558" w:rsidRDefault="00E16558" w:rsidP="00E16558">
      <w:pPr>
        <w:rPr>
          <w:color w:val="000000"/>
          <w:lang w:eastAsia="ko-KR"/>
        </w:rPr>
      </w:pPr>
    </w:p>
    <w:tbl>
      <w:tblPr>
        <w:tblW w:w="5000" w:type="pct"/>
        <w:tblCellMar>
          <w:left w:w="0" w:type="dxa"/>
          <w:right w:w="0" w:type="dxa"/>
        </w:tblCellMar>
        <w:tblLook w:val="04A0" w:firstRow="1" w:lastRow="0" w:firstColumn="1" w:lastColumn="0" w:noHBand="0" w:noVBand="1"/>
        <w:tblDescription w:val="Application size based duration estimates listing work days probability."/>
      </w:tblPr>
      <w:tblGrid>
        <w:gridCol w:w="7956"/>
        <w:gridCol w:w="2324"/>
        <w:gridCol w:w="2896"/>
      </w:tblGrid>
      <w:tr w:rsidR="00E16558" w14:paraId="02540BCB" w14:textId="77777777" w:rsidTr="00DC4CDA">
        <w:trPr>
          <w:cantSplit/>
          <w:tblHeader/>
        </w:trPr>
        <w:tc>
          <w:tcPr>
            <w:tcW w:w="3019"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41B7FFC0" w14:textId="77777777" w:rsidR="00E16558" w:rsidRDefault="00E16558" w:rsidP="00DC4CDA">
            <w:pPr>
              <w:pStyle w:val="TableHeading"/>
            </w:pPr>
            <w:bookmarkStart w:id="348" w:name="ColumnTitle_05"/>
            <w:bookmarkEnd w:id="348"/>
            <w:r>
              <w:t>Size-Based Duration Estimates</w:t>
            </w:r>
          </w:p>
        </w:tc>
        <w:tc>
          <w:tcPr>
            <w:tcW w:w="882"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4ADB3EEB" w14:textId="77777777" w:rsidR="00E16558" w:rsidRDefault="00E16558" w:rsidP="00DC4CDA">
            <w:pPr>
              <w:pStyle w:val="TableHeading"/>
            </w:pPr>
            <w:r>
              <w:t>Work Days</w:t>
            </w:r>
          </w:p>
        </w:tc>
        <w:tc>
          <w:tcPr>
            <w:tcW w:w="1099" w:type="pct"/>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hideMark/>
          </w:tcPr>
          <w:p w14:paraId="580992DD" w14:textId="77777777" w:rsidR="00E16558" w:rsidRDefault="00E16558" w:rsidP="00DC4CDA">
            <w:pPr>
              <w:pStyle w:val="TableHeading"/>
            </w:pPr>
            <w:r>
              <w:t>Probability</w:t>
            </w:r>
          </w:p>
        </w:tc>
      </w:tr>
      <w:tr w:rsidR="00E16558" w:rsidRPr="007E5944" w14:paraId="0246C9AB" w14:textId="77777777" w:rsidTr="00DC4CDA">
        <w:trPr>
          <w:cantSplit/>
        </w:trPr>
        <w:tc>
          <w:tcPr>
            <w:tcW w:w="301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55269D" w14:textId="6E4E93C7" w:rsidR="00E16558" w:rsidRPr="007E5944" w:rsidRDefault="00E16558" w:rsidP="000C0802">
            <w:pPr>
              <w:pStyle w:val="TableText"/>
              <w:rPr>
                <w:b/>
                <w:bCs/>
              </w:rPr>
            </w:pPr>
            <w:r w:rsidRPr="007E5944">
              <w:rPr>
                <w:b/>
                <w:bCs/>
              </w:rPr>
              <w:t>Low-Duration Estimate – With indicated probability, pro</w:t>
            </w:r>
            <w:r w:rsidR="002E382F">
              <w:rPr>
                <w:b/>
                <w:bCs/>
              </w:rPr>
              <w:t>ject will consume no more than:</w:t>
            </w: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76B733E5" w14:textId="77777777" w:rsidR="00E16558" w:rsidRPr="007E5944" w:rsidRDefault="00E16558" w:rsidP="000C0802">
            <w:pPr>
              <w:pStyle w:val="TableText"/>
              <w:rPr>
                <w:b/>
              </w:rPr>
            </w:pPr>
            <w:r w:rsidRPr="007E5944">
              <w:rPr>
                <w:b/>
              </w:rPr>
              <w:t>86</w:t>
            </w: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6D4EC775" w14:textId="77777777" w:rsidR="00E16558" w:rsidRPr="007E5944" w:rsidRDefault="00E16558" w:rsidP="000C0802">
            <w:pPr>
              <w:pStyle w:val="TableText"/>
              <w:rPr>
                <w:b/>
              </w:rPr>
            </w:pPr>
            <w:r>
              <w:rPr>
                <w:b/>
              </w:rPr>
              <w:t>50%</w:t>
            </w:r>
          </w:p>
        </w:tc>
      </w:tr>
      <w:tr w:rsidR="00E16558" w:rsidRPr="007E5944" w14:paraId="5305E564" w14:textId="77777777" w:rsidTr="00DC4CDA">
        <w:trPr>
          <w:cantSplit/>
        </w:trPr>
        <w:tc>
          <w:tcPr>
            <w:tcW w:w="301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B369D4" w14:textId="77777777" w:rsidR="00E16558" w:rsidRPr="007E5944" w:rsidRDefault="00E16558" w:rsidP="000C0802">
            <w:pPr>
              <w:pStyle w:val="TableText"/>
              <w:rPr>
                <w:b/>
                <w:bCs/>
              </w:rPr>
            </w:pPr>
            <w:r w:rsidRPr="007E5944">
              <w:rPr>
                <w:b/>
                <w:bCs/>
              </w:rPr>
              <w:t>High-Duration Estimate -- With indicated probability, project will consume no more than:</w:t>
            </w:r>
          </w:p>
        </w:tc>
        <w:tc>
          <w:tcPr>
            <w:tcW w:w="882" w:type="pct"/>
            <w:tcBorders>
              <w:top w:val="nil"/>
              <w:left w:val="nil"/>
              <w:bottom w:val="single" w:sz="8" w:space="0" w:color="auto"/>
              <w:right w:val="single" w:sz="8" w:space="0" w:color="auto"/>
            </w:tcBorders>
            <w:tcMar>
              <w:top w:w="0" w:type="dxa"/>
              <w:left w:w="108" w:type="dxa"/>
              <w:bottom w:w="0" w:type="dxa"/>
              <w:right w:w="108" w:type="dxa"/>
            </w:tcMar>
          </w:tcPr>
          <w:p w14:paraId="2DEFD983" w14:textId="77777777" w:rsidR="00E16558" w:rsidRPr="007E5944" w:rsidRDefault="00E16558" w:rsidP="000C0802">
            <w:pPr>
              <w:pStyle w:val="TableText"/>
              <w:rPr>
                <w:b/>
              </w:rPr>
            </w:pPr>
            <w:r w:rsidRPr="007E5944">
              <w:rPr>
                <w:b/>
              </w:rPr>
              <w:t>144</w:t>
            </w:r>
          </w:p>
        </w:tc>
        <w:tc>
          <w:tcPr>
            <w:tcW w:w="1099" w:type="pct"/>
            <w:tcBorders>
              <w:top w:val="nil"/>
              <w:left w:val="nil"/>
              <w:bottom w:val="single" w:sz="8" w:space="0" w:color="auto"/>
              <w:right w:val="single" w:sz="8" w:space="0" w:color="auto"/>
            </w:tcBorders>
            <w:tcMar>
              <w:top w:w="0" w:type="dxa"/>
              <w:left w:w="108" w:type="dxa"/>
              <w:bottom w:w="0" w:type="dxa"/>
              <w:right w:w="108" w:type="dxa"/>
            </w:tcMar>
          </w:tcPr>
          <w:p w14:paraId="65784BEE" w14:textId="77777777" w:rsidR="00E16558" w:rsidRPr="007E5944" w:rsidRDefault="00E16558" w:rsidP="000C0802">
            <w:pPr>
              <w:pStyle w:val="TableText"/>
              <w:rPr>
                <w:b/>
              </w:rPr>
            </w:pPr>
            <w:r>
              <w:rPr>
                <w:b/>
              </w:rPr>
              <w:t>75%</w:t>
            </w:r>
          </w:p>
        </w:tc>
      </w:tr>
    </w:tbl>
    <w:p w14:paraId="4D20B575" w14:textId="423D9BF2" w:rsidR="00A3216B" w:rsidRDefault="00A3216B" w:rsidP="00CF62FA">
      <w:pPr>
        <w:pStyle w:val="Note"/>
      </w:pPr>
    </w:p>
    <w:p w14:paraId="481A6E39" w14:textId="77777777" w:rsidR="00CF62FA" w:rsidRPr="001D4505" w:rsidRDefault="00CF62FA" w:rsidP="00CF62FA">
      <w:pPr>
        <w:pStyle w:val="Caption"/>
      </w:pPr>
      <w:bookmarkStart w:id="349" w:name="_Toc401591098"/>
      <w:bookmarkStart w:id="350" w:name="_Toc441230684"/>
      <w:bookmarkStart w:id="351" w:name="_Toc467483239"/>
      <w:r w:rsidRPr="001D4505">
        <w:lastRenderedPageBreak/>
        <w:t xml:space="preserve">Figure </w:t>
      </w:r>
      <w:r w:rsidR="00B47EEC">
        <w:fldChar w:fldCharType="begin"/>
      </w:r>
      <w:r w:rsidR="00B47EEC">
        <w:instrText xml:space="preserve"> SEQ Figure \* ARABIC </w:instrText>
      </w:r>
      <w:r w:rsidR="00B47EEC">
        <w:fldChar w:fldCharType="separate"/>
      </w:r>
      <w:r w:rsidR="00B44652">
        <w:rPr>
          <w:noProof/>
        </w:rPr>
        <w:t>8</w:t>
      </w:r>
      <w:r w:rsidR="00B47EEC">
        <w:rPr>
          <w:noProof/>
        </w:rPr>
        <w:fldChar w:fldCharType="end"/>
      </w:r>
      <w:r w:rsidRPr="001D4505">
        <w:t>: Cumulative Probability (“S-curve”) Chart—Project Duration</w:t>
      </w:r>
      <w:bookmarkEnd w:id="349"/>
      <w:bookmarkEnd w:id="350"/>
      <w:bookmarkEnd w:id="351"/>
    </w:p>
    <w:p w14:paraId="7ADE19D3" w14:textId="66E6A9E0" w:rsidR="00A3216B" w:rsidRDefault="00B56132" w:rsidP="001D4505">
      <w:pPr>
        <w:pStyle w:val="GraphicInsert"/>
      </w:pPr>
      <w:r>
        <w:rPr>
          <w:noProof/>
        </w:rPr>
        <w:drawing>
          <wp:inline distT="0" distB="0" distL="0" distR="0" wp14:anchorId="3A0FF3CE" wp14:editId="24A2D523">
            <wp:extent cx="5619750" cy="3819525"/>
            <wp:effectExtent l="0" t="0" r="0" b="9525"/>
            <wp:docPr id="3" name="Picture 3" descr="Cumulative Probability (“S-curve”) Chart—Project Duration" title="Cumulative Probability (“S-curve”) Chart—Project Du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_Cumulative_Probability-S-curve-Chart—Project_Duration.jpg"/>
                    <pic:cNvPicPr/>
                  </pic:nvPicPr>
                  <pic:blipFill>
                    <a:blip r:embed="rId49">
                      <a:extLst>
                        <a:ext uri="{28A0092B-C50C-407E-A947-70E740481C1C}">
                          <a14:useLocalDpi xmlns:a14="http://schemas.microsoft.com/office/drawing/2010/main" val="0"/>
                        </a:ext>
                      </a:extLst>
                    </a:blip>
                    <a:stretch>
                      <a:fillRect/>
                    </a:stretch>
                  </pic:blipFill>
                  <pic:spPr>
                    <a:xfrm>
                      <a:off x="0" y="0"/>
                      <a:ext cx="5619750" cy="3819525"/>
                    </a:xfrm>
                    <a:prstGeom prst="rect">
                      <a:avLst/>
                    </a:prstGeom>
                  </pic:spPr>
                </pic:pic>
              </a:graphicData>
            </a:graphic>
          </wp:inline>
        </w:drawing>
      </w:r>
    </w:p>
    <w:p w14:paraId="663B44E7" w14:textId="77777777" w:rsidR="00CF62FA" w:rsidRDefault="00CF62FA" w:rsidP="00CF62FA">
      <w:pPr>
        <w:pStyle w:val="BodyText6"/>
      </w:pPr>
    </w:p>
    <w:p w14:paraId="3BDACFF7" w14:textId="77777777" w:rsidR="00CF62FA" w:rsidRDefault="00CF62FA" w:rsidP="00CF62FA">
      <w:pPr>
        <w:pStyle w:val="Caption"/>
      </w:pPr>
      <w:bookmarkStart w:id="352" w:name="_Toc401591099"/>
      <w:bookmarkStart w:id="353" w:name="_Toc441230685"/>
      <w:bookmarkStart w:id="354" w:name="_Toc467483240"/>
      <w:r w:rsidRPr="001D4505">
        <w:lastRenderedPageBreak/>
        <w:t xml:space="preserve">Figure </w:t>
      </w:r>
      <w:r w:rsidR="00B47EEC">
        <w:fldChar w:fldCharType="begin"/>
      </w:r>
      <w:r w:rsidR="00B47EEC">
        <w:instrText xml:space="preserve"> SEQ Figure \* ARABIC </w:instrText>
      </w:r>
      <w:r w:rsidR="00B47EEC">
        <w:fldChar w:fldCharType="separate"/>
      </w:r>
      <w:r w:rsidR="00B44652">
        <w:rPr>
          <w:noProof/>
        </w:rPr>
        <w:t>9</w:t>
      </w:r>
      <w:r w:rsidR="00B47EEC">
        <w:rPr>
          <w:noProof/>
        </w:rPr>
        <w:fldChar w:fldCharType="end"/>
      </w:r>
      <w:r>
        <w:t xml:space="preserve">: </w:t>
      </w:r>
      <w:r w:rsidRPr="001D4505">
        <w:t>Cumulative Probability (“S-curve”) Chart—Project Effort</w:t>
      </w:r>
      <w:bookmarkEnd w:id="352"/>
      <w:bookmarkEnd w:id="353"/>
      <w:bookmarkEnd w:id="354"/>
    </w:p>
    <w:p w14:paraId="35586C8F" w14:textId="6452E3AE" w:rsidR="00A3216B" w:rsidRDefault="00B56132" w:rsidP="001D4505">
      <w:pPr>
        <w:pStyle w:val="GraphicInsert"/>
      </w:pPr>
      <w:r>
        <w:rPr>
          <w:noProof/>
        </w:rPr>
        <w:drawing>
          <wp:inline distT="0" distB="0" distL="0" distR="0" wp14:anchorId="5AF574E8" wp14:editId="36DA5815">
            <wp:extent cx="5514975" cy="3990975"/>
            <wp:effectExtent l="0" t="0" r="9525" b="9525"/>
            <wp:docPr id="8" name="Picture 8" descr="Cumulative Probability (“S-curve”) Chart—Project Effort" title="Cumulative Probability (“S-curve”) Chart—Project Ef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_Cumulative_Probability-S-curve-Chart—Project_Effort.jpg"/>
                    <pic:cNvPicPr/>
                  </pic:nvPicPr>
                  <pic:blipFill>
                    <a:blip r:embed="rId50">
                      <a:extLst>
                        <a:ext uri="{28A0092B-C50C-407E-A947-70E740481C1C}">
                          <a14:useLocalDpi xmlns:a14="http://schemas.microsoft.com/office/drawing/2010/main" val="0"/>
                        </a:ext>
                      </a:extLst>
                    </a:blip>
                    <a:stretch>
                      <a:fillRect/>
                    </a:stretch>
                  </pic:blipFill>
                  <pic:spPr>
                    <a:xfrm>
                      <a:off x="0" y="0"/>
                      <a:ext cx="5514975" cy="3990975"/>
                    </a:xfrm>
                    <a:prstGeom prst="rect">
                      <a:avLst/>
                    </a:prstGeom>
                  </pic:spPr>
                </pic:pic>
              </a:graphicData>
            </a:graphic>
          </wp:inline>
        </w:drawing>
      </w:r>
    </w:p>
    <w:p w14:paraId="4E1E25FA" w14:textId="77777777" w:rsidR="00CF62FA" w:rsidRPr="00CF62FA" w:rsidRDefault="00CF62FA" w:rsidP="00CF62FA">
      <w:pPr>
        <w:pStyle w:val="BodyText"/>
      </w:pPr>
    </w:p>
    <w:p w14:paraId="4AB0B54C" w14:textId="77777777" w:rsidR="001D4505" w:rsidRDefault="001D4505" w:rsidP="00CF62FA">
      <w:pPr>
        <w:pStyle w:val="BodyText"/>
      </w:pPr>
    </w:p>
    <w:p w14:paraId="5468FD16" w14:textId="77777777" w:rsidR="00CF62FA" w:rsidRDefault="00CF62FA" w:rsidP="00CF62FA">
      <w:pPr>
        <w:pStyle w:val="BodyText"/>
        <w:sectPr w:rsidR="00CF62FA" w:rsidSect="003012E0">
          <w:footerReference w:type="default" r:id="rId51"/>
          <w:pgSz w:w="15840" w:h="12240" w:orient="landscape" w:code="1"/>
          <w:pgMar w:top="1440" w:right="1440" w:bottom="1440" w:left="1440" w:header="720" w:footer="720" w:gutter="0"/>
          <w:cols w:space="720"/>
          <w:docGrid w:linePitch="360"/>
        </w:sectPr>
      </w:pPr>
    </w:p>
    <w:p w14:paraId="7827FE98" w14:textId="77777777" w:rsidR="00DE410F" w:rsidRDefault="00DE410F" w:rsidP="00672E17">
      <w:pPr>
        <w:pStyle w:val="Heading1"/>
      </w:pPr>
      <w:bookmarkStart w:id="360" w:name="_Toc441480467"/>
      <w:bookmarkStart w:id="361" w:name="_Toc441483240"/>
      <w:bookmarkStart w:id="362" w:name="_Toc441146667"/>
      <w:bookmarkStart w:id="363" w:name="_Toc467483189"/>
      <w:bookmarkEnd w:id="360"/>
      <w:bookmarkEnd w:id="361"/>
      <w:r>
        <w:lastRenderedPageBreak/>
        <w:t>Approval Signatures</w:t>
      </w:r>
      <w:bookmarkEnd w:id="362"/>
      <w:bookmarkEnd w:id="363"/>
    </w:p>
    <w:p w14:paraId="315F1331" w14:textId="77777777" w:rsidR="00DE410F" w:rsidRPr="00CF62FA" w:rsidRDefault="00DE410F" w:rsidP="003F2BA6">
      <w:pPr>
        <w:pStyle w:val="BodyText"/>
        <w:keepNext/>
        <w:keepLines/>
        <w:rPr>
          <w:rStyle w:val="InstructionalText1Char"/>
          <w:i w:val="0"/>
          <w:color w:val="000000" w:themeColor="text1"/>
        </w:rPr>
      </w:pPr>
      <w:r>
        <w:t xml:space="preserve">REVIEW DATE: </w:t>
      </w:r>
    </w:p>
    <w:p w14:paraId="27700FF3" w14:textId="630EB6AC" w:rsidR="00DE410F" w:rsidRPr="00CF62FA" w:rsidRDefault="00DE410F" w:rsidP="003F2BA6">
      <w:pPr>
        <w:pStyle w:val="BodyText"/>
        <w:keepNext/>
        <w:keepLines/>
        <w:rPr>
          <w:rStyle w:val="InstructionalText1Char"/>
          <w:i w:val="0"/>
          <w:color w:val="000000" w:themeColor="text1"/>
        </w:rPr>
      </w:pPr>
      <w:r>
        <w:t xml:space="preserve">SCRIBE: </w:t>
      </w:r>
      <w:r w:rsidR="00707077">
        <w:t>Apex Data Solutions</w:t>
      </w:r>
    </w:p>
    <w:p w14:paraId="1120AC41" w14:textId="77777777" w:rsidR="004333C0" w:rsidRDefault="004333C0" w:rsidP="003F2BA6">
      <w:pPr>
        <w:pStyle w:val="BodyText"/>
        <w:keepNext/>
        <w:keepLines/>
      </w:pPr>
    </w:p>
    <w:p w14:paraId="7E54A4F5" w14:textId="0E0BA149" w:rsidR="00E45298" w:rsidRDefault="00DE410F" w:rsidP="003F2BA6">
      <w:pPr>
        <w:pStyle w:val="BodyText"/>
        <w:keepNext/>
        <w:keepLines/>
      </w:pPr>
      <w:r>
        <w:t xml:space="preserve">Signed: </w:t>
      </w:r>
    </w:p>
    <w:p w14:paraId="33408305" w14:textId="77777777" w:rsidR="00296DDD" w:rsidRDefault="00296DDD" w:rsidP="009F21B6">
      <w:pPr>
        <w:pStyle w:val="Signature"/>
        <w:keepNext/>
        <w:keepLines/>
        <w:spacing w:before="600"/>
      </w:pPr>
      <w:r>
        <w:t>______________________________________________________________________________</w:t>
      </w:r>
    </w:p>
    <w:p w14:paraId="4CEF159B" w14:textId="374C73C8" w:rsidR="00DE410F" w:rsidRDefault="000D0B40" w:rsidP="00296DDD">
      <w:pPr>
        <w:pStyle w:val="BodyText"/>
        <w:tabs>
          <w:tab w:val="left" w:pos="7920"/>
        </w:tabs>
      </w:pPr>
      <w:r>
        <w:t>Mike Davis</w:t>
      </w:r>
      <w:r w:rsidR="0069014C">
        <w:t xml:space="preserve">, </w:t>
      </w:r>
      <w:r w:rsidR="00DE410F">
        <w:t>Business Sponsor</w:t>
      </w:r>
      <w:r w:rsidR="00A810AD">
        <w:t xml:space="preserve"> </w:t>
      </w:r>
      <w:r w:rsidR="00296DDD">
        <w:tab/>
      </w:r>
      <w:r w:rsidR="00DE410F">
        <w:t>Date</w:t>
      </w:r>
    </w:p>
    <w:p w14:paraId="0B1CBD65" w14:textId="77777777" w:rsidR="00DE410F" w:rsidRDefault="00DE410F" w:rsidP="003F2BA6">
      <w:pPr>
        <w:pStyle w:val="BodyText"/>
        <w:keepNext/>
        <w:keepLines/>
      </w:pPr>
    </w:p>
    <w:p w14:paraId="689A7640" w14:textId="77777777" w:rsidR="00BF4A17" w:rsidRDefault="00BF4A17" w:rsidP="003F2BA6">
      <w:pPr>
        <w:pStyle w:val="BodyText"/>
        <w:keepNext/>
        <w:keepLines/>
      </w:pPr>
    </w:p>
    <w:p w14:paraId="08B755B0" w14:textId="77777777" w:rsidR="00D20AF0" w:rsidRDefault="00D20AF0" w:rsidP="003F2BA6">
      <w:pPr>
        <w:pStyle w:val="Signature"/>
        <w:keepNext/>
        <w:keepLines/>
      </w:pPr>
      <w:r>
        <w:t>______________________________________________________________________________</w:t>
      </w:r>
    </w:p>
    <w:p w14:paraId="7C5EEBA5" w14:textId="3312025C" w:rsidR="00DE410F" w:rsidRDefault="0007557F" w:rsidP="00296DDD">
      <w:pPr>
        <w:pStyle w:val="BodyText"/>
        <w:tabs>
          <w:tab w:val="left" w:pos="7920"/>
          <w:tab w:val="left" w:pos="11520"/>
        </w:tabs>
      </w:pPr>
      <w:r>
        <w:t>Russell Holt, Program Manager</w:t>
      </w:r>
      <w:r>
        <w:tab/>
        <w:t>Date</w:t>
      </w:r>
    </w:p>
    <w:p w14:paraId="6083074F" w14:textId="77777777" w:rsidR="00DE410F" w:rsidRDefault="00DE410F" w:rsidP="003F2BA6">
      <w:pPr>
        <w:pStyle w:val="BodyText"/>
        <w:keepNext/>
        <w:keepLines/>
      </w:pPr>
    </w:p>
    <w:p w14:paraId="1DBC50F8" w14:textId="77777777" w:rsidR="004333C0" w:rsidRDefault="004333C0" w:rsidP="003F2BA6">
      <w:pPr>
        <w:pStyle w:val="BodyText"/>
        <w:keepNext/>
        <w:keepLines/>
      </w:pPr>
    </w:p>
    <w:p w14:paraId="5C7B09D1" w14:textId="77777777" w:rsidR="00DE410F" w:rsidRDefault="00DE410F" w:rsidP="003F2BA6">
      <w:pPr>
        <w:pStyle w:val="Signature"/>
        <w:keepNext/>
        <w:keepLines/>
      </w:pPr>
      <w:r>
        <w:t xml:space="preserve">______________________________________________________________________________ </w:t>
      </w:r>
    </w:p>
    <w:p w14:paraId="77347AF4" w14:textId="77777777" w:rsidR="0069014C" w:rsidRDefault="00B97B2F" w:rsidP="0069014C">
      <w:pPr>
        <w:pStyle w:val="BodyText"/>
        <w:tabs>
          <w:tab w:val="left" w:pos="7920"/>
          <w:tab w:val="left" w:pos="11520"/>
        </w:tabs>
      </w:pPr>
      <w:r>
        <w:t>Lori Warren</w:t>
      </w:r>
      <w:r w:rsidR="0069014C">
        <w:t xml:space="preserve">, </w:t>
      </w:r>
      <w:r w:rsidR="00296DDD">
        <w:t>Project Manager</w:t>
      </w:r>
      <w:r w:rsidR="00296DDD">
        <w:tab/>
      </w:r>
      <w:r w:rsidR="00DE410F">
        <w:t>Date</w:t>
      </w:r>
    </w:p>
    <w:p w14:paraId="335DCF4A" w14:textId="77777777" w:rsidR="0069014C" w:rsidRDefault="0069014C" w:rsidP="00CF62FA">
      <w:pPr>
        <w:pStyle w:val="BodyText"/>
      </w:pPr>
    </w:p>
    <w:p w14:paraId="0468EAC0" w14:textId="380129BC" w:rsidR="00672E17" w:rsidRDefault="00672E17" w:rsidP="00CF62FA">
      <w:pPr>
        <w:pStyle w:val="BodyText"/>
        <w:rPr>
          <w:sz w:val="24"/>
          <w:szCs w:val="20"/>
        </w:rPr>
      </w:pPr>
    </w:p>
    <w:p w14:paraId="64F8CDEF" w14:textId="77777777" w:rsidR="00CF62FA" w:rsidRDefault="00CF62FA" w:rsidP="00CF62FA">
      <w:pPr>
        <w:pStyle w:val="BodyText"/>
        <w:sectPr w:rsidR="00CF62FA" w:rsidSect="006139EE">
          <w:footerReference w:type="default" r:id="rId52"/>
          <w:pgSz w:w="12240" w:h="15840" w:code="1"/>
          <w:pgMar w:top="1440" w:right="1440" w:bottom="1440" w:left="1440" w:header="720" w:footer="720" w:gutter="0"/>
          <w:cols w:space="720"/>
          <w:docGrid w:linePitch="360"/>
        </w:sectPr>
      </w:pPr>
      <w:bookmarkStart w:id="369" w:name="_Toc441146668"/>
      <w:bookmarkStart w:id="370" w:name="_Toc441146961"/>
      <w:bookmarkStart w:id="371" w:name="_Toc441147035"/>
      <w:bookmarkStart w:id="372" w:name="_Toc441147319"/>
      <w:bookmarkStart w:id="373" w:name="_Toc441480469"/>
      <w:bookmarkStart w:id="374" w:name="_Toc441146669"/>
      <w:bookmarkStart w:id="375" w:name="_Toc441146962"/>
      <w:bookmarkStart w:id="376" w:name="_Toc441147036"/>
      <w:bookmarkStart w:id="377" w:name="_Toc441147320"/>
      <w:bookmarkStart w:id="378" w:name="_Toc441480470"/>
      <w:bookmarkStart w:id="379" w:name="_Toc430785558"/>
      <w:bookmarkEnd w:id="369"/>
      <w:bookmarkEnd w:id="370"/>
      <w:bookmarkEnd w:id="371"/>
      <w:bookmarkEnd w:id="372"/>
      <w:bookmarkEnd w:id="373"/>
      <w:bookmarkEnd w:id="374"/>
      <w:bookmarkEnd w:id="375"/>
      <w:bookmarkEnd w:id="376"/>
      <w:bookmarkEnd w:id="377"/>
      <w:bookmarkEnd w:id="378"/>
    </w:p>
    <w:p w14:paraId="480278AE" w14:textId="782B907E" w:rsidR="00371459" w:rsidRDefault="00371459" w:rsidP="00CF62FA">
      <w:pPr>
        <w:pStyle w:val="Heading1"/>
      </w:pPr>
      <w:bookmarkStart w:id="380" w:name="_Toc467483190"/>
      <w:r>
        <w:lastRenderedPageBreak/>
        <w:t>Appendix A</w:t>
      </w:r>
      <w:r w:rsidR="00CF62FA">
        <w:t>—</w:t>
      </w:r>
      <w:r>
        <w:t>Non-Functional Requirements</w:t>
      </w:r>
      <w:bookmarkEnd w:id="379"/>
      <w:bookmarkEnd w:id="380"/>
    </w:p>
    <w:p w14:paraId="21DC7624" w14:textId="77C92018" w:rsidR="00F80555" w:rsidRDefault="00F80555" w:rsidP="00CF62FA">
      <w:pPr>
        <w:pStyle w:val="BodyText"/>
        <w:keepNext/>
        <w:keepLines/>
      </w:pPr>
      <w:r>
        <w:t>The following non-functional require</w:t>
      </w:r>
      <w:r w:rsidR="008D3302">
        <w:t>ments should be reviewed and ass</w:t>
      </w:r>
      <w:r>
        <w:t>essed while developing th</w:t>
      </w:r>
      <w:r w:rsidR="00980AB8">
        <w:t>e requirements for the project.</w:t>
      </w:r>
    </w:p>
    <w:p w14:paraId="21AD0F22" w14:textId="1CD03940" w:rsidR="0069014C" w:rsidRDefault="00CD0CF6" w:rsidP="00CF62FA">
      <w:pPr>
        <w:pStyle w:val="BodyText"/>
        <w:keepNext/>
        <w:keepLines/>
      </w:pPr>
      <w:r>
        <w:t xml:space="preserve">Refer to Section </w:t>
      </w:r>
      <w:hyperlink w:anchor="_Non-Functional_Requirements" w:history="1">
        <w:r w:rsidR="003F2BA6" w:rsidRPr="003F2BA6">
          <w:rPr>
            <w:rStyle w:val="Hyperlink"/>
          </w:rPr>
          <w:fldChar w:fldCharType="begin"/>
        </w:r>
        <w:r w:rsidR="003F2BA6" w:rsidRPr="003F2BA6">
          <w:rPr>
            <w:color w:val="0000FF"/>
            <w:u w:val="single"/>
          </w:rPr>
          <w:instrText xml:space="preserve"> REF _Ref445740302 \w \h </w:instrText>
        </w:r>
        <w:r w:rsidR="003F2BA6">
          <w:rPr>
            <w:rStyle w:val="Hyperlink"/>
          </w:rPr>
          <w:instrText xml:space="preserve"> \* MERGEFORMAT </w:instrText>
        </w:r>
        <w:r w:rsidR="003F2BA6" w:rsidRPr="003F2BA6">
          <w:rPr>
            <w:rStyle w:val="Hyperlink"/>
          </w:rPr>
        </w:r>
        <w:r w:rsidR="003F2BA6" w:rsidRPr="003F2BA6">
          <w:rPr>
            <w:rStyle w:val="Hyperlink"/>
          </w:rPr>
          <w:fldChar w:fldCharType="separate"/>
        </w:r>
        <w:r w:rsidR="00B44652">
          <w:rPr>
            <w:color w:val="0000FF"/>
            <w:u w:val="single"/>
          </w:rPr>
          <w:t>2.6.9</w:t>
        </w:r>
        <w:r w:rsidR="003F2BA6" w:rsidRPr="003F2BA6">
          <w:rPr>
            <w:rStyle w:val="Hyperlink"/>
          </w:rPr>
          <w:fldChar w:fldCharType="end"/>
        </w:r>
      </w:hyperlink>
      <w:r w:rsidR="0069014C">
        <w:t xml:space="preserve"> for detailed requirements.</w:t>
      </w:r>
    </w:p>
    <w:p w14:paraId="072A4CD8" w14:textId="77777777" w:rsidR="00371459" w:rsidRDefault="00371459" w:rsidP="00CF62FA">
      <w:pPr>
        <w:pStyle w:val="Heading2"/>
      </w:pPr>
      <w:bookmarkStart w:id="381" w:name="_Toc467483191"/>
      <w:r>
        <w:t>System Performance Reporting Requirements</w:t>
      </w:r>
      <w:bookmarkEnd w:id="381"/>
      <w:r>
        <w:t xml:space="preserve"> </w:t>
      </w:r>
    </w:p>
    <w:p w14:paraId="7CD2A480" w14:textId="5F334D6C" w:rsidR="00F80555" w:rsidRPr="00BF4A17" w:rsidRDefault="003F2BA6" w:rsidP="003F2BA6">
      <w:pPr>
        <w:pStyle w:val="Note"/>
        <w:keepNext/>
        <w:keepLines/>
      </w:pPr>
      <w:r w:rsidRPr="00910DD8">
        <w:rPr>
          <w:noProof/>
          <w:lang w:eastAsia="en-US"/>
        </w:rPr>
        <w:drawing>
          <wp:inline distT="0" distB="0" distL="0" distR="0" wp14:anchorId="73245784" wp14:editId="543E5A63">
            <wp:extent cx="264795" cy="284480"/>
            <wp:effectExtent l="0" t="0" r="0" b="0"/>
            <wp:docPr id="15" name="image225.png" descr="Note" title="Note"/>
            <wp:cNvGraphicFramePr/>
            <a:graphic xmlns:a="http://schemas.openxmlformats.org/drawingml/2006/main">
              <a:graphicData uri="http://schemas.openxmlformats.org/drawingml/2006/picture">
                <pic:pic xmlns:pic="http://schemas.openxmlformats.org/drawingml/2006/picture">
                  <pic:nvPicPr>
                    <pic:cNvPr id="0" name="image225.png" descr="Note" title="Note"/>
                    <pic:cNvPicPr preferRelativeResize="0"/>
                  </pic:nvPicPr>
                  <pic:blipFill>
                    <a:blip r:embed="rId15"/>
                    <a:srcRect/>
                    <a:stretch>
                      <a:fillRect/>
                    </a:stretch>
                  </pic:blipFill>
                  <pic:spPr>
                    <a:xfrm>
                      <a:off x="0" y="0"/>
                      <a:ext cx="264795" cy="284480"/>
                    </a:xfrm>
                    <a:prstGeom prst="rect">
                      <a:avLst/>
                    </a:prstGeom>
                    <a:ln/>
                  </pic:spPr>
                </pic:pic>
              </a:graphicData>
            </a:graphic>
          </wp:inline>
        </w:drawing>
      </w:r>
      <w:r>
        <w:tab/>
      </w:r>
      <w:r w:rsidRPr="003F2BA6">
        <w:rPr>
          <w:b/>
        </w:rPr>
        <w:t>NOTE</w:t>
      </w:r>
      <w:r w:rsidR="00F80555" w:rsidRPr="003F2BA6">
        <w:rPr>
          <w:b/>
        </w:rPr>
        <w:t>:</w:t>
      </w:r>
      <w:r w:rsidR="00F80555" w:rsidRPr="00BF4A17">
        <w:t xml:space="preserve"> Each system developed by the VA OI&amp;T must comply with the fo</w:t>
      </w:r>
      <w:r>
        <w:t>llowing mandatory requirements.</w:t>
      </w:r>
    </w:p>
    <w:p w14:paraId="37FDBEE2" w14:textId="562C4369" w:rsidR="00F80555" w:rsidRDefault="00F80555" w:rsidP="00E90615">
      <w:pPr>
        <w:pStyle w:val="ListNumber"/>
        <w:keepNext/>
        <w:keepLines/>
        <w:numPr>
          <w:ilvl w:val="0"/>
          <w:numId w:val="35"/>
        </w:numPr>
        <w:tabs>
          <w:tab w:val="clear" w:pos="360"/>
        </w:tabs>
        <w:ind w:left="720"/>
      </w:pPr>
      <w:r>
        <w:t>Include instrumentation to measure all performance metrics specified in the Non-Functional Requirements section of the RTM. At a minimum, systems will have the ability to measure reporting requirements for Responsiveness, Capacity, and Availability as defined in the non-functional requirements section of the RTM.</w:t>
      </w:r>
    </w:p>
    <w:p w14:paraId="1C90ABA9" w14:textId="77777777" w:rsidR="00F80555" w:rsidRDefault="00F80555" w:rsidP="00CF62FA">
      <w:pPr>
        <w:pStyle w:val="ListNumber"/>
      </w:pPr>
      <w:r>
        <w:t>Make the performance measurements available to the Information Technology (IT) Performance Dashboard to enable display of “actual” system metrics to customers and IT staff.</w:t>
      </w:r>
    </w:p>
    <w:p w14:paraId="751637C6" w14:textId="77777777" w:rsidR="00F80555" w:rsidRPr="00371459" w:rsidRDefault="00F80555" w:rsidP="00CF62FA">
      <w:pPr>
        <w:pStyle w:val="Heading2"/>
      </w:pPr>
      <w:bookmarkStart w:id="382" w:name="_Toc467483192"/>
      <w:r w:rsidRPr="00371459">
        <w:t>Operational Environment Requirements</w:t>
      </w:r>
      <w:bookmarkEnd w:id="382"/>
    </w:p>
    <w:p w14:paraId="7066AEC6" w14:textId="77777777" w:rsidR="00F80555" w:rsidRDefault="00F80555" w:rsidP="00E90615">
      <w:pPr>
        <w:pStyle w:val="ListNumber"/>
        <w:keepNext/>
        <w:keepLines/>
        <w:numPr>
          <w:ilvl w:val="0"/>
          <w:numId w:val="36"/>
        </w:numPr>
        <w:tabs>
          <w:tab w:val="clear" w:pos="360"/>
        </w:tabs>
        <w:ind w:left="720"/>
      </w:pPr>
      <w:r>
        <w:t>System response times and page load times shall be consistent with ___</w:t>
      </w:r>
      <w:r w:rsidR="00DB2367" w:rsidRPr="00CF62FA">
        <w:rPr>
          <w:u w:val="single"/>
        </w:rPr>
        <w:t>CPRS</w:t>
      </w:r>
      <w:r>
        <w:t xml:space="preserve">____ standards (for example, My </w:t>
      </w:r>
      <w:proofErr w:type="spellStart"/>
      <w:r>
        <w:t>HealtheVet</w:t>
      </w:r>
      <w:proofErr w:type="spellEnd"/>
      <w:r>
        <w:t xml:space="preserve"> or </w:t>
      </w:r>
      <w:proofErr w:type="spellStart"/>
      <w:r>
        <w:t>HealtheVet</w:t>
      </w:r>
      <w:proofErr w:type="spellEnd"/>
      <w:r>
        <w:t xml:space="preserve">). (Comment: There may be different expectations for an external display vs. a query. Need to address these different uses. </w:t>
      </w:r>
      <w:proofErr w:type="gramStart"/>
      <w:r>
        <w:t>Also</w:t>
      </w:r>
      <w:proofErr w:type="gramEnd"/>
      <w:r>
        <w:t xml:space="preserve"> indicate if this information is unknown).</w:t>
      </w:r>
    </w:p>
    <w:p w14:paraId="2E4BC7E9" w14:textId="77777777" w:rsidR="00F80555" w:rsidRDefault="00F80555" w:rsidP="003F2BA6">
      <w:pPr>
        <w:pStyle w:val="ListNumber"/>
        <w:keepNext/>
        <w:keepLines/>
      </w:pPr>
      <w:r>
        <w:t>Maintenance, including maintenance of externally developed software incorporated into the __</w:t>
      </w:r>
      <w:proofErr w:type="spellStart"/>
      <w:r w:rsidR="00B97B2F" w:rsidRPr="00354C4F">
        <w:rPr>
          <w:u w:val="single"/>
        </w:rPr>
        <w:t>VSA</w:t>
      </w:r>
      <w:r w:rsidRPr="00354C4F">
        <w:t>___</w:t>
      </w:r>
      <w:r>
        <w:t>application</w:t>
      </w:r>
      <w:proofErr w:type="spellEnd"/>
      <w:r>
        <w:t>(s),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2C40F15D" w14:textId="77777777" w:rsidR="00F80555" w:rsidRDefault="00F80555" w:rsidP="00CF62FA">
      <w:pPr>
        <w:pStyle w:val="ListNumber"/>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52784DB5" w14:textId="77777777" w:rsidR="00F80555" w:rsidRDefault="00F80555" w:rsidP="00CF62FA">
      <w:pPr>
        <w:pStyle w:val="ListNumber"/>
      </w:pPr>
      <w:r>
        <w:t>Provide a real-time monitoring solution to report agreed/identified critical system performance parameters.</w:t>
      </w:r>
    </w:p>
    <w:p w14:paraId="6C49F92F" w14:textId="717622EC" w:rsidR="00A07F2D" w:rsidRDefault="00F80555" w:rsidP="00DC4CDA">
      <w:pPr>
        <w:pStyle w:val="ListNumber"/>
        <w:keepNext/>
        <w:keepLines/>
      </w:pPr>
      <w:r>
        <w:lastRenderedPageBreak/>
        <w:t>Critical business performance parameters shall be identified</w:t>
      </w:r>
      <w:r w:rsidR="002E382F">
        <w:t xml:space="preserve"> (e.g.,</w:t>
      </w:r>
      <w:r w:rsidR="001B0A68">
        <w:t> </w:t>
      </w:r>
      <w:r>
        <w:t>transaction speed, response time for screen display/refresh, data retrieval, etc.</w:t>
      </w:r>
      <w:r w:rsidR="002E382F">
        <w:t>)</w:t>
      </w:r>
      <w:r>
        <w:t xml:space="preserve"> in a manner that data capture can occur to support metric reporting and support the OI&amp;T performance dashboard display. If no such performance metrics are required or provided there will be no program specific Service Level Agreements (SLA) created, nor shall there be any active/real time monitoring through OI&amp;T Performance Dashboard to provide the business owners any performance metrics.</w:t>
      </w:r>
    </w:p>
    <w:p w14:paraId="6CE97782" w14:textId="77777777" w:rsidR="00F80555" w:rsidRDefault="00F80555" w:rsidP="00CF62FA">
      <w:pPr>
        <w:pStyle w:val="ListNumber"/>
      </w:pPr>
      <w:r>
        <w:t>Notification of scheduled maintenance periods that require the service to be offline or that may degrade system performance shall be disseminated to the business user community a minimum of 48 hours prior to the scheduled event.</w:t>
      </w:r>
    </w:p>
    <w:p w14:paraId="539AA4BF" w14:textId="77777777" w:rsidR="00F80555" w:rsidRDefault="00F80555" w:rsidP="00CF62FA">
      <w:pPr>
        <w:pStyle w:val="Heading2"/>
      </w:pPr>
      <w:bookmarkStart w:id="383" w:name="_Toc467483193"/>
      <w:r>
        <w:t>Documentation Requirements</w:t>
      </w:r>
      <w:bookmarkEnd w:id="383"/>
    </w:p>
    <w:p w14:paraId="6EAF0A3A" w14:textId="77777777" w:rsidR="00F80555" w:rsidRPr="00C0174F" w:rsidRDefault="00F80555" w:rsidP="00E90615">
      <w:pPr>
        <w:pStyle w:val="ListNumber"/>
        <w:keepNext/>
        <w:keepLines/>
        <w:numPr>
          <w:ilvl w:val="0"/>
          <w:numId w:val="37"/>
        </w:numPr>
        <w:tabs>
          <w:tab w:val="clear" w:pos="360"/>
        </w:tabs>
        <w:ind w:left="720"/>
      </w:pPr>
      <w:r w:rsidRPr="00C0174F">
        <w:t>The training curriculum shall state the expected training time for primary users and secondary users to become proficient at using the ____________ application(s).</w:t>
      </w:r>
    </w:p>
    <w:p w14:paraId="4C2840EA" w14:textId="77777777" w:rsidR="00F80555" w:rsidRPr="00C0174F" w:rsidRDefault="00F80555" w:rsidP="003F2BA6">
      <w:pPr>
        <w:pStyle w:val="ListNumber"/>
        <w:keepNext/>
        <w:keepLines/>
      </w:pPr>
      <w:r w:rsidRPr="00C0174F">
        <w:t>All training curricula, user manuals and other training tools shall be developed/updated by ______ &lt;&lt;insert name of Program Office&gt;&gt; and delivered to all levels of users ________________.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________ application(s) and all changes to processes and procedures.</w:t>
      </w:r>
    </w:p>
    <w:p w14:paraId="3F4F35F0" w14:textId="77777777" w:rsidR="00F80555" w:rsidRPr="00C0174F" w:rsidRDefault="00F80555" w:rsidP="00CF62FA">
      <w:pPr>
        <w:pStyle w:val="ListNumber"/>
      </w:pPr>
      <w:r w:rsidRPr="00C0174F">
        <w:t>The training curriculum developed by the Program Office shall state the expected task completion time for primary and secondary users.</w:t>
      </w:r>
    </w:p>
    <w:p w14:paraId="5CD5055D" w14:textId="77777777" w:rsidR="00F80555" w:rsidRPr="00C0174F" w:rsidRDefault="00F80555" w:rsidP="00CF62FA">
      <w:pPr>
        <w:pStyle w:val="ListNumber"/>
      </w:pPr>
      <w:r w:rsidRPr="00C0174F">
        <w:t>User manuals and training tools shall be developed. If they already exist, updates shall be made, as necessary, to them and they shall be delivered to all levels of users.</w:t>
      </w:r>
    </w:p>
    <w:p w14:paraId="733B9E11" w14:textId="64EA009D" w:rsidR="00F80555" w:rsidRPr="00C0174F" w:rsidRDefault="00F80555" w:rsidP="00CF62FA">
      <w:pPr>
        <w:pStyle w:val="ListNumber"/>
      </w:pPr>
      <w:r w:rsidRPr="00C0174F">
        <w:t xml:space="preserve">IT will provide the level of documentation required to support the system and maintain operations and continuity. Documentation shall represent minimal programmatic and lifecycle operations support documentation artifacts as defined by VA standards in ProPath and as required by the VA Enterprise System Engineering </w:t>
      </w:r>
      <w:hyperlink r:id="rId53" w:tooltip="Lifecycle and Release Management website" w:history="1">
        <w:r w:rsidR="009544E0" w:rsidRPr="00C0174F">
          <w:rPr>
            <w:rStyle w:val="Hyperlink"/>
          </w:rPr>
          <w:t>Lifecycle</w:t>
        </w:r>
        <w:r w:rsidR="00C0174F" w:rsidRPr="00C0174F">
          <w:rPr>
            <w:rStyle w:val="Hyperlink"/>
          </w:rPr>
          <w:t xml:space="preserve"> and Release Management</w:t>
        </w:r>
      </w:hyperlink>
      <w:r w:rsidR="00C0174F">
        <w:t xml:space="preserve"> </w:t>
      </w:r>
      <w:r w:rsidRPr="00C0174F">
        <w:t>office for sustained operations, maintenance, and support prior to approval by any VA change control board and release into production.</w:t>
      </w:r>
    </w:p>
    <w:p w14:paraId="512BF7D9" w14:textId="77777777" w:rsidR="00F80555" w:rsidRDefault="00F80555" w:rsidP="00CF62FA">
      <w:pPr>
        <w:pStyle w:val="Heading2"/>
      </w:pPr>
      <w:bookmarkStart w:id="384" w:name="_Toc467483194"/>
      <w:r>
        <w:t>Implementation Requirements</w:t>
      </w:r>
      <w:bookmarkEnd w:id="384"/>
    </w:p>
    <w:p w14:paraId="1ED01B79" w14:textId="77777777" w:rsidR="00F80555" w:rsidRPr="00524111" w:rsidRDefault="00F80555" w:rsidP="00E90615">
      <w:pPr>
        <w:pStyle w:val="ListNumber"/>
        <w:keepNext/>
        <w:keepLines/>
        <w:numPr>
          <w:ilvl w:val="0"/>
          <w:numId w:val="38"/>
        </w:numPr>
        <w:tabs>
          <w:tab w:val="clear" w:pos="360"/>
        </w:tabs>
        <w:ind w:left="720"/>
      </w:pPr>
      <w:r w:rsidRPr="00524111">
        <w:t>Technical Help Desk support for the application shall be provided for users to obtain assistance with ___________.</w:t>
      </w:r>
    </w:p>
    <w:p w14:paraId="30BAAA0E" w14:textId="77777777" w:rsidR="00F80555" w:rsidRPr="00524111" w:rsidRDefault="00F80555" w:rsidP="003F2BA6">
      <w:pPr>
        <w:pStyle w:val="ListNumber"/>
        <w:keepNext/>
        <w:keepLines/>
      </w:pPr>
      <w:r w:rsidRPr="00524111">
        <w:t>The IT solution shall be designed to comply with the applicable approved Enterprise SLA.</w:t>
      </w:r>
    </w:p>
    <w:p w14:paraId="041A9E4D" w14:textId="77777777" w:rsidR="00F80555" w:rsidRPr="00524111" w:rsidRDefault="00F80555" w:rsidP="00CF62FA">
      <w:pPr>
        <w:pStyle w:val="ListNumber"/>
      </w:pPr>
      <w:r w:rsidRPr="00524111">
        <w:t xml:space="preserve">The implementation must be complete by __________. (Enter date - </w:t>
      </w:r>
      <w:proofErr w:type="spellStart"/>
      <w:r w:rsidRPr="00524111">
        <w:t>dd</w:t>
      </w:r>
      <w:proofErr w:type="spellEnd"/>
      <w:r w:rsidRPr="00524111">
        <w:t>-mm-</w:t>
      </w:r>
      <w:proofErr w:type="spellStart"/>
      <w:r w:rsidRPr="00524111">
        <w:t>yyyy</w:t>
      </w:r>
      <w:proofErr w:type="spellEnd"/>
      <w:r w:rsidRPr="00524111">
        <w:t>)</w:t>
      </w:r>
    </w:p>
    <w:p w14:paraId="0C37A0D4" w14:textId="77777777" w:rsidR="00F80555" w:rsidRDefault="00F80555" w:rsidP="00CF62FA">
      <w:pPr>
        <w:pStyle w:val="Heading2"/>
      </w:pPr>
      <w:bookmarkStart w:id="385" w:name="_Toc467483195"/>
      <w:r>
        <w:lastRenderedPageBreak/>
        <w:t>Data Protection/Back-up/Archive Requirements</w:t>
      </w:r>
      <w:bookmarkEnd w:id="385"/>
    </w:p>
    <w:p w14:paraId="4D21A8FA" w14:textId="77777777" w:rsidR="00F80555" w:rsidRDefault="00F80555" w:rsidP="00E90615">
      <w:pPr>
        <w:pStyle w:val="ListNumber"/>
        <w:keepNext/>
        <w:keepLines/>
        <w:numPr>
          <w:ilvl w:val="0"/>
          <w:numId w:val="39"/>
        </w:numPr>
        <w:tabs>
          <w:tab w:val="clear" w:pos="360"/>
        </w:tabs>
        <w:ind w:left="720"/>
      </w:pPr>
      <w:r>
        <w:t>Based upon the criticality of the system, provide a back-up and data recovery process for when the system is brought off-line for maintenance or technical issues/problems.</w:t>
      </w:r>
    </w:p>
    <w:p w14:paraId="1F5C4EFF" w14:textId="19B3C7F3" w:rsidR="00F80555" w:rsidRDefault="00F80555" w:rsidP="003F2BA6">
      <w:pPr>
        <w:pStyle w:val="ListNumber"/>
        <w:keepNext/>
        <w:keepLines/>
      </w:pPr>
      <w:r>
        <w:t>Data protection measures, such as back-up intervals and redundancy shall be consistent with systems categorized as routine (</w:t>
      </w:r>
      <w:r w:rsidR="009544E0">
        <w:t>30-day</w:t>
      </w:r>
      <w:r>
        <w:t xml:space="preserve"> restoration), mission essential (</w:t>
      </w:r>
      <w:r w:rsidR="009544E0">
        <w:t>72-hour</w:t>
      </w:r>
      <w:r>
        <w:t xml:space="preserve"> restoration), or mission critical (</w:t>
      </w:r>
      <w:r w:rsidR="009544E0">
        <w:t>12-hour</w:t>
      </w:r>
      <w:r>
        <w:t xml:space="preserve"> restoration).</w:t>
      </w:r>
    </w:p>
    <w:p w14:paraId="334F4DC0" w14:textId="62DCE2CE" w:rsidR="00F80555" w:rsidRDefault="00F80555" w:rsidP="00CF62FA">
      <w:pPr>
        <w:pStyle w:val="ListNumber"/>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w:t>
      </w:r>
      <w:r w:rsidR="00CF62FA">
        <w:t>technologies can be considered.</w:t>
      </w:r>
    </w:p>
    <w:p w14:paraId="046692AC" w14:textId="77777777" w:rsidR="00F80555" w:rsidRDefault="00F80555" w:rsidP="00CF62FA">
      <w:pPr>
        <w:pStyle w:val="Heading2"/>
      </w:pPr>
      <w:bookmarkStart w:id="386" w:name="_Toc467483196"/>
      <w:r>
        <w:t>Levels for Disaster Recovery</w:t>
      </w:r>
      <w:bookmarkEnd w:id="386"/>
    </w:p>
    <w:p w14:paraId="6E1594BE" w14:textId="77777777" w:rsidR="00524111" w:rsidRDefault="00524111" w:rsidP="00524111">
      <w:pPr>
        <w:pStyle w:val="Caption"/>
      </w:pPr>
      <w:bookmarkStart w:id="387" w:name="_Toc467483229"/>
      <w:r>
        <w:t xml:space="preserve">Table </w:t>
      </w:r>
      <w:r w:rsidR="00B47EEC">
        <w:fldChar w:fldCharType="begin"/>
      </w:r>
      <w:r w:rsidR="00B47EEC">
        <w:instrText xml:space="preserve"> SEQ Table \* ARABIC </w:instrText>
      </w:r>
      <w:r w:rsidR="00B47EEC">
        <w:fldChar w:fldCharType="separate"/>
      </w:r>
      <w:r w:rsidR="00B44652">
        <w:rPr>
          <w:noProof/>
        </w:rPr>
        <w:t>17</w:t>
      </w:r>
      <w:r w:rsidR="00B47EEC">
        <w:rPr>
          <w:noProof/>
        </w:rPr>
        <w:fldChar w:fldCharType="end"/>
      </w:r>
      <w:r>
        <w:t>: Levels for Disaster Recovery</w:t>
      </w:r>
      <w:bookmarkEnd w:id="387"/>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Description w:val="Levels for Disaster Recovery listing the classification, recovery time objective, and recovery point."/>
      </w:tblPr>
      <w:tblGrid>
        <w:gridCol w:w="2072"/>
        <w:gridCol w:w="3771"/>
        <w:gridCol w:w="3733"/>
      </w:tblGrid>
      <w:tr w:rsidR="00524111" w:rsidRPr="00524111" w14:paraId="5B064AF8" w14:textId="77777777" w:rsidTr="00C0174F">
        <w:trPr>
          <w:cantSplit/>
          <w:trHeight w:val="315"/>
          <w:tblHeader/>
        </w:trPr>
        <w:tc>
          <w:tcPr>
            <w:tcW w:w="1082" w:type="pct"/>
            <w:shd w:val="clear" w:color="000000" w:fill="F2F2F2" w:themeFill="background1" w:themeFillShade="F2"/>
            <w:noWrap/>
            <w:hideMark/>
          </w:tcPr>
          <w:p w14:paraId="4CF82912" w14:textId="77777777" w:rsidR="00524111" w:rsidRPr="00C0174F" w:rsidRDefault="00524111" w:rsidP="00045D9F">
            <w:pPr>
              <w:pStyle w:val="TableHeading"/>
              <w:rPr>
                <w:szCs w:val="22"/>
              </w:rPr>
            </w:pPr>
            <w:bookmarkStart w:id="388" w:name="COL001_TBL018"/>
            <w:bookmarkEnd w:id="388"/>
            <w:r w:rsidRPr="00C0174F">
              <w:rPr>
                <w:szCs w:val="22"/>
              </w:rPr>
              <w:t>Classification</w:t>
            </w:r>
          </w:p>
        </w:tc>
        <w:tc>
          <w:tcPr>
            <w:tcW w:w="1969" w:type="pct"/>
            <w:shd w:val="clear" w:color="000000" w:fill="F2F2F2" w:themeFill="background1" w:themeFillShade="F2"/>
            <w:noWrap/>
            <w:hideMark/>
          </w:tcPr>
          <w:p w14:paraId="674C6EAE" w14:textId="77777777" w:rsidR="00524111" w:rsidRPr="00C0174F" w:rsidRDefault="00524111" w:rsidP="00045D9F">
            <w:pPr>
              <w:pStyle w:val="TableHeading"/>
              <w:rPr>
                <w:szCs w:val="22"/>
              </w:rPr>
            </w:pPr>
            <w:r w:rsidRPr="00C0174F">
              <w:rPr>
                <w:szCs w:val="22"/>
              </w:rPr>
              <w:t>Recovery Time Objective</w:t>
            </w:r>
          </w:p>
        </w:tc>
        <w:tc>
          <w:tcPr>
            <w:tcW w:w="1949" w:type="pct"/>
            <w:shd w:val="clear" w:color="000000" w:fill="F2F2F2" w:themeFill="background1" w:themeFillShade="F2"/>
            <w:noWrap/>
            <w:hideMark/>
          </w:tcPr>
          <w:p w14:paraId="7A3EEC90" w14:textId="77777777" w:rsidR="00524111" w:rsidRPr="00C0174F" w:rsidRDefault="00524111" w:rsidP="00045D9F">
            <w:pPr>
              <w:pStyle w:val="TableHeading"/>
              <w:rPr>
                <w:szCs w:val="22"/>
              </w:rPr>
            </w:pPr>
            <w:r w:rsidRPr="00C0174F">
              <w:rPr>
                <w:szCs w:val="22"/>
              </w:rPr>
              <w:t>Recovery Point</w:t>
            </w:r>
          </w:p>
        </w:tc>
      </w:tr>
      <w:tr w:rsidR="00524111" w:rsidRPr="00524111" w14:paraId="462F355C" w14:textId="77777777" w:rsidTr="00C0174F">
        <w:trPr>
          <w:cantSplit/>
          <w:trHeight w:val="315"/>
          <w:tblHeader/>
        </w:trPr>
        <w:tc>
          <w:tcPr>
            <w:tcW w:w="1082" w:type="pct"/>
            <w:shd w:val="clear" w:color="000000" w:fill="FFFFFF"/>
            <w:noWrap/>
            <w:hideMark/>
          </w:tcPr>
          <w:p w14:paraId="1B76F346" w14:textId="77777777" w:rsidR="00524111" w:rsidRPr="00C0174F" w:rsidRDefault="00524111" w:rsidP="00045D9F">
            <w:pPr>
              <w:pStyle w:val="TableText"/>
              <w:keepNext/>
              <w:keepLines/>
              <w:rPr>
                <w:szCs w:val="22"/>
              </w:rPr>
            </w:pPr>
            <w:r w:rsidRPr="00C0174F">
              <w:rPr>
                <w:szCs w:val="22"/>
              </w:rPr>
              <w:t>Objective Routine</w:t>
            </w:r>
          </w:p>
        </w:tc>
        <w:tc>
          <w:tcPr>
            <w:tcW w:w="1969" w:type="pct"/>
            <w:shd w:val="clear" w:color="000000" w:fill="FFFFFF"/>
            <w:noWrap/>
            <w:hideMark/>
          </w:tcPr>
          <w:p w14:paraId="3D5F7C7A" w14:textId="6520BA6A" w:rsidR="00524111" w:rsidRPr="00C0174F" w:rsidRDefault="009544E0" w:rsidP="00045D9F">
            <w:pPr>
              <w:pStyle w:val="TableText"/>
              <w:keepNext/>
              <w:keepLines/>
              <w:rPr>
                <w:szCs w:val="22"/>
              </w:rPr>
            </w:pPr>
            <w:r w:rsidRPr="00C0174F">
              <w:rPr>
                <w:szCs w:val="22"/>
              </w:rPr>
              <w:t>30-day</w:t>
            </w:r>
            <w:r w:rsidR="00524111" w:rsidRPr="00C0174F">
              <w:rPr>
                <w:szCs w:val="22"/>
              </w:rPr>
              <w:t xml:space="preserve"> restoration</w:t>
            </w:r>
          </w:p>
        </w:tc>
        <w:tc>
          <w:tcPr>
            <w:tcW w:w="1949" w:type="pct"/>
            <w:shd w:val="clear" w:color="000000" w:fill="FFFFFF"/>
            <w:noWrap/>
            <w:hideMark/>
          </w:tcPr>
          <w:p w14:paraId="13372911" w14:textId="0609EFCD" w:rsidR="00524111" w:rsidRPr="00C0174F" w:rsidRDefault="008E5055" w:rsidP="00045D9F">
            <w:pPr>
              <w:pStyle w:val="TableText"/>
              <w:keepNext/>
              <w:keepLines/>
              <w:rPr>
                <w:szCs w:val="22"/>
              </w:rPr>
            </w:pPr>
            <w:r w:rsidRPr="00C0174F">
              <w:rPr>
                <w:szCs w:val="22"/>
              </w:rPr>
              <w:t>24 hours</w:t>
            </w:r>
          </w:p>
        </w:tc>
      </w:tr>
      <w:tr w:rsidR="00524111" w:rsidRPr="00524111" w14:paraId="3B0C0753" w14:textId="77777777" w:rsidTr="00C0174F">
        <w:trPr>
          <w:cantSplit/>
          <w:trHeight w:val="315"/>
          <w:tblHeader/>
        </w:trPr>
        <w:tc>
          <w:tcPr>
            <w:tcW w:w="1082" w:type="pct"/>
            <w:shd w:val="clear" w:color="000000" w:fill="FFFFFF"/>
            <w:noWrap/>
            <w:hideMark/>
          </w:tcPr>
          <w:p w14:paraId="1C1EEF81" w14:textId="77777777" w:rsidR="00524111" w:rsidRPr="00C0174F" w:rsidRDefault="00524111" w:rsidP="00045D9F">
            <w:pPr>
              <w:pStyle w:val="TableText"/>
              <w:keepNext/>
              <w:keepLines/>
              <w:rPr>
                <w:szCs w:val="22"/>
              </w:rPr>
            </w:pPr>
            <w:r w:rsidRPr="00C0174F">
              <w:rPr>
                <w:szCs w:val="22"/>
              </w:rPr>
              <w:t>Mission Essential</w:t>
            </w:r>
          </w:p>
        </w:tc>
        <w:tc>
          <w:tcPr>
            <w:tcW w:w="1969" w:type="pct"/>
            <w:shd w:val="clear" w:color="000000" w:fill="FFFFFF"/>
            <w:noWrap/>
            <w:hideMark/>
          </w:tcPr>
          <w:p w14:paraId="69D6DC9C" w14:textId="3968CBA3" w:rsidR="00524111" w:rsidRPr="00C0174F" w:rsidRDefault="009544E0" w:rsidP="00045D9F">
            <w:pPr>
              <w:pStyle w:val="TableText"/>
              <w:keepNext/>
              <w:keepLines/>
              <w:rPr>
                <w:szCs w:val="22"/>
              </w:rPr>
            </w:pPr>
            <w:r w:rsidRPr="00C0174F">
              <w:rPr>
                <w:szCs w:val="22"/>
              </w:rPr>
              <w:t>72-hour</w:t>
            </w:r>
            <w:r w:rsidR="00524111" w:rsidRPr="00C0174F">
              <w:rPr>
                <w:szCs w:val="22"/>
              </w:rPr>
              <w:t xml:space="preserve"> restoration</w:t>
            </w:r>
          </w:p>
        </w:tc>
        <w:tc>
          <w:tcPr>
            <w:tcW w:w="1949" w:type="pct"/>
            <w:shd w:val="clear" w:color="000000" w:fill="FFFFFF"/>
            <w:noWrap/>
            <w:hideMark/>
          </w:tcPr>
          <w:p w14:paraId="72DA4813" w14:textId="77777777" w:rsidR="00524111" w:rsidRPr="00C0174F" w:rsidRDefault="00524111" w:rsidP="00045D9F">
            <w:pPr>
              <w:pStyle w:val="TableText"/>
              <w:keepNext/>
              <w:keepLines/>
              <w:rPr>
                <w:szCs w:val="22"/>
              </w:rPr>
            </w:pPr>
            <w:r w:rsidRPr="00C0174F">
              <w:rPr>
                <w:szCs w:val="22"/>
              </w:rPr>
              <w:t>24 hours</w:t>
            </w:r>
          </w:p>
        </w:tc>
      </w:tr>
      <w:tr w:rsidR="00524111" w:rsidRPr="00524111" w14:paraId="0F3186C7" w14:textId="77777777" w:rsidTr="00C0174F">
        <w:trPr>
          <w:cantSplit/>
          <w:trHeight w:val="315"/>
          <w:tblHeader/>
        </w:trPr>
        <w:tc>
          <w:tcPr>
            <w:tcW w:w="1082" w:type="pct"/>
            <w:shd w:val="clear" w:color="000000" w:fill="FFFFFF"/>
            <w:noWrap/>
            <w:hideMark/>
          </w:tcPr>
          <w:p w14:paraId="5781CFE5" w14:textId="77777777" w:rsidR="00524111" w:rsidRPr="00C0174F" w:rsidRDefault="00524111" w:rsidP="00045D9F">
            <w:pPr>
              <w:pStyle w:val="TableText"/>
              <w:rPr>
                <w:szCs w:val="22"/>
              </w:rPr>
            </w:pPr>
            <w:r w:rsidRPr="00C0174F">
              <w:rPr>
                <w:szCs w:val="22"/>
              </w:rPr>
              <w:t>Mission Critical</w:t>
            </w:r>
          </w:p>
        </w:tc>
        <w:tc>
          <w:tcPr>
            <w:tcW w:w="1969" w:type="pct"/>
            <w:shd w:val="clear" w:color="000000" w:fill="FFFFFF"/>
            <w:noWrap/>
            <w:hideMark/>
          </w:tcPr>
          <w:p w14:paraId="2A116EBE" w14:textId="1B87A3B6" w:rsidR="00524111" w:rsidRPr="00C0174F" w:rsidRDefault="009544E0" w:rsidP="00045D9F">
            <w:pPr>
              <w:pStyle w:val="TableText"/>
              <w:rPr>
                <w:szCs w:val="22"/>
              </w:rPr>
            </w:pPr>
            <w:r w:rsidRPr="00C0174F">
              <w:rPr>
                <w:szCs w:val="22"/>
              </w:rPr>
              <w:t>12-hour</w:t>
            </w:r>
            <w:r w:rsidR="00524111" w:rsidRPr="00C0174F">
              <w:rPr>
                <w:szCs w:val="22"/>
              </w:rPr>
              <w:t xml:space="preserve"> restoration</w:t>
            </w:r>
          </w:p>
        </w:tc>
        <w:tc>
          <w:tcPr>
            <w:tcW w:w="1949" w:type="pct"/>
            <w:shd w:val="clear" w:color="000000" w:fill="FFFFFF"/>
            <w:noWrap/>
            <w:hideMark/>
          </w:tcPr>
          <w:p w14:paraId="79D22DBC" w14:textId="77777777" w:rsidR="00524111" w:rsidRPr="00C0174F" w:rsidRDefault="00524111" w:rsidP="00045D9F">
            <w:pPr>
              <w:pStyle w:val="TableText"/>
              <w:rPr>
                <w:szCs w:val="22"/>
              </w:rPr>
            </w:pPr>
            <w:r w:rsidRPr="00C0174F">
              <w:rPr>
                <w:szCs w:val="22"/>
              </w:rPr>
              <w:t>2 hours</w:t>
            </w:r>
          </w:p>
        </w:tc>
      </w:tr>
    </w:tbl>
    <w:p w14:paraId="4EF5E93A" w14:textId="77777777" w:rsidR="00CF62FA" w:rsidRDefault="00CF62FA" w:rsidP="00CF62FA">
      <w:pPr>
        <w:pStyle w:val="BodyText6"/>
      </w:pPr>
    </w:p>
    <w:p w14:paraId="7A0C2EF8" w14:textId="136AB07D" w:rsidR="00F80555" w:rsidRPr="00524111" w:rsidRDefault="00F80555" w:rsidP="00524111">
      <w:pPr>
        <w:pStyle w:val="BodyText"/>
      </w:pPr>
      <w:r w:rsidRPr="00524111">
        <w:t>Recovery Time Objective (RTO) – RTO defines the maximum amount of time that a system resource can remain unavailable before there is an unacceptable impact on other system resources, supported mission/b</w:t>
      </w:r>
      <w:r w:rsidR="00045D9F">
        <w:t>usiness processes, and the MTD.</w:t>
      </w:r>
    </w:p>
    <w:p w14:paraId="4072E684" w14:textId="77777777" w:rsidR="00F80555" w:rsidRPr="00524111" w:rsidRDefault="00F80555" w:rsidP="00524111">
      <w:pPr>
        <w:pStyle w:val="BodyText"/>
      </w:pPr>
      <w:r w:rsidRPr="00524111">
        <w:t xml:space="preserve">Maximum Tolerable Downtime (MTD) - The MTD represents the total amount of time the system owner/authorizing official is willing to accept for a mission/business process outage or disruption and includes all impact considerations. </w:t>
      </w:r>
    </w:p>
    <w:p w14:paraId="13022AB3" w14:textId="77777777" w:rsidR="00F80555" w:rsidRPr="00524111" w:rsidRDefault="00F80555" w:rsidP="00524111">
      <w:pPr>
        <w:pStyle w:val="BodyText"/>
      </w:pPr>
      <w:r w:rsidRPr="00524111">
        <w:t>Recovery Point Objective (RPO) - The RPO represents the point in time, prior to a disruption or system outage, to which mission/business process data can be recovered (given the most recent backup copy of the data) after an outage.</w:t>
      </w:r>
    </w:p>
    <w:p w14:paraId="552CD936" w14:textId="77777777" w:rsidR="00F80555" w:rsidRDefault="00F80555" w:rsidP="00CF62FA">
      <w:pPr>
        <w:pStyle w:val="Heading2"/>
      </w:pPr>
      <w:bookmarkStart w:id="389" w:name="_Toc467483197"/>
      <w:r>
        <w:t>Data Quality/Assurance Requirements</w:t>
      </w:r>
      <w:bookmarkEnd w:id="389"/>
    </w:p>
    <w:p w14:paraId="3495D1B2" w14:textId="77777777" w:rsidR="00F80555" w:rsidRDefault="00F80555" w:rsidP="00F80555">
      <w:pPr>
        <w:pStyle w:val="BodyText"/>
      </w:pPr>
      <w:r>
        <w:t>A monitoring process shall be provided to ensure that data is accurate and up-to-date and provides accurate alerts for malfunctions while minimizing false alarms.</w:t>
      </w:r>
    </w:p>
    <w:p w14:paraId="729A74C6" w14:textId="77777777" w:rsidR="00F80555" w:rsidRDefault="00F80555" w:rsidP="00CF62FA">
      <w:pPr>
        <w:pStyle w:val="Heading2"/>
      </w:pPr>
      <w:bookmarkStart w:id="390" w:name="_Toc467483198"/>
      <w:r>
        <w:t>User Access/Security Requirements</w:t>
      </w:r>
      <w:bookmarkEnd w:id="390"/>
    </w:p>
    <w:p w14:paraId="2A7ECB57" w14:textId="4EFF0E9F" w:rsidR="00F80555" w:rsidRDefault="00F80555" w:rsidP="00F80555">
      <w:pPr>
        <w:pStyle w:val="BodyText"/>
      </w:pPr>
      <w:r>
        <w:t>Ensure the proposed solution meets all VHA Security, Privacy, and Identity Management requirements including VA Handbook 6500 (see the Enterprise Requirements section of the RTM).</w:t>
      </w:r>
    </w:p>
    <w:p w14:paraId="5D4B8260" w14:textId="77777777" w:rsidR="00F80555" w:rsidRDefault="00F80555" w:rsidP="00CF62FA">
      <w:pPr>
        <w:pStyle w:val="Heading2"/>
      </w:pPr>
      <w:bookmarkStart w:id="391" w:name="_Toc467483199"/>
      <w:r>
        <w:lastRenderedPageBreak/>
        <w:t>Usability/User Interface Requirements</w:t>
      </w:r>
      <w:bookmarkEnd w:id="391"/>
    </w:p>
    <w:p w14:paraId="34D57870" w14:textId="77777777" w:rsidR="00F80555" w:rsidRDefault="00F80555" w:rsidP="00AE3497">
      <w:pPr>
        <w:pStyle w:val="BodyText"/>
        <w:keepNext/>
      </w:pPr>
      <w:r>
        <w:t>Adhere to good User Interface/User Centered Design (UI/UCD) principles as outlined in the Usability Appendix of the BRD.</w:t>
      </w:r>
    </w:p>
    <w:p w14:paraId="7C7A392D" w14:textId="77777777" w:rsidR="00F80555" w:rsidRDefault="00F80555" w:rsidP="00CF62FA">
      <w:pPr>
        <w:pStyle w:val="Heading2"/>
      </w:pPr>
      <w:bookmarkStart w:id="392" w:name="_Toc467483200"/>
      <w:r>
        <w:t>Conceptual Integrity</w:t>
      </w:r>
      <w:bookmarkEnd w:id="392"/>
    </w:p>
    <w:p w14:paraId="77F0610A" w14:textId="31B39A7A" w:rsidR="00F80555" w:rsidRDefault="00F80555" w:rsidP="00F80555">
      <w:pPr>
        <w:pStyle w:val="BodyText"/>
      </w:pPr>
      <w:r>
        <w:t>Provide standards based messaging and middleware infrastructure needed to support both Legacy VistA and future VistA 4 deployments.</w:t>
      </w:r>
    </w:p>
    <w:p w14:paraId="5BC7B9D6" w14:textId="77777777" w:rsidR="00F80555" w:rsidRDefault="00F80555" w:rsidP="00CF62FA">
      <w:pPr>
        <w:pStyle w:val="Heading2"/>
      </w:pPr>
      <w:bookmarkStart w:id="393" w:name="_Toc467483201"/>
      <w:r>
        <w:t>Availability</w:t>
      </w:r>
      <w:bookmarkEnd w:id="393"/>
    </w:p>
    <w:p w14:paraId="183134AA" w14:textId="77777777" w:rsidR="00F80555" w:rsidRDefault="00F80555" w:rsidP="00E90615">
      <w:pPr>
        <w:pStyle w:val="ListNumber"/>
        <w:keepNext/>
        <w:keepLines/>
        <w:numPr>
          <w:ilvl w:val="0"/>
          <w:numId w:val="40"/>
        </w:numPr>
        <w:tabs>
          <w:tab w:val="clear" w:pos="360"/>
        </w:tabs>
        <w:ind w:left="720"/>
      </w:pPr>
      <w:r>
        <w:t xml:space="preserve">Maintenance window, including maintenance of externally developed software incorporated into the VistA 4 application(s), will be by mutual agreement between OI&amp;T and the VHA Point of Contact (POC) for the affected </w:t>
      </w:r>
      <w:r w:rsidR="00BA5738">
        <w:t>facility (</w:t>
      </w:r>
      <w:proofErr w:type="spellStart"/>
      <w:r>
        <w:t>ies</w:t>
      </w:r>
      <w:proofErr w:type="spellEnd"/>
      <w:r>
        <w:t>). VHA will provide POCs for each facility.</w:t>
      </w:r>
    </w:p>
    <w:p w14:paraId="32BE2324" w14:textId="77777777" w:rsidR="00F80555" w:rsidRDefault="00F80555" w:rsidP="003F2BA6">
      <w:pPr>
        <w:pStyle w:val="ListNumber"/>
        <w:keepNext/>
        <w:keepLines/>
      </w:pPr>
      <w:r>
        <w:t>VistA application unavailability due to an unplanned outage or planned outages that exceed the defined maintenance window will not exceed 8.76 hours per year and will not exceed 43.8 minutes per month (99.9% availability).</w:t>
      </w:r>
    </w:p>
    <w:p w14:paraId="4356FD8F" w14:textId="77777777" w:rsidR="00F80555" w:rsidRDefault="00F80555" w:rsidP="00CF62FA">
      <w:pPr>
        <w:pStyle w:val="ListNumber"/>
      </w:pPr>
      <w:r>
        <w:t>The application shall be available 24 hours a day, seven days a week, with an uptime of 99.9%.</w:t>
      </w:r>
    </w:p>
    <w:p w14:paraId="7B4A3CD9" w14:textId="77777777" w:rsidR="00F80555" w:rsidRDefault="00F80555" w:rsidP="00CF62FA">
      <w:pPr>
        <w:pStyle w:val="ListNumber"/>
      </w:pPr>
      <w:r>
        <w:t>All system updates and scheduled maintenance should occur between the hours of 1800 and 0600 (per local time zone), when clinical usage would be lightest.</w:t>
      </w:r>
    </w:p>
    <w:p w14:paraId="6A0D523B" w14:textId="77777777" w:rsidR="00F80555" w:rsidRDefault="00F80555" w:rsidP="00CF62FA">
      <w:pPr>
        <w:pStyle w:val="Heading2"/>
      </w:pPr>
      <w:bookmarkStart w:id="394" w:name="_Toc467483202"/>
      <w:r>
        <w:t>Interoperability</w:t>
      </w:r>
      <w:bookmarkEnd w:id="394"/>
    </w:p>
    <w:p w14:paraId="1C1895F3" w14:textId="683721E0" w:rsidR="00F80555" w:rsidRDefault="00F80555" w:rsidP="00E90615">
      <w:pPr>
        <w:pStyle w:val="ListNumber"/>
        <w:keepNext/>
        <w:keepLines/>
        <w:numPr>
          <w:ilvl w:val="0"/>
          <w:numId w:val="41"/>
        </w:numPr>
        <w:tabs>
          <w:tab w:val="clear" w:pos="360"/>
        </w:tabs>
        <w:ind w:left="720"/>
      </w:pPr>
      <w:r>
        <w:t xml:space="preserve">The system shall support all recognized health system standards </w:t>
      </w:r>
      <w:r w:rsidR="001B0A68">
        <w:t>(</w:t>
      </w:r>
      <w:r>
        <w:t>i.e.,</w:t>
      </w:r>
      <w:r w:rsidR="003F2BA6">
        <w:t> </w:t>
      </w:r>
      <w:r w:rsidR="001B0A68">
        <w:t>Health Level 7 [HL7]</w:t>
      </w:r>
      <w:r>
        <w:t>, FHIR).</w:t>
      </w:r>
    </w:p>
    <w:p w14:paraId="763D500F" w14:textId="77777777" w:rsidR="00F80555" w:rsidRDefault="00F80555" w:rsidP="003F2BA6">
      <w:pPr>
        <w:pStyle w:val="ListNumber"/>
        <w:keepNext/>
        <w:keepLines/>
      </w:pPr>
      <w:r>
        <w:t>Systems must be heterogeneous and agnostic for operating systems and code bases.</w:t>
      </w:r>
    </w:p>
    <w:p w14:paraId="293545EA" w14:textId="77777777" w:rsidR="00F80555" w:rsidRDefault="00F80555" w:rsidP="003F2BA6">
      <w:pPr>
        <w:pStyle w:val="ListNumber"/>
        <w:keepNext/>
        <w:keepLines/>
      </w:pPr>
      <w:r>
        <w:t>Provide the ability to securely transfer large files (of 4-8 gigabyte) from an external source to VA systems.</w:t>
      </w:r>
    </w:p>
    <w:p w14:paraId="7BC7DC39" w14:textId="77777777" w:rsidR="00F80555" w:rsidRDefault="00F80555" w:rsidP="00CF62FA">
      <w:pPr>
        <w:pStyle w:val="ListNumber"/>
      </w:pPr>
      <w:r>
        <w:t>Provide access to the system over a remote access solution.</w:t>
      </w:r>
    </w:p>
    <w:p w14:paraId="3D587C14" w14:textId="77777777" w:rsidR="00F80555" w:rsidRDefault="00F80555" w:rsidP="00CF62FA">
      <w:pPr>
        <w:pStyle w:val="Heading2"/>
      </w:pPr>
      <w:bookmarkStart w:id="395" w:name="_Toc467483203"/>
      <w:r>
        <w:lastRenderedPageBreak/>
        <w:t>Manageability</w:t>
      </w:r>
      <w:bookmarkEnd w:id="395"/>
    </w:p>
    <w:p w14:paraId="069CF166" w14:textId="77777777" w:rsidR="00F80555" w:rsidRDefault="00F80555" w:rsidP="00E90615">
      <w:pPr>
        <w:pStyle w:val="ListNumber"/>
        <w:keepNext/>
        <w:keepLines/>
        <w:numPr>
          <w:ilvl w:val="0"/>
          <w:numId w:val="42"/>
        </w:numPr>
        <w:tabs>
          <w:tab w:val="clear" w:pos="360"/>
        </w:tabs>
        <w:ind w:left="720"/>
      </w:pPr>
      <w:r>
        <w:t>Provide Service Desk/Incident and Problem Management tracking related to maintenance events of patient care systems with priority over non-patient care systems.</w:t>
      </w:r>
    </w:p>
    <w:p w14:paraId="4DE57945" w14:textId="77777777" w:rsidR="00F80555" w:rsidRDefault="00F80555" w:rsidP="003F2BA6">
      <w:pPr>
        <w:pStyle w:val="ListNumber"/>
        <w:keepNext/>
        <w:keepLines/>
      </w:pPr>
      <w:r>
        <w:t>Provide data related to maintenance events, both routine and exceptional, including key metadata:</w:t>
      </w:r>
    </w:p>
    <w:p w14:paraId="776A3424" w14:textId="77777777" w:rsidR="00F80555" w:rsidRDefault="00F80555" w:rsidP="003F2BA6">
      <w:pPr>
        <w:pStyle w:val="ListBulletIndent2"/>
        <w:keepNext/>
        <w:keepLines/>
      </w:pPr>
      <w:r>
        <w:t>Predicted routine work</w:t>
      </w:r>
    </w:p>
    <w:p w14:paraId="405F2E62" w14:textId="77777777" w:rsidR="00F80555" w:rsidRDefault="00F80555" w:rsidP="003F2BA6">
      <w:pPr>
        <w:pStyle w:val="ListBulletIndent2"/>
        <w:keepNext/>
        <w:keepLines/>
      </w:pPr>
      <w:r>
        <w:t>Occurrences where maintenance is completed, including restart from down time</w:t>
      </w:r>
    </w:p>
    <w:p w14:paraId="1E832F42" w14:textId="77777777" w:rsidR="00F80555" w:rsidRDefault="00F80555" w:rsidP="003F2BA6">
      <w:pPr>
        <w:pStyle w:val="ListBulletIndent2"/>
        <w:keepNext/>
        <w:keepLines/>
      </w:pPr>
      <w:r>
        <w:t>Identity of the organization performing maintenance</w:t>
      </w:r>
    </w:p>
    <w:p w14:paraId="29B8BFA9" w14:textId="77777777" w:rsidR="00F80555" w:rsidRDefault="00F80555" w:rsidP="003F2BA6">
      <w:pPr>
        <w:pStyle w:val="ListBulletIndent2"/>
        <w:keepNext/>
        <w:keepLines/>
      </w:pPr>
      <w:r>
        <w:t>User performing maintenance (if available)</w:t>
      </w:r>
    </w:p>
    <w:p w14:paraId="2F9D7137" w14:textId="77777777" w:rsidR="00F80555" w:rsidRDefault="00F80555" w:rsidP="00CF62FA">
      <w:pPr>
        <w:pStyle w:val="ListBulletIndent2"/>
      </w:pPr>
      <w:r>
        <w:t>Identity of the system</w:t>
      </w:r>
    </w:p>
    <w:p w14:paraId="460D1502" w14:textId="77777777" w:rsidR="00F80555" w:rsidRDefault="00F80555" w:rsidP="00CF62FA">
      <w:pPr>
        <w:pStyle w:val="ListBulletIndent2"/>
      </w:pPr>
      <w:r>
        <w:t>Date/time, physical location</w:t>
      </w:r>
    </w:p>
    <w:p w14:paraId="7EEBD93F" w14:textId="77777777" w:rsidR="00F80555" w:rsidRDefault="00F80555" w:rsidP="00CF62FA">
      <w:pPr>
        <w:pStyle w:val="ListBulletIndent2"/>
      </w:pPr>
      <w:r>
        <w:t>Systems impacted</w:t>
      </w:r>
    </w:p>
    <w:p w14:paraId="38FA38D4" w14:textId="77777777" w:rsidR="00F80555" w:rsidRDefault="00F80555" w:rsidP="00CF62FA">
      <w:pPr>
        <w:pStyle w:val="ListBulletIndent2"/>
      </w:pPr>
      <w:r>
        <w:t>Does it affect patient care</w:t>
      </w:r>
    </w:p>
    <w:p w14:paraId="7262E911" w14:textId="77777777" w:rsidR="00F80555" w:rsidRDefault="00F80555" w:rsidP="00CF62FA">
      <w:pPr>
        <w:pStyle w:val="ListBulletIndent2"/>
      </w:pPr>
      <w:r>
        <w:t>Non-urgent or emergent</w:t>
      </w:r>
    </w:p>
    <w:p w14:paraId="57941906" w14:textId="77777777" w:rsidR="00F80555" w:rsidRDefault="00F80555" w:rsidP="00CF62FA">
      <w:pPr>
        <w:pStyle w:val="ListNumber"/>
      </w:pPr>
      <w:r>
        <w:t>Provide audit capabilities for system access and usage with settings that are configurable to support internal and external audits based on federal and VHA mandates.</w:t>
      </w:r>
    </w:p>
    <w:p w14:paraId="6790F217" w14:textId="77777777" w:rsidR="00F80555" w:rsidRDefault="00F80555" w:rsidP="00CF62FA">
      <w:pPr>
        <w:pStyle w:val="ListNumber"/>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3EA4404F" w14:textId="77777777" w:rsidR="00F80555" w:rsidRDefault="00F80555" w:rsidP="00CF62FA">
      <w:pPr>
        <w:pStyle w:val="Heading2"/>
      </w:pPr>
      <w:bookmarkStart w:id="396" w:name="_Toc467483204"/>
      <w:r>
        <w:t>Performance</w:t>
      </w:r>
      <w:bookmarkEnd w:id="396"/>
    </w:p>
    <w:p w14:paraId="3E43FC61" w14:textId="77777777" w:rsidR="00F80555" w:rsidRDefault="00F80555" w:rsidP="00E90615">
      <w:pPr>
        <w:pStyle w:val="ListNumber"/>
        <w:keepNext/>
        <w:keepLines/>
        <w:numPr>
          <w:ilvl w:val="0"/>
          <w:numId w:val="43"/>
        </w:numPr>
        <w:tabs>
          <w:tab w:val="clear" w:pos="360"/>
        </w:tabs>
        <w:ind w:left="720"/>
      </w:pPr>
      <w:r>
        <w:t xml:space="preserve">Provide an </w:t>
      </w:r>
      <w:proofErr w:type="spellStart"/>
      <w:r>
        <w:t>Infobutton</w:t>
      </w:r>
      <w:proofErr w:type="spellEnd"/>
      <w:r>
        <w:t xml:space="preserve"> Query Responder on all platforms with a response time of less than .5 seconds.</w:t>
      </w:r>
    </w:p>
    <w:p w14:paraId="5135DB5F" w14:textId="77777777" w:rsidR="00F80555" w:rsidRDefault="00F80555" w:rsidP="003F2BA6">
      <w:pPr>
        <w:pStyle w:val="ListNumber"/>
        <w:keepNext/>
        <w:keepLines/>
      </w:pPr>
      <w:r>
        <w:t>The system shall recognize, report, and retransmit data lost, with less than 0-1% chance of incomplete patient records.</w:t>
      </w:r>
    </w:p>
    <w:p w14:paraId="1A2DA5F4" w14:textId="2C4F23BD" w:rsidR="00F80555" w:rsidRDefault="00F80555" w:rsidP="003F2BA6">
      <w:pPr>
        <w:pStyle w:val="ListNumber"/>
        <w:keepNext/>
        <w:keepLines/>
      </w:pPr>
      <w:r>
        <w:t>Provide patient data (for data within the system) transactions (e.g.,</w:t>
      </w:r>
      <w:r w:rsidR="009544E0">
        <w:t xml:space="preserve"> </w:t>
      </w:r>
      <w:r>
        <w:t>capture, search, request for data) within .5 seconds.</w:t>
      </w:r>
    </w:p>
    <w:p w14:paraId="64443E55" w14:textId="3D251023" w:rsidR="00F80555" w:rsidRDefault="001B0A68" w:rsidP="00C13645">
      <w:pPr>
        <w:pStyle w:val="ListNumber"/>
      </w:pPr>
      <w:r>
        <w:t>Mouse or key-based UI controls (</w:t>
      </w:r>
      <w:r w:rsidR="00F80555">
        <w:t>e.g.,</w:t>
      </w:r>
      <w:r>
        <w:t> </w:t>
      </w:r>
      <w:r w:rsidR="00F80555">
        <w:t>menus, checkboxes</w:t>
      </w:r>
      <w:r>
        <w:t>)</w:t>
      </w:r>
      <w:r w:rsidR="00F80555">
        <w:t xml:space="preserve"> shall provide instantaneous responsiveness (&lt;90ms).</w:t>
      </w:r>
    </w:p>
    <w:p w14:paraId="291821AA" w14:textId="77777777" w:rsidR="00F80555" w:rsidRDefault="00F80555" w:rsidP="00C13645">
      <w:pPr>
        <w:pStyle w:val="ListNumber"/>
      </w:pPr>
      <w:r>
        <w:lastRenderedPageBreak/>
        <w:t xml:space="preserve">Part-screen refreshes after user action shall complete within a pro-rated interval between 200 </w:t>
      </w:r>
      <w:proofErr w:type="spellStart"/>
      <w:r>
        <w:t>ms</w:t>
      </w:r>
      <w:proofErr w:type="spellEnd"/>
      <w:r>
        <w:t xml:space="preserve"> and 1200 </w:t>
      </w:r>
      <w:proofErr w:type="spellStart"/>
      <w:r>
        <w:t>ms</w:t>
      </w:r>
      <w:proofErr w:type="spellEnd"/>
      <w:r>
        <w:t xml:space="preserve"> times a percentage of the screen area being refreshed. For example, a component 10% of the screen area would refresh in (1200 – 200) * 0.10 + 200 = 300 </w:t>
      </w:r>
      <w:proofErr w:type="spellStart"/>
      <w:r>
        <w:t>ms.</w:t>
      </w:r>
      <w:proofErr w:type="spellEnd"/>
    </w:p>
    <w:p w14:paraId="1DD047FC" w14:textId="77777777" w:rsidR="00F80555" w:rsidRDefault="00F80555" w:rsidP="00CF62FA">
      <w:pPr>
        <w:pStyle w:val="Heading2"/>
      </w:pPr>
      <w:bookmarkStart w:id="397" w:name="_Toc467483205"/>
      <w:r>
        <w:t>Reliability</w:t>
      </w:r>
      <w:bookmarkEnd w:id="397"/>
    </w:p>
    <w:p w14:paraId="5A663E20" w14:textId="77777777" w:rsidR="00F80555" w:rsidRDefault="00F80555" w:rsidP="00E90615">
      <w:pPr>
        <w:pStyle w:val="ListNumber"/>
        <w:keepNext/>
        <w:keepLines/>
        <w:numPr>
          <w:ilvl w:val="0"/>
          <w:numId w:val="44"/>
        </w:numPr>
        <w:tabs>
          <w:tab w:val="clear" w:pos="360"/>
        </w:tabs>
        <w:ind w:left="720"/>
      </w:pPr>
      <w:r>
        <w:t xml:space="preserve">Provide system reliability: </w:t>
      </w:r>
    </w:p>
    <w:p w14:paraId="1F6A3894" w14:textId="77777777" w:rsidR="00F80555" w:rsidRDefault="00F80555" w:rsidP="00C13645">
      <w:pPr>
        <w:pStyle w:val="ListBulletIndent2"/>
        <w:keepNext/>
        <w:keepLines/>
      </w:pPr>
      <w:r>
        <w:t>Threshold = 99.9%</w:t>
      </w:r>
    </w:p>
    <w:p w14:paraId="49094F45" w14:textId="77777777" w:rsidR="00F80555" w:rsidRDefault="00F80555" w:rsidP="00C13645">
      <w:pPr>
        <w:pStyle w:val="ListBulletIndent2"/>
        <w:keepNext/>
        <w:keepLines/>
      </w:pPr>
      <w:r>
        <w:t>Objective = 99.99% system and application</w:t>
      </w:r>
    </w:p>
    <w:p w14:paraId="0532EB2D" w14:textId="77777777" w:rsidR="00F80555" w:rsidRDefault="00F80555" w:rsidP="00C13645">
      <w:pPr>
        <w:pStyle w:val="ListNumber"/>
        <w:keepNext/>
        <w:keepLines/>
      </w:pPr>
      <w:r>
        <w:t xml:space="preserve">Provide system reliability: </w:t>
      </w:r>
    </w:p>
    <w:p w14:paraId="0D74E069" w14:textId="77777777" w:rsidR="00F80555" w:rsidRDefault="00F80555" w:rsidP="00C13645">
      <w:pPr>
        <w:pStyle w:val="ListBulletIndent2"/>
        <w:keepNext/>
        <w:keepLines/>
      </w:pPr>
      <w:r>
        <w:t>Level 1 severity =&lt;1 failure per month</w:t>
      </w:r>
    </w:p>
    <w:p w14:paraId="57D1E56C" w14:textId="77777777" w:rsidR="00F80555" w:rsidRDefault="00F80555" w:rsidP="00C13645">
      <w:pPr>
        <w:pStyle w:val="ListBulletIndent2"/>
        <w:keepNext/>
        <w:keepLines/>
      </w:pPr>
      <w:r>
        <w:t>Level 2 severity =&lt;2 failures per month</w:t>
      </w:r>
    </w:p>
    <w:p w14:paraId="2A5B52CD" w14:textId="77777777" w:rsidR="00F80555" w:rsidRDefault="00F80555" w:rsidP="00C13645">
      <w:pPr>
        <w:pStyle w:val="ListBulletIndent2"/>
      </w:pPr>
      <w:r>
        <w:t>Level 3 severity =&lt;3 failures per month</w:t>
      </w:r>
    </w:p>
    <w:p w14:paraId="0C8451E6" w14:textId="77777777" w:rsidR="00F80555" w:rsidRDefault="00F80555" w:rsidP="00CF62FA">
      <w:pPr>
        <w:pStyle w:val="Heading2"/>
      </w:pPr>
      <w:bookmarkStart w:id="398" w:name="_Toc467483206"/>
      <w:r>
        <w:t>Security</w:t>
      </w:r>
      <w:bookmarkEnd w:id="398"/>
    </w:p>
    <w:p w14:paraId="4B46ACB6" w14:textId="77777777"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14:paraId="715C98E2" w14:textId="77777777" w:rsidR="00F80555" w:rsidRDefault="00F80555" w:rsidP="00CF62FA">
      <w:pPr>
        <w:pStyle w:val="Heading2"/>
      </w:pPr>
      <w:bookmarkStart w:id="399" w:name="_Toc467483207"/>
      <w:r>
        <w:t>Supportability</w:t>
      </w:r>
      <w:bookmarkEnd w:id="399"/>
    </w:p>
    <w:p w14:paraId="0861FCFB" w14:textId="77777777" w:rsidR="00F80555" w:rsidRDefault="00F80555" w:rsidP="00E90615">
      <w:pPr>
        <w:pStyle w:val="ListNumber"/>
        <w:keepNext/>
        <w:keepLines/>
        <w:numPr>
          <w:ilvl w:val="0"/>
          <w:numId w:val="45"/>
        </w:numPr>
        <w:tabs>
          <w:tab w:val="clear" w:pos="360"/>
        </w:tabs>
        <w:ind w:left="720"/>
      </w:pPr>
      <w:r>
        <w:t>Provide alerts (that extend beyond system messages to external systems like mobile devices) for malfunctions, while preventing false alarms for local, regional, and national evaluations in real time.</w:t>
      </w:r>
    </w:p>
    <w:p w14:paraId="3232EBCC" w14:textId="77777777" w:rsidR="00F80555" w:rsidRDefault="00F80555" w:rsidP="00C13645">
      <w:pPr>
        <w:pStyle w:val="ListNumber"/>
        <w:keepNext/>
        <w:keepLines/>
      </w:pPr>
      <w:r>
        <w:t>Provide reports on performance metrics as specified in the VistA 4 Effectiveness and Value / Benefits Framework on a bi-weekly basis.</w:t>
      </w:r>
    </w:p>
    <w:p w14:paraId="668CB6F1" w14:textId="77777777" w:rsidR="00F80555" w:rsidRDefault="00F80555" w:rsidP="00C13645">
      <w:pPr>
        <w:pStyle w:val="ListNumber"/>
        <w:keepNext/>
        <w:keepLines/>
      </w:pPr>
      <w:r>
        <w:t>Provide national, regional, and local reports on performance metrics as specified in the VistA 4 Effectiveness and Value / Benefits Framework.</w:t>
      </w:r>
    </w:p>
    <w:p w14:paraId="3F53207B" w14:textId="77777777" w:rsidR="00F80555" w:rsidRDefault="00F80555" w:rsidP="00C13645">
      <w:pPr>
        <w:pStyle w:val="ListNumber"/>
      </w:pPr>
      <w:r>
        <w:t>Provide performance metrics (from request for information to receipt</w:t>
      </w:r>
      <w:r w:rsidR="00CF361B">
        <w:t xml:space="preserve"> of information on the screen) </w:t>
      </w:r>
      <w:r>
        <w:t>monitored by the system and system administrators so they know what the user experience is like without users having to call them and tell them the system is running very slow.</w:t>
      </w:r>
    </w:p>
    <w:p w14:paraId="7311DBDB" w14:textId="77777777" w:rsidR="00F80555" w:rsidRDefault="00F80555" w:rsidP="00C13645">
      <w:pPr>
        <w:pStyle w:val="ListNumber"/>
      </w:pPr>
      <w:r>
        <w:t>Provide the ability for VHA and IT staff to create standard and ad-hoc reports of usage, bandwidth, response time, login time, and other variables with a verification process for measuring the capabilities of the system.</w:t>
      </w:r>
    </w:p>
    <w:p w14:paraId="0F2C6436" w14:textId="6EF7C3B6" w:rsidR="00F80555" w:rsidRDefault="00F80555" w:rsidP="00C13645">
      <w:pPr>
        <w:pStyle w:val="ListNumber"/>
      </w:pPr>
      <w:r>
        <w:lastRenderedPageBreak/>
        <w:t>Provide end-user training on how to generate the various system performance reports (e.g.,</w:t>
      </w:r>
      <w:r w:rsidR="001B0A68">
        <w:t> </w:t>
      </w:r>
      <w:r>
        <w:t>in standard file formats such as Comma Separated Values [CSV], Portable Document Format [PDF], or Excel) depending on the user's needs.</w:t>
      </w:r>
    </w:p>
    <w:p w14:paraId="350D24A3" w14:textId="7BC8C285" w:rsidR="00F80555" w:rsidRDefault="00F80555" w:rsidP="00C13645">
      <w:pPr>
        <w:pStyle w:val="ListNumber"/>
      </w:pPr>
      <w:r>
        <w:t>Provide the ability to view system statistics (e.g.,</w:t>
      </w:r>
      <w:r w:rsidR="001B0A68">
        <w:t> </w:t>
      </w:r>
      <w:r>
        <w:t>information on the specific network environment) and identify areas that are having issues or are beyond capacity, in near-real-time (to be quantified at a later time).</w:t>
      </w:r>
    </w:p>
    <w:p w14:paraId="544363D2" w14:textId="77777777" w:rsidR="00F80555" w:rsidRDefault="00F80555" w:rsidP="00C13645">
      <w:pPr>
        <w:pStyle w:val="ListNumber"/>
      </w:pPr>
      <w:r>
        <w:t>Technical Help Desk support for the application via instant message, on-line, phone, and remote desktop access support, shall be provided for users to obtain assistance 24/7.</w:t>
      </w:r>
    </w:p>
    <w:p w14:paraId="38594AA1" w14:textId="77777777" w:rsidR="00F80555" w:rsidRDefault="00F80555" w:rsidP="00C13645">
      <w:pPr>
        <w:pStyle w:val="ListNumber"/>
      </w:pPr>
      <w:r>
        <w:t>The IT solution shall be designed to comply with the applicable approved Enterprise SLAs.</w:t>
      </w:r>
    </w:p>
    <w:p w14:paraId="5490C613" w14:textId="77777777" w:rsidR="00F80555" w:rsidRDefault="00F80555" w:rsidP="00C13645">
      <w:pPr>
        <w:pStyle w:val="ListNumber"/>
      </w:pPr>
      <w:r>
        <w:t>Data protection measures, such as back-up intervals and redundancy shall be consistent with systems categorized as mission critical (1hr restoration, 2hrs backup recovery). Impact of system failure must be monitored on a near real time basis.</w:t>
      </w:r>
    </w:p>
    <w:p w14:paraId="510B9A99" w14:textId="57FDDCB8" w:rsidR="00F80555" w:rsidRDefault="00F80555" w:rsidP="00C13645">
      <w:pPr>
        <w:pStyle w:val="ListNumber"/>
      </w:pPr>
      <w:r>
        <w:t>Provide the ability to set thresholds and notification type (e.g.,</w:t>
      </w:r>
      <w:r w:rsidR="002E382F">
        <w:t> </w:t>
      </w:r>
      <w:r>
        <w:t>email or text alerts) when alerting the user about response time degradation and unscheduled outages.</w:t>
      </w:r>
    </w:p>
    <w:p w14:paraId="4536B54D" w14:textId="2FC6B2E7" w:rsidR="00F80555" w:rsidRDefault="00F80555" w:rsidP="00C13645">
      <w:pPr>
        <w:pStyle w:val="ListNumber"/>
      </w:pPr>
      <w:r>
        <w:t>Disaster Recovery Plans (DRP) and Continuity of Operations Plan (COOP) will be updated and tested semi-annually to address the VistA 4 product (see National Security and Homeland Security Presidential Directiv</w:t>
      </w:r>
      <w:r w:rsidR="00CF361B">
        <w:t xml:space="preserve">e: National Continuity Policy. </w:t>
      </w:r>
      <w:r>
        <w:t>NSPD-51/HSPD-20, May 9, 2007</w:t>
      </w:r>
      <w:r w:rsidR="009544E0">
        <w:t>;</w:t>
      </w:r>
      <w:r>
        <w:t xml:space="preserve"> </w:t>
      </w:r>
      <w:hyperlink r:id="rId54" w:tooltip="National Security and Homeland Security Presidential Directive " w:history="1">
        <w:r w:rsidR="00CE1577">
          <w:rPr>
            <w:rStyle w:val="Hyperlink"/>
          </w:rPr>
          <w:t>NSPD-51: National Continuity Policy</w:t>
        </w:r>
      </w:hyperlink>
      <w:r>
        <w:t>)</w:t>
      </w:r>
      <w:r w:rsidR="002E382F">
        <w:t>.</w:t>
      </w:r>
    </w:p>
    <w:p w14:paraId="5ED61D05" w14:textId="77777777" w:rsidR="00F80555" w:rsidRPr="006B1488" w:rsidRDefault="00F80555" w:rsidP="00CF62FA">
      <w:pPr>
        <w:pStyle w:val="Heading2"/>
      </w:pPr>
      <w:bookmarkStart w:id="400" w:name="_Toc467483208"/>
      <w:r w:rsidRPr="006B1488">
        <w:t>Usability</w:t>
      </w:r>
      <w:bookmarkEnd w:id="400"/>
    </w:p>
    <w:p w14:paraId="57241EAF" w14:textId="77777777" w:rsidR="00F80555" w:rsidRDefault="00F80555" w:rsidP="00E90615">
      <w:pPr>
        <w:pStyle w:val="ListNumber"/>
        <w:keepNext/>
        <w:keepLines/>
        <w:numPr>
          <w:ilvl w:val="0"/>
          <w:numId w:val="46"/>
        </w:numPr>
        <w:tabs>
          <w:tab w:val="clear" w:pos="360"/>
        </w:tabs>
        <w:ind w:left="720"/>
      </w:pPr>
      <w:r>
        <w:t xml:space="preserve">Provide </w:t>
      </w:r>
      <w:r w:rsidR="00616559">
        <w:t>view ability</w:t>
      </w:r>
      <w:r>
        <w:t>/usability of VistA 4 applications on mobile devices.</w:t>
      </w:r>
    </w:p>
    <w:p w14:paraId="1FB9FF8F" w14:textId="77777777" w:rsidR="00F80555" w:rsidRDefault="00F80555" w:rsidP="00C13645">
      <w:pPr>
        <w:pStyle w:val="ListNumber"/>
      </w:pPr>
      <w:r>
        <w:t>User prompts and screen help shall be embedded into the system to guide use of the solution.</w:t>
      </w:r>
    </w:p>
    <w:p w14:paraId="3D8DDE93" w14:textId="77777777" w:rsidR="00F80555" w:rsidRDefault="00F80555" w:rsidP="00CF62FA">
      <w:pPr>
        <w:pStyle w:val="Heading2"/>
      </w:pPr>
      <w:bookmarkStart w:id="401" w:name="_Toc467483209"/>
      <w:r>
        <w:t>Documentation</w:t>
      </w:r>
      <w:bookmarkEnd w:id="401"/>
    </w:p>
    <w:p w14:paraId="06A08E23" w14:textId="77777777" w:rsidR="00F80555" w:rsidRDefault="00F80555" w:rsidP="00E90615">
      <w:pPr>
        <w:pStyle w:val="ListNumber"/>
        <w:keepNext/>
        <w:keepLines/>
        <w:numPr>
          <w:ilvl w:val="0"/>
          <w:numId w:val="47"/>
        </w:numPr>
        <w:tabs>
          <w:tab w:val="clear" w:pos="360"/>
        </w:tabs>
        <w:ind w:left="720"/>
      </w:pPr>
      <w:r>
        <w:t>The training curriculum shall be provided in two hours or more of training time for primary users and secondary users to become proficient at using the VistA 4 application(s).</w:t>
      </w:r>
    </w:p>
    <w:p w14:paraId="58799B4C" w14:textId="455B0210" w:rsidR="00F80555" w:rsidRDefault="00F80555" w:rsidP="00C13645">
      <w:pPr>
        <w:pStyle w:val="ListNumber"/>
        <w:keepNext/>
        <w:keepLines/>
      </w:pPr>
      <w:r>
        <w:t xml:space="preserve">All training curricula, user manuals and other training tools shall be developed/updated by the </w:t>
      </w:r>
      <w:r w:rsidR="00FB3B0E">
        <w:t>VistA Evolution (</w:t>
      </w:r>
      <w:r>
        <w:t>VE</w:t>
      </w:r>
      <w:r w:rsidR="00FB3B0E">
        <w:t>)</w:t>
      </w:r>
      <w:r>
        <w:t xml:space="preserve"> Program Office and delivered to all levels of users 4 weeks in advance of the release of the enhancement through mediums that will best support the sharing of information to all affected staff.</w:t>
      </w:r>
    </w:p>
    <w:p w14:paraId="4C47907E" w14:textId="57881F7E" w:rsidR="00CD0F24" w:rsidRDefault="00F80555" w:rsidP="00C13645">
      <w:pPr>
        <w:pStyle w:val="ListNumber"/>
      </w:pPr>
      <w:r>
        <w:t>Provide follow-up training classes tailored to VHA workflow 4 weeks after the use</w:t>
      </w:r>
      <w:r w:rsidR="008F4DD1">
        <w:t>rs have begun to use the system</w:t>
      </w:r>
      <w:r w:rsidR="002E382F">
        <w:t>.</w:t>
      </w:r>
    </w:p>
    <w:p w14:paraId="707F2277" w14:textId="77777777" w:rsidR="00371459" w:rsidRDefault="00371459" w:rsidP="00CF62FA">
      <w:pPr>
        <w:pStyle w:val="BodyText"/>
      </w:pPr>
    </w:p>
    <w:p w14:paraId="21BFF774" w14:textId="77777777" w:rsidR="00CF62FA" w:rsidRDefault="00CF62FA" w:rsidP="00CF62FA">
      <w:pPr>
        <w:pStyle w:val="BodyText"/>
        <w:sectPr w:rsidR="00CF62FA" w:rsidSect="006139EE">
          <w:pgSz w:w="12240" w:h="15840" w:code="1"/>
          <w:pgMar w:top="1440" w:right="1440" w:bottom="1440" w:left="1440" w:header="720" w:footer="720" w:gutter="0"/>
          <w:cols w:space="720"/>
          <w:docGrid w:linePitch="360"/>
        </w:sectPr>
      </w:pPr>
    </w:p>
    <w:p w14:paraId="585A1043" w14:textId="1E4B9754" w:rsidR="00371459" w:rsidRDefault="00371459" w:rsidP="00C13645">
      <w:pPr>
        <w:pStyle w:val="Heading1"/>
      </w:pPr>
      <w:bookmarkStart w:id="402" w:name="_Toc467483210"/>
      <w:r>
        <w:lastRenderedPageBreak/>
        <w:t>Appendix B</w:t>
      </w:r>
      <w:r w:rsidR="00CF62FA">
        <w:t>—</w:t>
      </w:r>
      <w:r w:rsidRPr="00934277">
        <w:t>Acronym</w:t>
      </w:r>
      <w:r>
        <w:t xml:space="preserve"> List and </w:t>
      </w:r>
      <w:r w:rsidR="00DB2367">
        <w:t>Glossary</w:t>
      </w:r>
      <w:bookmarkEnd w:id="402"/>
    </w:p>
    <w:p w14:paraId="26108B62" w14:textId="13CD9080" w:rsidR="00D649CC" w:rsidRPr="00D649CC" w:rsidRDefault="00C16BD7" w:rsidP="003F2BA6">
      <w:pPr>
        <w:pStyle w:val="BodyText"/>
        <w:keepNext/>
        <w:keepLines/>
      </w:pPr>
      <w:r w:rsidRPr="00D140B7">
        <w:t>This subsection provides the definitions of all terms, acronyms, and abbreviations required to properly interpret the VSA</w:t>
      </w:r>
      <w:r w:rsidR="00FB3B0E">
        <w:t>-P2</w:t>
      </w:r>
      <w:ins w:id="403" w:author="MWatkins" w:date="2016-11-09T10:37:00Z">
        <w:r w:rsidR="0049792A">
          <w:t>.5</w:t>
        </w:r>
      </w:ins>
      <w:r w:rsidRPr="00D140B7">
        <w:t>.</w:t>
      </w:r>
      <w:bookmarkStart w:id="404" w:name="_Toc436647122"/>
    </w:p>
    <w:p w14:paraId="63BFF64E" w14:textId="77777777" w:rsidR="00934277" w:rsidRPr="00BF4A17" w:rsidRDefault="00C16BD7" w:rsidP="003F2BA6">
      <w:pPr>
        <w:pStyle w:val="Heading2"/>
      </w:pPr>
      <w:bookmarkStart w:id="405" w:name="_Toc467483211"/>
      <w:r w:rsidRPr="00BF4A17">
        <w:t>Acronyms</w:t>
      </w:r>
      <w:bookmarkEnd w:id="404"/>
      <w:bookmarkEnd w:id="405"/>
    </w:p>
    <w:p w14:paraId="56590805" w14:textId="6C72C7E2" w:rsidR="00C16BD7" w:rsidRPr="00C13645" w:rsidRDefault="00C16BD7" w:rsidP="003F2BA6">
      <w:pPr>
        <w:pStyle w:val="BodyText"/>
        <w:keepNext/>
        <w:keepLines/>
      </w:pPr>
      <w:r>
        <w:t xml:space="preserve">In addition to the acronyms defined below, refer to the </w:t>
      </w:r>
      <w:hyperlink r:id="rId55">
        <w:r w:rsidR="00FB3B0E">
          <w:rPr>
            <w:color w:val="0000FF"/>
            <w:u w:val="single"/>
          </w:rPr>
          <w:t>OI&amp;T Master glossary</w:t>
        </w:r>
      </w:hyperlink>
      <w:r w:rsidRPr="00C13645">
        <w:t>.</w:t>
      </w:r>
    </w:p>
    <w:p w14:paraId="3095810F" w14:textId="77777777" w:rsidR="00C16BD7" w:rsidRDefault="00C16BD7" w:rsidP="00EE4670">
      <w:pPr>
        <w:pStyle w:val="Caption"/>
      </w:pPr>
      <w:bookmarkStart w:id="406" w:name="_Toc436647234"/>
      <w:bookmarkStart w:id="407" w:name="_Toc467483230"/>
      <w:r>
        <w:t xml:space="preserve">Table </w:t>
      </w:r>
      <w:r w:rsidR="00B47EEC">
        <w:fldChar w:fldCharType="begin"/>
      </w:r>
      <w:r w:rsidR="00B47EEC">
        <w:instrText xml:space="preserve"> SEQ Table \* A</w:instrText>
      </w:r>
      <w:r w:rsidR="00B47EEC">
        <w:instrText xml:space="preserve">RABIC </w:instrText>
      </w:r>
      <w:r w:rsidR="00B47EEC">
        <w:fldChar w:fldCharType="separate"/>
      </w:r>
      <w:r w:rsidR="00B44652">
        <w:rPr>
          <w:noProof/>
        </w:rPr>
        <w:t>18</w:t>
      </w:r>
      <w:r w:rsidR="00B47EEC">
        <w:rPr>
          <w:noProof/>
        </w:rPr>
        <w:fldChar w:fldCharType="end"/>
      </w:r>
      <w:r>
        <w:t xml:space="preserve">: </w:t>
      </w:r>
      <w:r w:rsidRPr="00E7007E">
        <w:t>Acronyms</w:t>
      </w:r>
      <w:bookmarkEnd w:id="406"/>
      <w:bookmarkEnd w:id="407"/>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Description w:val="Acronyms listing the term and description."/>
      </w:tblPr>
      <w:tblGrid>
        <w:gridCol w:w="2699"/>
        <w:gridCol w:w="6877"/>
      </w:tblGrid>
      <w:tr w:rsidR="00C16BD7" w14:paraId="39798256" w14:textId="77777777" w:rsidTr="00DC4CDA">
        <w:trPr>
          <w:cantSplit/>
          <w:trHeight w:val="380"/>
          <w:tblHeader/>
        </w:trPr>
        <w:tc>
          <w:tcPr>
            <w:tcW w:w="1409" w:type="pct"/>
            <w:shd w:val="clear" w:color="auto" w:fill="F2F2F2" w:themeFill="background1" w:themeFillShade="F2"/>
            <w:vAlign w:val="bottom"/>
          </w:tcPr>
          <w:p w14:paraId="7284DCBC" w14:textId="77777777" w:rsidR="00C16BD7" w:rsidRPr="009544E0" w:rsidRDefault="00C16BD7" w:rsidP="00DC4CDA">
            <w:pPr>
              <w:pStyle w:val="TableHeading"/>
              <w:rPr>
                <w:szCs w:val="22"/>
              </w:rPr>
            </w:pPr>
            <w:bookmarkStart w:id="408" w:name="COL001_TBL019"/>
            <w:bookmarkEnd w:id="408"/>
            <w:r w:rsidRPr="009544E0">
              <w:rPr>
                <w:rFonts w:eastAsia="Arial"/>
                <w:szCs w:val="22"/>
              </w:rPr>
              <w:t>Term</w:t>
            </w:r>
          </w:p>
        </w:tc>
        <w:tc>
          <w:tcPr>
            <w:tcW w:w="3591" w:type="pct"/>
            <w:shd w:val="clear" w:color="auto" w:fill="F2F2F2" w:themeFill="background1" w:themeFillShade="F2"/>
            <w:vAlign w:val="bottom"/>
          </w:tcPr>
          <w:p w14:paraId="6E1512A7" w14:textId="77777777" w:rsidR="00C16BD7" w:rsidRPr="009544E0" w:rsidRDefault="00C16BD7" w:rsidP="00DC4CDA">
            <w:pPr>
              <w:pStyle w:val="TableHeading"/>
              <w:rPr>
                <w:szCs w:val="22"/>
              </w:rPr>
            </w:pPr>
            <w:r w:rsidRPr="009544E0">
              <w:rPr>
                <w:rFonts w:eastAsia="Arial"/>
                <w:szCs w:val="22"/>
              </w:rPr>
              <w:t>Description</w:t>
            </w:r>
          </w:p>
        </w:tc>
      </w:tr>
      <w:tr w:rsidR="00C16BD7" w14:paraId="38F9EA83" w14:textId="77777777" w:rsidTr="00DC4CDA">
        <w:trPr>
          <w:cantSplit/>
        </w:trPr>
        <w:tc>
          <w:tcPr>
            <w:tcW w:w="1409" w:type="pct"/>
          </w:tcPr>
          <w:p w14:paraId="0589E5DA" w14:textId="77777777" w:rsidR="00C16BD7" w:rsidRPr="009544E0" w:rsidRDefault="00C16BD7" w:rsidP="00045D9F">
            <w:pPr>
              <w:pStyle w:val="TableText"/>
              <w:keepNext/>
              <w:keepLines/>
              <w:rPr>
                <w:szCs w:val="22"/>
              </w:rPr>
            </w:pPr>
            <w:r w:rsidRPr="009544E0">
              <w:rPr>
                <w:rFonts w:eastAsia="Arial"/>
                <w:szCs w:val="22"/>
              </w:rPr>
              <w:t>AITC</w:t>
            </w:r>
          </w:p>
        </w:tc>
        <w:tc>
          <w:tcPr>
            <w:tcW w:w="3591" w:type="pct"/>
          </w:tcPr>
          <w:p w14:paraId="1643900C" w14:textId="77777777" w:rsidR="00C16BD7" w:rsidRPr="009544E0" w:rsidRDefault="00C16BD7" w:rsidP="00045D9F">
            <w:pPr>
              <w:pStyle w:val="TableText"/>
              <w:keepNext/>
              <w:keepLines/>
              <w:rPr>
                <w:szCs w:val="22"/>
              </w:rPr>
            </w:pPr>
            <w:r w:rsidRPr="009544E0">
              <w:rPr>
                <w:rFonts w:eastAsia="Arial"/>
                <w:szCs w:val="22"/>
              </w:rPr>
              <w:t>Austin Information Technology Center</w:t>
            </w:r>
          </w:p>
        </w:tc>
      </w:tr>
      <w:tr w:rsidR="00C16BD7" w14:paraId="08EF02F8" w14:textId="77777777" w:rsidTr="00DC4CDA">
        <w:trPr>
          <w:cantSplit/>
        </w:trPr>
        <w:tc>
          <w:tcPr>
            <w:tcW w:w="1409" w:type="pct"/>
          </w:tcPr>
          <w:p w14:paraId="66A6685F" w14:textId="77777777" w:rsidR="00C16BD7" w:rsidRPr="009544E0" w:rsidRDefault="00C16BD7" w:rsidP="00045D9F">
            <w:pPr>
              <w:pStyle w:val="TableText"/>
              <w:keepNext/>
              <w:keepLines/>
              <w:rPr>
                <w:szCs w:val="22"/>
              </w:rPr>
            </w:pPr>
            <w:r w:rsidRPr="009544E0">
              <w:rPr>
                <w:rFonts w:eastAsia="Arial"/>
                <w:szCs w:val="22"/>
              </w:rPr>
              <w:t>API</w:t>
            </w:r>
          </w:p>
        </w:tc>
        <w:tc>
          <w:tcPr>
            <w:tcW w:w="3591" w:type="pct"/>
          </w:tcPr>
          <w:p w14:paraId="18FEFAFA" w14:textId="77777777" w:rsidR="00C16BD7" w:rsidRPr="009544E0" w:rsidRDefault="00C16BD7" w:rsidP="00045D9F">
            <w:pPr>
              <w:pStyle w:val="TableText"/>
              <w:keepNext/>
              <w:keepLines/>
              <w:rPr>
                <w:szCs w:val="22"/>
              </w:rPr>
            </w:pPr>
            <w:r w:rsidRPr="009544E0">
              <w:rPr>
                <w:rFonts w:eastAsia="Arial"/>
                <w:szCs w:val="22"/>
              </w:rPr>
              <w:t>Application Program Interface</w:t>
            </w:r>
          </w:p>
        </w:tc>
      </w:tr>
      <w:tr w:rsidR="00C16BD7" w14:paraId="601F6B21" w14:textId="77777777" w:rsidTr="00DC4CDA">
        <w:trPr>
          <w:cantSplit/>
        </w:trPr>
        <w:tc>
          <w:tcPr>
            <w:tcW w:w="1409" w:type="pct"/>
          </w:tcPr>
          <w:p w14:paraId="545195C5" w14:textId="77777777" w:rsidR="00C16BD7" w:rsidRPr="009544E0" w:rsidRDefault="00C16BD7" w:rsidP="00045D9F">
            <w:pPr>
              <w:pStyle w:val="TableText"/>
              <w:keepNext/>
              <w:keepLines/>
              <w:rPr>
                <w:szCs w:val="22"/>
              </w:rPr>
            </w:pPr>
            <w:r w:rsidRPr="009544E0">
              <w:rPr>
                <w:rFonts w:eastAsia="Arial"/>
                <w:szCs w:val="22"/>
              </w:rPr>
              <w:t>BRD</w:t>
            </w:r>
          </w:p>
        </w:tc>
        <w:tc>
          <w:tcPr>
            <w:tcW w:w="3591" w:type="pct"/>
          </w:tcPr>
          <w:p w14:paraId="58EB90D0" w14:textId="77777777" w:rsidR="00C16BD7" w:rsidRPr="009544E0" w:rsidRDefault="00C16BD7" w:rsidP="00045D9F">
            <w:pPr>
              <w:pStyle w:val="TableText"/>
              <w:keepNext/>
              <w:keepLines/>
              <w:rPr>
                <w:szCs w:val="22"/>
              </w:rPr>
            </w:pPr>
            <w:r w:rsidRPr="009544E0">
              <w:rPr>
                <w:rFonts w:eastAsia="Arial"/>
                <w:szCs w:val="22"/>
              </w:rPr>
              <w:t>Business Requirements Document</w:t>
            </w:r>
          </w:p>
        </w:tc>
      </w:tr>
      <w:tr w:rsidR="00C16BD7" w14:paraId="25DA396B" w14:textId="77777777" w:rsidTr="00DC4CDA">
        <w:trPr>
          <w:cantSplit/>
        </w:trPr>
        <w:tc>
          <w:tcPr>
            <w:tcW w:w="1409" w:type="pct"/>
          </w:tcPr>
          <w:p w14:paraId="305DBC96" w14:textId="77777777" w:rsidR="00C16BD7" w:rsidRPr="009544E0" w:rsidRDefault="00C16BD7" w:rsidP="00045D9F">
            <w:pPr>
              <w:pStyle w:val="TableText"/>
              <w:rPr>
                <w:szCs w:val="22"/>
              </w:rPr>
            </w:pPr>
            <w:r w:rsidRPr="009544E0">
              <w:rPr>
                <w:rFonts w:eastAsia="Arial"/>
                <w:szCs w:val="22"/>
              </w:rPr>
              <w:t>CDS</w:t>
            </w:r>
          </w:p>
        </w:tc>
        <w:tc>
          <w:tcPr>
            <w:tcW w:w="3591" w:type="pct"/>
          </w:tcPr>
          <w:p w14:paraId="17189A0A" w14:textId="77777777" w:rsidR="00C16BD7" w:rsidRPr="009544E0" w:rsidRDefault="00C16BD7" w:rsidP="00045D9F">
            <w:pPr>
              <w:pStyle w:val="TableText"/>
              <w:rPr>
                <w:szCs w:val="22"/>
              </w:rPr>
            </w:pPr>
            <w:r w:rsidRPr="009544E0">
              <w:rPr>
                <w:rFonts w:eastAsia="Arial"/>
                <w:szCs w:val="22"/>
              </w:rPr>
              <w:t>Clinical Data Services</w:t>
            </w:r>
          </w:p>
        </w:tc>
      </w:tr>
      <w:tr w:rsidR="00C16BD7" w14:paraId="644ABC18" w14:textId="77777777" w:rsidTr="00DC4CDA">
        <w:trPr>
          <w:cantSplit/>
        </w:trPr>
        <w:tc>
          <w:tcPr>
            <w:tcW w:w="1409" w:type="pct"/>
          </w:tcPr>
          <w:p w14:paraId="3FD971CC" w14:textId="77777777" w:rsidR="00C16BD7" w:rsidRPr="009544E0" w:rsidRDefault="00C16BD7" w:rsidP="00045D9F">
            <w:pPr>
              <w:pStyle w:val="TableText"/>
              <w:rPr>
                <w:szCs w:val="22"/>
              </w:rPr>
            </w:pPr>
            <w:r w:rsidRPr="009544E0">
              <w:rPr>
                <w:rFonts w:eastAsia="Arial"/>
                <w:szCs w:val="22"/>
              </w:rPr>
              <w:t>CIO</w:t>
            </w:r>
          </w:p>
        </w:tc>
        <w:tc>
          <w:tcPr>
            <w:tcW w:w="3591" w:type="pct"/>
          </w:tcPr>
          <w:p w14:paraId="13EF743B" w14:textId="77777777" w:rsidR="00C16BD7" w:rsidRPr="009544E0" w:rsidRDefault="00C16BD7" w:rsidP="00045D9F">
            <w:pPr>
              <w:pStyle w:val="TableText"/>
              <w:rPr>
                <w:szCs w:val="22"/>
              </w:rPr>
            </w:pPr>
            <w:r w:rsidRPr="009544E0">
              <w:rPr>
                <w:rFonts w:eastAsia="Arial"/>
                <w:szCs w:val="22"/>
              </w:rPr>
              <w:t>Chief Information Office</w:t>
            </w:r>
          </w:p>
        </w:tc>
      </w:tr>
      <w:tr w:rsidR="00A35FFD" w14:paraId="7ECAD1D6" w14:textId="77777777" w:rsidTr="00DC4CDA">
        <w:trPr>
          <w:cantSplit/>
        </w:trPr>
        <w:tc>
          <w:tcPr>
            <w:tcW w:w="1409" w:type="pct"/>
          </w:tcPr>
          <w:p w14:paraId="221EDB8F" w14:textId="77777777" w:rsidR="00A35FFD" w:rsidRPr="009544E0" w:rsidRDefault="00A35FFD" w:rsidP="00045D9F">
            <w:pPr>
              <w:pStyle w:val="TableText"/>
              <w:rPr>
                <w:rFonts w:eastAsia="Arial"/>
                <w:szCs w:val="22"/>
              </w:rPr>
            </w:pPr>
            <w:r w:rsidRPr="009544E0">
              <w:rPr>
                <w:rFonts w:eastAsia="Arial"/>
                <w:szCs w:val="22"/>
              </w:rPr>
              <w:t>CONUS</w:t>
            </w:r>
          </w:p>
        </w:tc>
        <w:tc>
          <w:tcPr>
            <w:tcW w:w="3591" w:type="pct"/>
          </w:tcPr>
          <w:p w14:paraId="14D9B393" w14:textId="77777777" w:rsidR="00A35FFD" w:rsidRPr="009544E0" w:rsidRDefault="00A35FFD" w:rsidP="00045D9F">
            <w:pPr>
              <w:pStyle w:val="TableText"/>
              <w:rPr>
                <w:szCs w:val="22"/>
              </w:rPr>
            </w:pPr>
            <w:r w:rsidRPr="009544E0">
              <w:rPr>
                <w:szCs w:val="22"/>
              </w:rPr>
              <w:t>Continental United States</w:t>
            </w:r>
          </w:p>
        </w:tc>
      </w:tr>
      <w:tr w:rsidR="00C16BD7" w14:paraId="4E8F680E" w14:textId="77777777" w:rsidTr="00DC4CDA">
        <w:trPr>
          <w:cantSplit/>
        </w:trPr>
        <w:tc>
          <w:tcPr>
            <w:tcW w:w="1409" w:type="pct"/>
          </w:tcPr>
          <w:p w14:paraId="45E0EADD" w14:textId="77777777" w:rsidR="00C16BD7" w:rsidRPr="009544E0" w:rsidRDefault="00C16BD7" w:rsidP="00045D9F">
            <w:pPr>
              <w:pStyle w:val="TableText"/>
              <w:rPr>
                <w:rFonts w:eastAsia="Arial"/>
                <w:szCs w:val="22"/>
              </w:rPr>
            </w:pPr>
            <w:r w:rsidRPr="009544E0">
              <w:rPr>
                <w:rFonts w:eastAsia="Arial"/>
                <w:szCs w:val="22"/>
              </w:rPr>
              <w:t xml:space="preserve">COOP </w:t>
            </w:r>
          </w:p>
        </w:tc>
        <w:tc>
          <w:tcPr>
            <w:tcW w:w="3591" w:type="pct"/>
          </w:tcPr>
          <w:p w14:paraId="609EFE52" w14:textId="77777777" w:rsidR="00C16BD7" w:rsidRPr="009544E0" w:rsidRDefault="00C16BD7" w:rsidP="00045D9F">
            <w:pPr>
              <w:pStyle w:val="TableText"/>
              <w:rPr>
                <w:rFonts w:eastAsia="Arial"/>
                <w:szCs w:val="22"/>
              </w:rPr>
            </w:pPr>
            <w:r w:rsidRPr="009544E0">
              <w:rPr>
                <w:szCs w:val="22"/>
              </w:rPr>
              <w:t xml:space="preserve">Continuity of Operations </w:t>
            </w:r>
          </w:p>
        </w:tc>
      </w:tr>
      <w:tr w:rsidR="00C16BD7" w14:paraId="3FF07F7D" w14:textId="77777777" w:rsidTr="00DC4CDA">
        <w:trPr>
          <w:cantSplit/>
        </w:trPr>
        <w:tc>
          <w:tcPr>
            <w:tcW w:w="1409" w:type="pct"/>
          </w:tcPr>
          <w:p w14:paraId="6E97B9E0" w14:textId="77777777" w:rsidR="00C16BD7" w:rsidRPr="009544E0" w:rsidRDefault="00C16BD7" w:rsidP="00045D9F">
            <w:pPr>
              <w:pStyle w:val="TableText"/>
              <w:rPr>
                <w:szCs w:val="22"/>
              </w:rPr>
            </w:pPr>
            <w:r w:rsidRPr="009544E0">
              <w:rPr>
                <w:rFonts w:eastAsia="Arial"/>
                <w:szCs w:val="22"/>
              </w:rPr>
              <w:t>COTS</w:t>
            </w:r>
          </w:p>
        </w:tc>
        <w:tc>
          <w:tcPr>
            <w:tcW w:w="3591" w:type="pct"/>
          </w:tcPr>
          <w:p w14:paraId="4DC2A994" w14:textId="77777777" w:rsidR="00C16BD7" w:rsidRPr="009544E0" w:rsidRDefault="00C16BD7" w:rsidP="00045D9F">
            <w:pPr>
              <w:pStyle w:val="TableText"/>
              <w:rPr>
                <w:szCs w:val="22"/>
              </w:rPr>
            </w:pPr>
            <w:r w:rsidRPr="009544E0">
              <w:rPr>
                <w:rFonts w:eastAsia="Arial"/>
                <w:szCs w:val="22"/>
              </w:rPr>
              <w:t>Commercial-Off-The-Shelf</w:t>
            </w:r>
          </w:p>
        </w:tc>
      </w:tr>
      <w:tr w:rsidR="00C16BD7" w14:paraId="719865B9" w14:textId="77777777" w:rsidTr="00DC4CDA">
        <w:trPr>
          <w:cantSplit/>
        </w:trPr>
        <w:tc>
          <w:tcPr>
            <w:tcW w:w="1409" w:type="pct"/>
          </w:tcPr>
          <w:p w14:paraId="0857A765" w14:textId="77777777" w:rsidR="00C16BD7" w:rsidRPr="009544E0" w:rsidRDefault="00C16BD7" w:rsidP="00045D9F">
            <w:pPr>
              <w:pStyle w:val="TableText"/>
              <w:rPr>
                <w:szCs w:val="22"/>
              </w:rPr>
            </w:pPr>
            <w:r w:rsidRPr="009544E0">
              <w:rPr>
                <w:rFonts w:eastAsia="Arial"/>
                <w:szCs w:val="22"/>
              </w:rPr>
              <w:t>CSP</w:t>
            </w:r>
          </w:p>
        </w:tc>
        <w:tc>
          <w:tcPr>
            <w:tcW w:w="3591" w:type="pct"/>
          </w:tcPr>
          <w:p w14:paraId="25BD7E06" w14:textId="77777777" w:rsidR="00C16BD7" w:rsidRPr="009544E0" w:rsidRDefault="00C16BD7" w:rsidP="00045D9F">
            <w:pPr>
              <w:pStyle w:val="TableText"/>
              <w:rPr>
                <w:szCs w:val="22"/>
              </w:rPr>
            </w:pPr>
            <w:proofErr w:type="spellStart"/>
            <w:r w:rsidRPr="009544E0">
              <w:rPr>
                <w:rFonts w:eastAsia="Arial"/>
                <w:szCs w:val="22"/>
              </w:rPr>
              <w:t>Caché</w:t>
            </w:r>
            <w:proofErr w:type="spellEnd"/>
            <w:r w:rsidRPr="009544E0">
              <w:rPr>
                <w:rFonts w:eastAsia="Arial"/>
                <w:szCs w:val="22"/>
              </w:rPr>
              <w:t xml:space="preserve"> Server Pages</w:t>
            </w:r>
          </w:p>
        </w:tc>
      </w:tr>
      <w:tr w:rsidR="00C16BD7" w14:paraId="5B829A40" w14:textId="77777777" w:rsidTr="00DC4CDA">
        <w:trPr>
          <w:cantSplit/>
        </w:trPr>
        <w:tc>
          <w:tcPr>
            <w:tcW w:w="1409" w:type="pct"/>
          </w:tcPr>
          <w:p w14:paraId="7E835739" w14:textId="77777777" w:rsidR="00C16BD7" w:rsidRPr="009544E0" w:rsidRDefault="00C16BD7" w:rsidP="00045D9F">
            <w:pPr>
              <w:pStyle w:val="TableText"/>
              <w:rPr>
                <w:szCs w:val="22"/>
              </w:rPr>
            </w:pPr>
            <w:r w:rsidRPr="009544E0">
              <w:rPr>
                <w:rFonts w:eastAsia="Arial"/>
                <w:szCs w:val="22"/>
              </w:rPr>
              <w:t>CVS</w:t>
            </w:r>
          </w:p>
        </w:tc>
        <w:tc>
          <w:tcPr>
            <w:tcW w:w="3591" w:type="pct"/>
          </w:tcPr>
          <w:p w14:paraId="0FB63101" w14:textId="77777777" w:rsidR="00C16BD7" w:rsidRPr="009544E0" w:rsidRDefault="00C16BD7" w:rsidP="00045D9F">
            <w:pPr>
              <w:pStyle w:val="TableText"/>
              <w:rPr>
                <w:szCs w:val="22"/>
              </w:rPr>
            </w:pPr>
            <w:r w:rsidRPr="009544E0">
              <w:rPr>
                <w:rFonts w:eastAsia="Arial"/>
                <w:szCs w:val="22"/>
              </w:rPr>
              <w:t>Conformance Validation Statement</w:t>
            </w:r>
          </w:p>
        </w:tc>
      </w:tr>
      <w:tr w:rsidR="00C16BD7" w14:paraId="1F32D3BD" w14:textId="77777777" w:rsidTr="00DC4CDA">
        <w:trPr>
          <w:cantSplit/>
        </w:trPr>
        <w:tc>
          <w:tcPr>
            <w:tcW w:w="1409" w:type="pct"/>
          </w:tcPr>
          <w:p w14:paraId="3C646D81" w14:textId="77777777" w:rsidR="00C16BD7" w:rsidRPr="009544E0" w:rsidRDefault="00C16BD7" w:rsidP="00045D9F">
            <w:pPr>
              <w:pStyle w:val="TableText"/>
              <w:rPr>
                <w:szCs w:val="22"/>
              </w:rPr>
            </w:pPr>
            <w:r w:rsidRPr="009544E0">
              <w:rPr>
                <w:rFonts w:eastAsia="Arial"/>
                <w:szCs w:val="22"/>
              </w:rPr>
              <w:t>DFN</w:t>
            </w:r>
          </w:p>
        </w:tc>
        <w:tc>
          <w:tcPr>
            <w:tcW w:w="3591" w:type="pct"/>
          </w:tcPr>
          <w:p w14:paraId="73C9C90C" w14:textId="77777777" w:rsidR="00C16BD7" w:rsidRPr="009544E0" w:rsidRDefault="00C16BD7" w:rsidP="00045D9F">
            <w:pPr>
              <w:pStyle w:val="TableText"/>
              <w:rPr>
                <w:szCs w:val="22"/>
              </w:rPr>
            </w:pPr>
            <w:r w:rsidRPr="009544E0">
              <w:rPr>
                <w:rFonts w:eastAsia="Arial"/>
                <w:szCs w:val="22"/>
              </w:rPr>
              <w:t>Data File Number</w:t>
            </w:r>
          </w:p>
        </w:tc>
      </w:tr>
      <w:tr w:rsidR="00C16BD7" w14:paraId="7F38E970" w14:textId="77777777" w:rsidTr="00DC4CDA">
        <w:trPr>
          <w:cantSplit/>
        </w:trPr>
        <w:tc>
          <w:tcPr>
            <w:tcW w:w="1409" w:type="pct"/>
          </w:tcPr>
          <w:p w14:paraId="7BF1AF3B" w14:textId="77777777" w:rsidR="00C16BD7" w:rsidRPr="009544E0" w:rsidRDefault="00C16BD7" w:rsidP="00045D9F">
            <w:pPr>
              <w:pStyle w:val="TableText"/>
              <w:rPr>
                <w:szCs w:val="22"/>
              </w:rPr>
            </w:pPr>
            <w:r w:rsidRPr="009544E0">
              <w:rPr>
                <w:rFonts w:eastAsia="Arial"/>
                <w:szCs w:val="22"/>
              </w:rPr>
              <w:t>DoD</w:t>
            </w:r>
          </w:p>
        </w:tc>
        <w:tc>
          <w:tcPr>
            <w:tcW w:w="3591" w:type="pct"/>
          </w:tcPr>
          <w:p w14:paraId="01DC65C5" w14:textId="77777777" w:rsidR="00C16BD7" w:rsidRPr="009544E0" w:rsidRDefault="00C16BD7" w:rsidP="00045D9F">
            <w:pPr>
              <w:pStyle w:val="TableText"/>
              <w:rPr>
                <w:szCs w:val="22"/>
              </w:rPr>
            </w:pPr>
            <w:r w:rsidRPr="009544E0">
              <w:rPr>
                <w:rFonts w:eastAsia="Arial"/>
                <w:szCs w:val="22"/>
              </w:rPr>
              <w:t>Department of Defense</w:t>
            </w:r>
          </w:p>
        </w:tc>
      </w:tr>
      <w:tr w:rsidR="00C16BD7" w14:paraId="1D463C5D" w14:textId="77777777" w:rsidTr="00DC4CDA">
        <w:trPr>
          <w:cantSplit/>
        </w:trPr>
        <w:tc>
          <w:tcPr>
            <w:tcW w:w="1409" w:type="pct"/>
          </w:tcPr>
          <w:p w14:paraId="45607AB4" w14:textId="77777777" w:rsidR="00C16BD7" w:rsidRPr="009544E0" w:rsidRDefault="00C16BD7" w:rsidP="00045D9F">
            <w:pPr>
              <w:pStyle w:val="TableText"/>
              <w:rPr>
                <w:rFonts w:eastAsia="Arial"/>
                <w:szCs w:val="22"/>
              </w:rPr>
            </w:pPr>
            <w:r w:rsidRPr="009544E0">
              <w:rPr>
                <w:rFonts w:eastAsia="Arial"/>
                <w:szCs w:val="22"/>
              </w:rPr>
              <w:t>DR</w:t>
            </w:r>
          </w:p>
        </w:tc>
        <w:tc>
          <w:tcPr>
            <w:tcW w:w="3591" w:type="pct"/>
          </w:tcPr>
          <w:p w14:paraId="21503677" w14:textId="77777777" w:rsidR="00C16BD7" w:rsidRPr="009544E0" w:rsidRDefault="00C16BD7" w:rsidP="00045D9F">
            <w:pPr>
              <w:pStyle w:val="TableText"/>
              <w:rPr>
                <w:rFonts w:eastAsia="Arial"/>
                <w:szCs w:val="22"/>
              </w:rPr>
            </w:pPr>
            <w:r w:rsidRPr="009544E0">
              <w:rPr>
                <w:rFonts w:eastAsia="Arial"/>
                <w:szCs w:val="22"/>
              </w:rPr>
              <w:t>Disaster Recovery</w:t>
            </w:r>
          </w:p>
        </w:tc>
      </w:tr>
      <w:tr w:rsidR="00C16BD7" w14:paraId="531EEFBC" w14:textId="77777777" w:rsidTr="00DC4CDA">
        <w:trPr>
          <w:cantSplit/>
        </w:trPr>
        <w:tc>
          <w:tcPr>
            <w:tcW w:w="1409" w:type="pct"/>
          </w:tcPr>
          <w:p w14:paraId="2A867A0D" w14:textId="77777777" w:rsidR="00C16BD7" w:rsidRPr="009544E0" w:rsidRDefault="00C16BD7" w:rsidP="00045D9F">
            <w:pPr>
              <w:pStyle w:val="TableText"/>
              <w:rPr>
                <w:szCs w:val="22"/>
              </w:rPr>
            </w:pPr>
            <w:r w:rsidRPr="009544E0">
              <w:rPr>
                <w:rFonts w:eastAsia="Arial"/>
                <w:szCs w:val="22"/>
              </w:rPr>
              <w:t>EDE</w:t>
            </w:r>
          </w:p>
        </w:tc>
        <w:tc>
          <w:tcPr>
            <w:tcW w:w="3591" w:type="pct"/>
          </w:tcPr>
          <w:p w14:paraId="04051C65" w14:textId="77777777" w:rsidR="00C16BD7" w:rsidRPr="009544E0" w:rsidRDefault="00C16BD7" w:rsidP="00045D9F">
            <w:pPr>
              <w:pStyle w:val="TableText"/>
              <w:rPr>
                <w:szCs w:val="22"/>
              </w:rPr>
            </w:pPr>
            <w:r w:rsidRPr="009544E0">
              <w:rPr>
                <w:rFonts w:eastAsia="Arial"/>
                <w:szCs w:val="22"/>
              </w:rPr>
              <w:t>Enterprise Development Department</w:t>
            </w:r>
          </w:p>
        </w:tc>
      </w:tr>
      <w:tr w:rsidR="00C16BD7" w14:paraId="5195CC8F" w14:textId="77777777" w:rsidTr="00DC4CDA">
        <w:trPr>
          <w:cantSplit/>
        </w:trPr>
        <w:tc>
          <w:tcPr>
            <w:tcW w:w="1409" w:type="pct"/>
          </w:tcPr>
          <w:p w14:paraId="64DFDD1B" w14:textId="77777777" w:rsidR="00C16BD7" w:rsidRPr="009544E0" w:rsidRDefault="00C16BD7" w:rsidP="00045D9F">
            <w:pPr>
              <w:pStyle w:val="TableText"/>
              <w:rPr>
                <w:szCs w:val="22"/>
              </w:rPr>
            </w:pPr>
            <w:r w:rsidRPr="009544E0">
              <w:rPr>
                <w:rFonts w:eastAsia="Arial"/>
                <w:szCs w:val="22"/>
              </w:rPr>
              <w:t>eMI</w:t>
            </w:r>
          </w:p>
        </w:tc>
        <w:tc>
          <w:tcPr>
            <w:tcW w:w="3591" w:type="pct"/>
          </w:tcPr>
          <w:p w14:paraId="7B323E87" w14:textId="77777777" w:rsidR="00C16BD7" w:rsidRPr="009544E0" w:rsidRDefault="00C16BD7" w:rsidP="00045D9F">
            <w:pPr>
              <w:pStyle w:val="TableText"/>
              <w:rPr>
                <w:szCs w:val="22"/>
              </w:rPr>
            </w:pPr>
            <w:r w:rsidRPr="009544E0">
              <w:rPr>
                <w:rFonts w:eastAsia="Arial"/>
                <w:szCs w:val="22"/>
              </w:rPr>
              <w:t>Enterprise Messaging Infrastructure</w:t>
            </w:r>
          </w:p>
        </w:tc>
      </w:tr>
      <w:tr w:rsidR="00C16BD7" w14:paraId="76905C60" w14:textId="77777777" w:rsidTr="00DC4CDA">
        <w:trPr>
          <w:cantSplit/>
        </w:trPr>
        <w:tc>
          <w:tcPr>
            <w:tcW w:w="1409" w:type="pct"/>
          </w:tcPr>
          <w:p w14:paraId="7AD56C2D" w14:textId="77777777" w:rsidR="00C16BD7" w:rsidRPr="009544E0" w:rsidRDefault="00C16BD7" w:rsidP="00045D9F">
            <w:pPr>
              <w:pStyle w:val="TableText"/>
              <w:rPr>
                <w:szCs w:val="22"/>
              </w:rPr>
            </w:pPr>
            <w:r w:rsidRPr="009544E0">
              <w:rPr>
                <w:szCs w:val="22"/>
              </w:rPr>
              <w:t>ESB</w:t>
            </w:r>
          </w:p>
        </w:tc>
        <w:tc>
          <w:tcPr>
            <w:tcW w:w="3591" w:type="pct"/>
          </w:tcPr>
          <w:p w14:paraId="68A3FF91" w14:textId="77777777" w:rsidR="00C16BD7" w:rsidRPr="009544E0" w:rsidRDefault="00C16BD7" w:rsidP="00045D9F">
            <w:pPr>
              <w:pStyle w:val="TableText"/>
              <w:rPr>
                <w:szCs w:val="22"/>
              </w:rPr>
            </w:pPr>
            <w:r w:rsidRPr="009544E0">
              <w:rPr>
                <w:rFonts w:eastAsia="Arial"/>
                <w:szCs w:val="22"/>
              </w:rPr>
              <w:t>Enterprise Service Bus</w:t>
            </w:r>
          </w:p>
        </w:tc>
      </w:tr>
      <w:tr w:rsidR="00C16BD7" w14:paraId="1AD954AF" w14:textId="77777777" w:rsidTr="00DC4CDA">
        <w:trPr>
          <w:cantSplit/>
        </w:trPr>
        <w:tc>
          <w:tcPr>
            <w:tcW w:w="1409" w:type="pct"/>
          </w:tcPr>
          <w:p w14:paraId="1B34D500" w14:textId="77777777" w:rsidR="00C16BD7" w:rsidRPr="009544E0" w:rsidRDefault="00C16BD7" w:rsidP="00045D9F">
            <w:pPr>
              <w:pStyle w:val="TableText"/>
              <w:rPr>
                <w:szCs w:val="22"/>
              </w:rPr>
            </w:pPr>
            <w:r w:rsidRPr="009544E0">
              <w:rPr>
                <w:rFonts w:eastAsia="Arial"/>
                <w:szCs w:val="22"/>
              </w:rPr>
              <w:t>ESS</w:t>
            </w:r>
          </w:p>
        </w:tc>
        <w:tc>
          <w:tcPr>
            <w:tcW w:w="3591" w:type="pct"/>
          </w:tcPr>
          <w:p w14:paraId="54DC19DF" w14:textId="77777777" w:rsidR="00C16BD7" w:rsidRPr="009544E0" w:rsidRDefault="00C16BD7" w:rsidP="00045D9F">
            <w:pPr>
              <w:pStyle w:val="TableText"/>
              <w:rPr>
                <w:szCs w:val="22"/>
              </w:rPr>
            </w:pPr>
            <w:r w:rsidRPr="009544E0">
              <w:rPr>
                <w:rFonts w:eastAsia="Arial"/>
                <w:szCs w:val="22"/>
              </w:rPr>
              <w:t>Enterprise Shared Services</w:t>
            </w:r>
          </w:p>
        </w:tc>
      </w:tr>
      <w:tr w:rsidR="00C16BD7" w14:paraId="0DBAAEDF" w14:textId="77777777" w:rsidTr="00DC4CDA">
        <w:trPr>
          <w:cantSplit/>
        </w:trPr>
        <w:tc>
          <w:tcPr>
            <w:tcW w:w="1409" w:type="pct"/>
          </w:tcPr>
          <w:p w14:paraId="1E927ACB" w14:textId="77777777" w:rsidR="00C16BD7" w:rsidRPr="009544E0" w:rsidRDefault="00C16BD7" w:rsidP="00045D9F">
            <w:pPr>
              <w:pStyle w:val="TableText"/>
              <w:rPr>
                <w:szCs w:val="22"/>
              </w:rPr>
            </w:pPr>
            <w:r w:rsidRPr="009544E0">
              <w:rPr>
                <w:rFonts w:eastAsia="Arial"/>
                <w:szCs w:val="22"/>
              </w:rPr>
              <w:t>EWD</w:t>
            </w:r>
          </w:p>
        </w:tc>
        <w:tc>
          <w:tcPr>
            <w:tcW w:w="3591" w:type="pct"/>
          </w:tcPr>
          <w:p w14:paraId="747D8094" w14:textId="77777777" w:rsidR="00C16BD7" w:rsidRPr="009544E0" w:rsidRDefault="00C16BD7" w:rsidP="00045D9F">
            <w:pPr>
              <w:pStyle w:val="TableText"/>
              <w:rPr>
                <w:szCs w:val="22"/>
              </w:rPr>
            </w:pPr>
            <w:r w:rsidRPr="009544E0">
              <w:rPr>
                <w:rFonts w:eastAsia="Arial"/>
                <w:szCs w:val="22"/>
              </w:rPr>
              <w:t>Enterprise Web Development</w:t>
            </w:r>
          </w:p>
        </w:tc>
      </w:tr>
      <w:tr w:rsidR="00C16BD7" w14:paraId="0BFE8DC5" w14:textId="77777777" w:rsidTr="00DC4CDA">
        <w:trPr>
          <w:cantSplit/>
        </w:trPr>
        <w:tc>
          <w:tcPr>
            <w:tcW w:w="1409" w:type="pct"/>
          </w:tcPr>
          <w:p w14:paraId="4DD3534A" w14:textId="77777777" w:rsidR="00C16BD7" w:rsidRPr="009544E0" w:rsidRDefault="00C16BD7" w:rsidP="00045D9F">
            <w:pPr>
              <w:pStyle w:val="TableText"/>
              <w:rPr>
                <w:szCs w:val="22"/>
              </w:rPr>
            </w:pPr>
            <w:r w:rsidRPr="009544E0">
              <w:rPr>
                <w:rFonts w:eastAsia="Arial"/>
                <w:szCs w:val="22"/>
              </w:rPr>
              <w:t>FDCC</w:t>
            </w:r>
          </w:p>
        </w:tc>
        <w:tc>
          <w:tcPr>
            <w:tcW w:w="3591" w:type="pct"/>
          </w:tcPr>
          <w:p w14:paraId="3F2F1327" w14:textId="77777777" w:rsidR="00C16BD7" w:rsidRPr="009544E0" w:rsidRDefault="00C16BD7" w:rsidP="00045D9F">
            <w:pPr>
              <w:pStyle w:val="TableText"/>
              <w:rPr>
                <w:szCs w:val="22"/>
              </w:rPr>
            </w:pPr>
            <w:r w:rsidRPr="009544E0">
              <w:rPr>
                <w:rFonts w:eastAsia="Arial"/>
                <w:szCs w:val="22"/>
              </w:rPr>
              <w:t>Federal Desktop Core Configuration</w:t>
            </w:r>
          </w:p>
        </w:tc>
      </w:tr>
      <w:tr w:rsidR="00C16BD7" w14:paraId="3F9ECA39" w14:textId="77777777" w:rsidTr="00DC4CDA">
        <w:trPr>
          <w:cantSplit/>
        </w:trPr>
        <w:tc>
          <w:tcPr>
            <w:tcW w:w="1409" w:type="pct"/>
          </w:tcPr>
          <w:p w14:paraId="3F9186CC" w14:textId="77777777" w:rsidR="00C16BD7" w:rsidRPr="009544E0" w:rsidRDefault="00C16BD7" w:rsidP="00045D9F">
            <w:pPr>
              <w:pStyle w:val="TableText"/>
              <w:rPr>
                <w:szCs w:val="22"/>
              </w:rPr>
            </w:pPr>
            <w:r w:rsidRPr="009544E0">
              <w:rPr>
                <w:rFonts w:eastAsia="Arial"/>
                <w:szCs w:val="22"/>
              </w:rPr>
              <w:t>GUI</w:t>
            </w:r>
          </w:p>
        </w:tc>
        <w:tc>
          <w:tcPr>
            <w:tcW w:w="3591" w:type="pct"/>
          </w:tcPr>
          <w:p w14:paraId="4CED1DD8" w14:textId="77777777" w:rsidR="00C16BD7" w:rsidRPr="009544E0" w:rsidRDefault="00C16BD7" w:rsidP="00045D9F">
            <w:pPr>
              <w:pStyle w:val="TableText"/>
              <w:rPr>
                <w:szCs w:val="22"/>
              </w:rPr>
            </w:pPr>
            <w:r w:rsidRPr="009544E0">
              <w:rPr>
                <w:rFonts w:eastAsia="Arial"/>
                <w:szCs w:val="22"/>
              </w:rPr>
              <w:t>Graphical User Interface</w:t>
            </w:r>
          </w:p>
        </w:tc>
      </w:tr>
      <w:tr w:rsidR="00C16BD7" w14:paraId="2BE30246" w14:textId="77777777" w:rsidTr="00DC4CDA">
        <w:trPr>
          <w:cantSplit/>
        </w:trPr>
        <w:tc>
          <w:tcPr>
            <w:tcW w:w="1409" w:type="pct"/>
          </w:tcPr>
          <w:p w14:paraId="49C0D5FB" w14:textId="77777777" w:rsidR="00C16BD7" w:rsidRPr="009544E0" w:rsidRDefault="00C16BD7" w:rsidP="00045D9F">
            <w:pPr>
              <w:pStyle w:val="TableText"/>
              <w:rPr>
                <w:szCs w:val="22"/>
              </w:rPr>
            </w:pPr>
            <w:r w:rsidRPr="009544E0">
              <w:rPr>
                <w:rFonts w:eastAsia="Arial"/>
                <w:szCs w:val="22"/>
              </w:rPr>
              <w:t>HTTPS</w:t>
            </w:r>
          </w:p>
        </w:tc>
        <w:tc>
          <w:tcPr>
            <w:tcW w:w="3591" w:type="pct"/>
          </w:tcPr>
          <w:p w14:paraId="05DDDFE5" w14:textId="77777777" w:rsidR="00C16BD7" w:rsidRPr="009544E0" w:rsidRDefault="00C16BD7" w:rsidP="00045D9F">
            <w:pPr>
              <w:pStyle w:val="TableText"/>
              <w:rPr>
                <w:szCs w:val="22"/>
              </w:rPr>
            </w:pPr>
            <w:r w:rsidRPr="009544E0">
              <w:rPr>
                <w:rFonts w:eastAsia="Arial"/>
                <w:szCs w:val="22"/>
              </w:rPr>
              <w:t>Hypertext Transfer Protocol Secure</w:t>
            </w:r>
          </w:p>
        </w:tc>
      </w:tr>
      <w:tr w:rsidR="00C16BD7" w14:paraId="78146B56" w14:textId="77777777" w:rsidTr="00DC4CDA">
        <w:trPr>
          <w:cantSplit/>
        </w:trPr>
        <w:tc>
          <w:tcPr>
            <w:tcW w:w="1409" w:type="pct"/>
          </w:tcPr>
          <w:p w14:paraId="3EDB061B" w14:textId="77777777" w:rsidR="00C16BD7" w:rsidRPr="009544E0" w:rsidRDefault="00C16BD7" w:rsidP="00045D9F">
            <w:pPr>
              <w:pStyle w:val="TableText"/>
              <w:rPr>
                <w:szCs w:val="22"/>
              </w:rPr>
            </w:pPr>
            <w:r w:rsidRPr="009544E0">
              <w:rPr>
                <w:rFonts w:eastAsia="Arial"/>
                <w:szCs w:val="22"/>
              </w:rPr>
              <w:t>IAM</w:t>
            </w:r>
          </w:p>
        </w:tc>
        <w:tc>
          <w:tcPr>
            <w:tcW w:w="3591" w:type="pct"/>
          </w:tcPr>
          <w:p w14:paraId="73860901" w14:textId="77777777" w:rsidR="00C16BD7" w:rsidRPr="009544E0" w:rsidRDefault="00C16BD7" w:rsidP="00045D9F">
            <w:pPr>
              <w:pStyle w:val="TableText"/>
              <w:rPr>
                <w:szCs w:val="22"/>
              </w:rPr>
            </w:pPr>
            <w:r w:rsidRPr="009544E0">
              <w:rPr>
                <w:rFonts w:eastAsia="Arial"/>
                <w:szCs w:val="22"/>
              </w:rPr>
              <w:t>Identity and Access Management</w:t>
            </w:r>
          </w:p>
        </w:tc>
      </w:tr>
      <w:tr w:rsidR="00C16BD7" w14:paraId="0D3D8CB3" w14:textId="77777777" w:rsidTr="00DC4CDA">
        <w:trPr>
          <w:cantSplit/>
        </w:trPr>
        <w:tc>
          <w:tcPr>
            <w:tcW w:w="1409" w:type="pct"/>
          </w:tcPr>
          <w:p w14:paraId="4266CBBC" w14:textId="77777777" w:rsidR="00C16BD7" w:rsidRPr="009544E0" w:rsidRDefault="00C16BD7" w:rsidP="00045D9F">
            <w:pPr>
              <w:pStyle w:val="TableText"/>
              <w:rPr>
                <w:szCs w:val="22"/>
              </w:rPr>
            </w:pPr>
            <w:proofErr w:type="spellStart"/>
            <w:r w:rsidRPr="009544E0">
              <w:rPr>
                <w:rFonts w:eastAsia="Arial"/>
                <w:szCs w:val="22"/>
              </w:rPr>
              <w:t>iEHR</w:t>
            </w:r>
            <w:proofErr w:type="spellEnd"/>
          </w:p>
        </w:tc>
        <w:tc>
          <w:tcPr>
            <w:tcW w:w="3591" w:type="pct"/>
          </w:tcPr>
          <w:p w14:paraId="7CA2D11F" w14:textId="77777777" w:rsidR="00C16BD7" w:rsidRPr="009544E0" w:rsidRDefault="00C16BD7" w:rsidP="00045D9F">
            <w:pPr>
              <w:pStyle w:val="TableText"/>
              <w:rPr>
                <w:szCs w:val="22"/>
              </w:rPr>
            </w:pPr>
            <w:r w:rsidRPr="009544E0">
              <w:rPr>
                <w:rFonts w:eastAsia="Arial"/>
                <w:szCs w:val="22"/>
              </w:rPr>
              <w:t>Integrated Electronic Health Record</w:t>
            </w:r>
          </w:p>
        </w:tc>
      </w:tr>
      <w:tr w:rsidR="00C16BD7" w14:paraId="5D7BC417" w14:textId="77777777" w:rsidTr="00DC4CDA">
        <w:trPr>
          <w:cantSplit/>
        </w:trPr>
        <w:tc>
          <w:tcPr>
            <w:tcW w:w="1409" w:type="pct"/>
          </w:tcPr>
          <w:p w14:paraId="0D4B5B04" w14:textId="77777777" w:rsidR="00C16BD7" w:rsidRPr="009544E0" w:rsidRDefault="00C16BD7" w:rsidP="00045D9F">
            <w:pPr>
              <w:pStyle w:val="TableText"/>
              <w:rPr>
                <w:szCs w:val="22"/>
              </w:rPr>
            </w:pPr>
            <w:r w:rsidRPr="009544E0">
              <w:rPr>
                <w:rFonts w:eastAsia="Arial"/>
                <w:szCs w:val="22"/>
              </w:rPr>
              <w:t>IHS</w:t>
            </w:r>
          </w:p>
        </w:tc>
        <w:tc>
          <w:tcPr>
            <w:tcW w:w="3591" w:type="pct"/>
          </w:tcPr>
          <w:p w14:paraId="1EEF4D78" w14:textId="77777777" w:rsidR="00C16BD7" w:rsidRPr="009544E0" w:rsidRDefault="00C16BD7" w:rsidP="00045D9F">
            <w:pPr>
              <w:pStyle w:val="TableText"/>
              <w:rPr>
                <w:szCs w:val="22"/>
              </w:rPr>
            </w:pPr>
            <w:r w:rsidRPr="009544E0">
              <w:rPr>
                <w:rFonts w:eastAsia="Arial"/>
                <w:szCs w:val="22"/>
              </w:rPr>
              <w:t>Indian Health Service</w:t>
            </w:r>
          </w:p>
        </w:tc>
      </w:tr>
      <w:tr w:rsidR="00C16BD7" w14:paraId="7538BFDC" w14:textId="77777777" w:rsidTr="00DC4CDA">
        <w:trPr>
          <w:cantSplit/>
        </w:trPr>
        <w:tc>
          <w:tcPr>
            <w:tcW w:w="1409" w:type="pct"/>
          </w:tcPr>
          <w:p w14:paraId="701E9BD7" w14:textId="77777777" w:rsidR="00C16BD7" w:rsidRPr="009544E0" w:rsidRDefault="00C16BD7" w:rsidP="00045D9F">
            <w:pPr>
              <w:pStyle w:val="TableText"/>
              <w:rPr>
                <w:szCs w:val="22"/>
              </w:rPr>
            </w:pPr>
            <w:r w:rsidRPr="009544E0">
              <w:rPr>
                <w:rFonts w:eastAsia="Arial"/>
                <w:szCs w:val="22"/>
              </w:rPr>
              <w:t>IT</w:t>
            </w:r>
          </w:p>
        </w:tc>
        <w:tc>
          <w:tcPr>
            <w:tcW w:w="3591" w:type="pct"/>
          </w:tcPr>
          <w:p w14:paraId="614D801D" w14:textId="77777777" w:rsidR="00C16BD7" w:rsidRPr="009544E0" w:rsidRDefault="00C16BD7" w:rsidP="00045D9F">
            <w:pPr>
              <w:pStyle w:val="TableText"/>
              <w:rPr>
                <w:szCs w:val="22"/>
              </w:rPr>
            </w:pPr>
            <w:r w:rsidRPr="009544E0">
              <w:rPr>
                <w:rFonts w:eastAsia="Arial"/>
                <w:szCs w:val="22"/>
              </w:rPr>
              <w:t>Information Technology</w:t>
            </w:r>
          </w:p>
        </w:tc>
      </w:tr>
      <w:tr w:rsidR="00C16BD7" w14:paraId="4271DBB7" w14:textId="77777777" w:rsidTr="00DC4CDA">
        <w:trPr>
          <w:cantSplit/>
        </w:trPr>
        <w:tc>
          <w:tcPr>
            <w:tcW w:w="1409" w:type="pct"/>
          </w:tcPr>
          <w:p w14:paraId="1D254745" w14:textId="77777777" w:rsidR="00C16BD7" w:rsidRPr="009544E0" w:rsidRDefault="00C16BD7" w:rsidP="00045D9F">
            <w:pPr>
              <w:pStyle w:val="TableText"/>
              <w:rPr>
                <w:szCs w:val="22"/>
              </w:rPr>
            </w:pPr>
            <w:r w:rsidRPr="009544E0">
              <w:rPr>
                <w:rFonts w:eastAsia="Arial"/>
                <w:szCs w:val="22"/>
              </w:rPr>
              <w:lastRenderedPageBreak/>
              <w:t>IV&amp;V</w:t>
            </w:r>
          </w:p>
        </w:tc>
        <w:tc>
          <w:tcPr>
            <w:tcW w:w="3591" w:type="pct"/>
          </w:tcPr>
          <w:p w14:paraId="3A2BEEB8" w14:textId="77777777" w:rsidR="00C16BD7" w:rsidRPr="009544E0" w:rsidRDefault="00C16BD7" w:rsidP="00045D9F">
            <w:pPr>
              <w:pStyle w:val="TableText"/>
              <w:rPr>
                <w:szCs w:val="22"/>
              </w:rPr>
            </w:pPr>
            <w:r w:rsidRPr="009544E0">
              <w:rPr>
                <w:rFonts w:eastAsia="Arial"/>
                <w:szCs w:val="22"/>
              </w:rPr>
              <w:t>Independent Verification and Validation</w:t>
            </w:r>
          </w:p>
        </w:tc>
      </w:tr>
      <w:tr w:rsidR="00C16BD7" w14:paraId="73033E28" w14:textId="77777777" w:rsidTr="00DC4CDA">
        <w:trPr>
          <w:cantSplit/>
        </w:trPr>
        <w:tc>
          <w:tcPr>
            <w:tcW w:w="1409" w:type="pct"/>
          </w:tcPr>
          <w:p w14:paraId="2506D146" w14:textId="77777777" w:rsidR="00C16BD7" w:rsidRPr="009544E0" w:rsidRDefault="00C16BD7" w:rsidP="00045D9F">
            <w:pPr>
              <w:pStyle w:val="TableText"/>
              <w:rPr>
                <w:szCs w:val="22"/>
              </w:rPr>
            </w:pPr>
            <w:r w:rsidRPr="009544E0">
              <w:rPr>
                <w:rFonts w:eastAsia="Arial"/>
                <w:szCs w:val="22"/>
              </w:rPr>
              <w:t>JAX-WS</w:t>
            </w:r>
          </w:p>
        </w:tc>
        <w:tc>
          <w:tcPr>
            <w:tcW w:w="3591" w:type="pct"/>
          </w:tcPr>
          <w:p w14:paraId="11974373" w14:textId="77777777" w:rsidR="00C16BD7" w:rsidRPr="009544E0" w:rsidRDefault="00C16BD7" w:rsidP="00045D9F">
            <w:pPr>
              <w:pStyle w:val="TableText"/>
              <w:rPr>
                <w:szCs w:val="22"/>
              </w:rPr>
            </w:pPr>
            <w:r w:rsidRPr="009544E0">
              <w:rPr>
                <w:rFonts w:eastAsia="Arial"/>
                <w:szCs w:val="22"/>
              </w:rPr>
              <w:t>Java API for XML Web Services</w:t>
            </w:r>
          </w:p>
        </w:tc>
      </w:tr>
      <w:tr w:rsidR="00C16BD7" w14:paraId="33874CB7" w14:textId="77777777" w:rsidTr="00DC4CDA">
        <w:trPr>
          <w:cantSplit/>
        </w:trPr>
        <w:tc>
          <w:tcPr>
            <w:tcW w:w="1409" w:type="pct"/>
          </w:tcPr>
          <w:p w14:paraId="5E748B40" w14:textId="77777777" w:rsidR="00C16BD7" w:rsidRPr="009544E0" w:rsidRDefault="00C16BD7" w:rsidP="00045D9F">
            <w:pPr>
              <w:pStyle w:val="TableText"/>
              <w:rPr>
                <w:szCs w:val="22"/>
              </w:rPr>
            </w:pPr>
            <w:r w:rsidRPr="009544E0">
              <w:rPr>
                <w:rFonts w:eastAsia="Arial"/>
                <w:szCs w:val="22"/>
              </w:rPr>
              <w:t>JSON</w:t>
            </w:r>
          </w:p>
        </w:tc>
        <w:tc>
          <w:tcPr>
            <w:tcW w:w="3591" w:type="pct"/>
          </w:tcPr>
          <w:p w14:paraId="380F06DE" w14:textId="77777777" w:rsidR="00C16BD7" w:rsidRPr="009544E0" w:rsidRDefault="00C16BD7" w:rsidP="00045D9F">
            <w:pPr>
              <w:pStyle w:val="TableText"/>
              <w:rPr>
                <w:szCs w:val="22"/>
              </w:rPr>
            </w:pPr>
            <w:r w:rsidRPr="009544E0">
              <w:rPr>
                <w:rFonts w:eastAsia="Arial"/>
                <w:szCs w:val="22"/>
              </w:rPr>
              <w:t>JavaScript Object Notation</w:t>
            </w:r>
          </w:p>
        </w:tc>
      </w:tr>
      <w:tr w:rsidR="00C16BD7" w14:paraId="7C7F52A6" w14:textId="77777777" w:rsidTr="00DC4CDA">
        <w:trPr>
          <w:cantSplit/>
        </w:trPr>
        <w:tc>
          <w:tcPr>
            <w:tcW w:w="1409" w:type="pct"/>
          </w:tcPr>
          <w:p w14:paraId="6896C8B1" w14:textId="77777777" w:rsidR="00C16BD7" w:rsidRPr="009544E0" w:rsidRDefault="00C16BD7" w:rsidP="00045D9F">
            <w:pPr>
              <w:pStyle w:val="TableText"/>
              <w:rPr>
                <w:szCs w:val="22"/>
              </w:rPr>
            </w:pPr>
            <w:r w:rsidRPr="009544E0">
              <w:rPr>
                <w:rFonts w:eastAsia="Arial"/>
                <w:szCs w:val="22"/>
              </w:rPr>
              <w:t>M (MUMPS)</w:t>
            </w:r>
          </w:p>
        </w:tc>
        <w:tc>
          <w:tcPr>
            <w:tcW w:w="3591" w:type="pct"/>
          </w:tcPr>
          <w:p w14:paraId="7B9E21B0" w14:textId="77777777" w:rsidR="00C16BD7" w:rsidRPr="009544E0" w:rsidRDefault="00C16BD7" w:rsidP="00045D9F">
            <w:pPr>
              <w:pStyle w:val="TableText"/>
              <w:rPr>
                <w:szCs w:val="22"/>
              </w:rPr>
            </w:pPr>
            <w:r w:rsidRPr="009544E0">
              <w:rPr>
                <w:rFonts w:eastAsia="Arial"/>
                <w:szCs w:val="22"/>
              </w:rPr>
              <w:t>Massachusetts General Hospital Utility Multiprogramming System (now known as “M”)</w:t>
            </w:r>
          </w:p>
        </w:tc>
      </w:tr>
      <w:tr w:rsidR="00C16BD7" w14:paraId="5AA79AAD" w14:textId="77777777" w:rsidTr="00DC4CDA">
        <w:trPr>
          <w:cantSplit/>
        </w:trPr>
        <w:tc>
          <w:tcPr>
            <w:tcW w:w="1409" w:type="pct"/>
          </w:tcPr>
          <w:p w14:paraId="3B9291EE" w14:textId="77777777" w:rsidR="00C16BD7" w:rsidRPr="009544E0" w:rsidRDefault="00C16BD7" w:rsidP="00045D9F">
            <w:pPr>
              <w:pStyle w:val="TableText"/>
              <w:rPr>
                <w:szCs w:val="22"/>
              </w:rPr>
            </w:pPr>
            <w:r w:rsidRPr="009544E0">
              <w:rPr>
                <w:rFonts w:eastAsia="Arial"/>
                <w:szCs w:val="22"/>
              </w:rPr>
              <w:t>MDWS</w:t>
            </w:r>
          </w:p>
        </w:tc>
        <w:tc>
          <w:tcPr>
            <w:tcW w:w="3591" w:type="pct"/>
          </w:tcPr>
          <w:p w14:paraId="00F53965" w14:textId="77777777" w:rsidR="00C16BD7" w:rsidRPr="009544E0" w:rsidRDefault="00C16BD7" w:rsidP="00045D9F">
            <w:pPr>
              <w:pStyle w:val="TableText"/>
              <w:rPr>
                <w:szCs w:val="22"/>
              </w:rPr>
            </w:pPr>
            <w:r w:rsidRPr="009544E0">
              <w:rPr>
                <w:rFonts w:eastAsia="Arial"/>
                <w:szCs w:val="22"/>
              </w:rPr>
              <w:t>Medical Domain Web Services</w:t>
            </w:r>
          </w:p>
        </w:tc>
      </w:tr>
      <w:tr w:rsidR="00C16BD7" w14:paraId="650A31B3" w14:textId="77777777" w:rsidTr="00DC4CDA">
        <w:trPr>
          <w:cantSplit/>
        </w:trPr>
        <w:tc>
          <w:tcPr>
            <w:tcW w:w="1409" w:type="pct"/>
          </w:tcPr>
          <w:p w14:paraId="6AE5C785" w14:textId="77777777" w:rsidR="00C16BD7" w:rsidRPr="009544E0" w:rsidRDefault="00C16BD7" w:rsidP="00045D9F">
            <w:pPr>
              <w:pStyle w:val="TableText"/>
              <w:rPr>
                <w:szCs w:val="22"/>
              </w:rPr>
            </w:pPr>
            <w:r w:rsidRPr="009544E0">
              <w:rPr>
                <w:rFonts w:eastAsia="Arial"/>
                <w:szCs w:val="22"/>
              </w:rPr>
              <w:t>MPI</w:t>
            </w:r>
          </w:p>
        </w:tc>
        <w:tc>
          <w:tcPr>
            <w:tcW w:w="3591" w:type="pct"/>
          </w:tcPr>
          <w:p w14:paraId="0C243B78" w14:textId="77777777" w:rsidR="00C16BD7" w:rsidRPr="009544E0" w:rsidRDefault="00C16BD7" w:rsidP="00045D9F">
            <w:pPr>
              <w:pStyle w:val="TableText"/>
              <w:rPr>
                <w:szCs w:val="22"/>
              </w:rPr>
            </w:pPr>
            <w:r w:rsidRPr="009544E0">
              <w:rPr>
                <w:rFonts w:eastAsia="Arial"/>
                <w:szCs w:val="22"/>
              </w:rPr>
              <w:t>Master Patient Index</w:t>
            </w:r>
          </w:p>
        </w:tc>
      </w:tr>
      <w:tr w:rsidR="00C16BD7" w14:paraId="37CDF714" w14:textId="77777777" w:rsidTr="00DC4CDA">
        <w:trPr>
          <w:cantSplit/>
        </w:trPr>
        <w:tc>
          <w:tcPr>
            <w:tcW w:w="1409" w:type="pct"/>
          </w:tcPr>
          <w:p w14:paraId="53218854" w14:textId="77777777" w:rsidR="00C16BD7" w:rsidRPr="009544E0" w:rsidRDefault="00C16BD7" w:rsidP="00045D9F">
            <w:pPr>
              <w:pStyle w:val="TableText"/>
              <w:rPr>
                <w:szCs w:val="22"/>
              </w:rPr>
            </w:pPr>
            <w:r w:rsidRPr="009544E0">
              <w:rPr>
                <w:rFonts w:eastAsia="Arial"/>
                <w:szCs w:val="22"/>
              </w:rPr>
              <w:t>MVI</w:t>
            </w:r>
          </w:p>
        </w:tc>
        <w:tc>
          <w:tcPr>
            <w:tcW w:w="3591" w:type="pct"/>
          </w:tcPr>
          <w:p w14:paraId="4877D25C" w14:textId="77777777" w:rsidR="00C16BD7" w:rsidRPr="009544E0" w:rsidRDefault="00C16BD7" w:rsidP="00045D9F">
            <w:pPr>
              <w:pStyle w:val="TableText"/>
              <w:rPr>
                <w:szCs w:val="22"/>
              </w:rPr>
            </w:pPr>
            <w:r w:rsidRPr="009544E0">
              <w:rPr>
                <w:rFonts w:eastAsia="Arial"/>
                <w:szCs w:val="22"/>
              </w:rPr>
              <w:t>Master Veteran Index</w:t>
            </w:r>
          </w:p>
        </w:tc>
      </w:tr>
      <w:tr w:rsidR="00C16BD7" w14:paraId="30D54079" w14:textId="77777777" w:rsidTr="00DC4CDA">
        <w:trPr>
          <w:cantSplit/>
        </w:trPr>
        <w:tc>
          <w:tcPr>
            <w:tcW w:w="1409" w:type="pct"/>
          </w:tcPr>
          <w:p w14:paraId="738C8411" w14:textId="77777777" w:rsidR="00C16BD7" w:rsidRPr="009544E0" w:rsidRDefault="00C16BD7" w:rsidP="00045D9F">
            <w:pPr>
              <w:pStyle w:val="TableText"/>
              <w:rPr>
                <w:szCs w:val="22"/>
              </w:rPr>
            </w:pPr>
            <w:r w:rsidRPr="009544E0">
              <w:rPr>
                <w:rFonts w:eastAsia="Arial"/>
                <w:szCs w:val="22"/>
              </w:rPr>
              <w:t>NIST</w:t>
            </w:r>
          </w:p>
        </w:tc>
        <w:tc>
          <w:tcPr>
            <w:tcW w:w="3591" w:type="pct"/>
          </w:tcPr>
          <w:p w14:paraId="70B37D27" w14:textId="77777777" w:rsidR="00C16BD7" w:rsidRPr="009544E0" w:rsidRDefault="00C16BD7" w:rsidP="00045D9F">
            <w:pPr>
              <w:pStyle w:val="TableText"/>
              <w:rPr>
                <w:szCs w:val="22"/>
              </w:rPr>
            </w:pPr>
            <w:r w:rsidRPr="009544E0">
              <w:rPr>
                <w:rFonts w:eastAsia="Arial"/>
                <w:szCs w:val="22"/>
              </w:rPr>
              <w:t>National Institute of Standards and Technology</w:t>
            </w:r>
          </w:p>
        </w:tc>
      </w:tr>
      <w:tr w:rsidR="00C16BD7" w14:paraId="016961EB" w14:textId="77777777" w:rsidTr="00DC4CDA">
        <w:trPr>
          <w:cantSplit/>
        </w:trPr>
        <w:tc>
          <w:tcPr>
            <w:tcW w:w="1409" w:type="pct"/>
          </w:tcPr>
          <w:p w14:paraId="00172CD1" w14:textId="77777777" w:rsidR="00C16BD7" w:rsidRPr="009544E0" w:rsidRDefault="00C16BD7" w:rsidP="00045D9F">
            <w:pPr>
              <w:pStyle w:val="TableText"/>
              <w:rPr>
                <w:szCs w:val="22"/>
              </w:rPr>
            </w:pPr>
            <w:r w:rsidRPr="009544E0">
              <w:rPr>
                <w:rFonts w:eastAsia="Arial"/>
                <w:szCs w:val="22"/>
              </w:rPr>
              <w:t>OED</w:t>
            </w:r>
          </w:p>
        </w:tc>
        <w:tc>
          <w:tcPr>
            <w:tcW w:w="3591" w:type="pct"/>
          </w:tcPr>
          <w:p w14:paraId="141EECA6" w14:textId="77777777" w:rsidR="00C16BD7" w:rsidRPr="009544E0" w:rsidRDefault="00C16BD7" w:rsidP="00045D9F">
            <w:pPr>
              <w:pStyle w:val="TableText"/>
              <w:rPr>
                <w:szCs w:val="22"/>
              </w:rPr>
            </w:pPr>
            <w:r w:rsidRPr="009544E0">
              <w:rPr>
                <w:rFonts w:eastAsia="Arial"/>
                <w:szCs w:val="22"/>
              </w:rPr>
              <w:t>Office of Enterprise Development</w:t>
            </w:r>
          </w:p>
        </w:tc>
      </w:tr>
      <w:tr w:rsidR="00C16BD7" w14:paraId="652CC9AB" w14:textId="77777777" w:rsidTr="00DC4CDA">
        <w:trPr>
          <w:cantSplit/>
        </w:trPr>
        <w:tc>
          <w:tcPr>
            <w:tcW w:w="1409" w:type="pct"/>
          </w:tcPr>
          <w:p w14:paraId="42DE2BB0" w14:textId="77777777" w:rsidR="00C16BD7" w:rsidRPr="009544E0" w:rsidRDefault="00C16BD7" w:rsidP="00045D9F">
            <w:pPr>
              <w:pStyle w:val="TableText"/>
              <w:rPr>
                <w:szCs w:val="22"/>
              </w:rPr>
            </w:pPr>
            <w:r w:rsidRPr="009544E0">
              <w:rPr>
                <w:rFonts w:eastAsia="Arial"/>
                <w:szCs w:val="22"/>
              </w:rPr>
              <w:t>OI&amp;T</w:t>
            </w:r>
          </w:p>
        </w:tc>
        <w:tc>
          <w:tcPr>
            <w:tcW w:w="3591" w:type="pct"/>
          </w:tcPr>
          <w:p w14:paraId="603ED2E0" w14:textId="77777777" w:rsidR="00C16BD7" w:rsidRPr="009544E0" w:rsidRDefault="00C16BD7" w:rsidP="00045D9F">
            <w:pPr>
              <w:pStyle w:val="TableText"/>
              <w:rPr>
                <w:szCs w:val="22"/>
              </w:rPr>
            </w:pPr>
            <w:r w:rsidRPr="009544E0">
              <w:rPr>
                <w:rFonts w:eastAsia="Arial"/>
                <w:szCs w:val="22"/>
              </w:rPr>
              <w:t>Office of Information and Technology</w:t>
            </w:r>
          </w:p>
        </w:tc>
      </w:tr>
      <w:tr w:rsidR="00C16BD7" w14:paraId="32564508" w14:textId="77777777" w:rsidTr="00DC4CDA">
        <w:trPr>
          <w:cantSplit/>
        </w:trPr>
        <w:tc>
          <w:tcPr>
            <w:tcW w:w="1409" w:type="pct"/>
          </w:tcPr>
          <w:p w14:paraId="02418D5A" w14:textId="77777777" w:rsidR="00C16BD7" w:rsidRPr="009544E0" w:rsidRDefault="00C16BD7" w:rsidP="00045D9F">
            <w:pPr>
              <w:pStyle w:val="TableText"/>
              <w:rPr>
                <w:szCs w:val="22"/>
              </w:rPr>
            </w:pPr>
            <w:r w:rsidRPr="009544E0">
              <w:rPr>
                <w:rFonts w:eastAsia="Arial"/>
                <w:szCs w:val="22"/>
              </w:rPr>
              <w:t>OSEHRA</w:t>
            </w:r>
          </w:p>
        </w:tc>
        <w:tc>
          <w:tcPr>
            <w:tcW w:w="3591" w:type="pct"/>
          </w:tcPr>
          <w:p w14:paraId="27D85C36" w14:textId="77777777" w:rsidR="00C16BD7" w:rsidRPr="009544E0" w:rsidRDefault="00C16BD7" w:rsidP="00045D9F">
            <w:pPr>
              <w:pStyle w:val="TableText"/>
              <w:rPr>
                <w:szCs w:val="22"/>
              </w:rPr>
            </w:pPr>
            <w:r w:rsidRPr="009544E0">
              <w:rPr>
                <w:rFonts w:eastAsia="Arial"/>
                <w:szCs w:val="22"/>
              </w:rPr>
              <w:t>Open Source Electronic Health Record Agent</w:t>
            </w:r>
          </w:p>
        </w:tc>
      </w:tr>
      <w:tr w:rsidR="00C16BD7" w14:paraId="59925137" w14:textId="77777777" w:rsidTr="00DC4CDA">
        <w:trPr>
          <w:cantSplit/>
        </w:trPr>
        <w:tc>
          <w:tcPr>
            <w:tcW w:w="1409" w:type="pct"/>
          </w:tcPr>
          <w:p w14:paraId="32A32457" w14:textId="77777777" w:rsidR="00C16BD7" w:rsidRPr="009544E0" w:rsidRDefault="00C16BD7" w:rsidP="00045D9F">
            <w:pPr>
              <w:pStyle w:val="TableText"/>
              <w:rPr>
                <w:szCs w:val="22"/>
              </w:rPr>
            </w:pPr>
            <w:r w:rsidRPr="009544E0">
              <w:rPr>
                <w:rFonts w:eastAsia="Arial"/>
                <w:szCs w:val="22"/>
              </w:rPr>
              <w:t>PD</w:t>
            </w:r>
          </w:p>
        </w:tc>
        <w:tc>
          <w:tcPr>
            <w:tcW w:w="3591" w:type="pct"/>
          </w:tcPr>
          <w:p w14:paraId="37B5EEAE" w14:textId="77777777" w:rsidR="00C16BD7" w:rsidRPr="009544E0" w:rsidRDefault="00C16BD7" w:rsidP="00045D9F">
            <w:pPr>
              <w:pStyle w:val="TableText"/>
              <w:rPr>
                <w:szCs w:val="22"/>
              </w:rPr>
            </w:pPr>
            <w:r w:rsidRPr="009544E0">
              <w:rPr>
                <w:rFonts w:eastAsia="Arial"/>
                <w:szCs w:val="22"/>
              </w:rPr>
              <w:t>Product Development</w:t>
            </w:r>
          </w:p>
        </w:tc>
      </w:tr>
      <w:tr w:rsidR="00C16BD7" w14:paraId="222FC299" w14:textId="77777777" w:rsidTr="00DC4CDA">
        <w:trPr>
          <w:cantSplit/>
        </w:trPr>
        <w:tc>
          <w:tcPr>
            <w:tcW w:w="1409" w:type="pct"/>
          </w:tcPr>
          <w:p w14:paraId="5D429A2C" w14:textId="77777777" w:rsidR="00C16BD7" w:rsidRPr="009544E0" w:rsidRDefault="00C16BD7" w:rsidP="00045D9F">
            <w:pPr>
              <w:pStyle w:val="TableText"/>
              <w:rPr>
                <w:szCs w:val="22"/>
              </w:rPr>
            </w:pPr>
            <w:r w:rsidRPr="009544E0">
              <w:rPr>
                <w:rFonts w:eastAsia="Arial"/>
                <w:szCs w:val="22"/>
              </w:rPr>
              <w:t>PHI</w:t>
            </w:r>
          </w:p>
        </w:tc>
        <w:tc>
          <w:tcPr>
            <w:tcW w:w="3591" w:type="pct"/>
          </w:tcPr>
          <w:p w14:paraId="5F21791A" w14:textId="77777777" w:rsidR="00C16BD7" w:rsidRPr="009544E0" w:rsidRDefault="00C16BD7" w:rsidP="00045D9F">
            <w:pPr>
              <w:pStyle w:val="TableText"/>
              <w:rPr>
                <w:szCs w:val="22"/>
              </w:rPr>
            </w:pPr>
            <w:r w:rsidRPr="009544E0">
              <w:rPr>
                <w:rFonts w:eastAsia="Arial"/>
                <w:szCs w:val="22"/>
              </w:rPr>
              <w:t>Personal Health Identifiers</w:t>
            </w:r>
          </w:p>
        </w:tc>
      </w:tr>
      <w:tr w:rsidR="00C16BD7" w14:paraId="400F9FC1" w14:textId="77777777" w:rsidTr="00DC4CDA">
        <w:trPr>
          <w:cantSplit/>
        </w:trPr>
        <w:tc>
          <w:tcPr>
            <w:tcW w:w="1409" w:type="pct"/>
          </w:tcPr>
          <w:p w14:paraId="1D492D7E" w14:textId="77777777" w:rsidR="00C16BD7" w:rsidRPr="009544E0" w:rsidRDefault="00C16BD7" w:rsidP="00045D9F">
            <w:pPr>
              <w:pStyle w:val="TableText"/>
              <w:rPr>
                <w:szCs w:val="22"/>
              </w:rPr>
            </w:pPr>
            <w:r w:rsidRPr="009544E0">
              <w:rPr>
                <w:rFonts w:eastAsia="Arial"/>
                <w:szCs w:val="22"/>
              </w:rPr>
              <w:t>PII</w:t>
            </w:r>
          </w:p>
        </w:tc>
        <w:tc>
          <w:tcPr>
            <w:tcW w:w="3591" w:type="pct"/>
          </w:tcPr>
          <w:p w14:paraId="1B63004F" w14:textId="77777777" w:rsidR="00C16BD7" w:rsidRPr="009544E0" w:rsidRDefault="00C16BD7" w:rsidP="00045D9F">
            <w:pPr>
              <w:pStyle w:val="TableText"/>
              <w:rPr>
                <w:szCs w:val="22"/>
              </w:rPr>
            </w:pPr>
            <w:r w:rsidRPr="009544E0">
              <w:rPr>
                <w:rFonts w:eastAsia="Arial"/>
                <w:szCs w:val="22"/>
              </w:rPr>
              <w:t>Personally Identifiable Information</w:t>
            </w:r>
          </w:p>
        </w:tc>
      </w:tr>
      <w:tr w:rsidR="00C16BD7" w14:paraId="6F5F50E0" w14:textId="77777777" w:rsidTr="00DC4CDA">
        <w:trPr>
          <w:cantSplit/>
        </w:trPr>
        <w:tc>
          <w:tcPr>
            <w:tcW w:w="1409" w:type="pct"/>
          </w:tcPr>
          <w:p w14:paraId="32708CC6" w14:textId="77777777" w:rsidR="00C16BD7" w:rsidRPr="009544E0" w:rsidRDefault="00C16BD7" w:rsidP="00045D9F">
            <w:pPr>
              <w:pStyle w:val="TableText"/>
              <w:rPr>
                <w:szCs w:val="22"/>
              </w:rPr>
            </w:pPr>
            <w:r w:rsidRPr="009544E0">
              <w:rPr>
                <w:rFonts w:eastAsia="Arial"/>
                <w:szCs w:val="22"/>
              </w:rPr>
              <w:t>POAM</w:t>
            </w:r>
          </w:p>
        </w:tc>
        <w:tc>
          <w:tcPr>
            <w:tcW w:w="3591" w:type="pct"/>
          </w:tcPr>
          <w:p w14:paraId="22D563B8" w14:textId="77777777" w:rsidR="00C16BD7" w:rsidRPr="009544E0" w:rsidRDefault="00C16BD7" w:rsidP="00045D9F">
            <w:pPr>
              <w:pStyle w:val="TableText"/>
              <w:rPr>
                <w:szCs w:val="22"/>
              </w:rPr>
            </w:pPr>
            <w:r w:rsidRPr="009544E0">
              <w:rPr>
                <w:rFonts w:eastAsia="Arial"/>
                <w:szCs w:val="22"/>
              </w:rPr>
              <w:t>Plan of Action and Milestones</w:t>
            </w:r>
          </w:p>
        </w:tc>
      </w:tr>
      <w:tr w:rsidR="00C16BD7" w14:paraId="2A5822FF" w14:textId="77777777" w:rsidTr="00DC4CDA">
        <w:trPr>
          <w:cantSplit/>
        </w:trPr>
        <w:tc>
          <w:tcPr>
            <w:tcW w:w="1409" w:type="pct"/>
          </w:tcPr>
          <w:p w14:paraId="36AE82B5" w14:textId="77777777" w:rsidR="00C16BD7" w:rsidRPr="009544E0" w:rsidRDefault="00C16BD7" w:rsidP="00045D9F">
            <w:pPr>
              <w:pStyle w:val="TableText"/>
              <w:rPr>
                <w:szCs w:val="22"/>
              </w:rPr>
            </w:pPr>
            <w:r w:rsidRPr="009544E0">
              <w:rPr>
                <w:rFonts w:eastAsia="Arial"/>
                <w:szCs w:val="22"/>
              </w:rPr>
              <w:t>POC</w:t>
            </w:r>
          </w:p>
        </w:tc>
        <w:tc>
          <w:tcPr>
            <w:tcW w:w="3591" w:type="pct"/>
          </w:tcPr>
          <w:p w14:paraId="5FD931CB" w14:textId="77777777" w:rsidR="00C16BD7" w:rsidRPr="009544E0" w:rsidRDefault="00C16BD7" w:rsidP="00045D9F">
            <w:pPr>
              <w:pStyle w:val="TableText"/>
              <w:rPr>
                <w:szCs w:val="22"/>
              </w:rPr>
            </w:pPr>
            <w:r w:rsidRPr="009544E0">
              <w:rPr>
                <w:rFonts w:eastAsia="Arial"/>
                <w:szCs w:val="22"/>
              </w:rPr>
              <w:t>Proof of Concept</w:t>
            </w:r>
          </w:p>
        </w:tc>
      </w:tr>
      <w:tr w:rsidR="00C16BD7" w14:paraId="245564F0" w14:textId="77777777" w:rsidTr="00DC4CDA">
        <w:trPr>
          <w:cantSplit/>
        </w:trPr>
        <w:tc>
          <w:tcPr>
            <w:tcW w:w="1409" w:type="pct"/>
          </w:tcPr>
          <w:p w14:paraId="124359D8" w14:textId="77777777" w:rsidR="00C16BD7" w:rsidRPr="009544E0" w:rsidRDefault="00C16BD7" w:rsidP="00045D9F">
            <w:pPr>
              <w:pStyle w:val="TableText"/>
              <w:rPr>
                <w:szCs w:val="22"/>
              </w:rPr>
            </w:pPr>
            <w:r w:rsidRPr="009544E0">
              <w:rPr>
                <w:rFonts w:eastAsia="Arial"/>
                <w:szCs w:val="22"/>
              </w:rPr>
              <w:t>RDC</w:t>
            </w:r>
          </w:p>
        </w:tc>
        <w:tc>
          <w:tcPr>
            <w:tcW w:w="3591" w:type="pct"/>
          </w:tcPr>
          <w:p w14:paraId="3CDA78B4" w14:textId="77777777" w:rsidR="00C16BD7" w:rsidRPr="009544E0" w:rsidRDefault="00C16BD7" w:rsidP="00045D9F">
            <w:pPr>
              <w:pStyle w:val="TableText"/>
              <w:rPr>
                <w:szCs w:val="22"/>
              </w:rPr>
            </w:pPr>
            <w:r w:rsidRPr="009544E0">
              <w:rPr>
                <w:rFonts w:eastAsia="Arial"/>
                <w:szCs w:val="22"/>
              </w:rPr>
              <w:t>Regional Data Center</w:t>
            </w:r>
          </w:p>
        </w:tc>
      </w:tr>
      <w:tr w:rsidR="00C16BD7" w14:paraId="58351ACB" w14:textId="77777777" w:rsidTr="00DC4CDA">
        <w:trPr>
          <w:cantSplit/>
        </w:trPr>
        <w:tc>
          <w:tcPr>
            <w:tcW w:w="1409" w:type="pct"/>
          </w:tcPr>
          <w:p w14:paraId="7B0E12F7" w14:textId="77777777" w:rsidR="00C16BD7" w:rsidRPr="009544E0" w:rsidRDefault="00C16BD7" w:rsidP="00045D9F">
            <w:pPr>
              <w:pStyle w:val="TableText"/>
              <w:rPr>
                <w:szCs w:val="22"/>
              </w:rPr>
            </w:pPr>
            <w:r w:rsidRPr="009544E0">
              <w:rPr>
                <w:rFonts w:eastAsia="Arial"/>
                <w:szCs w:val="22"/>
              </w:rPr>
              <w:t>REST</w:t>
            </w:r>
          </w:p>
        </w:tc>
        <w:tc>
          <w:tcPr>
            <w:tcW w:w="3591" w:type="pct"/>
          </w:tcPr>
          <w:p w14:paraId="65FA8E61" w14:textId="77777777" w:rsidR="00C16BD7" w:rsidRPr="009544E0" w:rsidRDefault="00C16BD7" w:rsidP="00045D9F">
            <w:pPr>
              <w:pStyle w:val="TableText"/>
              <w:rPr>
                <w:szCs w:val="22"/>
              </w:rPr>
            </w:pPr>
            <w:r w:rsidRPr="009544E0">
              <w:rPr>
                <w:rFonts w:eastAsia="Arial"/>
                <w:szCs w:val="22"/>
              </w:rPr>
              <w:t>Representational State Transfer</w:t>
            </w:r>
          </w:p>
        </w:tc>
      </w:tr>
      <w:tr w:rsidR="00C16BD7" w14:paraId="796EB43C" w14:textId="77777777" w:rsidTr="00DC4CDA">
        <w:trPr>
          <w:cantSplit/>
        </w:trPr>
        <w:tc>
          <w:tcPr>
            <w:tcW w:w="1409" w:type="pct"/>
          </w:tcPr>
          <w:p w14:paraId="0851CBBF" w14:textId="77777777" w:rsidR="00C16BD7" w:rsidRPr="009544E0" w:rsidRDefault="00C16BD7" w:rsidP="00045D9F">
            <w:pPr>
              <w:pStyle w:val="TableText"/>
              <w:rPr>
                <w:szCs w:val="22"/>
              </w:rPr>
            </w:pPr>
            <w:r w:rsidRPr="009544E0">
              <w:rPr>
                <w:rFonts w:eastAsia="Arial"/>
                <w:szCs w:val="22"/>
              </w:rPr>
              <w:t>RPC</w:t>
            </w:r>
          </w:p>
        </w:tc>
        <w:tc>
          <w:tcPr>
            <w:tcW w:w="3591" w:type="pct"/>
          </w:tcPr>
          <w:p w14:paraId="45020460" w14:textId="77777777" w:rsidR="00C16BD7" w:rsidRPr="009544E0" w:rsidRDefault="00C16BD7" w:rsidP="00045D9F">
            <w:pPr>
              <w:pStyle w:val="TableText"/>
              <w:rPr>
                <w:szCs w:val="22"/>
              </w:rPr>
            </w:pPr>
            <w:r w:rsidRPr="009544E0">
              <w:rPr>
                <w:rFonts w:eastAsia="Arial"/>
                <w:szCs w:val="22"/>
              </w:rPr>
              <w:t>Remote Procedure Calls</w:t>
            </w:r>
          </w:p>
        </w:tc>
      </w:tr>
      <w:tr w:rsidR="00C16BD7" w14:paraId="05404094" w14:textId="77777777" w:rsidTr="00DC4CDA">
        <w:trPr>
          <w:cantSplit/>
        </w:trPr>
        <w:tc>
          <w:tcPr>
            <w:tcW w:w="1409" w:type="pct"/>
          </w:tcPr>
          <w:p w14:paraId="27054813" w14:textId="77777777" w:rsidR="00C16BD7" w:rsidRPr="009544E0" w:rsidRDefault="00C16BD7" w:rsidP="00045D9F">
            <w:pPr>
              <w:pStyle w:val="TableText"/>
              <w:rPr>
                <w:szCs w:val="22"/>
              </w:rPr>
            </w:pPr>
            <w:r w:rsidRPr="009544E0">
              <w:rPr>
                <w:rFonts w:eastAsia="Arial"/>
                <w:szCs w:val="22"/>
              </w:rPr>
              <w:t>RSD</w:t>
            </w:r>
          </w:p>
        </w:tc>
        <w:tc>
          <w:tcPr>
            <w:tcW w:w="3591" w:type="pct"/>
          </w:tcPr>
          <w:p w14:paraId="10AAD87F" w14:textId="77777777" w:rsidR="00C16BD7" w:rsidRPr="009544E0" w:rsidRDefault="00C16BD7" w:rsidP="00045D9F">
            <w:pPr>
              <w:pStyle w:val="TableText"/>
              <w:rPr>
                <w:szCs w:val="22"/>
              </w:rPr>
            </w:pPr>
            <w:r w:rsidRPr="009544E0">
              <w:rPr>
                <w:rFonts w:eastAsia="Arial"/>
                <w:szCs w:val="22"/>
              </w:rPr>
              <w:t>Requirements Specification Document</w:t>
            </w:r>
          </w:p>
        </w:tc>
      </w:tr>
      <w:tr w:rsidR="00C16BD7" w14:paraId="39BA18BF" w14:textId="77777777" w:rsidTr="00DC4CDA">
        <w:trPr>
          <w:cantSplit/>
        </w:trPr>
        <w:tc>
          <w:tcPr>
            <w:tcW w:w="1409" w:type="pct"/>
          </w:tcPr>
          <w:p w14:paraId="0CFA2956" w14:textId="77777777" w:rsidR="00C16BD7" w:rsidRPr="009544E0" w:rsidRDefault="00C16BD7" w:rsidP="00045D9F">
            <w:pPr>
              <w:pStyle w:val="TableText"/>
              <w:rPr>
                <w:szCs w:val="22"/>
              </w:rPr>
            </w:pPr>
            <w:r w:rsidRPr="009544E0">
              <w:rPr>
                <w:rFonts w:eastAsia="Arial"/>
                <w:szCs w:val="22"/>
              </w:rPr>
              <w:t>RTM</w:t>
            </w:r>
          </w:p>
        </w:tc>
        <w:tc>
          <w:tcPr>
            <w:tcW w:w="3591" w:type="pct"/>
          </w:tcPr>
          <w:p w14:paraId="74108B3A" w14:textId="77777777" w:rsidR="00C16BD7" w:rsidRPr="009544E0" w:rsidRDefault="00C16BD7" w:rsidP="00045D9F">
            <w:pPr>
              <w:pStyle w:val="TableText"/>
              <w:rPr>
                <w:szCs w:val="22"/>
              </w:rPr>
            </w:pPr>
            <w:r w:rsidRPr="009544E0">
              <w:rPr>
                <w:rFonts w:eastAsia="Arial"/>
                <w:szCs w:val="22"/>
              </w:rPr>
              <w:t>Requirements Traceability Matrix</w:t>
            </w:r>
          </w:p>
        </w:tc>
      </w:tr>
      <w:tr w:rsidR="00C16BD7" w14:paraId="60E4E730" w14:textId="77777777" w:rsidTr="00DC4CDA">
        <w:trPr>
          <w:cantSplit/>
        </w:trPr>
        <w:tc>
          <w:tcPr>
            <w:tcW w:w="1409" w:type="pct"/>
          </w:tcPr>
          <w:p w14:paraId="335427C9" w14:textId="77777777" w:rsidR="00C16BD7" w:rsidRPr="009544E0" w:rsidRDefault="00C16BD7" w:rsidP="00045D9F">
            <w:pPr>
              <w:pStyle w:val="TableText"/>
              <w:rPr>
                <w:szCs w:val="22"/>
              </w:rPr>
            </w:pPr>
            <w:r w:rsidRPr="009544E0">
              <w:rPr>
                <w:rFonts w:eastAsia="Arial"/>
                <w:szCs w:val="22"/>
              </w:rPr>
              <w:t>SAML</w:t>
            </w:r>
          </w:p>
        </w:tc>
        <w:tc>
          <w:tcPr>
            <w:tcW w:w="3591" w:type="pct"/>
          </w:tcPr>
          <w:p w14:paraId="3E87200A" w14:textId="77777777" w:rsidR="00C16BD7" w:rsidRPr="009544E0" w:rsidRDefault="00C16BD7" w:rsidP="00045D9F">
            <w:pPr>
              <w:pStyle w:val="TableText"/>
              <w:rPr>
                <w:szCs w:val="22"/>
              </w:rPr>
            </w:pPr>
            <w:r w:rsidRPr="009544E0">
              <w:rPr>
                <w:rFonts w:eastAsia="Arial"/>
                <w:szCs w:val="22"/>
              </w:rPr>
              <w:t>Security Assertion Mark-up Language</w:t>
            </w:r>
          </w:p>
        </w:tc>
      </w:tr>
      <w:tr w:rsidR="00C16BD7" w14:paraId="438B317D" w14:textId="77777777" w:rsidTr="00DC4CDA">
        <w:trPr>
          <w:cantSplit/>
        </w:trPr>
        <w:tc>
          <w:tcPr>
            <w:tcW w:w="1409" w:type="pct"/>
          </w:tcPr>
          <w:p w14:paraId="4886082F" w14:textId="77777777" w:rsidR="00C16BD7" w:rsidRPr="009544E0" w:rsidRDefault="00C16BD7" w:rsidP="00045D9F">
            <w:pPr>
              <w:pStyle w:val="TableText"/>
              <w:rPr>
                <w:szCs w:val="22"/>
              </w:rPr>
            </w:pPr>
            <w:r w:rsidRPr="009544E0">
              <w:rPr>
                <w:rFonts w:eastAsia="Arial"/>
                <w:szCs w:val="22"/>
              </w:rPr>
              <w:t>SDD</w:t>
            </w:r>
          </w:p>
        </w:tc>
        <w:tc>
          <w:tcPr>
            <w:tcW w:w="3591" w:type="pct"/>
          </w:tcPr>
          <w:p w14:paraId="58F4D48E" w14:textId="77777777" w:rsidR="00C16BD7" w:rsidRPr="009544E0" w:rsidRDefault="00C16BD7" w:rsidP="00045D9F">
            <w:pPr>
              <w:pStyle w:val="TableText"/>
              <w:rPr>
                <w:szCs w:val="22"/>
              </w:rPr>
            </w:pPr>
            <w:r w:rsidRPr="009544E0">
              <w:rPr>
                <w:rFonts w:eastAsia="Arial"/>
                <w:szCs w:val="22"/>
              </w:rPr>
              <w:t>Systems Design Document</w:t>
            </w:r>
          </w:p>
        </w:tc>
      </w:tr>
      <w:tr w:rsidR="00C16BD7" w14:paraId="64F78F5F" w14:textId="77777777" w:rsidTr="00DC4CDA">
        <w:trPr>
          <w:cantSplit/>
        </w:trPr>
        <w:tc>
          <w:tcPr>
            <w:tcW w:w="1409" w:type="pct"/>
          </w:tcPr>
          <w:p w14:paraId="4DF66373" w14:textId="77777777" w:rsidR="00C16BD7" w:rsidRPr="009544E0" w:rsidRDefault="00C16BD7" w:rsidP="00045D9F">
            <w:pPr>
              <w:pStyle w:val="TableText"/>
              <w:rPr>
                <w:szCs w:val="22"/>
              </w:rPr>
            </w:pPr>
            <w:r w:rsidRPr="009544E0">
              <w:rPr>
                <w:rFonts w:eastAsia="Arial"/>
                <w:szCs w:val="22"/>
              </w:rPr>
              <w:t>SDLC</w:t>
            </w:r>
          </w:p>
        </w:tc>
        <w:tc>
          <w:tcPr>
            <w:tcW w:w="3591" w:type="pct"/>
          </w:tcPr>
          <w:p w14:paraId="005200DB" w14:textId="77777777" w:rsidR="00C16BD7" w:rsidRPr="009544E0" w:rsidRDefault="00C16BD7" w:rsidP="00045D9F">
            <w:pPr>
              <w:pStyle w:val="TableText"/>
              <w:rPr>
                <w:szCs w:val="22"/>
              </w:rPr>
            </w:pPr>
            <w:r w:rsidRPr="009544E0">
              <w:rPr>
                <w:rFonts w:eastAsia="Arial"/>
                <w:szCs w:val="22"/>
              </w:rPr>
              <w:t>System Development Life Cycle</w:t>
            </w:r>
          </w:p>
        </w:tc>
      </w:tr>
      <w:tr w:rsidR="00C16BD7" w14:paraId="0AA7FFEE" w14:textId="77777777" w:rsidTr="00DC4CDA">
        <w:trPr>
          <w:cantSplit/>
        </w:trPr>
        <w:tc>
          <w:tcPr>
            <w:tcW w:w="1409" w:type="pct"/>
          </w:tcPr>
          <w:p w14:paraId="08442A19" w14:textId="77777777" w:rsidR="00C16BD7" w:rsidRPr="009544E0" w:rsidRDefault="00C16BD7" w:rsidP="00045D9F">
            <w:pPr>
              <w:pStyle w:val="TableText"/>
              <w:rPr>
                <w:szCs w:val="22"/>
              </w:rPr>
            </w:pPr>
            <w:r w:rsidRPr="009544E0">
              <w:rPr>
                <w:rFonts w:eastAsia="Arial"/>
                <w:szCs w:val="22"/>
              </w:rPr>
              <w:t>SEDR</w:t>
            </w:r>
          </w:p>
        </w:tc>
        <w:tc>
          <w:tcPr>
            <w:tcW w:w="3591" w:type="pct"/>
          </w:tcPr>
          <w:p w14:paraId="3A0FC93D" w14:textId="77777777" w:rsidR="00C16BD7" w:rsidRPr="009544E0" w:rsidRDefault="00C16BD7" w:rsidP="00045D9F">
            <w:pPr>
              <w:pStyle w:val="TableText"/>
              <w:rPr>
                <w:szCs w:val="22"/>
              </w:rPr>
            </w:pPr>
            <w:r w:rsidRPr="009544E0">
              <w:rPr>
                <w:rFonts w:eastAsia="Arial"/>
                <w:szCs w:val="22"/>
              </w:rPr>
              <w:t>Systems Engineering and Design Review</w:t>
            </w:r>
          </w:p>
        </w:tc>
      </w:tr>
      <w:tr w:rsidR="00C16BD7" w14:paraId="3F947249" w14:textId="77777777" w:rsidTr="00DC4CDA">
        <w:trPr>
          <w:cantSplit/>
        </w:trPr>
        <w:tc>
          <w:tcPr>
            <w:tcW w:w="1409" w:type="pct"/>
          </w:tcPr>
          <w:p w14:paraId="6A120DF9" w14:textId="77777777" w:rsidR="00C16BD7" w:rsidRPr="009544E0" w:rsidRDefault="00C16BD7" w:rsidP="00045D9F">
            <w:pPr>
              <w:pStyle w:val="TableText"/>
              <w:rPr>
                <w:szCs w:val="22"/>
              </w:rPr>
            </w:pPr>
            <w:r w:rsidRPr="009544E0">
              <w:rPr>
                <w:rFonts w:eastAsia="Arial"/>
                <w:szCs w:val="22"/>
              </w:rPr>
              <w:t>SME</w:t>
            </w:r>
          </w:p>
        </w:tc>
        <w:tc>
          <w:tcPr>
            <w:tcW w:w="3591" w:type="pct"/>
          </w:tcPr>
          <w:p w14:paraId="51AEF25B" w14:textId="77777777" w:rsidR="00C16BD7" w:rsidRPr="009544E0" w:rsidRDefault="00C16BD7" w:rsidP="00045D9F">
            <w:pPr>
              <w:pStyle w:val="TableText"/>
              <w:rPr>
                <w:szCs w:val="22"/>
              </w:rPr>
            </w:pPr>
            <w:r w:rsidRPr="009544E0">
              <w:rPr>
                <w:rFonts w:eastAsia="Arial"/>
                <w:szCs w:val="22"/>
              </w:rPr>
              <w:t>Subject Matter Expert</w:t>
            </w:r>
          </w:p>
        </w:tc>
      </w:tr>
      <w:tr w:rsidR="00C16BD7" w14:paraId="11588CEA" w14:textId="77777777" w:rsidTr="00DC4CDA">
        <w:trPr>
          <w:cantSplit/>
        </w:trPr>
        <w:tc>
          <w:tcPr>
            <w:tcW w:w="1409" w:type="pct"/>
          </w:tcPr>
          <w:p w14:paraId="3CF14392" w14:textId="77777777" w:rsidR="00C16BD7" w:rsidRPr="009544E0" w:rsidRDefault="00C16BD7" w:rsidP="00045D9F">
            <w:pPr>
              <w:pStyle w:val="TableText"/>
              <w:rPr>
                <w:szCs w:val="22"/>
              </w:rPr>
            </w:pPr>
            <w:r w:rsidRPr="009544E0">
              <w:rPr>
                <w:rFonts w:eastAsia="Arial"/>
                <w:szCs w:val="22"/>
              </w:rPr>
              <w:t>SOA</w:t>
            </w:r>
          </w:p>
        </w:tc>
        <w:tc>
          <w:tcPr>
            <w:tcW w:w="3591" w:type="pct"/>
          </w:tcPr>
          <w:p w14:paraId="0EBA04D8" w14:textId="77777777" w:rsidR="00C16BD7" w:rsidRPr="009544E0" w:rsidRDefault="00C16BD7" w:rsidP="00045D9F">
            <w:pPr>
              <w:pStyle w:val="TableText"/>
              <w:rPr>
                <w:szCs w:val="22"/>
              </w:rPr>
            </w:pPr>
            <w:r w:rsidRPr="009544E0">
              <w:rPr>
                <w:rFonts w:eastAsia="Arial"/>
                <w:szCs w:val="22"/>
              </w:rPr>
              <w:t>Service Oriented Architecture</w:t>
            </w:r>
          </w:p>
        </w:tc>
      </w:tr>
      <w:tr w:rsidR="00C16BD7" w14:paraId="46BC0C2F" w14:textId="77777777" w:rsidTr="00DC4CDA">
        <w:trPr>
          <w:cantSplit/>
        </w:trPr>
        <w:tc>
          <w:tcPr>
            <w:tcW w:w="1409" w:type="pct"/>
          </w:tcPr>
          <w:p w14:paraId="0D22BA90" w14:textId="77777777" w:rsidR="00C16BD7" w:rsidRPr="009544E0" w:rsidRDefault="00C16BD7" w:rsidP="00045D9F">
            <w:pPr>
              <w:pStyle w:val="TableText"/>
              <w:rPr>
                <w:szCs w:val="22"/>
              </w:rPr>
            </w:pPr>
            <w:r w:rsidRPr="009544E0">
              <w:rPr>
                <w:rFonts w:eastAsia="Arial"/>
                <w:szCs w:val="22"/>
              </w:rPr>
              <w:t>SOAP</w:t>
            </w:r>
          </w:p>
        </w:tc>
        <w:tc>
          <w:tcPr>
            <w:tcW w:w="3591" w:type="pct"/>
          </w:tcPr>
          <w:p w14:paraId="085BD9B8" w14:textId="77777777" w:rsidR="00C16BD7" w:rsidRPr="009544E0" w:rsidRDefault="00C16BD7" w:rsidP="00045D9F">
            <w:pPr>
              <w:pStyle w:val="TableText"/>
              <w:rPr>
                <w:szCs w:val="22"/>
              </w:rPr>
            </w:pPr>
            <w:r w:rsidRPr="009544E0">
              <w:rPr>
                <w:rFonts w:eastAsia="Arial"/>
                <w:szCs w:val="22"/>
              </w:rPr>
              <w:t>Simple Object Access Protocol</w:t>
            </w:r>
          </w:p>
        </w:tc>
      </w:tr>
      <w:tr w:rsidR="00C16BD7" w14:paraId="6F908B3E" w14:textId="77777777" w:rsidTr="00DC4CDA">
        <w:trPr>
          <w:cantSplit/>
        </w:trPr>
        <w:tc>
          <w:tcPr>
            <w:tcW w:w="1409" w:type="pct"/>
          </w:tcPr>
          <w:p w14:paraId="372C4496" w14:textId="77777777" w:rsidR="00C16BD7" w:rsidRPr="009544E0" w:rsidRDefault="00C16BD7" w:rsidP="00045D9F">
            <w:pPr>
              <w:pStyle w:val="TableText"/>
              <w:rPr>
                <w:szCs w:val="22"/>
              </w:rPr>
            </w:pPr>
            <w:r w:rsidRPr="009544E0">
              <w:rPr>
                <w:rFonts w:eastAsia="Arial"/>
                <w:szCs w:val="22"/>
              </w:rPr>
              <w:t>SSL</w:t>
            </w:r>
          </w:p>
        </w:tc>
        <w:tc>
          <w:tcPr>
            <w:tcW w:w="3591" w:type="pct"/>
          </w:tcPr>
          <w:p w14:paraId="384FFC58" w14:textId="77777777" w:rsidR="00C16BD7" w:rsidRPr="009544E0" w:rsidRDefault="00C16BD7" w:rsidP="00045D9F">
            <w:pPr>
              <w:pStyle w:val="TableText"/>
              <w:rPr>
                <w:szCs w:val="22"/>
              </w:rPr>
            </w:pPr>
            <w:r w:rsidRPr="009544E0">
              <w:rPr>
                <w:rFonts w:eastAsia="Arial"/>
                <w:szCs w:val="22"/>
              </w:rPr>
              <w:t>Secure Socket Layer</w:t>
            </w:r>
          </w:p>
        </w:tc>
      </w:tr>
      <w:tr w:rsidR="00C16BD7" w14:paraId="55A193EC" w14:textId="77777777" w:rsidTr="00DC4CDA">
        <w:trPr>
          <w:cantSplit/>
        </w:trPr>
        <w:tc>
          <w:tcPr>
            <w:tcW w:w="1409" w:type="pct"/>
          </w:tcPr>
          <w:p w14:paraId="173AAA1C" w14:textId="77777777" w:rsidR="00C16BD7" w:rsidRPr="009544E0" w:rsidRDefault="00C16BD7" w:rsidP="00045D9F">
            <w:pPr>
              <w:pStyle w:val="TableText"/>
              <w:rPr>
                <w:szCs w:val="22"/>
              </w:rPr>
            </w:pPr>
            <w:r w:rsidRPr="009544E0">
              <w:rPr>
                <w:rFonts w:eastAsia="Arial"/>
                <w:szCs w:val="22"/>
              </w:rPr>
              <w:t>TCP/IP</w:t>
            </w:r>
          </w:p>
        </w:tc>
        <w:tc>
          <w:tcPr>
            <w:tcW w:w="3591" w:type="pct"/>
          </w:tcPr>
          <w:p w14:paraId="409CACE5" w14:textId="77777777" w:rsidR="00C16BD7" w:rsidRPr="009544E0" w:rsidRDefault="00C16BD7" w:rsidP="00045D9F">
            <w:pPr>
              <w:pStyle w:val="TableText"/>
              <w:rPr>
                <w:szCs w:val="22"/>
              </w:rPr>
            </w:pPr>
            <w:r w:rsidRPr="009544E0">
              <w:rPr>
                <w:rFonts w:eastAsia="Arial"/>
                <w:szCs w:val="22"/>
              </w:rPr>
              <w:t>Transmission Control Protocol/Internet Protocol</w:t>
            </w:r>
          </w:p>
        </w:tc>
      </w:tr>
      <w:tr w:rsidR="00C16BD7" w14:paraId="0F67DB0E" w14:textId="77777777" w:rsidTr="00DC4CDA">
        <w:trPr>
          <w:cantSplit/>
        </w:trPr>
        <w:tc>
          <w:tcPr>
            <w:tcW w:w="1409" w:type="pct"/>
          </w:tcPr>
          <w:p w14:paraId="32B4B08F" w14:textId="77777777" w:rsidR="00C16BD7" w:rsidRPr="009544E0" w:rsidRDefault="00C16BD7" w:rsidP="00045D9F">
            <w:pPr>
              <w:pStyle w:val="TableText"/>
              <w:rPr>
                <w:szCs w:val="22"/>
              </w:rPr>
            </w:pPr>
            <w:r w:rsidRPr="009544E0">
              <w:rPr>
                <w:rFonts w:eastAsia="Arial"/>
                <w:szCs w:val="22"/>
              </w:rPr>
              <w:t>TLS</w:t>
            </w:r>
          </w:p>
        </w:tc>
        <w:tc>
          <w:tcPr>
            <w:tcW w:w="3591" w:type="pct"/>
          </w:tcPr>
          <w:p w14:paraId="58E62009" w14:textId="77777777" w:rsidR="00C16BD7" w:rsidRPr="009544E0" w:rsidRDefault="00C16BD7" w:rsidP="00045D9F">
            <w:pPr>
              <w:pStyle w:val="TableText"/>
              <w:rPr>
                <w:szCs w:val="22"/>
              </w:rPr>
            </w:pPr>
            <w:r w:rsidRPr="009544E0">
              <w:rPr>
                <w:rFonts w:eastAsia="Arial"/>
                <w:szCs w:val="22"/>
              </w:rPr>
              <w:t>Transport Layer Security</w:t>
            </w:r>
          </w:p>
        </w:tc>
      </w:tr>
      <w:tr w:rsidR="00C16BD7" w14:paraId="6DCF70A3" w14:textId="77777777" w:rsidTr="00DC4CDA">
        <w:trPr>
          <w:cantSplit/>
        </w:trPr>
        <w:tc>
          <w:tcPr>
            <w:tcW w:w="1409" w:type="pct"/>
          </w:tcPr>
          <w:p w14:paraId="1E4B5D23" w14:textId="77777777" w:rsidR="00C16BD7" w:rsidRPr="009544E0" w:rsidRDefault="00C16BD7" w:rsidP="00045D9F">
            <w:pPr>
              <w:pStyle w:val="TableText"/>
              <w:rPr>
                <w:szCs w:val="22"/>
              </w:rPr>
            </w:pPr>
            <w:r w:rsidRPr="009544E0">
              <w:rPr>
                <w:rFonts w:eastAsia="Arial"/>
                <w:szCs w:val="22"/>
              </w:rPr>
              <w:lastRenderedPageBreak/>
              <w:t>TRM</w:t>
            </w:r>
          </w:p>
        </w:tc>
        <w:tc>
          <w:tcPr>
            <w:tcW w:w="3591" w:type="pct"/>
          </w:tcPr>
          <w:p w14:paraId="4C40D245" w14:textId="77777777" w:rsidR="00C16BD7" w:rsidRPr="009544E0" w:rsidRDefault="00C16BD7" w:rsidP="00045D9F">
            <w:pPr>
              <w:pStyle w:val="TableText"/>
              <w:rPr>
                <w:szCs w:val="22"/>
              </w:rPr>
            </w:pPr>
            <w:r w:rsidRPr="009544E0">
              <w:rPr>
                <w:rFonts w:eastAsia="Arial"/>
                <w:szCs w:val="22"/>
              </w:rPr>
              <w:t>Technical Reference Model</w:t>
            </w:r>
          </w:p>
        </w:tc>
      </w:tr>
      <w:tr w:rsidR="00C16BD7" w14:paraId="7CA3D638" w14:textId="77777777" w:rsidTr="00DC4CDA">
        <w:trPr>
          <w:cantSplit/>
        </w:trPr>
        <w:tc>
          <w:tcPr>
            <w:tcW w:w="1409" w:type="pct"/>
          </w:tcPr>
          <w:p w14:paraId="4A2119AC" w14:textId="77777777" w:rsidR="00C16BD7" w:rsidRPr="009544E0" w:rsidRDefault="00C16BD7" w:rsidP="00045D9F">
            <w:pPr>
              <w:pStyle w:val="TableText"/>
              <w:rPr>
                <w:szCs w:val="22"/>
              </w:rPr>
            </w:pPr>
            <w:r w:rsidRPr="009544E0">
              <w:rPr>
                <w:rFonts w:eastAsia="Arial"/>
                <w:szCs w:val="22"/>
              </w:rPr>
              <w:t>URI</w:t>
            </w:r>
          </w:p>
        </w:tc>
        <w:tc>
          <w:tcPr>
            <w:tcW w:w="3591" w:type="pct"/>
          </w:tcPr>
          <w:p w14:paraId="72E2AA15" w14:textId="77777777" w:rsidR="00C16BD7" w:rsidRPr="009544E0" w:rsidRDefault="00C16BD7" w:rsidP="00045D9F">
            <w:pPr>
              <w:pStyle w:val="TableText"/>
              <w:rPr>
                <w:szCs w:val="22"/>
              </w:rPr>
            </w:pPr>
            <w:r w:rsidRPr="009544E0">
              <w:rPr>
                <w:rFonts w:eastAsia="Arial"/>
                <w:szCs w:val="22"/>
              </w:rPr>
              <w:t>Uniform Resource Identifiers</w:t>
            </w:r>
          </w:p>
        </w:tc>
      </w:tr>
      <w:tr w:rsidR="00C16BD7" w14:paraId="5C036AFB" w14:textId="77777777" w:rsidTr="00DC4CDA">
        <w:trPr>
          <w:cantSplit/>
        </w:trPr>
        <w:tc>
          <w:tcPr>
            <w:tcW w:w="1409" w:type="pct"/>
          </w:tcPr>
          <w:p w14:paraId="345E2672" w14:textId="77777777" w:rsidR="00C16BD7" w:rsidRPr="009544E0" w:rsidRDefault="00C16BD7" w:rsidP="00045D9F">
            <w:pPr>
              <w:pStyle w:val="TableText"/>
              <w:rPr>
                <w:szCs w:val="22"/>
              </w:rPr>
            </w:pPr>
            <w:r w:rsidRPr="009544E0">
              <w:rPr>
                <w:rFonts w:eastAsia="Arial"/>
                <w:szCs w:val="22"/>
              </w:rPr>
              <w:t>URL</w:t>
            </w:r>
          </w:p>
        </w:tc>
        <w:tc>
          <w:tcPr>
            <w:tcW w:w="3591" w:type="pct"/>
          </w:tcPr>
          <w:p w14:paraId="1AF59FE2" w14:textId="77777777" w:rsidR="00C16BD7" w:rsidRPr="009544E0" w:rsidRDefault="00C16BD7" w:rsidP="00045D9F">
            <w:pPr>
              <w:pStyle w:val="TableText"/>
              <w:rPr>
                <w:szCs w:val="22"/>
              </w:rPr>
            </w:pPr>
            <w:r w:rsidRPr="009544E0">
              <w:rPr>
                <w:rFonts w:eastAsia="Arial"/>
                <w:szCs w:val="22"/>
              </w:rPr>
              <w:t>Uniform Resource Locator</w:t>
            </w:r>
          </w:p>
        </w:tc>
      </w:tr>
      <w:tr w:rsidR="00C16BD7" w14:paraId="3C6F2F1E" w14:textId="77777777" w:rsidTr="00DC4CDA">
        <w:trPr>
          <w:cantSplit/>
        </w:trPr>
        <w:tc>
          <w:tcPr>
            <w:tcW w:w="1409" w:type="pct"/>
          </w:tcPr>
          <w:p w14:paraId="0A2BFCC6" w14:textId="77777777" w:rsidR="00C16BD7" w:rsidRPr="009544E0" w:rsidRDefault="00C16BD7" w:rsidP="00045D9F">
            <w:pPr>
              <w:pStyle w:val="TableText"/>
              <w:rPr>
                <w:szCs w:val="22"/>
              </w:rPr>
            </w:pPr>
            <w:r w:rsidRPr="009544E0">
              <w:rPr>
                <w:rFonts w:eastAsia="Arial"/>
                <w:szCs w:val="22"/>
              </w:rPr>
              <w:t>VA</w:t>
            </w:r>
          </w:p>
        </w:tc>
        <w:tc>
          <w:tcPr>
            <w:tcW w:w="3591" w:type="pct"/>
          </w:tcPr>
          <w:p w14:paraId="548CE662" w14:textId="77777777" w:rsidR="00C16BD7" w:rsidRPr="009544E0" w:rsidRDefault="00C16BD7" w:rsidP="00045D9F">
            <w:pPr>
              <w:pStyle w:val="TableText"/>
              <w:rPr>
                <w:szCs w:val="22"/>
              </w:rPr>
            </w:pPr>
            <w:r w:rsidRPr="009544E0">
              <w:rPr>
                <w:rFonts w:eastAsia="Arial"/>
                <w:szCs w:val="22"/>
              </w:rPr>
              <w:t>Department of Veterans Affairs</w:t>
            </w:r>
          </w:p>
        </w:tc>
      </w:tr>
      <w:tr w:rsidR="00C16BD7" w14:paraId="7EFEF8E1" w14:textId="77777777" w:rsidTr="00DC4CDA">
        <w:trPr>
          <w:cantSplit/>
        </w:trPr>
        <w:tc>
          <w:tcPr>
            <w:tcW w:w="1409" w:type="pct"/>
          </w:tcPr>
          <w:p w14:paraId="106F72DC" w14:textId="77777777" w:rsidR="00C16BD7" w:rsidRPr="009544E0" w:rsidRDefault="00C16BD7" w:rsidP="00045D9F">
            <w:pPr>
              <w:pStyle w:val="TableText"/>
              <w:rPr>
                <w:szCs w:val="22"/>
              </w:rPr>
            </w:pPr>
            <w:r w:rsidRPr="009544E0">
              <w:rPr>
                <w:rFonts w:eastAsia="Arial"/>
                <w:szCs w:val="22"/>
              </w:rPr>
              <w:t>VAMC</w:t>
            </w:r>
          </w:p>
        </w:tc>
        <w:tc>
          <w:tcPr>
            <w:tcW w:w="3591" w:type="pct"/>
          </w:tcPr>
          <w:p w14:paraId="1E96170C" w14:textId="77777777" w:rsidR="00C16BD7" w:rsidRPr="009544E0" w:rsidRDefault="00C16BD7" w:rsidP="00045D9F">
            <w:pPr>
              <w:pStyle w:val="TableText"/>
              <w:rPr>
                <w:szCs w:val="22"/>
              </w:rPr>
            </w:pPr>
            <w:r w:rsidRPr="009544E0">
              <w:rPr>
                <w:rFonts w:eastAsia="Arial"/>
                <w:szCs w:val="22"/>
              </w:rPr>
              <w:t>VA Medical Center</w:t>
            </w:r>
          </w:p>
        </w:tc>
      </w:tr>
      <w:tr w:rsidR="00C16BD7" w14:paraId="7D0D32F5" w14:textId="77777777" w:rsidTr="00DC4CDA">
        <w:trPr>
          <w:cantSplit/>
        </w:trPr>
        <w:tc>
          <w:tcPr>
            <w:tcW w:w="1409" w:type="pct"/>
          </w:tcPr>
          <w:p w14:paraId="169EC18F" w14:textId="77777777" w:rsidR="00C16BD7" w:rsidRPr="009544E0" w:rsidRDefault="00C16BD7" w:rsidP="00045D9F">
            <w:pPr>
              <w:pStyle w:val="TableText"/>
              <w:rPr>
                <w:szCs w:val="22"/>
              </w:rPr>
            </w:pPr>
            <w:r w:rsidRPr="009544E0">
              <w:rPr>
                <w:rFonts w:eastAsia="Arial"/>
                <w:szCs w:val="22"/>
              </w:rPr>
              <w:t>VE</w:t>
            </w:r>
          </w:p>
        </w:tc>
        <w:tc>
          <w:tcPr>
            <w:tcW w:w="3591" w:type="pct"/>
          </w:tcPr>
          <w:p w14:paraId="63743B20" w14:textId="77777777" w:rsidR="00C16BD7" w:rsidRPr="009544E0" w:rsidRDefault="00C16BD7" w:rsidP="00045D9F">
            <w:pPr>
              <w:pStyle w:val="TableText"/>
              <w:rPr>
                <w:szCs w:val="22"/>
              </w:rPr>
            </w:pPr>
            <w:r w:rsidRPr="009544E0">
              <w:rPr>
                <w:rFonts w:eastAsia="Arial"/>
                <w:szCs w:val="22"/>
              </w:rPr>
              <w:t>VistA Evolution</w:t>
            </w:r>
          </w:p>
        </w:tc>
      </w:tr>
      <w:tr w:rsidR="00C16BD7" w14:paraId="2FD6FC66" w14:textId="77777777" w:rsidTr="00DC4CDA">
        <w:trPr>
          <w:cantSplit/>
        </w:trPr>
        <w:tc>
          <w:tcPr>
            <w:tcW w:w="1409" w:type="pct"/>
          </w:tcPr>
          <w:p w14:paraId="7E68D643" w14:textId="77777777" w:rsidR="00C16BD7" w:rsidRPr="009544E0" w:rsidRDefault="00C16BD7" w:rsidP="00045D9F">
            <w:pPr>
              <w:pStyle w:val="TableText"/>
              <w:rPr>
                <w:szCs w:val="22"/>
              </w:rPr>
            </w:pPr>
            <w:r w:rsidRPr="009544E0">
              <w:rPr>
                <w:rFonts w:eastAsia="Arial"/>
                <w:szCs w:val="22"/>
              </w:rPr>
              <w:t>VHA</w:t>
            </w:r>
          </w:p>
        </w:tc>
        <w:tc>
          <w:tcPr>
            <w:tcW w:w="3591" w:type="pct"/>
          </w:tcPr>
          <w:p w14:paraId="16F0D2E3" w14:textId="77777777" w:rsidR="00C16BD7" w:rsidRPr="009544E0" w:rsidRDefault="00C16BD7" w:rsidP="00045D9F">
            <w:pPr>
              <w:pStyle w:val="TableText"/>
              <w:rPr>
                <w:szCs w:val="22"/>
              </w:rPr>
            </w:pPr>
            <w:r w:rsidRPr="009544E0">
              <w:rPr>
                <w:rFonts w:eastAsia="Arial"/>
                <w:szCs w:val="22"/>
              </w:rPr>
              <w:t>Veterans Health Administration</w:t>
            </w:r>
          </w:p>
        </w:tc>
      </w:tr>
      <w:tr w:rsidR="00C16BD7" w14:paraId="30785E4E" w14:textId="77777777" w:rsidTr="00DC4CDA">
        <w:trPr>
          <w:cantSplit/>
        </w:trPr>
        <w:tc>
          <w:tcPr>
            <w:tcW w:w="1409" w:type="pct"/>
          </w:tcPr>
          <w:p w14:paraId="659D95CA" w14:textId="77777777" w:rsidR="00C16BD7" w:rsidRPr="009544E0" w:rsidRDefault="00C16BD7" w:rsidP="00045D9F">
            <w:pPr>
              <w:pStyle w:val="TableText"/>
              <w:rPr>
                <w:szCs w:val="22"/>
              </w:rPr>
            </w:pPr>
            <w:r w:rsidRPr="009544E0">
              <w:rPr>
                <w:rFonts w:eastAsia="Arial"/>
                <w:szCs w:val="22"/>
              </w:rPr>
              <w:t>VistA</w:t>
            </w:r>
          </w:p>
        </w:tc>
        <w:tc>
          <w:tcPr>
            <w:tcW w:w="3591" w:type="pct"/>
          </w:tcPr>
          <w:p w14:paraId="6988642F" w14:textId="77777777" w:rsidR="00C16BD7" w:rsidRPr="009544E0" w:rsidRDefault="00C16BD7" w:rsidP="00045D9F">
            <w:pPr>
              <w:pStyle w:val="TableText"/>
              <w:rPr>
                <w:szCs w:val="22"/>
              </w:rPr>
            </w:pPr>
            <w:r w:rsidRPr="009544E0">
              <w:rPr>
                <w:rFonts w:eastAsia="Arial"/>
                <w:szCs w:val="22"/>
              </w:rPr>
              <w:t>Veterans Health Information System and Technology Architecture</w:t>
            </w:r>
          </w:p>
        </w:tc>
      </w:tr>
      <w:tr w:rsidR="00C16BD7" w14:paraId="039B7D5B" w14:textId="77777777" w:rsidTr="00DC4CDA">
        <w:trPr>
          <w:cantSplit/>
        </w:trPr>
        <w:tc>
          <w:tcPr>
            <w:tcW w:w="1409" w:type="pct"/>
          </w:tcPr>
          <w:p w14:paraId="14C69A26" w14:textId="77777777" w:rsidR="00C16BD7" w:rsidRPr="009544E0" w:rsidRDefault="00C16BD7" w:rsidP="00045D9F">
            <w:pPr>
              <w:pStyle w:val="TableText"/>
              <w:rPr>
                <w:szCs w:val="22"/>
              </w:rPr>
            </w:pPr>
            <w:r w:rsidRPr="009544E0">
              <w:rPr>
                <w:rFonts w:eastAsia="Arial"/>
                <w:szCs w:val="22"/>
              </w:rPr>
              <w:t>VM</w:t>
            </w:r>
          </w:p>
        </w:tc>
        <w:tc>
          <w:tcPr>
            <w:tcW w:w="3591" w:type="pct"/>
          </w:tcPr>
          <w:p w14:paraId="2214660B" w14:textId="77777777" w:rsidR="00C16BD7" w:rsidRPr="009544E0" w:rsidRDefault="00C16BD7" w:rsidP="00045D9F">
            <w:pPr>
              <w:pStyle w:val="TableText"/>
              <w:rPr>
                <w:szCs w:val="22"/>
              </w:rPr>
            </w:pPr>
            <w:r w:rsidRPr="009544E0">
              <w:rPr>
                <w:rFonts w:eastAsia="Arial"/>
                <w:szCs w:val="22"/>
              </w:rPr>
              <w:t>Virtual Machine</w:t>
            </w:r>
          </w:p>
        </w:tc>
      </w:tr>
      <w:tr w:rsidR="00C16BD7" w14:paraId="08D34440" w14:textId="77777777" w:rsidTr="00DC4CDA">
        <w:trPr>
          <w:cantSplit/>
        </w:trPr>
        <w:tc>
          <w:tcPr>
            <w:tcW w:w="1409" w:type="pct"/>
          </w:tcPr>
          <w:p w14:paraId="7F24B8DD" w14:textId="77777777" w:rsidR="00C16BD7" w:rsidRPr="009544E0" w:rsidRDefault="00C16BD7" w:rsidP="00045D9F">
            <w:pPr>
              <w:pStyle w:val="TableText"/>
              <w:rPr>
                <w:szCs w:val="22"/>
              </w:rPr>
            </w:pPr>
            <w:r w:rsidRPr="009544E0">
              <w:rPr>
                <w:rFonts w:eastAsia="Arial"/>
                <w:szCs w:val="22"/>
              </w:rPr>
              <w:t>VSA</w:t>
            </w:r>
          </w:p>
        </w:tc>
        <w:tc>
          <w:tcPr>
            <w:tcW w:w="3591" w:type="pct"/>
          </w:tcPr>
          <w:p w14:paraId="3ED4E7F4" w14:textId="77777777" w:rsidR="00C16BD7" w:rsidRPr="009544E0" w:rsidRDefault="00C16BD7" w:rsidP="00045D9F">
            <w:pPr>
              <w:pStyle w:val="TableText"/>
              <w:rPr>
                <w:szCs w:val="22"/>
              </w:rPr>
            </w:pPr>
            <w:r w:rsidRPr="009544E0">
              <w:rPr>
                <w:rFonts w:eastAsia="Arial"/>
                <w:szCs w:val="22"/>
              </w:rPr>
              <w:t>VistA Services Assembler</w:t>
            </w:r>
          </w:p>
        </w:tc>
      </w:tr>
      <w:tr w:rsidR="00C16BD7" w14:paraId="5EE6F05D" w14:textId="77777777" w:rsidTr="00DC4CDA">
        <w:trPr>
          <w:cantSplit/>
        </w:trPr>
        <w:tc>
          <w:tcPr>
            <w:tcW w:w="1409" w:type="pct"/>
          </w:tcPr>
          <w:p w14:paraId="2BEDFF1A" w14:textId="77777777" w:rsidR="00C16BD7" w:rsidRPr="009544E0" w:rsidRDefault="00C16BD7" w:rsidP="00045D9F">
            <w:pPr>
              <w:pStyle w:val="TableText"/>
              <w:rPr>
                <w:szCs w:val="22"/>
              </w:rPr>
            </w:pPr>
            <w:r w:rsidRPr="009544E0">
              <w:rPr>
                <w:rFonts w:eastAsia="Arial"/>
                <w:szCs w:val="22"/>
              </w:rPr>
              <w:t>WAR</w:t>
            </w:r>
          </w:p>
        </w:tc>
        <w:tc>
          <w:tcPr>
            <w:tcW w:w="3591" w:type="pct"/>
          </w:tcPr>
          <w:p w14:paraId="64605698" w14:textId="77777777" w:rsidR="00C16BD7" w:rsidRPr="009544E0" w:rsidRDefault="00C16BD7" w:rsidP="00045D9F">
            <w:pPr>
              <w:pStyle w:val="TableText"/>
              <w:rPr>
                <w:szCs w:val="22"/>
              </w:rPr>
            </w:pPr>
            <w:r w:rsidRPr="009544E0">
              <w:rPr>
                <w:rFonts w:eastAsia="Arial"/>
                <w:szCs w:val="22"/>
              </w:rPr>
              <w:t xml:space="preserve">Web Application </w:t>
            </w:r>
            <w:proofErr w:type="spellStart"/>
            <w:r w:rsidRPr="009544E0">
              <w:rPr>
                <w:rFonts w:eastAsia="Arial"/>
                <w:szCs w:val="22"/>
              </w:rPr>
              <w:t>ARchive</w:t>
            </w:r>
            <w:proofErr w:type="spellEnd"/>
          </w:p>
        </w:tc>
      </w:tr>
      <w:tr w:rsidR="00C16BD7" w14:paraId="162CADBC" w14:textId="77777777" w:rsidTr="00DC4CDA">
        <w:trPr>
          <w:cantSplit/>
        </w:trPr>
        <w:tc>
          <w:tcPr>
            <w:tcW w:w="1409" w:type="pct"/>
          </w:tcPr>
          <w:p w14:paraId="5CA0163F" w14:textId="77777777" w:rsidR="00C16BD7" w:rsidRPr="009544E0" w:rsidRDefault="00C16BD7" w:rsidP="00045D9F">
            <w:pPr>
              <w:pStyle w:val="TableText"/>
              <w:rPr>
                <w:szCs w:val="22"/>
              </w:rPr>
            </w:pPr>
            <w:r w:rsidRPr="009544E0">
              <w:rPr>
                <w:rFonts w:eastAsia="Arial"/>
                <w:szCs w:val="22"/>
              </w:rPr>
              <w:t>WMB</w:t>
            </w:r>
          </w:p>
        </w:tc>
        <w:tc>
          <w:tcPr>
            <w:tcW w:w="3591" w:type="pct"/>
          </w:tcPr>
          <w:p w14:paraId="04824F66" w14:textId="77777777" w:rsidR="00C16BD7" w:rsidRPr="009544E0" w:rsidRDefault="00C16BD7" w:rsidP="00045D9F">
            <w:pPr>
              <w:pStyle w:val="TableText"/>
              <w:rPr>
                <w:szCs w:val="22"/>
              </w:rPr>
            </w:pPr>
            <w:r w:rsidRPr="009544E0">
              <w:rPr>
                <w:rFonts w:eastAsia="Arial"/>
                <w:szCs w:val="22"/>
              </w:rPr>
              <w:t>WebSphere Message Broker</w:t>
            </w:r>
          </w:p>
        </w:tc>
      </w:tr>
      <w:tr w:rsidR="00C16BD7" w14:paraId="6C1F6463" w14:textId="77777777" w:rsidTr="00DC4CDA">
        <w:trPr>
          <w:cantSplit/>
        </w:trPr>
        <w:tc>
          <w:tcPr>
            <w:tcW w:w="1409" w:type="pct"/>
          </w:tcPr>
          <w:p w14:paraId="4B11C92E" w14:textId="77777777" w:rsidR="00C16BD7" w:rsidRPr="009544E0" w:rsidRDefault="00C16BD7" w:rsidP="00045D9F">
            <w:pPr>
              <w:pStyle w:val="TableText"/>
              <w:rPr>
                <w:szCs w:val="22"/>
              </w:rPr>
            </w:pPr>
            <w:r w:rsidRPr="009544E0">
              <w:rPr>
                <w:rFonts w:eastAsia="Arial"/>
                <w:szCs w:val="22"/>
              </w:rPr>
              <w:t>WSDL</w:t>
            </w:r>
          </w:p>
        </w:tc>
        <w:tc>
          <w:tcPr>
            <w:tcW w:w="3591" w:type="pct"/>
          </w:tcPr>
          <w:p w14:paraId="045FD948" w14:textId="77777777" w:rsidR="00C16BD7" w:rsidRPr="009544E0" w:rsidRDefault="00C16BD7" w:rsidP="00045D9F">
            <w:pPr>
              <w:pStyle w:val="TableText"/>
              <w:rPr>
                <w:szCs w:val="22"/>
              </w:rPr>
            </w:pPr>
            <w:r w:rsidRPr="009544E0">
              <w:rPr>
                <w:rFonts w:eastAsia="Arial"/>
                <w:szCs w:val="22"/>
              </w:rPr>
              <w:t>Web Services Description Language</w:t>
            </w:r>
          </w:p>
        </w:tc>
      </w:tr>
      <w:tr w:rsidR="00C16BD7" w14:paraId="2C8788B1" w14:textId="77777777" w:rsidTr="00DC4CDA">
        <w:trPr>
          <w:cantSplit/>
          <w:trHeight w:val="420"/>
        </w:trPr>
        <w:tc>
          <w:tcPr>
            <w:tcW w:w="1409" w:type="pct"/>
          </w:tcPr>
          <w:p w14:paraId="0B5B23E0" w14:textId="77777777" w:rsidR="00C16BD7" w:rsidRPr="009544E0" w:rsidRDefault="00C16BD7" w:rsidP="00045D9F">
            <w:pPr>
              <w:pStyle w:val="TableText"/>
              <w:rPr>
                <w:szCs w:val="22"/>
              </w:rPr>
            </w:pPr>
            <w:r w:rsidRPr="009544E0">
              <w:rPr>
                <w:rFonts w:eastAsia="Arial"/>
                <w:szCs w:val="22"/>
              </w:rPr>
              <w:t>WSRR</w:t>
            </w:r>
          </w:p>
        </w:tc>
        <w:tc>
          <w:tcPr>
            <w:tcW w:w="3591" w:type="pct"/>
          </w:tcPr>
          <w:p w14:paraId="427C103B" w14:textId="77777777" w:rsidR="00C16BD7" w:rsidRPr="009544E0" w:rsidRDefault="00C16BD7" w:rsidP="00045D9F">
            <w:pPr>
              <w:pStyle w:val="TableText"/>
              <w:rPr>
                <w:szCs w:val="22"/>
              </w:rPr>
            </w:pPr>
            <w:r w:rsidRPr="009544E0">
              <w:rPr>
                <w:rFonts w:eastAsia="Arial"/>
                <w:szCs w:val="22"/>
              </w:rPr>
              <w:t>WebSphere Registry and Repository</w:t>
            </w:r>
          </w:p>
        </w:tc>
      </w:tr>
      <w:tr w:rsidR="00C16BD7" w14:paraId="2D06760B" w14:textId="77777777" w:rsidTr="00DC4CDA">
        <w:trPr>
          <w:cantSplit/>
        </w:trPr>
        <w:tc>
          <w:tcPr>
            <w:tcW w:w="1409" w:type="pct"/>
          </w:tcPr>
          <w:p w14:paraId="6693BF4C" w14:textId="77777777" w:rsidR="00C16BD7" w:rsidRPr="009544E0" w:rsidRDefault="00C16BD7" w:rsidP="00045D9F">
            <w:pPr>
              <w:pStyle w:val="TableText"/>
              <w:rPr>
                <w:szCs w:val="22"/>
              </w:rPr>
            </w:pPr>
            <w:r w:rsidRPr="009544E0">
              <w:rPr>
                <w:rFonts w:eastAsia="Arial"/>
                <w:szCs w:val="22"/>
              </w:rPr>
              <w:t>XML</w:t>
            </w:r>
          </w:p>
        </w:tc>
        <w:tc>
          <w:tcPr>
            <w:tcW w:w="3591" w:type="pct"/>
          </w:tcPr>
          <w:p w14:paraId="4D1EAE03" w14:textId="77777777" w:rsidR="00C16BD7" w:rsidRPr="009544E0" w:rsidRDefault="00C16BD7" w:rsidP="00045D9F">
            <w:pPr>
              <w:pStyle w:val="TableText"/>
              <w:rPr>
                <w:szCs w:val="22"/>
              </w:rPr>
            </w:pPr>
            <w:r w:rsidRPr="009544E0">
              <w:rPr>
                <w:rFonts w:eastAsia="Arial"/>
                <w:szCs w:val="22"/>
              </w:rPr>
              <w:t>Extended Markup Language</w:t>
            </w:r>
          </w:p>
        </w:tc>
      </w:tr>
    </w:tbl>
    <w:p w14:paraId="14E1EDFC" w14:textId="77777777" w:rsidR="00C13645" w:rsidRDefault="00C13645" w:rsidP="00C13645">
      <w:pPr>
        <w:pStyle w:val="BodyText6"/>
      </w:pPr>
      <w:bookmarkStart w:id="409" w:name="_Toc436647123"/>
    </w:p>
    <w:p w14:paraId="6BEB4C60" w14:textId="77777777" w:rsidR="00C16BD7" w:rsidRPr="00371459" w:rsidRDefault="00C16BD7" w:rsidP="00C13645">
      <w:pPr>
        <w:pStyle w:val="Heading2"/>
      </w:pPr>
      <w:bookmarkStart w:id="410" w:name="_Toc467483212"/>
      <w:r w:rsidRPr="00371459">
        <w:lastRenderedPageBreak/>
        <w:t>Definitions</w:t>
      </w:r>
      <w:bookmarkEnd w:id="409"/>
      <w:bookmarkEnd w:id="410"/>
    </w:p>
    <w:p w14:paraId="3CDDEA8C" w14:textId="77777777" w:rsidR="00C16BD7" w:rsidRDefault="00C16BD7" w:rsidP="00EE4670">
      <w:pPr>
        <w:pStyle w:val="Caption"/>
      </w:pPr>
      <w:bookmarkStart w:id="411" w:name="_Toc436647235"/>
      <w:bookmarkStart w:id="412" w:name="_Toc467483231"/>
      <w:r>
        <w:t xml:space="preserve">Table </w:t>
      </w:r>
      <w:r w:rsidR="00B47EEC">
        <w:fldChar w:fldCharType="begin"/>
      </w:r>
      <w:r w:rsidR="00B47EEC">
        <w:instrText xml:space="preserve"> SEQ Table \* ARABIC </w:instrText>
      </w:r>
      <w:r w:rsidR="00B47EEC">
        <w:fldChar w:fldCharType="separate"/>
      </w:r>
      <w:r w:rsidR="00B44652">
        <w:rPr>
          <w:noProof/>
        </w:rPr>
        <w:t>19</w:t>
      </w:r>
      <w:r w:rsidR="00B47EEC">
        <w:rPr>
          <w:noProof/>
        </w:rPr>
        <w:fldChar w:fldCharType="end"/>
      </w:r>
      <w:r>
        <w:t xml:space="preserve">: </w:t>
      </w:r>
      <w:r w:rsidRPr="00AB3453">
        <w:t>Definitions</w:t>
      </w:r>
      <w:bookmarkEnd w:id="411"/>
      <w:bookmarkEnd w:id="41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Description w:val="Definitions listing the term and definition."/>
      </w:tblPr>
      <w:tblGrid>
        <w:gridCol w:w="14"/>
        <w:gridCol w:w="3181"/>
        <w:gridCol w:w="6381"/>
      </w:tblGrid>
      <w:tr w:rsidR="00C16BD7" w:rsidRPr="00DC4CDA" w14:paraId="09DF6954" w14:textId="77777777" w:rsidTr="00DC4CDA">
        <w:trPr>
          <w:gridBefore w:val="1"/>
          <w:wBefore w:w="7" w:type="pct"/>
          <w:cantSplit/>
          <w:trHeight w:val="380"/>
          <w:tblHeader/>
        </w:trPr>
        <w:tc>
          <w:tcPr>
            <w:tcW w:w="1661" w:type="pct"/>
            <w:shd w:val="clear" w:color="auto" w:fill="F2F2F2" w:themeFill="background1" w:themeFillShade="F2"/>
          </w:tcPr>
          <w:p w14:paraId="287BD773" w14:textId="77777777" w:rsidR="00C16BD7" w:rsidRPr="009544E0" w:rsidRDefault="00C16BD7" w:rsidP="0044110D">
            <w:pPr>
              <w:pStyle w:val="TableHeading"/>
              <w:rPr>
                <w:szCs w:val="22"/>
              </w:rPr>
            </w:pPr>
            <w:bookmarkStart w:id="413" w:name="COL001_TBL020"/>
            <w:bookmarkEnd w:id="413"/>
            <w:r w:rsidRPr="009544E0">
              <w:rPr>
                <w:rFonts w:eastAsia="Arial"/>
                <w:szCs w:val="22"/>
              </w:rPr>
              <w:t>Term</w:t>
            </w:r>
          </w:p>
        </w:tc>
        <w:tc>
          <w:tcPr>
            <w:tcW w:w="3332" w:type="pct"/>
            <w:shd w:val="clear" w:color="auto" w:fill="F2F2F2" w:themeFill="background1" w:themeFillShade="F2"/>
          </w:tcPr>
          <w:p w14:paraId="32052168" w14:textId="77777777" w:rsidR="00C16BD7" w:rsidRPr="009544E0" w:rsidRDefault="00C16BD7" w:rsidP="0044110D">
            <w:pPr>
              <w:pStyle w:val="TableHeading"/>
              <w:rPr>
                <w:szCs w:val="22"/>
              </w:rPr>
            </w:pPr>
            <w:r w:rsidRPr="009544E0">
              <w:rPr>
                <w:rFonts w:eastAsia="Arial"/>
                <w:szCs w:val="22"/>
              </w:rPr>
              <w:t>Definition</w:t>
            </w:r>
          </w:p>
        </w:tc>
      </w:tr>
      <w:tr w:rsidR="00C16BD7" w:rsidRPr="00DC4CDA" w14:paraId="3C2AF145" w14:textId="77777777" w:rsidTr="00DC4CDA">
        <w:trPr>
          <w:gridBefore w:val="1"/>
          <w:wBefore w:w="7" w:type="pct"/>
          <w:cantSplit/>
        </w:trPr>
        <w:tc>
          <w:tcPr>
            <w:tcW w:w="1661" w:type="pct"/>
          </w:tcPr>
          <w:p w14:paraId="5AD8671F" w14:textId="77777777" w:rsidR="00C16BD7" w:rsidRPr="009544E0" w:rsidRDefault="00C16BD7" w:rsidP="00045D9F">
            <w:pPr>
              <w:pStyle w:val="TableText"/>
              <w:keepNext/>
              <w:keepLines/>
              <w:rPr>
                <w:szCs w:val="22"/>
              </w:rPr>
            </w:pPr>
            <w:proofErr w:type="spellStart"/>
            <w:r w:rsidRPr="009544E0">
              <w:rPr>
                <w:rFonts w:eastAsia="Arial"/>
                <w:szCs w:val="22"/>
              </w:rPr>
              <w:t>Caché</w:t>
            </w:r>
            <w:proofErr w:type="spellEnd"/>
          </w:p>
        </w:tc>
        <w:tc>
          <w:tcPr>
            <w:tcW w:w="3332" w:type="pct"/>
          </w:tcPr>
          <w:p w14:paraId="3AF90586" w14:textId="77777777" w:rsidR="00C16BD7" w:rsidRPr="009544E0" w:rsidRDefault="00C16BD7" w:rsidP="00045D9F">
            <w:pPr>
              <w:pStyle w:val="TableText"/>
              <w:keepNext/>
              <w:keepLines/>
              <w:rPr>
                <w:szCs w:val="22"/>
              </w:rPr>
            </w:pPr>
            <w:r w:rsidRPr="009544E0">
              <w:rPr>
                <w:rFonts w:eastAsia="Arial"/>
                <w:szCs w:val="22"/>
              </w:rPr>
              <w:t xml:space="preserve">An “M”-based product (by </w:t>
            </w:r>
            <w:proofErr w:type="spellStart"/>
            <w:r w:rsidRPr="009544E0">
              <w:rPr>
                <w:rFonts w:eastAsia="Arial"/>
                <w:szCs w:val="22"/>
              </w:rPr>
              <w:t>InterSystems</w:t>
            </w:r>
            <w:proofErr w:type="spellEnd"/>
            <w:r w:rsidRPr="009544E0">
              <w:rPr>
                <w:rFonts w:eastAsia="Arial"/>
                <w:szCs w:val="22"/>
              </w:rPr>
              <w:t xml:space="preserve">) that has been selected as the next generation Veterans Health Information Systems and Technology Architecture (VistA) platform. </w:t>
            </w:r>
            <w:proofErr w:type="spellStart"/>
            <w:r w:rsidRPr="009544E0">
              <w:rPr>
                <w:rFonts w:eastAsia="Arial"/>
                <w:szCs w:val="22"/>
              </w:rPr>
              <w:t>Caché</w:t>
            </w:r>
            <w:proofErr w:type="spellEnd"/>
            <w:r w:rsidRPr="009544E0">
              <w:rPr>
                <w:rFonts w:eastAsia="Arial"/>
                <w:szCs w:val="22"/>
              </w:rPr>
              <w:t xml:space="preserve"> stores data in multidimensional arrays capable of carrying hierarchically structured data. These are the same “global” data structures used by the </w:t>
            </w:r>
            <w:hyperlink r:id="rId56">
              <w:r w:rsidRPr="009544E0">
                <w:rPr>
                  <w:rFonts w:eastAsia="Arial"/>
                  <w:color w:val="0000FF"/>
                  <w:szCs w:val="22"/>
                  <w:u w:val="single"/>
                </w:rPr>
                <w:t>MUMPS</w:t>
              </w:r>
            </w:hyperlink>
            <w:r w:rsidRPr="009544E0">
              <w:rPr>
                <w:rFonts w:eastAsia="Arial"/>
                <w:szCs w:val="22"/>
              </w:rPr>
              <w:t xml:space="preserve"> programming language, which influenced the design of </w:t>
            </w:r>
            <w:proofErr w:type="spellStart"/>
            <w:r w:rsidRPr="009544E0">
              <w:rPr>
                <w:rFonts w:eastAsia="Arial"/>
                <w:szCs w:val="22"/>
              </w:rPr>
              <w:t>Caché</w:t>
            </w:r>
            <w:proofErr w:type="spellEnd"/>
            <w:r w:rsidRPr="009544E0">
              <w:rPr>
                <w:rFonts w:eastAsia="Arial"/>
                <w:szCs w:val="22"/>
              </w:rPr>
              <w:t xml:space="preserve">, and are similar to those used by </w:t>
            </w:r>
            <w:hyperlink r:id="rId57">
              <w:proofErr w:type="spellStart"/>
              <w:r w:rsidRPr="009544E0">
                <w:rPr>
                  <w:rFonts w:eastAsia="Arial"/>
                  <w:color w:val="0000FF"/>
                  <w:szCs w:val="22"/>
                  <w:u w:val="single"/>
                </w:rPr>
                <w:t>MultiValue</w:t>
              </w:r>
              <w:proofErr w:type="spellEnd"/>
            </w:hyperlink>
            <w:r w:rsidRPr="009544E0">
              <w:rPr>
                <w:rFonts w:eastAsia="Arial"/>
                <w:szCs w:val="22"/>
              </w:rPr>
              <w:t xml:space="preserve"> (aka PICK) systems. In most applications; however, </w:t>
            </w:r>
            <w:hyperlink r:id="rId58">
              <w:r w:rsidRPr="009544E0">
                <w:rPr>
                  <w:rFonts w:eastAsia="Arial"/>
                  <w:color w:val="0000FF"/>
                  <w:szCs w:val="22"/>
                  <w:u w:val="single"/>
                </w:rPr>
                <w:t>object</w:t>
              </w:r>
            </w:hyperlink>
            <w:r w:rsidRPr="009544E0">
              <w:rPr>
                <w:rFonts w:eastAsia="Arial"/>
                <w:szCs w:val="22"/>
              </w:rPr>
              <w:t xml:space="preserve"> and/or </w:t>
            </w:r>
            <w:hyperlink r:id="rId59">
              <w:r w:rsidRPr="009544E0">
                <w:rPr>
                  <w:rFonts w:eastAsia="Arial"/>
                  <w:color w:val="0000FF"/>
                  <w:szCs w:val="22"/>
                  <w:u w:val="single"/>
                </w:rPr>
                <w:t>SQL</w:t>
              </w:r>
            </w:hyperlink>
            <w:r w:rsidRPr="009544E0">
              <w:rPr>
                <w:rFonts w:eastAsia="Arial"/>
                <w:szCs w:val="22"/>
              </w:rPr>
              <w:t xml:space="preserve"> access methods are used.</w:t>
            </w:r>
          </w:p>
          <w:p w14:paraId="7E55C9C8" w14:textId="77777777" w:rsidR="00C16BD7" w:rsidRPr="009544E0" w:rsidRDefault="00B47EEC" w:rsidP="00045D9F">
            <w:pPr>
              <w:pStyle w:val="TableText"/>
              <w:keepNext/>
              <w:keepLines/>
              <w:rPr>
                <w:szCs w:val="22"/>
              </w:rPr>
            </w:pPr>
            <w:hyperlink r:id="rId60">
              <w:proofErr w:type="spellStart"/>
              <w:r w:rsidR="00C16BD7" w:rsidRPr="009544E0">
                <w:rPr>
                  <w:rFonts w:eastAsia="Arial"/>
                  <w:color w:val="0000FF"/>
                  <w:szCs w:val="22"/>
                  <w:u w:val="single"/>
                </w:rPr>
                <w:t>Caché</w:t>
              </w:r>
              <w:proofErr w:type="spellEnd"/>
              <w:r w:rsidR="00C16BD7" w:rsidRPr="009544E0">
                <w:rPr>
                  <w:rFonts w:eastAsia="Arial"/>
                  <w:color w:val="0000FF"/>
                  <w:szCs w:val="22"/>
                  <w:u w:val="single"/>
                </w:rPr>
                <w:t xml:space="preserve"> </w:t>
              </w:r>
              <w:proofErr w:type="spellStart"/>
              <w:r w:rsidR="00C16BD7" w:rsidRPr="009544E0">
                <w:rPr>
                  <w:rFonts w:eastAsia="Arial"/>
                  <w:color w:val="0000FF"/>
                  <w:szCs w:val="22"/>
                  <w:u w:val="single"/>
                </w:rPr>
                <w:t>ObjectScript</w:t>
              </w:r>
              <w:proofErr w:type="spellEnd"/>
            </w:hyperlink>
            <w:r w:rsidR="00C16BD7" w:rsidRPr="009544E0">
              <w:rPr>
                <w:rFonts w:eastAsia="Arial"/>
                <w:szCs w:val="22"/>
              </w:rPr>
              <w:t xml:space="preserve">, </w:t>
            </w:r>
            <w:hyperlink r:id="rId61">
              <w:proofErr w:type="spellStart"/>
              <w:r w:rsidR="00C16BD7" w:rsidRPr="009544E0">
                <w:rPr>
                  <w:rFonts w:eastAsia="Arial"/>
                  <w:color w:val="0000FF"/>
                  <w:szCs w:val="22"/>
                  <w:u w:val="single"/>
                </w:rPr>
                <w:t>Caché</w:t>
              </w:r>
              <w:proofErr w:type="spellEnd"/>
              <w:r w:rsidR="00C16BD7" w:rsidRPr="009544E0">
                <w:rPr>
                  <w:rFonts w:eastAsia="Arial"/>
                  <w:color w:val="0000FF"/>
                  <w:szCs w:val="22"/>
                  <w:u w:val="single"/>
                </w:rPr>
                <w:t xml:space="preserve"> Basic</w:t>
              </w:r>
            </w:hyperlink>
            <w:r w:rsidR="00C16BD7" w:rsidRPr="009544E0">
              <w:rPr>
                <w:rFonts w:eastAsia="Arial"/>
                <w:szCs w:val="22"/>
              </w:rPr>
              <w:t xml:space="preserve"> or </w:t>
            </w:r>
            <w:hyperlink r:id="rId62">
              <w:r w:rsidR="00C16BD7" w:rsidRPr="009544E0">
                <w:rPr>
                  <w:rFonts w:eastAsia="Arial"/>
                  <w:color w:val="0000FF"/>
                  <w:szCs w:val="22"/>
                  <w:u w:val="single"/>
                </w:rPr>
                <w:t>T-SQL</w:t>
              </w:r>
            </w:hyperlink>
            <w:r w:rsidR="00C16BD7" w:rsidRPr="009544E0">
              <w:rPr>
                <w:rFonts w:eastAsia="Arial"/>
                <w:szCs w:val="22"/>
              </w:rPr>
              <w:t xml:space="preserve"> can be used to develop application business logic. External interfaces include native object binding for </w:t>
            </w:r>
            <w:hyperlink r:id="rId63">
              <w:r w:rsidR="00C16BD7" w:rsidRPr="009544E0">
                <w:rPr>
                  <w:rFonts w:eastAsia="Arial"/>
                  <w:color w:val="0000FF"/>
                  <w:szCs w:val="22"/>
                  <w:u w:val="single"/>
                </w:rPr>
                <w:t>C++</w:t>
              </w:r>
            </w:hyperlink>
            <w:r w:rsidR="00C16BD7" w:rsidRPr="009544E0">
              <w:rPr>
                <w:rFonts w:eastAsia="Arial"/>
                <w:szCs w:val="22"/>
              </w:rPr>
              <w:t xml:space="preserve">, </w:t>
            </w:r>
            <w:hyperlink r:id="rId64">
              <w:r w:rsidR="00C16BD7" w:rsidRPr="009544E0">
                <w:rPr>
                  <w:rFonts w:eastAsia="Arial"/>
                  <w:color w:val="0000FF"/>
                  <w:szCs w:val="22"/>
                  <w:u w:val="single"/>
                </w:rPr>
                <w:t>Java</w:t>
              </w:r>
            </w:hyperlink>
            <w:r w:rsidR="00C16BD7" w:rsidRPr="009544E0">
              <w:rPr>
                <w:rFonts w:eastAsia="Arial"/>
                <w:szCs w:val="22"/>
              </w:rPr>
              <w:t xml:space="preserve">, </w:t>
            </w:r>
            <w:hyperlink r:id="rId65">
              <w:r w:rsidR="00C16BD7" w:rsidRPr="009544E0">
                <w:rPr>
                  <w:rFonts w:eastAsia="Arial"/>
                  <w:color w:val="0000FF"/>
                  <w:szCs w:val="22"/>
                  <w:u w:val="single"/>
                </w:rPr>
                <w:t>EJB</w:t>
              </w:r>
            </w:hyperlink>
            <w:r w:rsidR="00C16BD7" w:rsidRPr="009544E0">
              <w:rPr>
                <w:rFonts w:eastAsia="Arial"/>
                <w:szCs w:val="22"/>
              </w:rPr>
              <w:t xml:space="preserve">, </w:t>
            </w:r>
            <w:hyperlink r:id="rId66">
              <w:r w:rsidR="00C16BD7" w:rsidRPr="009544E0">
                <w:rPr>
                  <w:rFonts w:eastAsia="Arial"/>
                  <w:color w:val="0000FF"/>
                  <w:szCs w:val="22"/>
                  <w:u w:val="single"/>
                </w:rPr>
                <w:t>ActiveX</w:t>
              </w:r>
            </w:hyperlink>
            <w:r w:rsidR="00C16BD7" w:rsidRPr="009544E0">
              <w:rPr>
                <w:rFonts w:eastAsia="Arial"/>
                <w:szCs w:val="22"/>
              </w:rPr>
              <w:t xml:space="preserve">, and </w:t>
            </w:r>
            <w:hyperlink r:id="rId67">
              <w:r w:rsidR="00C16BD7" w:rsidRPr="009544E0">
                <w:rPr>
                  <w:rFonts w:eastAsia="Arial"/>
                  <w:color w:val="0000FF"/>
                  <w:szCs w:val="22"/>
                  <w:u w:val="single"/>
                </w:rPr>
                <w:t>NET</w:t>
              </w:r>
            </w:hyperlink>
            <w:r w:rsidR="00C16BD7" w:rsidRPr="009544E0">
              <w:rPr>
                <w:rFonts w:eastAsia="Arial"/>
                <w:szCs w:val="22"/>
              </w:rPr>
              <w:t xml:space="preserve">. </w:t>
            </w:r>
            <w:proofErr w:type="spellStart"/>
            <w:r w:rsidR="00C16BD7" w:rsidRPr="009544E0">
              <w:rPr>
                <w:rFonts w:eastAsia="Arial"/>
                <w:szCs w:val="22"/>
              </w:rPr>
              <w:t>Caché</w:t>
            </w:r>
            <w:proofErr w:type="spellEnd"/>
            <w:r w:rsidR="00C16BD7" w:rsidRPr="009544E0">
              <w:rPr>
                <w:rFonts w:eastAsia="Arial"/>
                <w:szCs w:val="22"/>
              </w:rPr>
              <w:t xml:space="preserve"> supports </w:t>
            </w:r>
            <w:hyperlink r:id="rId68">
              <w:r w:rsidR="00C16BD7" w:rsidRPr="009544E0">
                <w:rPr>
                  <w:rFonts w:eastAsia="Arial"/>
                  <w:color w:val="0000FF"/>
                  <w:szCs w:val="22"/>
                  <w:u w:val="single"/>
                </w:rPr>
                <w:t>JDBC</w:t>
              </w:r>
            </w:hyperlink>
            <w:r w:rsidR="00C16BD7" w:rsidRPr="009544E0">
              <w:rPr>
                <w:rFonts w:eastAsia="Arial"/>
                <w:szCs w:val="22"/>
              </w:rPr>
              <w:t xml:space="preserve"> and </w:t>
            </w:r>
            <w:hyperlink r:id="rId69">
              <w:r w:rsidR="00C16BD7" w:rsidRPr="009544E0">
                <w:rPr>
                  <w:rFonts w:eastAsia="Arial"/>
                  <w:color w:val="0000FF"/>
                  <w:szCs w:val="22"/>
                  <w:u w:val="single"/>
                </w:rPr>
                <w:t>ODBC</w:t>
              </w:r>
            </w:hyperlink>
            <w:r w:rsidR="00C16BD7" w:rsidRPr="009544E0">
              <w:rPr>
                <w:rFonts w:eastAsia="Arial"/>
                <w:szCs w:val="22"/>
              </w:rPr>
              <w:t xml:space="preserve"> for relational access. </w:t>
            </w:r>
            <w:hyperlink r:id="rId70">
              <w:r w:rsidR="00C16BD7" w:rsidRPr="009544E0">
                <w:rPr>
                  <w:rFonts w:eastAsia="Arial"/>
                  <w:color w:val="0000FF"/>
                  <w:szCs w:val="22"/>
                  <w:u w:val="single"/>
                </w:rPr>
                <w:t>XML</w:t>
              </w:r>
            </w:hyperlink>
            <w:r w:rsidR="00C16BD7" w:rsidRPr="009544E0">
              <w:rPr>
                <w:rFonts w:eastAsia="Arial"/>
                <w:szCs w:val="22"/>
              </w:rPr>
              <w:t xml:space="preserve"> and </w:t>
            </w:r>
            <w:hyperlink r:id="rId71">
              <w:r w:rsidR="00C16BD7" w:rsidRPr="009544E0">
                <w:rPr>
                  <w:rFonts w:eastAsia="Arial"/>
                  <w:color w:val="0000FF"/>
                  <w:szCs w:val="22"/>
                  <w:u w:val="single"/>
                </w:rPr>
                <w:t>Web Services</w:t>
              </w:r>
            </w:hyperlink>
            <w:r w:rsidR="00C16BD7" w:rsidRPr="009544E0">
              <w:rPr>
                <w:rFonts w:eastAsia="Arial"/>
                <w:szCs w:val="22"/>
              </w:rPr>
              <w:t xml:space="preserve"> are also supported.</w:t>
            </w:r>
          </w:p>
        </w:tc>
      </w:tr>
      <w:tr w:rsidR="00C16BD7" w:rsidRPr="00DC4CDA" w14:paraId="69DDD8B8" w14:textId="77777777" w:rsidTr="00DC4CDA">
        <w:trPr>
          <w:gridBefore w:val="1"/>
          <w:wBefore w:w="7" w:type="pct"/>
          <w:cantSplit/>
        </w:trPr>
        <w:tc>
          <w:tcPr>
            <w:tcW w:w="1661" w:type="pct"/>
          </w:tcPr>
          <w:p w14:paraId="5676C865" w14:textId="77777777" w:rsidR="00C16BD7" w:rsidRPr="009544E0" w:rsidRDefault="00C16BD7" w:rsidP="00045D9F">
            <w:pPr>
              <w:pStyle w:val="TableText"/>
              <w:keepNext/>
              <w:keepLines/>
              <w:rPr>
                <w:szCs w:val="22"/>
              </w:rPr>
            </w:pPr>
            <w:r w:rsidRPr="009544E0">
              <w:rPr>
                <w:rFonts w:eastAsia="Arial"/>
                <w:szCs w:val="22"/>
              </w:rPr>
              <w:t>Connectivity</w:t>
            </w:r>
          </w:p>
        </w:tc>
        <w:tc>
          <w:tcPr>
            <w:tcW w:w="3332" w:type="pct"/>
          </w:tcPr>
          <w:p w14:paraId="25F2ACD9" w14:textId="502D0C78" w:rsidR="00C16BD7" w:rsidRPr="009544E0" w:rsidRDefault="00C16BD7" w:rsidP="00045D9F">
            <w:pPr>
              <w:pStyle w:val="TableText"/>
              <w:keepNext/>
              <w:keepLines/>
              <w:rPr>
                <w:szCs w:val="22"/>
              </w:rPr>
            </w:pPr>
            <w:r w:rsidRPr="009544E0">
              <w:rPr>
                <w:rFonts w:eastAsia="Arial"/>
                <w:szCs w:val="22"/>
              </w:rPr>
              <w:t xml:space="preserve">Connectivity provides connection to the Master Patient Index (MPI), Structured Query Language (SQL), </w:t>
            </w:r>
            <w:r w:rsidR="002E3FB2" w:rsidRPr="009544E0">
              <w:rPr>
                <w:rFonts w:eastAsia="Arial"/>
                <w:szCs w:val="22"/>
              </w:rPr>
              <w:t>and XML</w:t>
            </w:r>
            <w:r w:rsidRPr="009544E0">
              <w:rPr>
                <w:rFonts w:eastAsia="Arial"/>
                <w:szCs w:val="22"/>
              </w:rPr>
              <w:t>.</w:t>
            </w:r>
          </w:p>
        </w:tc>
      </w:tr>
      <w:tr w:rsidR="00C16BD7" w:rsidRPr="00DC4CDA" w14:paraId="305CBBC4" w14:textId="77777777" w:rsidTr="00DC4CDA">
        <w:trPr>
          <w:gridBefore w:val="1"/>
          <w:wBefore w:w="7" w:type="pct"/>
          <w:cantSplit/>
        </w:trPr>
        <w:tc>
          <w:tcPr>
            <w:tcW w:w="1661" w:type="pct"/>
          </w:tcPr>
          <w:p w14:paraId="7ED00D84" w14:textId="77777777" w:rsidR="00C16BD7" w:rsidRPr="009544E0" w:rsidRDefault="00C16BD7" w:rsidP="0044110D">
            <w:pPr>
              <w:pStyle w:val="TableText"/>
              <w:rPr>
                <w:szCs w:val="22"/>
              </w:rPr>
            </w:pPr>
            <w:r w:rsidRPr="009544E0">
              <w:rPr>
                <w:rFonts w:eastAsia="Arial"/>
                <w:szCs w:val="22"/>
              </w:rPr>
              <w:t>Federating Services Platform</w:t>
            </w:r>
          </w:p>
        </w:tc>
        <w:tc>
          <w:tcPr>
            <w:tcW w:w="3332" w:type="pct"/>
          </w:tcPr>
          <w:p w14:paraId="0EA378C4" w14:textId="77777777" w:rsidR="00C16BD7" w:rsidRPr="009544E0" w:rsidRDefault="00C16BD7" w:rsidP="0044110D">
            <w:pPr>
              <w:pStyle w:val="TableText"/>
              <w:rPr>
                <w:szCs w:val="22"/>
              </w:rPr>
            </w:pPr>
            <w:r w:rsidRPr="009544E0">
              <w:rPr>
                <w:rFonts w:eastAsia="Arial"/>
                <w:szCs w:val="22"/>
              </w:rPr>
              <w:t>Serves as the registry and repository for storing Service Descriptor and runtime packages (Web services). It federates routing of queries from provider and consumer “service” requests to and from Veterans Health Information Systems and Technology Architecture (VistA). It also provides the security interface that controls single sign-on (SSO) access, so a user’s authentication token is trusted across multiple VA Information Technology (IT) systems or organizations.</w:t>
            </w:r>
          </w:p>
        </w:tc>
      </w:tr>
      <w:tr w:rsidR="00C16BD7" w:rsidRPr="00DC4CDA" w14:paraId="72B5EF4D" w14:textId="77777777" w:rsidTr="00DC4CDA">
        <w:trPr>
          <w:gridBefore w:val="1"/>
          <w:wBefore w:w="7" w:type="pct"/>
          <w:cantSplit/>
        </w:trPr>
        <w:tc>
          <w:tcPr>
            <w:tcW w:w="1661" w:type="pct"/>
          </w:tcPr>
          <w:p w14:paraId="709C0965" w14:textId="77777777" w:rsidR="00C16BD7" w:rsidRPr="009544E0" w:rsidRDefault="00C16BD7" w:rsidP="0044110D">
            <w:pPr>
              <w:pStyle w:val="TableText"/>
              <w:rPr>
                <w:szCs w:val="22"/>
              </w:rPr>
            </w:pPr>
            <w:r w:rsidRPr="009544E0">
              <w:rPr>
                <w:rFonts w:eastAsia="Arial"/>
                <w:szCs w:val="22"/>
              </w:rPr>
              <w:t>GUI</w:t>
            </w:r>
          </w:p>
        </w:tc>
        <w:tc>
          <w:tcPr>
            <w:tcW w:w="3332" w:type="pct"/>
          </w:tcPr>
          <w:p w14:paraId="2D215490" w14:textId="77777777" w:rsidR="00C16BD7" w:rsidRPr="009544E0" w:rsidRDefault="00C16BD7" w:rsidP="0044110D">
            <w:pPr>
              <w:pStyle w:val="TableText"/>
              <w:rPr>
                <w:szCs w:val="22"/>
              </w:rPr>
            </w:pPr>
            <w:r w:rsidRPr="009544E0">
              <w:rPr>
                <w:rFonts w:eastAsia="Arial"/>
                <w:szCs w:val="22"/>
              </w:rPr>
              <w:t>The Graphical User Interface application that is developed for the client workstation.</w:t>
            </w:r>
          </w:p>
        </w:tc>
      </w:tr>
      <w:tr w:rsidR="00C16BD7" w:rsidRPr="00DC4CDA" w14:paraId="25BA86A9" w14:textId="77777777" w:rsidTr="00DC4CDA">
        <w:trPr>
          <w:gridBefore w:val="1"/>
          <w:wBefore w:w="7" w:type="pct"/>
          <w:cantSplit/>
        </w:trPr>
        <w:tc>
          <w:tcPr>
            <w:tcW w:w="1661" w:type="pct"/>
          </w:tcPr>
          <w:p w14:paraId="48AA58C1" w14:textId="77777777" w:rsidR="00C16BD7" w:rsidRPr="009544E0" w:rsidRDefault="00C16BD7" w:rsidP="0044110D">
            <w:pPr>
              <w:pStyle w:val="TableText"/>
              <w:rPr>
                <w:szCs w:val="22"/>
              </w:rPr>
            </w:pPr>
            <w:r w:rsidRPr="009544E0">
              <w:rPr>
                <w:rFonts w:eastAsia="Arial"/>
                <w:szCs w:val="22"/>
              </w:rPr>
              <w:t>JSON</w:t>
            </w:r>
          </w:p>
        </w:tc>
        <w:tc>
          <w:tcPr>
            <w:tcW w:w="3332" w:type="pct"/>
          </w:tcPr>
          <w:p w14:paraId="4A1BC0A6" w14:textId="77777777" w:rsidR="00C16BD7" w:rsidRPr="009544E0" w:rsidRDefault="00C16BD7" w:rsidP="0044110D">
            <w:pPr>
              <w:pStyle w:val="TableText"/>
              <w:rPr>
                <w:szCs w:val="22"/>
              </w:rPr>
            </w:pPr>
            <w:r w:rsidRPr="009544E0">
              <w:rPr>
                <w:rFonts w:eastAsia="Arial"/>
                <w:szCs w:val="22"/>
              </w:rPr>
              <w:t xml:space="preserve">JavaScript Object Notation is an </w:t>
            </w:r>
            <w:hyperlink r:id="rId72">
              <w:r w:rsidRPr="009544E0">
                <w:rPr>
                  <w:rFonts w:eastAsia="Arial"/>
                  <w:color w:val="0000FF"/>
                  <w:szCs w:val="22"/>
                  <w:u w:val="single"/>
                </w:rPr>
                <w:t>open standard</w:t>
              </w:r>
            </w:hyperlink>
            <w:r w:rsidRPr="009544E0">
              <w:rPr>
                <w:rFonts w:eastAsia="Arial"/>
                <w:szCs w:val="22"/>
              </w:rPr>
              <w:t xml:space="preserve"> format that uses </w:t>
            </w:r>
            <w:hyperlink r:id="rId73">
              <w:r w:rsidRPr="009544E0">
                <w:rPr>
                  <w:rFonts w:eastAsia="Arial"/>
                  <w:color w:val="0000FF"/>
                  <w:szCs w:val="22"/>
                  <w:u w:val="single"/>
                </w:rPr>
                <w:t>human-readable</w:t>
              </w:r>
            </w:hyperlink>
            <w:r w:rsidRPr="009544E0">
              <w:rPr>
                <w:rFonts w:eastAsia="Arial"/>
                <w:szCs w:val="22"/>
              </w:rPr>
              <w:t xml:space="preserve"> text to transmit data objects consisting of </w:t>
            </w:r>
            <w:hyperlink r:id="rId74">
              <w:r w:rsidRPr="009544E0">
                <w:rPr>
                  <w:rFonts w:eastAsia="Arial"/>
                  <w:color w:val="0000FF"/>
                  <w:szCs w:val="22"/>
                  <w:u w:val="single"/>
                </w:rPr>
                <w:t>attribute–value pairs</w:t>
              </w:r>
            </w:hyperlink>
            <w:r w:rsidRPr="009544E0">
              <w:rPr>
                <w:rFonts w:eastAsia="Arial"/>
                <w:szCs w:val="22"/>
              </w:rPr>
              <w:t xml:space="preserve">. It is used primarily to transmit data between a server and Web application, as an alternative to </w:t>
            </w:r>
            <w:hyperlink r:id="rId75">
              <w:r w:rsidRPr="009544E0">
                <w:rPr>
                  <w:rFonts w:eastAsia="Arial"/>
                  <w:color w:val="0000FF"/>
                  <w:szCs w:val="22"/>
                  <w:u w:val="single"/>
                </w:rPr>
                <w:t>XML</w:t>
              </w:r>
            </w:hyperlink>
            <w:r w:rsidRPr="009544E0">
              <w:rPr>
                <w:rFonts w:eastAsia="Arial"/>
                <w:szCs w:val="22"/>
              </w:rPr>
              <w:t>.</w:t>
            </w:r>
            <w:r w:rsidRPr="009544E0">
              <w:rPr>
                <w:rFonts w:eastAsia="Arial"/>
                <w:szCs w:val="22"/>
                <w:vertAlign w:val="superscript"/>
              </w:rPr>
              <w:footnoteReference w:id="2"/>
            </w:r>
          </w:p>
        </w:tc>
      </w:tr>
      <w:tr w:rsidR="00C16BD7" w:rsidRPr="00DC4CDA" w14:paraId="5185D82F" w14:textId="77777777" w:rsidTr="00DC4CDA">
        <w:trPr>
          <w:gridBefore w:val="1"/>
          <w:wBefore w:w="7" w:type="pct"/>
          <w:cantSplit/>
          <w:trHeight w:val="520"/>
        </w:trPr>
        <w:tc>
          <w:tcPr>
            <w:tcW w:w="1661" w:type="pct"/>
          </w:tcPr>
          <w:p w14:paraId="7FCCB983" w14:textId="77777777" w:rsidR="00C16BD7" w:rsidRPr="009544E0" w:rsidRDefault="00C16BD7" w:rsidP="0044110D">
            <w:pPr>
              <w:pStyle w:val="TableText"/>
              <w:rPr>
                <w:szCs w:val="22"/>
              </w:rPr>
            </w:pPr>
            <w:r w:rsidRPr="009544E0">
              <w:rPr>
                <w:rFonts w:eastAsia="Arial"/>
                <w:szCs w:val="22"/>
              </w:rPr>
              <w:t>M Hosting Platform</w:t>
            </w:r>
          </w:p>
        </w:tc>
        <w:tc>
          <w:tcPr>
            <w:tcW w:w="3332" w:type="pct"/>
          </w:tcPr>
          <w:p w14:paraId="6BF5D8AA" w14:textId="77777777" w:rsidR="00C16BD7" w:rsidRPr="009544E0" w:rsidRDefault="00C16BD7" w:rsidP="0044110D">
            <w:pPr>
              <w:pStyle w:val="TableText"/>
              <w:rPr>
                <w:szCs w:val="22"/>
              </w:rPr>
            </w:pPr>
            <w:r w:rsidRPr="009544E0">
              <w:rPr>
                <w:rFonts w:eastAsia="Arial"/>
                <w:szCs w:val="22"/>
              </w:rPr>
              <w:t xml:space="preserve">A runtime system supporting ANSI standard M such as </w:t>
            </w:r>
            <w:proofErr w:type="spellStart"/>
            <w:r w:rsidRPr="009544E0">
              <w:rPr>
                <w:rFonts w:eastAsia="Arial"/>
                <w:szCs w:val="22"/>
              </w:rPr>
              <w:t>InterSystems</w:t>
            </w:r>
            <w:proofErr w:type="spellEnd"/>
            <w:r w:rsidRPr="009544E0">
              <w:rPr>
                <w:rFonts w:eastAsia="Arial"/>
                <w:szCs w:val="22"/>
              </w:rPr>
              <w:t xml:space="preserve"> </w:t>
            </w:r>
            <w:proofErr w:type="spellStart"/>
            <w:r w:rsidRPr="009544E0">
              <w:rPr>
                <w:rFonts w:eastAsia="Arial"/>
                <w:szCs w:val="22"/>
              </w:rPr>
              <w:t>Caché</w:t>
            </w:r>
            <w:proofErr w:type="spellEnd"/>
            <w:r w:rsidRPr="009544E0">
              <w:rPr>
                <w:rFonts w:eastAsia="Arial"/>
                <w:szCs w:val="22"/>
              </w:rPr>
              <w:t xml:space="preserve"> or GT.M.</w:t>
            </w:r>
          </w:p>
        </w:tc>
      </w:tr>
      <w:tr w:rsidR="00C16BD7" w:rsidRPr="00DC4CDA" w14:paraId="084FC98C" w14:textId="77777777" w:rsidTr="00DC4CDA">
        <w:trPr>
          <w:cantSplit/>
        </w:trPr>
        <w:tc>
          <w:tcPr>
            <w:tcW w:w="1668" w:type="pct"/>
            <w:gridSpan w:val="2"/>
          </w:tcPr>
          <w:p w14:paraId="16C3689B" w14:textId="77777777" w:rsidR="00C16BD7" w:rsidRPr="009544E0" w:rsidRDefault="00C16BD7" w:rsidP="0044110D">
            <w:pPr>
              <w:pStyle w:val="TableText"/>
              <w:rPr>
                <w:szCs w:val="22"/>
              </w:rPr>
            </w:pPr>
            <w:r w:rsidRPr="009544E0">
              <w:rPr>
                <w:rFonts w:eastAsia="Arial"/>
                <w:szCs w:val="22"/>
              </w:rPr>
              <w:lastRenderedPageBreak/>
              <w:t>MPI</w:t>
            </w:r>
          </w:p>
        </w:tc>
        <w:tc>
          <w:tcPr>
            <w:tcW w:w="3332" w:type="pct"/>
          </w:tcPr>
          <w:p w14:paraId="6190BA81" w14:textId="77777777" w:rsidR="00C16BD7" w:rsidRPr="009544E0" w:rsidRDefault="00C16BD7" w:rsidP="00AE3497">
            <w:pPr>
              <w:pStyle w:val="TableText"/>
              <w:keepNext/>
              <w:keepLines/>
              <w:rPr>
                <w:szCs w:val="22"/>
              </w:rPr>
            </w:pPr>
            <w:r w:rsidRPr="009544E0">
              <w:rPr>
                <w:rFonts w:eastAsia="Arial"/>
                <w:szCs w:val="22"/>
              </w:rPr>
              <w:t>The Master Patient Index (MPI) is located at the Austin Information Technology Center (AITC). It is composed of a unique list of patients, each with an assigned Integration Control Number (ICN), and an associated list of VAMCs (Veterans Affairs Medical Centers) and other systems of interest where each patient has been seen. This enables the sharing of patient data between operationally diverse systems. Each patient record (or index entry) on the MPI contains multiple demographic fields which are updated to the Primary View of the MPI.</w:t>
            </w:r>
          </w:p>
        </w:tc>
      </w:tr>
      <w:tr w:rsidR="00C16BD7" w:rsidRPr="00DC4CDA" w14:paraId="17D1971F" w14:textId="77777777" w:rsidTr="00DC4CDA">
        <w:trPr>
          <w:gridBefore w:val="1"/>
          <w:wBefore w:w="7" w:type="pct"/>
          <w:cantSplit/>
        </w:trPr>
        <w:tc>
          <w:tcPr>
            <w:tcW w:w="1661" w:type="pct"/>
          </w:tcPr>
          <w:p w14:paraId="77F3BBCD" w14:textId="77777777" w:rsidR="00C16BD7" w:rsidRPr="009544E0" w:rsidRDefault="00C16BD7" w:rsidP="0044110D">
            <w:pPr>
              <w:pStyle w:val="TableText"/>
              <w:rPr>
                <w:szCs w:val="22"/>
              </w:rPr>
            </w:pPr>
            <w:r w:rsidRPr="009544E0">
              <w:rPr>
                <w:rFonts w:eastAsia="Arial"/>
                <w:szCs w:val="22"/>
              </w:rPr>
              <w:t>MVI</w:t>
            </w:r>
          </w:p>
        </w:tc>
        <w:tc>
          <w:tcPr>
            <w:tcW w:w="3332" w:type="pct"/>
          </w:tcPr>
          <w:p w14:paraId="5C788D4C" w14:textId="77777777" w:rsidR="00C16BD7" w:rsidRPr="009544E0" w:rsidRDefault="00C16BD7" w:rsidP="0044110D">
            <w:pPr>
              <w:pStyle w:val="TableText"/>
              <w:rPr>
                <w:szCs w:val="22"/>
              </w:rPr>
            </w:pPr>
            <w:r w:rsidRPr="009544E0">
              <w:rPr>
                <w:rFonts w:eastAsia="Arial"/>
                <w:szCs w:val="22"/>
              </w:rPr>
              <w:t>The Master Veteran Index returns identity data for person matching the criteria provided. Additionally, MVI will provide scores indicating a degree of certainty for each person. MVI also will provide a threshold, indicating which scores indicate a valid match. For the matched record, ICN and its identifiers in other correlated systems will be returned.</w:t>
            </w:r>
          </w:p>
        </w:tc>
      </w:tr>
      <w:tr w:rsidR="00C16BD7" w:rsidRPr="00DC4CDA" w14:paraId="148FFC41" w14:textId="77777777" w:rsidTr="00DC4CDA">
        <w:trPr>
          <w:gridBefore w:val="1"/>
          <w:wBefore w:w="7" w:type="pct"/>
          <w:cantSplit/>
        </w:trPr>
        <w:tc>
          <w:tcPr>
            <w:tcW w:w="1661" w:type="pct"/>
          </w:tcPr>
          <w:p w14:paraId="5E9F3310" w14:textId="77777777" w:rsidR="00C16BD7" w:rsidRPr="009544E0" w:rsidRDefault="00C16BD7" w:rsidP="0044110D">
            <w:pPr>
              <w:pStyle w:val="TableText"/>
              <w:rPr>
                <w:szCs w:val="22"/>
              </w:rPr>
            </w:pPr>
            <w:r w:rsidRPr="009544E0">
              <w:rPr>
                <w:rFonts w:eastAsia="Arial"/>
                <w:szCs w:val="22"/>
              </w:rPr>
              <w:t>SOA</w:t>
            </w:r>
          </w:p>
        </w:tc>
        <w:tc>
          <w:tcPr>
            <w:tcW w:w="3332" w:type="pct"/>
          </w:tcPr>
          <w:p w14:paraId="1C76CC80" w14:textId="77777777" w:rsidR="00C16BD7" w:rsidRPr="009544E0" w:rsidRDefault="00C16BD7" w:rsidP="0044110D">
            <w:pPr>
              <w:pStyle w:val="TableText"/>
              <w:rPr>
                <w:szCs w:val="22"/>
              </w:rPr>
            </w:pPr>
            <w:r w:rsidRPr="009544E0">
              <w:rPr>
                <w:rFonts w:eastAsia="Arial"/>
                <w:szCs w:val="22"/>
              </w:rPr>
              <w:t>Service Oriented Architecture is a flexible set of design principles used during the phases of systems development and integration. A deployed SOA-based architecture will provide a loosely-integrated suite of services that can be used within multiple business domains.</w:t>
            </w:r>
          </w:p>
        </w:tc>
      </w:tr>
      <w:tr w:rsidR="00C16BD7" w:rsidRPr="00DC4CDA" w14:paraId="7C9B4CF7" w14:textId="77777777" w:rsidTr="00DC4CDA">
        <w:trPr>
          <w:gridBefore w:val="1"/>
          <w:wBefore w:w="7" w:type="pct"/>
          <w:cantSplit/>
        </w:trPr>
        <w:tc>
          <w:tcPr>
            <w:tcW w:w="1661" w:type="pct"/>
          </w:tcPr>
          <w:p w14:paraId="72CD1477" w14:textId="77777777" w:rsidR="00C16BD7" w:rsidRPr="009544E0" w:rsidRDefault="00C16BD7" w:rsidP="0044110D">
            <w:pPr>
              <w:pStyle w:val="TableText"/>
              <w:rPr>
                <w:szCs w:val="22"/>
              </w:rPr>
            </w:pPr>
            <w:r w:rsidRPr="009544E0">
              <w:rPr>
                <w:rFonts w:eastAsia="Arial"/>
                <w:szCs w:val="22"/>
              </w:rPr>
              <w:t>SSL</w:t>
            </w:r>
          </w:p>
        </w:tc>
        <w:tc>
          <w:tcPr>
            <w:tcW w:w="3332" w:type="pct"/>
          </w:tcPr>
          <w:p w14:paraId="409704AE" w14:textId="77777777" w:rsidR="00C16BD7" w:rsidRPr="009544E0" w:rsidRDefault="00C16BD7" w:rsidP="0044110D">
            <w:pPr>
              <w:pStyle w:val="TableText"/>
              <w:rPr>
                <w:szCs w:val="22"/>
              </w:rPr>
            </w:pPr>
            <w:r w:rsidRPr="009544E0">
              <w:rPr>
                <w:rFonts w:eastAsia="Arial"/>
                <w:szCs w:val="22"/>
              </w:rPr>
              <w:t>A cryptographic protocol designed to provide communication security over the Internet.</w:t>
            </w:r>
          </w:p>
        </w:tc>
      </w:tr>
      <w:tr w:rsidR="00C16BD7" w:rsidRPr="00DC4CDA" w14:paraId="4EE11254" w14:textId="77777777" w:rsidTr="00DC4CDA">
        <w:trPr>
          <w:gridBefore w:val="1"/>
          <w:wBefore w:w="7" w:type="pct"/>
          <w:cantSplit/>
          <w:trHeight w:val="40"/>
        </w:trPr>
        <w:tc>
          <w:tcPr>
            <w:tcW w:w="1661" w:type="pct"/>
          </w:tcPr>
          <w:p w14:paraId="6CE4A40D" w14:textId="77777777" w:rsidR="00C16BD7" w:rsidRPr="009544E0" w:rsidRDefault="00C16BD7" w:rsidP="0044110D">
            <w:pPr>
              <w:pStyle w:val="TableText"/>
              <w:rPr>
                <w:szCs w:val="22"/>
              </w:rPr>
            </w:pPr>
            <w:r w:rsidRPr="009544E0">
              <w:rPr>
                <w:rFonts w:eastAsia="Arial"/>
                <w:szCs w:val="22"/>
              </w:rPr>
              <w:t>VistA Services Assembler Wizard</w:t>
            </w:r>
          </w:p>
        </w:tc>
        <w:tc>
          <w:tcPr>
            <w:tcW w:w="3332" w:type="pct"/>
          </w:tcPr>
          <w:p w14:paraId="1A767E89" w14:textId="77777777" w:rsidR="00C16BD7" w:rsidRPr="009544E0" w:rsidRDefault="00C16BD7" w:rsidP="0044110D">
            <w:pPr>
              <w:pStyle w:val="TableText"/>
              <w:rPr>
                <w:szCs w:val="22"/>
              </w:rPr>
            </w:pPr>
            <w:r w:rsidRPr="009544E0">
              <w:rPr>
                <w:rFonts w:eastAsia="Arial"/>
                <w:szCs w:val="22"/>
              </w:rPr>
              <w:t>A Web application tool which auto generates VistA SOA Services.</w:t>
            </w:r>
          </w:p>
        </w:tc>
      </w:tr>
      <w:tr w:rsidR="00C16BD7" w:rsidRPr="00DC4CDA" w14:paraId="146FE810" w14:textId="77777777" w:rsidTr="00DC4CDA">
        <w:trPr>
          <w:gridBefore w:val="1"/>
          <w:wBefore w:w="7" w:type="pct"/>
          <w:cantSplit/>
        </w:trPr>
        <w:tc>
          <w:tcPr>
            <w:tcW w:w="1661" w:type="pct"/>
          </w:tcPr>
          <w:p w14:paraId="2B890213" w14:textId="77777777" w:rsidR="00C16BD7" w:rsidRPr="009544E0" w:rsidRDefault="00C16BD7" w:rsidP="0044110D">
            <w:pPr>
              <w:pStyle w:val="TableText"/>
              <w:rPr>
                <w:szCs w:val="22"/>
              </w:rPr>
            </w:pPr>
            <w:r w:rsidRPr="009544E0">
              <w:rPr>
                <w:rFonts w:eastAsia="Arial"/>
                <w:szCs w:val="22"/>
              </w:rPr>
              <w:t>VistA SOA Federating Services Platform</w:t>
            </w:r>
          </w:p>
        </w:tc>
        <w:tc>
          <w:tcPr>
            <w:tcW w:w="3332" w:type="pct"/>
          </w:tcPr>
          <w:p w14:paraId="42215969" w14:textId="77777777" w:rsidR="00C16BD7" w:rsidRPr="009544E0" w:rsidRDefault="00C16BD7" w:rsidP="0044110D">
            <w:pPr>
              <w:pStyle w:val="TableText"/>
              <w:rPr>
                <w:szCs w:val="22"/>
              </w:rPr>
            </w:pPr>
            <w:r w:rsidRPr="009544E0">
              <w:rPr>
                <w:rFonts w:eastAsia="Arial"/>
                <w:szCs w:val="22"/>
              </w:rPr>
              <w:t>A server for hosting Web services, to which VistA SOA Services are deployed.</w:t>
            </w:r>
          </w:p>
        </w:tc>
      </w:tr>
      <w:tr w:rsidR="00C16BD7" w:rsidRPr="00DC4CDA" w14:paraId="29057A9E" w14:textId="77777777" w:rsidTr="00DC4CDA">
        <w:trPr>
          <w:gridBefore w:val="1"/>
          <w:wBefore w:w="7" w:type="pct"/>
          <w:cantSplit/>
        </w:trPr>
        <w:tc>
          <w:tcPr>
            <w:tcW w:w="1661" w:type="pct"/>
          </w:tcPr>
          <w:p w14:paraId="24267C44" w14:textId="77777777" w:rsidR="00C16BD7" w:rsidRPr="009544E0" w:rsidRDefault="00C16BD7" w:rsidP="0044110D">
            <w:pPr>
              <w:pStyle w:val="TableText"/>
              <w:rPr>
                <w:szCs w:val="22"/>
              </w:rPr>
            </w:pPr>
            <w:r w:rsidRPr="009544E0">
              <w:rPr>
                <w:rFonts w:eastAsia="Arial"/>
                <w:szCs w:val="22"/>
              </w:rPr>
              <w:t>VistA SOA Service</w:t>
            </w:r>
          </w:p>
        </w:tc>
        <w:tc>
          <w:tcPr>
            <w:tcW w:w="3332" w:type="pct"/>
          </w:tcPr>
          <w:p w14:paraId="7379F6FF" w14:textId="77777777" w:rsidR="00C16BD7" w:rsidRPr="009544E0" w:rsidRDefault="00C16BD7" w:rsidP="0044110D">
            <w:pPr>
              <w:pStyle w:val="TableText"/>
              <w:rPr>
                <w:szCs w:val="22"/>
              </w:rPr>
            </w:pPr>
            <w:r w:rsidRPr="009544E0">
              <w:rPr>
                <w:rFonts w:eastAsia="Arial"/>
                <w:szCs w:val="22"/>
              </w:rPr>
              <w:t>An SOA compliant service generated by the VistA Services Assembler Wizard with federating capabilities. Implemented in JAX-WS.</w:t>
            </w:r>
          </w:p>
        </w:tc>
      </w:tr>
      <w:tr w:rsidR="00C16BD7" w:rsidRPr="00DC4CDA" w14:paraId="2CB6DEB9" w14:textId="77777777" w:rsidTr="00DC4CDA">
        <w:trPr>
          <w:gridBefore w:val="1"/>
          <w:wBefore w:w="7" w:type="pct"/>
          <w:cantSplit/>
        </w:trPr>
        <w:tc>
          <w:tcPr>
            <w:tcW w:w="1661" w:type="pct"/>
          </w:tcPr>
          <w:p w14:paraId="523DBB1E" w14:textId="77777777" w:rsidR="00C16BD7" w:rsidRPr="009544E0" w:rsidRDefault="00C16BD7" w:rsidP="0044110D">
            <w:pPr>
              <w:pStyle w:val="TableText"/>
              <w:rPr>
                <w:szCs w:val="22"/>
              </w:rPr>
            </w:pPr>
            <w:r w:rsidRPr="009544E0">
              <w:rPr>
                <w:rFonts w:eastAsia="Arial"/>
                <w:szCs w:val="22"/>
              </w:rPr>
              <w:t>VistA Services Assembler SOA Service Descriptors</w:t>
            </w:r>
          </w:p>
        </w:tc>
        <w:tc>
          <w:tcPr>
            <w:tcW w:w="3332" w:type="pct"/>
          </w:tcPr>
          <w:p w14:paraId="25403ED3" w14:textId="77777777" w:rsidR="00C16BD7" w:rsidRPr="009544E0" w:rsidRDefault="00C16BD7" w:rsidP="0044110D">
            <w:pPr>
              <w:pStyle w:val="TableText"/>
              <w:rPr>
                <w:szCs w:val="22"/>
              </w:rPr>
            </w:pPr>
            <w:r w:rsidRPr="009544E0">
              <w:rPr>
                <w:rFonts w:eastAsia="Arial"/>
                <w:szCs w:val="22"/>
              </w:rPr>
              <w:t>Meta data XML document created by the VistA Services Assembler Wizard used to auto generate VistA SOA Services.</w:t>
            </w:r>
          </w:p>
        </w:tc>
      </w:tr>
      <w:tr w:rsidR="00C16BD7" w:rsidRPr="00DC4CDA" w14:paraId="6007CE29" w14:textId="77777777" w:rsidTr="00DC4CDA">
        <w:trPr>
          <w:gridBefore w:val="1"/>
          <w:wBefore w:w="7" w:type="pct"/>
          <w:cantSplit/>
        </w:trPr>
        <w:tc>
          <w:tcPr>
            <w:tcW w:w="1661" w:type="pct"/>
          </w:tcPr>
          <w:p w14:paraId="7E8B3047" w14:textId="77777777" w:rsidR="00C16BD7" w:rsidRPr="009544E0" w:rsidRDefault="00C16BD7" w:rsidP="0044110D">
            <w:pPr>
              <w:pStyle w:val="TableText"/>
              <w:rPr>
                <w:szCs w:val="22"/>
              </w:rPr>
            </w:pPr>
            <w:r w:rsidRPr="009544E0">
              <w:rPr>
                <w:rFonts w:eastAsia="Arial"/>
                <w:szCs w:val="22"/>
              </w:rPr>
              <w:t>VistA SOA Service Registry Entry</w:t>
            </w:r>
          </w:p>
        </w:tc>
        <w:tc>
          <w:tcPr>
            <w:tcW w:w="3332" w:type="pct"/>
          </w:tcPr>
          <w:p w14:paraId="3CC8022A" w14:textId="77777777" w:rsidR="00C16BD7" w:rsidRPr="009544E0" w:rsidRDefault="00C16BD7" w:rsidP="0044110D">
            <w:pPr>
              <w:pStyle w:val="TableText"/>
              <w:rPr>
                <w:szCs w:val="22"/>
              </w:rPr>
            </w:pPr>
            <w:r w:rsidRPr="009544E0">
              <w:rPr>
                <w:rFonts w:eastAsia="Arial"/>
                <w:szCs w:val="22"/>
              </w:rPr>
              <w:t>Entry in the WebSphere Registry and Repository (WSRR) used to govern a specific VistA SOA Service.</w:t>
            </w:r>
          </w:p>
        </w:tc>
      </w:tr>
      <w:tr w:rsidR="00C16BD7" w:rsidRPr="00DC4CDA" w14:paraId="00DC5144" w14:textId="77777777" w:rsidTr="00DC4CDA">
        <w:trPr>
          <w:gridBefore w:val="1"/>
          <w:wBefore w:w="7" w:type="pct"/>
          <w:cantSplit/>
        </w:trPr>
        <w:tc>
          <w:tcPr>
            <w:tcW w:w="1661" w:type="pct"/>
          </w:tcPr>
          <w:p w14:paraId="267CF0FC" w14:textId="77777777" w:rsidR="00C16BD7" w:rsidRPr="009544E0" w:rsidRDefault="00C16BD7" w:rsidP="0044110D">
            <w:pPr>
              <w:pStyle w:val="TableText"/>
              <w:rPr>
                <w:szCs w:val="22"/>
              </w:rPr>
            </w:pPr>
            <w:r w:rsidRPr="009544E0">
              <w:rPr>
                <w:rFonts w:eastAsia="Arial"/>
                <w:szCs w:val="22"/>
              </w:rPr>
              <w:t>VistA SOA Service Proxy</w:t>
            </w:r>
          </w:p>
        </w:tc>
        <w:tc>
          <w:tcPr>
            <w:tcW w:w="3332" w:type="pct"/>
          </w:tcPr>
          <w:p w14:paraId="2235B137" w14:textId="77777777" w:rsidR="00C16BD7" w:rsidRPr="009544E0" w:rsidRDefault="00C16BD7" w:rsidP="0044110D">
            <w:pPr>
              <w:pStyle w:val="TableText"/>
              <w:rPr>
                <w:szCs w:val="22"/>
              </w:rPr>
            </w:pPr>
            <w:r w:rsidRPr="009544E0">
              <w:rPr>
                <w:rFonts w:eastAsia="Arial"/>
                <w:szCs w:val="22"/>
              </w:rPr>
              <w:t xml:space="preserve">Proxy on </w:t>
            </w:r>
            <w:r w:rsidR="005F3A70" w:rsidRPr="009544E0">
              <w:rPr>
                <w:rFonts w:eastAsia="Arial"/>
                <w:szCs w:val="22"/>
              </w:rPr>
              <w:t>the Enterprise</w:t>
            </w:r>
            <w:r w:rsidRPr="009544E0">
              <w:rPr>
                <w:rFonts w:eastAsia="Arial"/>
                <w:szCs w:val="22"/>
              </w:rPr>
              <w:t xml:space="preserve"> Messaging Infrastructure (eMI) used to abstract the service endpoint.</w:t>
            </w:r>
          </w:p>
        </w:tc>
      </w:tr>
      <w:tr w:rsidR="00C16BD7" w:rsidRPr="00DC4CDA" w14:paraId="1D878A49" w14:textId="77777777" w:rsidTr="00DC4CDA">
        <w:trPr>
          <w:gridBefore w:val="1"/>
          <w:wBefore w:w="7" w:type="pct"/>
          <w:cantSplit/>
        </w:trPr>
        <w:tc>
          <w:tcPr>
            <w:tcW w:w="1661" w:type="pct"/>
          </w:tcPr>
          <w:p w14:paraId="1F265FB8" w14:textId="77777777" w:rsidR="00C16BD7" w:rsidRPr="009544E0" w:rsidRDefault="00C16BD7" w:rsidP="0044110D">
            <w:pPr>
              <w:pStyle w:val="TableText"/>
              <w:rPr>
                <w:szCs w:val="22"/>
              </w:rPr>
            </w:pPr>
            <w:r w:rsidRPr="009544E0">
              <w:rPr>
                <w:rFonts w:eastAsia="Arial"/>
                <w:szCs w:val="22"/>
              </w:rPr>
              <w:lastRenderedPageBreak/>
              <w:t>VistA</w:t>
            </w:r>
          </w:p>
        </w:tc>
        <w:tc>
          <w:tcPr>
            <w:tcW w:w="3332" w:type="pct"/>
          </w:tcPr>
          <w:p w14:paraId="1E32CA4C" w14:textId="77777777" w:rsidR="00C16BD7" w:rsidRPr="009544E0" w:rsidRDefault="00C16BD7" w:rsidP="0044110D">
            <w:pPr>
              <w:pStyle w:val="TableText"/>
              <w:rPr>
                <w:szCs w:val="22"/>
              </w:rPr>
            </w:pPr>
            <w:r w:rsidRPr="009544E0">
              <w:rPr>
                <w:rFonts w:eastAsia="Arial"/>
                <w:szCs w:val="22"/>
              </w:rPr>
              <w:t>The Veterans Health Information Systems and Technology Architecture (VistA) – A rich automated environment that supports day-to-day operations at local VA health care facilities. VistA is built on a client-server architecture, whicD NiSs together workstations and personal computers with graphical user interfaces at VA facilities, as well as software developed by local medical facility staff. VistA also includes the links that allow commercial off-the-shelf software and products to be used with existing and future technologies.</w:t>
            </w:r>
          </w:p>
        </w:tc>
      </w:tr>
      <w:tr w:rsidR="00C16BD7" w:rsidRPr="00DC4CDA" w14:paraId="39EC8EFD" w14:textId="77777777" w:rsidTr="00DC4CDA">
        <w:trPr>
          <w:gridBefore w:val="1"/>
          <w:wBefore w:w="7" w:type="pct"/>
          <w:cantSplit/>
        </w:trPr>
        <w:tc>
          <w:tcPr>
            <w:tcW w:w="1661" w:type="pct"/>
          </w:tcPr>
          <w:p w14:paraId="73D0C4FB" w14:textId="77777777" w:rsidR="00C16BD7" w:rsidRPr="009544E0" w:rsidRDefault="00C16BD7" w:rsidP="0044110D">
            <w:pPr>
              <w:pStyle w:val="TableText"/>
              <w:rPr>
                <w:szCs w:val="22"/>
              </w:rPr>
            </w:pPr>
            <w:r w:rsidRPr="009544E0">
              <w:rPr>
                <w:rFonts w:eastAsia="Arial"/>
                <w:szCs w:val="22"/>
              </w:rPr>
              <w:t>WSDL</w:t>
            </w:r>
          </w:p>
        </w:tc>
        <w:tc>
          <w:tcPr>
            <w:tcW w:w="3332" w:type="pct"/>
          </w:tcPr>
          <w:p w14:paraId="2B21CB0E" w14:textId="77777777" w:rsidR="00C16BD7" w:rsidRPr="009544E0" w:rsidRDefault="00C16BD7" w:rsidP="0044110D">
            <w:pPr>
              <w:pStyle w:val="TableText"/>
              <w:rPr>
                <w:szCs w:val="22"/>
              </w:rPr>
            </w:pPr>
            <w:r w:rsidRPr="009544E0">
              <w:rPr>
                <w:rFonts w:eastAsia="Arial"/>
                <w:szCs w:val="22"/>
              </w:rPr>
              <w:t>Web Service Description Language (WSDL) is a document that provides a common language to describe:</w:t>
            </w:r>
          </w:p>
          <w:p w14:paraId="4A77AFAD" w14:textId="77777777" w:rsidR="00C16BD7" w:rsidRPr="009544E0" w:rsidRDefault="00C16BD7" w:rsidP="009B4BE7">
            <w:pPr>
              <w:pStyle w:val="TableListBullet"/>
              <w:rPr>
                <w:sz w:val="22"/>
                <w:szCs w:val="22"/>
              </w:rPr>
            </w:pPr>
            <w:r w:rsidRPr="009544E0">
              <w:rPr>
                <w:rFonts w:eastAsia="Arial"/>
                <w:sz w:val="22"/>
                <w:szCs w:val="22"/>
              </w:rPr>
              <w:t>What the Web service does.</w:t>
            </w:r>
          </w:p>
          <w:p w14:paraId="6C9B66A6" w14:textId="77777777" w:rsidR="00C16BD7" w:rsidRPr="009544E0" w:rsidRDefault="00C16BD7" w:rsidP="009B4BE7">
            <w:pPr>
              <w:pStyle w:val="TableListBullet"/>
              <w:rPr>
                <w:sz w:val="22"/>
                <w:szCs w:val="22"/>
              </w:rPr>
            </w:pPr>
            <w:r w:rsidRPr="009544E0">
              <w:rPr>
                <w:rFonts w:eastAsia="Arial"/>
                <w:sz w:val="22"/>
                <w:szCs w:val="22"/>
              </w:rPr>
              <w:t>What functionality it can provide.</w:t>
            </w:r>
          </w:p>
          <w:p w14:paraId="20BDD03D" w14:textId="77777777" w:rsidR="00C16BD7" w:rsidRPr="009544E0" w:rsidRDefault="00C16BD7" w:rsidP="009B4BE7">
            <w:pPr>
              <w:pStyle w:val="TableListBullet"/>
              <w:rPr>
                <w:sz w:val="22"/>
                <w:szCs w:val="22"/>
              </w:rPr>
            </w:pPr>
            <w:r w:rsidRPr="009544E0">
              <w:rPr>
                <w:rFonts w:eastAsia="Arial"/>
                <w:sz w:val="22"/>
                <w:szCs w:val="22"/>
              </w:rPr>
              <w:t>What data it can deliver.</w:t>
            </w:r>
          </w:p>
          <w:p w14:paraId="2CEA7739" w14:textId="77777777" w:rsidR="00C16BD7" w:rsidRPr="009544E0" w:rsidRDefault="00C16BD7" w:rsidP="0044110D">
            <w:pPr>
              <w:pStyle w:val="TableText"/>
              <w:rPr>
                <w:szCs w:val="22"/>
              </w:rPr>
            </w:pPr>
            <w:r w:rsidRPr="009544E0">
              <w:rPr>
                <w:rFonts w:eastAsia="Arial"/>
                <w:szCs w:val="22"/>
              </w:rPr>
              <w:t>A developer can click the WSDL and generate the code automatically.</w:t>
            </w:r>
          </w:p>
        </w:tc>
      </w:tr>
      <w:tr w:rsidR="00C16BD7" w:rsidRPr="00DC4CDA" w14:paraId="0BF47C87" w14:textId="77777777" w:rsidTr="00DC4CDA">
        <w:trPr>
          <w:gridBefore w:val="1"/>
          <w:wBefore w:w="7" w:type="pct"/>
          <w:cantSplit/>
        </w:trPr>
        <w:tc>
          <w:tcPr>
            <w:tcW w:w="1661" w:type="pct"/>
          </w:tcPr>
          <w:p w14:paraId="43364C1D" w14:textId="77777777" w:rsidR="00C16BD7" w:rsidRPr="009544E0" w:rsidRDefault="00C16BD7" w:rsidP="0044110D">
            <w:pPr>
              <w:pStyle w:val="TableText"/>
              <w:rPr>
                <w:szCs w:val="22"/>
              </w:rPr>
            </w:pPr>
            <w:r w:rsidRPr="009544E0">
              <w:rPr>
                <w:rFonts w:eastAsia="Arial"/>
                <w:szCs w:val="22"/>
              </w:rPr>
              <w:t>XML</w:t>
            </w:r>
          </w:p>
        </w:tc>
        <w:tc>
          <w:tcPr>
            <w:tcW w:w="3332" w:type="pct"/>
          </w:tcPr>
          <w:p w14:paraId="1512C3F6" w14:textId="0B3CAF70" w:rsidR="00C16BD7" w:rsidRPr="009544E0" w:rsidRDefault="002E3FB2" w:rsidP="0044110D">
            <w:pPr>
              <w:pStyle w:val="TableText"/>
              <w:rPr>
                <w:szCs w:val="22"/>
              </w:rPr>
            </w:pPr>
            <w:r w:rsidRPr="009544E0">
              <w:rPr>
                <w:rFonts w:eastAsia="Arial"/>
                <w:szCs w:val="22"/>
              </w:rPr>
              <w:t>XML</w:t>
            </w:r>
            <w:r w:rsidR="00C16BD7" w:rsidRPr="009544E0">
              <w:rPr>
                <w:rFonts w:eastAsia="Arial"/>
                <w:szCs w:val="22"/>
              </w:rPr>
              <w:t xml:space="preserve"> is a </w:t>
            </w:r>
            <w:hyperlink r:id="rId76">
              <w:r w:rsidR="00C16BD7" w:rsidRPr="009544E0">
                <w:rPr>
                  <w:rFonts w:eastAsia="Arial"/>
                  <w:szCs w:val="22"/>
                </w:rPr>
                <w:t>markup language</w:t>
              </w:r>
            </w:hyperlink>
            <w:r w:rsidR="00C16BD7" w:rsidRPr="009544E0">
              <w:rPr>
                <w:rFonts w:eastAsia="Arial"/>
                <w:szCs w:val="22"/>
              </w:rPr>
              <w:t xml:space="preserve"> that defines a set of rules for encoding documents in a </w:t>
            </w:r>
            <w:hyperlink r:id="rId77">
              <w:r w:rsidR="00C16BD7" w:rsidRPr="009544E0">
                <w:rPr>
                  <w:rFonts w:eastAsia="Arial"/>
                  <w:szCs w:val="22"/>
                </w:rPr>
                <w:t>format</w:t>
              </w:r>
            </w:hyperlink>
            <w:r w:rsidR="00C16BD7" w:rsidRPr="009544E0">
              <w:rPr>
                <w:rFonts w:eastAsia="Arial"/>
                <w:szCs w:val="22"/>
              </w:rPr>
              <w:t xml:space="preserve"> that is both </w:t>
            </w:r>
            <w:hyperlink r:id="rId78">
              <w:r w:rsidR="00C16BD7" w:rsidRPr="009544E0">
                <w:rPr>
                  <w:rFonts w:eastAsia="Arial"/>
                  <w:szCs w:val="22"/>
                </w:rPr>
                <w:t>human-readable</w:t>
              </w:r>
            </w:hyperlink>
            <w:r w:rsidR="00C16BD7" w:rsidRPr="009544E0">
              <w:rPr>
                <w:rFonts w:eastAsia="Arial"/>
                <w:szCs w:val="22"/>
              </w:rPr>
              <w:t xml:space="preserve"> and </w:t>
            </w:r>
            <w:hyperlink r:id="rId79">
              <w:r w:rsidR="00C16BD7" w:rsidRPr="009544E0">
                <w:rPr>
                  <w:rFonts w:eastAsia="Arial"/>
                  <w:szCs w:val="22"/>
                </w:rPr>
                <w:t>machine-readable</w:t>
              </w:r>
            </w:hyperlink>
            <w:r w:rsidR="00C16BD7" w:rsidRPr="009544E0">
              <w:rPr>
                <w:rFonts w:eastAsia="Arial"/>
                <w:szCs w:val="22"/>
              </w:rPr>
              <w:t>.</w:t>
            </w:r>
          </w:p>
        </w:tc>
      </w:tr>
    </w:tbl>
    <w:p w14:paraId="6CD52AE9" w14:textId="77777777" w:rsidR="007E5E07" w:rsidRPr="00BF4A17" w:rsidRDefault="007E5E07" w:rsidP="00601095">
      <w:pPr>
        <w:pStyle w:val="BodyText"/>
      </w:pPr>
    </w:p>
    <w:sectPr w:rsidR="007E5E07" w:rsidRPr="00BF4A17" w:rsidSect="006139EE">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epartment of Veterans Affairs" w:date="2016-11-07T09:22:00Z" w:initials="DoVA">
    <w:p w14:paraId="48E98FB4" w14:textId="11BDB4A4" w:rsidR="000422B0" w:rsidRDefault="000422B0" w:rsidP="005813F8">
      <w:pPr>
        <w:rPr>
          <w:color w:val="1F497D"/>
        </w:rPr>
      </w:pPr>
      <w:r>
        <w:rPr>
          <w:rStyle w:val="CommentReference"/>
        </w:rPr>
        <w:annotationRef/>
      </w:r>
      <w:r>
        <w:rPr>
          <w:color w:val="1F497D"/>
        </w:rPr>
        <w:t xml:space="preserve">Conflicting Increment and Sprint timeframes. It was noted in a previous discussion that the expected delivery date of requirements will only identify the current sprint all others will be indicated as Future/Backlog. </w:t>
      </w:r>
    </w:p>
    <w:p w14:paraId="7641B4AF" w14:textId="51BD8533" w:rsidR="000422B0" w:rsidRDefault="000422B0">
      <w:pPr>
        <w:pStyle w:val="CommentText"/>
      </w:pPr>
    </w:p>
  </w:comment>
  <w:comment w:id="2" w:author="MWatkins" w:date="2016-11-28T13:58:00Z" w:initials="M">
    <w:p w14:paraId="22DD569D" w14:textId="4D6E8C9D" w:rsidR="000422B0" w:rsidRDefault="000422B0">
      <w:pPr>
        <w:pStyle w:val="CommentText"/>
      </w:pPr>
      <w:r>
        <w:rPr>
          <w:rStyle w:val="CommentReference"/>
        </w:rPr>
        <w:annotationRef/>
      </w:r>
      <w:r>
        <w:t xml:space="preserve">Updated through Sprint 12 as </w:t>
      </w:r>
      <w:r w:rsidR="008E40B1">
        <w:t>currently in</w:t>
      </w:r>
      <w:r>
        <w:t xml:space="preserve"> Sprint 12. All requirements </w:t>
      </w:r>
      <w:r w:rsidR="008E40B1">
        <w:t xml:space="preserve">with pending </w:t>
      </w:r>
      <w:r>
        <w:t xml:space="preserve"> CR or that have been requested for removal are left as “Backlog” in the RSD as previously requested by VA.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41B4AF" w15:done="0"/>
  <w15:commentEx w15:paraId="22DD569D" w15:paraIdParent="7641B4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F3585A" w14:textId="77777777" w:rsidR="00B47EEC" w:rsidRDefault="00B47EEC">
      <w:r>
        <w:separator/>
      </w:r>
    </w:p>
    <w:p w14:paraId="2F914612" w14:textId="77777777" w:rsidR="00B47EEC" w:rsidRDefault="00B47EEC"/>
  </w:endnote>
  <w:endnote w:type="continuationSeparator" w:id="0">
    <w:p w14:paraId="0E089DCC" w14:textId="77777777" w:rsidR="00B47EEC" w:rsidRDefault="00B47EEC">
      <w:r>
        <w:continuationSeparator/>
      </w:r>
    </w:p>
    <w:p w14:paraId="7B9A655C" w14:textId="77777777" w:rsidR="00B47EEC" w:rsidRDefault="00B47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ECC4A" w14:textId="7D1B0272" w:rsidR="000422B0" w:rsidRPr="00702D23" w:rsidRDefault="000422B0" w:rsidP="00376211">
    <w:pPr>
      <w:pStyle w:val="Footer"/>
    </w:pPr>
    <w:r>
      <w:t>VSA-P2</w:t>
    </w:r>
    <w:ins w:id="27" w:author="Department of Veterans Affairs" w:date="2016-10-24T13:10:00Z">
      <w:r>
        <w:t>.5</w:t>
      </w:r>
    </w:ins>
    <w:r>
      <w:t xml:space="preserve"> VistA.js Increment </w:t>
    </w:r>
    <w:ins w:id="28" w:author="MWatkins" w:date="2016-10-11T10:29:00Z">
      <w:r>
        <w:t>4</w:t>
      </w:r>
    </w:ins>
    <w:del w:id="29" w:author="MWatkins" w:date="2016-10-11T10:29:00Z">
      <w:r w:rsidDel="00E35CCC">
        <w:delText>3</w:delText>
      </w:r>
    </w:del>
  </w:p>
  <w:p w14:paraId="2DE01677" w14:textId="64B4914E" w:rsidR="000422B0" w:rsidRPr="00FD2649" w:rsidRDefault="000422B0" w:rsidP="00770377">
    <w:pPr>
      <w:pStyle w:val="Footer"/>
      <w:rPr>
        <w:rStyle w:val="PageNumber"/>
      </w:rPr>
    </w:pPr>
    <w:r>
      <w:t>Requirements Specification Document (RSD)</w:t>
    </w:r>
    <w:r>
      <w:tab/>
    </w:r>
    <w:r>
      <w:rPr>
        <w:rStyle w:val="PageNumber"/>
      </w:rPr>
      <w:fldChar w:fldCharType="begin"/>
    </w:r>
    <w:r>
      <w:rPr>
        <w:rStyle w:val="PageNumber"/>
      </w:rPr>
      <w:instrText xml:space="preserve"> PAGE </w:instrText>
    </w:r>
    <w:r>
      <w:rPr>
        <w:rStyle w:val="PageNumber"/>
      </w:rPr>
      <w:fldChar w:fldCharType="separate"/>
    </w:r>
    <w:r w:rsidR="008E40B1">
      <w:rPr>
        <w:rStyle w:val="PageNumber"/>
        <w:noProof/>
      </w:rPr>
      <w:t>62</w:t>
    </w:r>
    <w:r>
      <w:rPr>
        <w:rStyle w:val="PageNumber"/>
      </w:rPr>
      <w:fldChar w:fldCharType="end"/>
    </w:r>
    <w:r>
      <w:rPr>
        <w:rStyle w:val="PageNumber"/>
      </w:rPr>
      <w:tab/>
    </w:r>
    <w:ins w:id="30" w:author="MWatkins" w:date="2016-10-11T10:29:00Z">
      <w:r>
        <w:rPr>
          <w:rStyle w:val="PageNumber"/>
        </w:rPr>
        <w:t>November</w:t>
      </w:r>
    </w:ins>
    <w:r>
      <w:rPr>
        <w:rStyle w:val="PageNumber"/>
      </w:rPr>
      <w:t xml:space="preserve">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2C209" w14:textId="2D20EBD0" w:rsidR="000422B0" w:rsidRDefault="000422B0" w:rsidP="009544E0">
    <w:pPr>
      <w:pStyle w:val="Footer"/>
    </w:pPr>
    <w:r>
      <w:t>VSA-P2</w:t>
    </w:r>
    <w:ins w:id="355" w:author="MWatkins" w:date="2016-11-09T10:38:00Z">
      <w:r>
        <w:t>.5</w:t>
      </w:r>
    </w:ins>
    <w:r>
      <w:t xml:space="preserve"> VistA.js Increment </w:t>
    </w:r>
    <w:ins w:id="356" w:author="MWatkins" w:date="2016-10-14T08:39:00Z">
      <w:r>
        <w:t>4</w:t>
      </w:r>
    </w:ins>
    <w:del w:id="357" w:author="MWatkins" w:date="2016-10-14T08:39:00Z">
      <w:r w:rsidDel="00276BB5">
        <w:delText>3</w:delText>
      </w:r>
    </w:del>
  </w:p>
  <w:p w14:paraId="1AB9BD93" w14:textId="13358058" w:rsidR="000422B0" w:rsidRPr="009544E0" w:rsidRDefault="000422B0" w:rsidP="009544E0">
    <w:pPr>
      <w:pStyle w:val="Footer"/>
      <w:rPr>
        <w:rStyle w:val="PageNumber"/>
      </w:rPr>
    </w:pPr>
    <w:r>
      <w:t>Requirements Specification Document (RSD)</w:t>
    </w:r>
    <w:r w:rsidRPr="009544E0">
      <w:rPr>
        <w:rStyle w:val="PageNumber"/>
      </w:rPr>
      <w:ptab w:relativeTo="margin" w:alignment="center" w:leader="none"/>
    </w:r>
    <w:r w:rsidRPr="009544E0">
      <w:rPr>
        <w:rStyle w:val="PageNumber"/>
      </w:rPr>
      <w:fldChar w:fldCharType="begin"/>
    </w:r>
    <w:r w:rsidRPr="009544E0">
      <w:rPr>
        <w:rStyle w:val="PageNumber"/>
      </w:rPr>
      <w:instrText xml:space="preserve"> PAGE   \* MERGEFORMAT </w:instrText>
    </w:r>
    <w:r w:rsidRPr="009544E0">
      <w:rPr>
        <w:rStyle w:val="PageNumber"/>
      </w:rPr>
      <w:fldChar w:fldCharType="separate"/>
    </w:r>
    <w:r w:rsidR="008E40B1">
      <w:rPr>
        <w:rStyle w:val="PageNumber"/>
        <w:noProof/>
      </w:rPr>
      <w:t>65</w:t>
    </w:r>
    <w:r w:rsidRPr="009544E0">
      <w:rPr>
        <w:rStyle w:val="PageNumber"/>
        <w:noProof/>
      </w:rPr>
      <w:fldChar w:fldCharType="end"/>
    </w:r>
    <w:r w:rsidRPr="009544E0">
      <w:rPr>
        <w:rStyle w:val="PageNumber"/>
      </w:rPr>
      <w:ptab w:relativeTo="margin" w:alignment="right" w:leader="none"/>
    </w:r>
    <w:ins w:id="358" w:author="MWatkins" w:date="2016-10-14T08:39:00Z">
      <w:r>
        <w:rPr>
          <w:rStyle w:val="PageNumber"/>
        </w:rPr>
        <w:t>November</w:t>
      </w:r>
    </w:ins>
    <w:del w:id="359" w:author="MWatkins" w:date="2016-10-14T08:39:00Z">
      <w:r w:rsidDel="00276BB5">
        <w:rPr>
          <w:rStyle w:val="PageNumber"/>
        </w:rPr>
        <w:delText>August</w:delText>
      </w:r>
    </w:del>
    <w:r>
      <w:rPr>
        <w:rStyle w:val="PageNumber"/>
      </w:rPr>
      <w:t xml:space="preserve"> 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F85EC" w14:textId="621832E1" w:rsidR="000422B0" w:rsidRDefault="000422B0" w:rsidP="009544E0">
    <w:pPr>
      <w:pStyle w:val="Footer"/>
    </w:pPr>
    <w:r>
      <w:t>VSA-P2</w:t>
    </w:r>
    <w:ins w:id="364" w:author="Department of Veterans Affairs" w:date="2016-10-24T13:13:00Z">
      <w:r>
        <w:t>.5</w:t>
      </w:r>
    </w:ins>
    <w:r>
      <w:t xml:space="preserve"> VistA.js Increment </w:t>
    </w:r>
    <w:ins w:id="365" w:author="MWatkins" w:date="2016-10-14T08:39:00Z">
      <w:r>
        <w:t>4</w:t>
      </w:r>
    </w:ins>
    <w:del w:id="366" w:author="MWatkins" w:date="2016-10-14T08:39:00Z">
      <w:r w:rsidDel="00276BB5">
        <w:delText>3</w:delText>
      </w:r>
    </w:del>
  </w:p>
  <w:p w14:paraId="39B12A64" w14:textId="4C325D5A" w:rsidR="000422B0" w:rsidRPr="009544E0" w:rsidRDefault="000422B0" w:rsidP="009544E0">
    <w:pPr>
      <w:pStyle w:val="Footer"/>
    </w:pPr>
    <w:r>
      <w:t>Requirements Specification Document (RSD)</w:t>
    </w:r>
    <w:r w:rsidRPr="009544E0">
      <w:rPr>
        <w:rStyle w:val="PageNumber"/>
      </w:rPr>
      <w:ptab w:relativeTo="margin" w:alignment="center" w:leader="none"/>
    </w:r>
    <w:r w:rsidRPr="009544E0">
      <w:rPr>
        <w:rStyle w:val="PageNumber"/>
      </w:rPr>
      <w:fldChar w:fldCharType="begin"/>
    </w:r>
    <w:r w:rsidRPr="009544E0">
      <w:rPr>
        <w:rStyle w:val="PageNumber"/>
      </w:rPr>
      <w:instrText xml:space="preserve"> PAGE   \* MERGEFORMAT </w:instrText>
    </w:r>
    <w:r w:rsidRPr="009544E0">
      <w:rPr>
        <w:rStyle w:val="PageNumber"/>
      </w:rPr>
      <w:fldChar w:fldCharType="separate"/>
    </w:r>
    <w:r w:rsidR="008E40B1">
      <w:rPr>
        <w:rStyle w:val="PageNumber"/>
        <w:noProof/>
      </w:rPr>
      <w:t>79</w:t>
    </w:r>
    <w:r w:rsidRPr="009544E0">
      <w:rPr>
        <w:rStyle w:val="PageNumber"/>
        <w:noProof/>
      </w:rPr>
      <w:fldChar w:fldCharType="end"/>
    </w:r>
    <w:r w:rsidRPr="009544E0">
      <w:rPr>
        <w:rStyle w:val="PageNumber"/>
      </w:rPr>
      <w:ptab w:relativeTo="margin" w:alignment="right" w:leader="none"/>
    </w:r>
    <w:ins w:id="367" w:author="MWatkins" w:date="2016-10-14T08:39:00Z">
      <w:r>
        <w:rPr>
          <w:rStyle w:val="PageNumber"/>
        </w:rPr>
        <w:t>November</w:t>
      </w:r>
    </w:ins>
    <w:del w:id="368" w:author="MWatkins" w:date="2016-10-14T08:39:00Z">
      <w:r w:rsidDel="00276BB5">
        <w:rPr>
          <w:rStyle w:val="PageNumber"/>
        </w:rPr>
        <w:delText>August</w:delText>
      </w:r>
    </w:del>
    <w:r>
      <w:rPr>
        <w:rStyle w:val="PageNumber"/>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A67E4" w14:textId="77777777" w:rsidR="00B47EEC" w:rsidRDefault="00B47EEC">
      <w:r>
        <w:separator/>
      </w:r>
    </w:p>
    <w:p w14:paraId="144080C1" w14:textId="77777777" w:rsidR="00B47EEC" w:rsidRDefault="00B47EEC"/>
  </w:footnote>
  <w:footnote w:type="continuationSeparator" w:id="0">
    <w:p w14:paraId="2D2BA814" w14:textId="77777777" w:rsidR="00B47EEC" w:rsidRDefault="00B47EEC">
      <w:r>
        <w:continuationSeparator/>
      </w:r>
    </w:p>
    <w:p w14:paraId="7EDBDA0F" w14:textId="77777777" w:rsidR="00B47EEC" w:rsidRDefault="00B47EEC"/>
  </w:footnote>
  <w:footnote w:id="1">
    <w:p w14:paraId="196338D0" w14:textId="17009AF6" w:rsidR="000422B0" w:rsidRPr="008D6E7A" w:rsidRDefault="000422B0" w:rsidP="008D6E7A">
      <w:pPr>
        <w:pStyle w:val="FootnoteText"/>
        <w:rPr>
          <w:rStyle w:val="FootnoteReference"/>
        </w:rPr>
      </w:pPr>
      <w:r w:rsidRPr="008D6E7A">
        <w:rPr>
          <w:rStyle w:val="FootnoteReference"/>
        </w:rPr>
        <w:footnoteRef/>
      </w:r>
      <w:r w:rsidRPr="008D6E7A">
        <w:rPr>
          <w:rStyle w:val="FootnoteReference"/>
        </w:rPr>
        <w:t xml:space="preserve"> </w:t>
      </w:r>
      <w:r w:rsidRPr="008D6E7A">
        <w:rPr>
          <w:rStyle w:val="FootnoteReference"/>
        </w:rPr>
        <w:footnoteRef/>
      </w:r>
      <w:r w:rsidRPr="008D6E7A">
        <w:rPr>
          <w:rStyle w:val="FootnoteReference"/>
        </w:rPr>
        <w:t xml:space="preserve"> The initial plans for IOC contained multiple sites across regions, with a large Federator footprint: The IOC focus for VistA JavaScript (VistA.js) is a much smaller footprint. Below is the original list of planned sites, if needed for historic purposes</w:t>
      </w:r>
    </w:p>
    <w:p w14:paraId="0E875084" w14:textId="77777777" w:rsidR="000422B0" w:rsidRPr="008D6E7A" w:rsidRDefault="000422B0" w:rsidP="008D6E7A">
      <w:pPr>
        <w:pStyle w:val="FootnoteText"/>
        <w:numPr>
          <w:ilvl w:val="0"/>
          <w:numId w:val="52"/>
        </w:numPr>
        <w:rPr>
          <w:rStyle w:val="FootnoteReference"/>
        </w:rPr>
      </w:pPr>
      <w:r w:rsidRPr="008D6E7A">
        <w:rPr>
          <w:rStyle w:val="FootnoteReference"/>
        </w:rPr>
        <w:t>Region 1: Boise, Puget Sound and Cheyenne</w:t>
      </w:r>
    </w:p>
    <w:p w14:paraId="7828A055" w14:textId="77777777" w:rsidR="000422B0" w:rsidRPr="008D6E7A" w:rsidRDefault="000422B0" w:rsidP="008D6E7A">
      <w:pPr>
        <w:pStyle w:val="FootnoteText"/>
        <w:numPr>
          <w:ilvl w:val="0"/>
          <w:numId w:val="52"/>
        </w:numPr>
        <w:rPr>
          <w:rStyle w:val="FootnoteReference"/>
        </w:rPr>
      </w:pPr>
      <w:r w:rsidRPr="008D6E7A">
        <w:rPr>
          <w:rStyle w:val="FootnoteReference"/>
        </w:rPr>
        <w:t>Region 2: Milwaukee, South Texas (San Antonio), and Minneapolis</w:t>
      </w:r>
    </w:p>
    <w:p w14:paraId="499BC88D" w14:textId="77777777" w:rsidR="000422B0" w:rsidRPr="008D6E7A" w:rsidRDefault="000422B0" w:rsidP="008D6E7A">
      <w:pPr>
        <w:pStyle w:val="FootnoteText"/>
        <w:numPr>
          <w:ilvl w:val="0"/>
          <w:numId w:val="52"/>
        </w:numPr>
        <w:rPr>
          <w:rStyle w:val="FootnoteReference"/>
        </w:rPr>
      </w:pPr>
      <w:r w:rsidRPr="008D6E7A">
        <w:rPr>
          <w:rStyle w:val="FootnoteReference"/>
        </w:rPr>
        <w:t>Region 3: Richmond VA, Hampton VA, and Memphis TN</w:t>
      </w:r>
    </w:p>
    <w:p w14:paraId="7869A3CF" w14:textId="77777777" w:rsidR="000422B0" w:rsidRPr="008D6E7A" w:rsidRDefault="000422B0" w:rsidP="008D6E7A">
      <w:pPr>
        <w:pStyle w:val="FootnoteText"/>
        <w:numPr>
          <w:ilvl w:val="0"/>
          <w:numId w:val="52"/>
        </w:numPr>
        <w:rPr>
          <w:rStyle w:val="FootnoteReference"/>
        </w:rPr>
      </w:pPr>
      <w:r w:rsidRPr="008D6E7A">
        <w:rPr>
          <w:rStyle w:val="FootnoteReference"/>
        </w:rPr>
        <w:t>Region 4: Hudson Valley, Philadelphia, and Washington DC</w:t>
      </w:r>
    </w:p>
    <w:p w14:paraId="07BE2D32" w14:textId="33AB7D62" w:rsidR="000422B0" w:rsidRPr="008D6E7A" w:rsidRDefault="000422B0" w:rsidP="008D6E7A">
      <w:pPr>
        <w:pStyle w:val="FootnoteText"/>
        <w:numPr>
          <w:ilvl w:val="0"/>
          <w:numId w:val="52"/>
        </w:numPr>
        <w:rPr>
          <w:rStyle w:val="FootnoteReference"/>
        </w:rPr>
      </w:pPr>
      <w:r w:rsidRPr="008D6E7A">
        <w:rPr>
          <w:rStyle w:val="FootnoteReference"/>
        </w:rPr>
        <w:t>Enterprise: AITC and PITC</w:t>
      </w:r>
    </w:p>
    <w:p w14:paraId="25D88758" w14:textId="77777777" w:rsidR="000422B0" w:rsidRPr="008D6E7A" w:rsidRDefault="000422B0" w:rsidP="008D6E7A">
      <w:pPr>
        <w:pStyle w:val="FootnoteText"/>
        <w:numPr>
          <w:ilvl w:val="0"/>
          <w:numId w:val="52"/>
        </w:numPr>
        <w:rPr>
          <w:rStyle w:val="FootnoteReference"/>
        </w:rPr>
      </w:pPr>
      <w:r w:rsidRPr="008D6E7A">
        <w:rPr>
          <w:rStyle w:val="FootnoteReference"/>
        </w:rPr>
        <w:t>Regional Data Centers: Sacramento CA, St. Louis MO, Warner Robbins GA, Philadelphia PA, Denver CO, and Brooklyn NY</w:t>
      </w:r>
    </w:p>
    <w:p w14:paraId="7ECD0CF0" w14:textId="77777777" w:rsidR="000422B0" w:rsidRDefault="000422B0">
      <w:pPr>
        <w:pStyle w:val="FootnoteText"/>
      </w:pPr>
    </w:p>
  </w:footnote>
  <w:footnote w:id="2">
    <w:p w14:paraId="1B764874" w14:textId="77777777" w:rsidR="000422B0" w:rsidRPr="009544E0" w:rsidRDefault="000422B0" w:rsidP="00C16BD7">
      <w:pPr>
        <w:widowControl w:val="0"/>
        <w:rPr>
          <w:rStyle w:val="FootnoteReference"/>
        </w:rPr>
      </w:pPr>
      <w:r w:rsidRPr="009544E0">
        <w:rPr>
          <w:rStyle w:val="FootnoteReference"/>
        </w:rPr>
        <w:footnoteRef/>
      </w:r>
      <w:r w:rsidRPr="009544E0">
        <w:rPr>
          <w:rStyle w:val="FootnoteReference"/>
        </w:rPr>
        <w:t xml:space="preserve"> Definitions linked to Wikipedia.org Website: </w:t>
      </w:r>
      <w:hyperlink r:id="rId1">
        <w:r w:rsidRPr="009544E0">
          <w:rPr>
            <w:rStyle w:val="FootnoteReference"/>
          </w:rPr>
          <w:t>Wikipedia</w:t>
        </w:r>
      </w:hyperlink>
      <w:hyperlink r:id="rId2"/>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86BE10"/>
    <w:lvl w:ilvl="0">
      <w:start w:val="1"/>
      <w:numFmt w:val="decimal"/>
      <w:pStyle w:val="ListNumber5"/>
      <w:lvlText w:val="%1)"/>
      <w:lvlJc w:val="left"/>
      <w:pPr>
        <w:ind w:left="1800" w:hanging="360"/>
      </w:pPr>
    </w:lvl>
  </w:abstractNum>
  <w:abstractNum w:abstractNumId="1">
    <w:nsid w:val="FFFFFF7D"/>
    <w:multiLevelType w:val="singleLevel"/>
    <w:tmpl w:val="87403DF8"/>
    <w:lvl w:ilvl="0">
      <w:start w:val="1"/>
      <w:numFmt w:val="lowerLetter"/>
      <w:pStyle w:val="ListNumber4"/>
      <w:lvlText w:val="%1)"/>
      <w:lvlJc w:val="left"/>
      <w:pPr>
        <w:ind w:left="1440" w:hanging="360"/>
      </w:pPr>
    </w:lvl>
  </w:abstractNum>
  <w:abstractNum w:abstractNumId="2">
    <w:nsid w:val="FFFFFF7E"/>
    <w:multiLevelType w:val="singleLevel"/>
    <w:tmpl w:val="822C72FA"/>
    <w:lvl w:ilvl="0">
      <w:start w:val="1"/>
      <w:numFmt w:val="lowerRoman"/>
      <w:pStyle w:val="ListNumber3"/>
      <w:lvlText w:val="%1."/>
      <w:lvlJc w:val="right"/>
      <w:pPr>
        <w:ind w:left="1080" w:hanging="360"/>
      </w:pPr>
    </w:lvl>
  </w:abstractNum>
  <w:abstractNum w:abstractNumId="3">
    <w:nsid w:val="FFFFFF7F"/>
    <w:multiLevelType w:val="singleLevel"/>
    <w:tmpl w:val="D0F849AA"/>
    <w:lvl w:ilvl="0">
      <w:start w:val="1"/>
      <w:numFmt w:val="lowerLetter"/>
      <w:pStyle w:val="ListNumber2"/>
      <w:lvlText w:val="%1."/>
      <w:lvlJc w:val="left"/>
      <w:pPr>
        <w:ind w:left="720" w:hanging="360"/>
      </w:pPr>
    </w:lvl>
  </w:abstractNum>
  <w:abstractNum w:abstractNumId="4">
    <w:nsid w:val="FFFFFF80"/>
    <w:multiLevelType w:val="singleLevel"/>
    <w:tmpl w:val="DF704DDA"/>
    <w:lvl w:ilvl="0">
      <w:start w:val="1"/>
      <w:numFmt w:val="bullet"/>
      <w:pStyle w:val="ListBullet5"/>
      <w:lvlText w:val=""/>
      <w:lvlJc w:val="left"/>
      <w:pPr>
        <w:ind w:left="1800" w:hanging="360"/>
      </w:pPr>
      <w:rPr>
        <w:rFonts w:ascii="Wingdings" w:hAnsi="Wingdings" w:hint="default"/>
      </w:rPr>
    </w:lvl>
  </w:abstractNum>
  <w:abstractNum w:abstractNumId="5">
    <w:nsid w:val="FFFFFF81"/>
    <w:multiLevelType w:val="singleLevel"/>
    <w:tmpl w:val="EB327BAC"/>
    <w:lvl w:ilvl="0">
      <w:start w:val="1"/>
      <w:numFmt w:val="bullet"/>
      <w:pStyle w:val="ListBullet4"/>
      <w:lvlText w:val=""/>
      <w:lvlJc w:val="left"/>
      <w:pPr>
        <w:ind w:left="1440" w:hanging="360"/>
      </w:pPr>
      <w:rPr>
        <w:rFonts w:ascii="Wingdings" w:hAnsi="Wingdings" w:hint="default"/>
      </w:rPr>
    </w:lvl>
  </w:abstractNum>
  <w:abstractNum w:abstractNumId="6">
    <w:nsid w:val="FFFFFF82"/>
    <w:multiLevelType w:val="singleLevel"/>
    <w:tmpl w:val="0ACCAD48"/>
    <w:lvl w:ilvl="0">
      <w:start w:val="1"/>
      <w:numFmt w:val="bullet"/>
      <w:pStyle w:val="ListBullet3"/>
      <w:lvlText w:val=""/>
      <w:lvlJc w:val="left"/>
      <w:pPr>
        <w:ind w:left="1080" w:hanging="360"/>
      </w:pPr>
      <w:rPr>
        <w:rFonts w:ascii="Symbol" w:hAnsi="Symbol" w:hint="default"/>
      </w:rPr>
    </w:lvl>
  </w:abstractNum>
  <w:abstractNum w:abstractNumId="7">
    <w:nsid w:val="FFFFFF83"/>
    <w:multiLevelType w:val="singleLevel"/>
    <w:tmpl w:val="6F661AFC"/>
    <w:lvl w:ilvl="0">
      <w:start w:val="1"/>
      <w:numFmt w:val="bullet"/>
      <w:pStyle w:val="ListBullet2"/>
      <w:lvlText w:val="o"/>
      <w:lvlJc w:val="left"/>
      <w:pPr>
        <w:ind w:left="1080" w:hanging="360"/>
      </w:pPr>
      <w:rPr>
        <w:rFonts w:ascii="Courier New" w:hAnsi="Courier New" w:cs="Courier New" w:hint="default"/>
      </w:rPr>
    </w:lvl>
  </w:abstractNum>
  <w:abstractNum w:abstractNumId="8">
    <w:nsid w:val="FFFFFF88"/>
    <w:multiLevelType w:val="singleLevel"/>
    <w:tmpl w:val="28804056"/>
    <w:lvl w:ilvl="0">
      <w:start w:val="1"/>
      <w:numFmt w:val="decimal"/>
      <w:pStyle w:val="ListNumber"/>
      <w:lvlText w:val="%1."/>
      <w:lvlJc w:val="left"/>
      <w:pPr>
        <w:tabs>
          <w:tab w:val="num" w:pos="360"/>
        </w:tabs>
        <w:ind w:left="360" w:hanging="360"/>
      </w:pPr>
      <w:rPr>
        <w:b w:val="0"/>
      </w:rPr>
    </w:lvl>
  </w:abstractNum>
  <w:abstractNum w:abstractNumId="9">
    <w:nsid w:val="FFFFFF89"/>
    <w:multiLevelType w:val="singleLevel"/>
    <w:tmpl w:val="788048F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B4B37E5"/>
    <w:multiLevelType w:val="hybridMultilevel"/>
    <w:tmpl w:val="AF06F1B8"/>
    <w:lvl w:ilvl="0" w:tplc="AABEBB3C">
      <w:start w:val="1"/>
      <w:numFmt w:val="bullet"/>
      <w:pStyle w:val="NoteListBullet"/>
      <w:lvlText w:val=""/>
      <w:lvlJc w:val="left"/>
      <w:pPr>
        <w:tabs>
          <w:tab w:val="num" w:pos="720"/>
        </w:tabs>
        <w:ind w:left="720" w:hanging="360"/>
      </w:pPr>
      <w:rPr>
        <w:rFonts w:ascii="Symbol" w:hAnsi="Symbol" w:hint="default"/>
        <w:sz w:val="20"/>
      </w:rPr>
    </w:lvl>
    <w:lvl w:ilvl="1" w:tplc="80188BA4" w:tentative="1">
      <w:start w:val="1"/>
      <w:numFmt w:val="bullet"/>
      <w:lvlText w:val="o"/>
      <w:lvlJc w:val="left"/>
      <w:pPr>
        <w:tabs>
          <w:tab w:val="num" w:pos="1440"/>
        </w:tabs>
        <w:ind w:left="1440" w:hanging="360"/>
      </w:pPr>
      <w:rPr>
        <w:rFonts w:ascii="Courier New" w:hAnsi="Courier New" w:hint="default"/>
        <w:sz w:val="20"/>
      </w:rPr>
    </w:lvl>
    <w:lvl w:ilvl="2" w:tplc="85D254D8" w:tentative="1">
      <w:start w:val="1"/>
      <w:numFmt w:val="bullet"/>
      <w:lvlText w:val=""/>
      <w:lvlJc w:val="left"/>
      <w:pPr>
        <w:tabs>
          <w:tab w:val="num" w:pos="2160"/>
        </w:tabs>
        <w:ind w:left="2160" w:hanging="360"/>
      </w:pPr>
      <w:rPr>
        <w:rFonts w:ascii="Wingdings" w:hAnsi="Wingdings" w:hint="default"/>
        <w:sz w:val="20"/>
      </w:rPr>
    </w:lvl>
    <w:lvl w:ilvl="3" w:tplc="39443D9A" w:tentative="1">
      <w:start w:val="1"/>
      <w:numFmt w:val="bullet"/>
      <w:lvlText w:val=""/>
      <w:lvlJc w:val="left"/>
      <w:pPr>
        <w:tabs>
          <w:tab w:val="num" w:pos="2880"/>
        </w:tabs>
        <w:ind w:left="2880" w:hanging="360"/>
      </w:pPr>
      <w:rPr>
        <w:rFonts w:ascii="Wingdings" w:hAnsi="Wingdings" w:hint="default"/>
        <w:sz w:val="20"/>
      </w:rPr>
    </w:lvl>
    <w:lvl w:ilvl="4" w:tplc="A7C241EE" w:tentative="1">
      <w:start w:val="1"/>
      <w:numFmt w:val="bullet"/>
      <w:lvlText w:val=""/>
      <w:lvlJc w:val="left"/>
      <w:pPr>
        <w:tabs>
          <w:tab w:val="num" w:pos="3600"/>
        </w:tabs>
        <w:ind w:left="3600" w:hanging="360"/>
      </w:pPr>
      <w:rPr>
        <w:rFonts w:ascii="Wingdings" w:hAnsi="Wingdings" w:hint="default"/>
        <w:sz w:val="20"/>
      </w:rPr>
    </w:lvl>
    <w:lvl w:ilvl="5" w:tplc="9EEC3B74" w:tentative="1">
      <w:start w:val="1"/>
      <w:numFmt w:val="bullet"/>
      <w:lvlText w:val=""/>
      <w:lvlJc w:val="left"/>
      <w:pPr>
        <w:tabs>
          <w:tab w:val="num" w:pos="4320"/>
        </w:tabs>
        <w:ind w:left="4320" w:hanging="360"/>
      </w:pPr>
      <w:rPr>
        <w:rFonts w:ascii="Wingdings" w:hAnsi="Wingdings" w:hint="default"/>
        <w:sz w:val="20"/>
      </w:rPr>
    </w:lvl>
    <w:lvl w:ilvl="6" w:tplc="41AE060A" w:tentative="1">
      <w:start w:val="1"/>
      <w:numFmt w:val="bullet"/>
      <w:lvlText w:val=""/>
      <w:lvlJc w:val="left"/>
      <w:pPr>
        <w:tabs>
          <w:tab w:val="num" w:pos="5040"/>
        </w:tabs>
        <w:ind w:left="5040" w:hanging="360"/>
      </w:pPr>
      <w:rPr>
        <w:rFonts w:ascii="Wingdings" w:hAnsi="Wingdings" w:hint="default"/>
        <w:sz w:val="20"/>
      </w:rPr>
    </w:lvl>
    <w:lvl w:ilvl="7" w:tplc="23583CE6" w:tentative="1">
      <w:start w:val="1"/>
      <w:numFmt w:val="bullet"/>
      <w:lvlText w:val=""/>
      <w:lvlJc w:val="left"/>
      <w:pPr>
        <w:tabs>
          <w:tab w:val="num" w:pos="5760"/>
        </w:tabs>
        <w:ind w:left="5760" w:hanging="360"/>
      </w:pPr>
      <w:rPr>
        <w:rFonts w:ascii="Wingdings" w:hAnsi="Wingdings" w:hint="default"/>
        <w:sz w:val="20"/>
      </w:rPr>
    </w:lvl>
    <w:lvl w:ilvl="8" w:tplc="C3E84A66"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FBA4FCD"/>
    <w:multiLevelType w:val="hybridMultilevel"/>
    <w:tmpl w:val="767AC6D8"/>
    <w:lvl w:ilvl="0" w:tplc="F446D7C6">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857562"/>
    <w:multiLevelType w:val="hybridMultilevel"/>
    <w:tmpl w:val="AC0CCC64"/>
    <w:lvl w:ilvl="0" w:tplc="A7668E82">
      <w:start w:val="1"/>
      <w:numFmt w:val="bullet"/>
      <w:pStyle w:val="ListBulletIndent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9ED2408"/>
    <w:multiLevelType w:val="hybridMultilevel"/>
    <w:tmpl w:val="76CA8C5C"/>
    <w:lvl w:ilvl="0" w:tplc="1986AF4C">
      <w:start w:val="1"/>
      <w:numFmt w:val="bullet"/>
      <w:pStyle w:val="ListBullet2Inden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8F383A"/>
    <w:multiLevelType w:val="hybridMultilevel"/>
    <w:tmpl w:val="2CB449B4"/>
    <w:lvl w:ilvl="0" w:tplc="CBA8ABAA">
      <w:start w:val="1"/>
      <w:numFmt w:val="upperRoman"/>
      <w:pStyle w:val="HeadingSectio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B3549"/>
    <w:multiLevelType w:val="hybridMultilevel"/>
    <w:tmpl w:val="F2BE0696"/>
    <w:lvl w:ilvl="0" w:tplc="E85C922A">
      <w:start w:val="1"/>
      <w:numFmt w:val="bullet"/>
      <w:pStyle w:val="Table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5F375E"/>
    <w:multiLevelType w:val="multilevel"/>
    <w:tmpl w:val="96C0EA52"/>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382A65FC"/>
    <w:multiLevelType w:val="hybridMultilevel"/>
    <w:tmpl w:val="6518D8F8"/>
    <w:lvl w:ilvl="0" w:tplc="B33200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133C16"/>
    <w:multiLevelType w:val="hybridMultilevel"/>
    <w:tmpl w:val="902C4A6A"/>
    <w:lvl w:ilvl="0" w:tplc="1276978A">
      <w:start w:val="1"/>
      <w:numFmt w:val="bullet"/>
      <w:pStyle w:val="ListBullet2Inden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C22813"/>
    <w:multiLevelType w:val="hybridMultilevel"/>
    <w:tmpl w:val="A4B66182"/>
    <w:lvl w:ilvl="0" w:tplc="61E632EC">
      <w:start w:val="1"/>
      <w:numFmt w:val="bullet"/>
      <w:pStyle w:val="TableListBullet2"/>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nsid w:val="4BC63E69"/>
    <w:multiLevelType w:val="multilevel"/>
    <w:tmpl w:val="B7F2611C"/>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nsid w:val="4BE7219A"/>
    <w:multiLevelType w:val="hybridMultilevel"/>
    <w:tmpl w:val="6DB41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974F95"/>
    <w:multiLevelType w:val="hybridMultilevel"/>
    <w:tmpl w:val="97BA4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4B52BF"/>
    <w:multiLevelType w:val="hybridMultilevel"/>
    <w:tmpl w:val="AF480FB4"/>
    <w:lvl w:ilvl="0" w:tplc="C600A556">
      <w:start w:val="1"/>
      <w:numFmt w:val="bullet"/>
      <w:pStyle w:val="ListBullet2Indent3"/>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1E11DE"/>
    <w:multiLevelType w:val="multilevel"/>
    <w:tmpl w:val="6E1819B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F182A87"/>
    <w:multiLevelType w:val="hybridMultilevel"/>
    <w:tmpl w:val="6FE875A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4">
    <w:nsid w:val="7BCD3758"/>
    <w:multiLevelType w:val="multilevel"/>
    <w:tmpl w:val="0E1EF80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4320"/>
        </w:tabs>
        <w:ind w:left="4320" w:hanging="720"/>
      </w:pPr>
    </w:lvl>
    <w:lvl w:ilvl="3">
      <w:start w:val="1"/>
      <w:numFmt w:val="decimal"/>
      <w:pStyle w:val="Heading4"/>
      <w:lvlText w:val="%1.%2.%3.%4"/>
      <w:lvlJc w:val="left"/>
      <w:pPr>
        <w:tabs>
          <w:tab w:val="num" w:pos="1494"/>
        </w:tabs>
        <w:ind w:left="149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1"/>
  </w:num>
  <w:num w:numId="3">
    <w:abstractNumId w:val="11"/>
  </w:num>
  <w:num w:numId="4">
    <w:abstractNumId w:val="33"/>
  </w:num>
  <w:num w:numId="5">
    <w:abstractNumId w:val="35"/>
  </w:num>
  <w:num w:numId="6">
    <w:abstractNumId w:val="27"/>
  </w:num>
  <w:num w:numId="7">
    <w:abstractNumId w:val="19"/>
  </w:num>
  <w:num w:numId="8">
    <w:abstractNumId w:val="13"/>
  </w:num>
  <w:num w:numId="9">
    <w:abstractNumId w:val="25"/>
  </w:num>
  <w:num w:numId="10">
    <w:abstractNumId w:val="20"/>
  </w:num>
  <w:num w:numId="11">
    <w:abstractNumId w:val="10"/>
  </w:num>
  <w:num w:numId="12">
    <w:abstractNumId w:val="28"/>
  </w:num>
  <w:num w:numId="13">
    <w:abstractNumId w:val="21"/>
  </w:num>
  <w:num w:numId="14">
    <w:abstractNumId w:val="9"/>
  </w:num>
  <w:num w:numId="15">
    <w:abstractNumId w:val="7"/>
  </w:num>
  <w:num w:numId="16">
    <w:abstractNumId w:val="16"/>
  </w:num>
  <w:num w:numId="17">
    <w:abstractNumId w:val="6"/>
  </w:num>
  <w:num w:numId="18">
    <w:abstractNumId w:val="5"/>
  </w:num>
  <w:num w:numId="19">
    <w:abstractNumId w:val="4"/>
  </w:num>
  <w:num w:numId="20">
    <w:abstractNumId w:val="14"/>
  </w:num>
  <w:num w:numId="21">
    <w:abstractNumId w:val="8"/>
  </w:num>
  <w:num w:numId="22">
    <w:abstractNumId w:val="3"/>
  </w:num>
  <w:num w:numId="23">
    <w:abstractNumId w:val="2"/>
  </w:num>
  <w:num w:numId="24">
    <w:abstractNumId w:val="1"/>
  </w:num>
  <w:num w:numId="25">
    <w:abstractNumId w:val="0"/>
  </w:num>
  <w:num w:numId="26">
    <w:abstractNumId w:val="12"/>
  </w:num>
  <w:num w:numId="27">
    <w:abstractNumId w:val="24"/>
  </w:num>
  <w:num w:numId="28">
    <w:abstractNumId w:val="23"/>
  </w:num>
  <w:num w:numId="29">
    <w:abstractNumId w:val="29"/>
  </w:num>
  <w:num w:numId="30">
    <w:abstractNumId w:val="15"/>
  </w:num>
  <w:num w:numId="31">
    <w:abstractNumId w:val="34"/>
  </w:num>
  <w:num w:numId="32">
    <w:abstractNumId w:val="18"/>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8"/>
    <w:lvlOverride w:ilvl="0">
      <w:startOverride w:val="1"/>
    </w:lvlOverride>
  </w:num>
  <w:num w:numId="47">
    <w:abstractNumId w:val="8"/>
    <w:lvlOverride w:ilvl="0">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30"/>
  </w:num>
  <w:num w:numId="51">
    <w:abstractNumId w:val="22"/>
  </w:num>
  <w:num w:numId="52">
    <w:abstractNumId w:val="26"/>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Watkins">
    <w15:presenceInfo w15:providerId="None" w15:userId="MWatki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hideSpellingErrors/>
  <w:hideGrammaticalErrors/>
  <w:activeWritingStyle w:appName="MSWord" w:lang="en-US" w:vendorID="64" w:dllVersion="131078" w:nlCheck="1" w:checkStyle="0"/>
  <w:proofState w:spelling="clean" w:grammar="clean"/>
  <w:linkStyle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4EC4"/>
    <w:rsid w:val="00005879"/>
    <w:rsid w:val="000063A7"/>
    <w:rsid w:val="0000675B"/>
    <w:rsid w:val="00006DB8"/>
    <w:rsid w:val="00010140"/>
    <w:rsid w:val="000114B6"/>
    <w:rsid w:val="00011543"/>
    <w:rsid w:val="0001196B"/>
    <w:rsid w:val="00011EE6"/>
    <w:rsid w:val="0001226E"/>
    <w:rsid w:val="000138F9"/>
    <w:rsid w:val="00015AB8"/>
    <w:rsid w:val="000171DA"/>
    <w:rsid w:val="00017D61"/>
    <w:rsid w:val="00021B9A"/>
    <w:rsid w:val="00021BEC"/>
    <w:rsid w:val="00023AB7"/>
    <w:rsid w:val="000263BB"/>
    <w:rsid w:val="00030C06"/>
    <w:rsid w:val="00031CD8"/>
    <w:rsid w:val="00032B7F"/>
    <w:rsid w:val="00040DCD"/>
    <w:rsid w:val="000410EE"/>
    <w:rsid w:val="0004216A"/>
    <w:rsid w:val="000422B0"/>
    <w:rsid w:val="00042EC5"/>
    <w:rsid w:val="00045D9F"/>
    <w:rsid w:val="0004636C"/>
    <w:rsid w:val="000475AC"/>
    <w:rsid w:val="00050755"/>
    <w:rsid w:val="00050A82"/>
    <w:rsid w:val="000512B6"/>
    <w:rsid w:val="00051BC7"/>
    <w:rsid w:val="00053C09"/>
    <w:rsid w:val="00060B10"/>
    <w:rsid w:val="00064B29"/>
    <w:rsid w:val="000677D8"/>
    <w:rsid w:val="00070A30"/>
    <w:rsid w:val="00071609"/>
    <w:rsid w:val="00073CC0"/>
    <w:rsid w:val="0007557F"/>
    <w:rsid w:val="0007778C"/>
    <w:rsid w:val="00086D68"/>
    <w:rsid w:val="0009184E"/>
    <w:rsid w:val="00092A8A"/>
    <w:rsid w:val="00093D70"/>
    <w:rsid w:val="0009423B"/>
    <w:rsid w:val="00094B04"/>
    <w:rsid w:val="000A1880"/>
    <w:rsid w:val="000A4576"/>
    <w:rsid w:val="000A5E8B"/>
    <w:rsid w:val="000B1DBD"/>
    <w:rsid w:val="000B23F8"/>
    <w:rsid w:val="000B60B3"/>
    <w:rsid w:val="000B6C8F"/>
    <w:rsid w:val="000B78BF"/>
    <w:rsid w:val="000C06A2"/>
    <w:rsid w:val="000C0802"/>
    <w:rsid w:val="000C0A7F"/>
    <w:rsid w:val="000D0B40"/>
    <w:rsid w:val="000D2A67"/>
    <w:rsid w:val="000D4C97"/>
    <w:rsid w:val="000D64AF"/>
    <w:rsid w:val="000E016A"/>
    <w:rsid w:val="000E1A51"/>
    <w:rsid w:val="000E35AB"/>
    <w:rsid w:val="000E3F8D"/>
    <w:rsid w:val="000E4F65"/>
    <w:rsid w:val="000E54FB"/>
    <w:rsid w:val="000E5E85"/>
    <w:rsid w:val="000F19BE"/>
    <w:rsid w:val="000F3438"/>
    <w:rsid w:val="000F5940"/>
    <w:rsid w:val="000F61EC"/>
    <w:rsid w:val="000F6CAB"/>
    <w:rsid w:val="0010181A"/>
    <w:rsid w:val="00101B1F"/>
    <w:rsid w:val="0010320F"/>
    <w:rsid w:val="00104399"/>
    <w:rsid w:val="0010664C"/>
    <w:rsid w:val="00107971"/>
    <w:rsid w:val="00110657"/>
    <w:rsid w:val="00113EF1"/>
    <w:rsid w:val="0012060D"/>
    <w:rsid w:val="00124905"/>
    <w:rsid w:val="00127837"/>
    <w:rsid w:val="00134D33"/>
    <w:rsid w:val="00134F81"/>
    <w:rsid w:val="00135435"/>
    <w:rsid w:val="001358F0"/>
    <w:rsid w:val="00140A5B"/>
    <w:rsid w:val="00142D02"/>
    <w:rsid w:val="00142E3D"/>
    <w:rsid w:val="001460CF"/>
    <w:rsid w:val="00151087"/>
    <w:rsid w:val="001574A4"/>
    <w:rsid w:val="00160445"/>
    <w:rsid w:val="00160720"/>
    <w:rsid w:val="00160824"/>
    <w:rsid w:val="00161D9F"/>
    <w:rsid w:val="00161ED8"/>
    <w:rsid w:val="001624C3"/>
    <w:rsid w:val="001645B5"/>
    <w:rsid w:val="001654FA"/>
    <w:rsid w:val="00165AB8"/>
    <w:rsid w:val="001662A6"/>
    <w:rsid w:val="00166569"/>
    <w:rsid w:val="00170E4B"/>
    <w:rsid w:val="00172D7F"/>
    <w:rsid w:val="00173F7A"/>
    <w:rsid w:val="00174E93"/>
    <w:rsid w:val="0017529D"/>
    <w:rsid w:val="00175C2D"/>
    <w:rsid w:val="00176C7D"/>
    <w:rsid w:val="00180235"/>
    <w:rsid w:val="0018468A"/>
    <w:rsid w:val="00184F7F"/>
    <w:rsid w:val="00185942"/>
    <w:rsid w:val="00186009"/>
    <w:rsid w:val="00190DFA"/>
    <w:rsid w:val="00193A0F"/>
    <w:rsid w:val="001A3C5C"/>
    <w:rsid w:val="001A50CE"/>
    <w:rsid w:val="001A6C55"/>
    <w:rsid w:val="001A6F48"/>
    <w:rsid w:val="001A75D9"/>
    <w:rsid w:val="001B0A68"/>
    <w:rsid w:val="001B0C97"/>
    <w:rsid w:val="001B1548"/>
    <w:rsid w:val="001C2DB9"/>
    <w:rsid w:val="001C5AEF"/>
    <w:rsid w:val="001C6D26"/>
    <w:rsid w:val="001D063C"/>
    <w:rsid w:val="001D145B"/>
    <w:rsid w:val="001D3222"/>
    <w:rsid w:val="001D39AD"/>
    <w:rsid w:val="001D3EB8"/>
    <w:rsid w:val="001D4505"/>
    <w:rsid w:val="001D6650"/>
    <w:rsid w:val="001E26EA"/>
    <w:rsid w:val="001E47BE"/>
    <w:rsid w:val="001E4B39"/>
    <w:rsid w:val="001F1527"/>
    <w:rsid w:val="001F3A44"/>
    <w:rsid w:val="001F7B8D"/>
    <w:rsid w:val="00200307"/>
    <w:rsid w:val="00200ED8"/>
    <w:rsid w:val="00203152"/>
    <w:rsid w:val="00203BE4"/>
    <w:rsid w:val="00203ED6"/>
    <w:rsid w:val="00204839"/>
    <w:rsid w:val="00206035"/>
    <w:rsid w:val="00206C6A"/>
    <w:rsid w:val="00210DFE"/>
    <w:rsid w:val="00216389"/>
    <w:rsid w:val="00217034"/>
    <w:rsid w:val="00217CC2"/>
    <w:rsid w:val="002273CA"/>
    <w:rsid w:val="00227BAC"/>
    <w:rsid w:val="00234111"/>
    <w:rsid w:val="00234113"/>
    <w:rsid w:val="00235052"/>
    <w:rsid w:val="0024054E"/>
    <w:rsid w:val="00241755"/>
    <w:rsid w:val="0024350B"/>
    <w:rsid w:val="0024395E"/>
    <w:rsid w:val="002439EB"/>
    <w:rsid w:val="00245DE8"/>
    <w:rsid w:val="00247525"/>
    <w:rsid w:val="00252505"/>
    <w:rsid w:val="00252BD5"/>
    <w:rsid w:val="00256419"/>
    <w:rsid w:val="00256F04"/>
    <w:rsid w:val="002662C0"/>
    <w:rsid w:val="00266D60"/>
    <w:rsid w:val="00266DEC"/>
    <w:rsid w:val="00266E47"/>
    <w:rsid w:val="0027136D"/>
    <w:rsid w:val="00271873"/>
    <w:rsid w:val="00273424"/>
    <w:rsid w:val="002735E6"/>
    <w:rsid w:val="0027498B"/>
    <w:rsid w:val="00276BB5"/>
    <w:rsid w:val="00280A53"/>
    <w:rsid w:val="00282EDE"/>
    <w:rsid w:val="00285D77"/>
    <w:rsid w:val="00292631"/>
    <w:rsid w:val="00292B10"/>
    <w:rsid w:val="00296DDD"/>
    <w:rsid w:val="002973C7"/>
    <w:rsid w:val="002A0C8C"/>
    <w:rsid w:val="002A2EE5"/>
    <w:rsid w:val="002A3261"/>
    <w:rsid w:val="002A3D40"/>
    <w:rsid w:val="002A3E89"/>
    <w:rsid w:val="002A4903"/>
    <w:rsid w:val="002A4907"/>
    <w:rsid w:val="002A7BCA"/>
    <w:rsid w:val="002B0537"/>
    <w:rsid w:val="002B106B"/>
    <w:rsid w:val="002B3B42"/>
    <w:rsid w:val="002B65C7"/>
    <w:rsid w:val="002B78F4"/>
    <w:rsid w:val="002B7EC6"/>
    <w:rsid w:val="002C33B4"/>
    <w:rsid w:val="002C4AC6"/>
    <w:rsid w:val="002C5957"/>
    <w:rsid w:val="002C5A31"/>
    <w:rsid w:val="002C5B68"/>
    <w:rsid w:val="002C6335"/>
    <w:rsid w:val="002C7A75"/>
    <w:rsid w:val="002D0C49"/>
    <w:rsid w:val="002D1B52"/>
    <w:rsid w:val="002D5204"/>
    <w:rsid w:val="002D5594"/>
    <w:rsid w:val="002D6A52"/>
    <w:rsid w:val="002E1284"/>
    <w:rsid w:val="002E188A"/>
    <w:rsid w:val="002E1D8C"/>
    <w:rsid w:val="002E382F"/>
    <w:rsid w:val="002E3FB2"/>
    <w:rsid w:val="002E751D"/>
    <w:rsid w:val="002F0076"/>
    <w:rsid w:val="002F4F1F"/>
    <w:rsid w:val="002F5410"/>
    <w:rsid w:val="003012BB"/>
    <w:rsid w:val="003012E0"/>
    <w:rsid w:val="003012F4"/>
    <w:rsid w:val="00303850"/>
    <w:rsid w:val="00306AC0"/>
    <w:rsid w:val="003110DB"/>
    <w:rsid w:val="00314B90"/>
    <w:rsid w:val="0031524A"/>
    <w:rsid w:val="003176ED"/>
    <w:rsid w:val="00321B97"/>
    <w:rsid w:val="00321FC6"/>
    <w:rsid w:val="0032241E"/>
    <w:rsid w:val="003224BE"/>
    <w:rsid w:val="00326966"/>
    <w:rsid w:val="00326C17"/>
    <w:rsid w:val="003329B6"/>
    <w:rsid w:val="00332C03"/>
    <w:rsid w:val="003338B1"/>
    <w:rsid w:val="00333F0B"/>
    <w:rsid w:val="003359A8"/>
    <w:rsid w:val="003360BC"/>
    <w:rsid w:val="003374FB"/>
    <w:rsid w:val="003417C9"/>
    <w:rsid w:val="00341A96"/>
    <w:rsid w:val="00342E0C"/>
    <w:rsid w:val="003435A4"/>
    <w:rsid w:val="0034565F"/>
    <w:rsid w:val="0034619E"/>
    <w:rsid w:val="00346959"/>
    <w:rsid w:val="00353152"/>
    <w:rsid w:val="00354C4F"/>
    <w:rsid w:val="00354FF6"/>
    <w:rsid w:val="003561EE"/>
    <w:rsid w:val="003565ED"/>
    <w:rsid w:val="00356D93"/>
    <w:rsid w:val="003602B3"/>
    <w:rsid w:val="00361F94"/>
    <w:rsid w:val="00362646"/>
    <w:rsid w:val="003631E1"/>
    <w:rsid w:val="00365767"/>
    <w:rsid w:val="00366135"/>
    <w:rsid w:val="00371459"/>
    <w:rsid w:val="00372700"/>
    <w:rsid w:val="00376211"/>
    <w:rsid w:val="00376DD4"/>
    <w:rsid w:val="00382C76"/>
    <w:rsid w:val="00386E3B"/>
    <w:rsid w:val="00391069"/>
    <w:rsid w:val="00392B05"/>
    <w:rsid w:val="00395654"/>
    <w:rsid w:val="00395E37"/>
    <w:rsid w:val="003A0036"/>
    <w:rsid w:val="003A0B00"/>
    <w:rsid w:val="003A1933"/>
    <w:rsid w:val="003B056C"/>
    <w:rsid w:val="003B2AF0"/>
    <w:rsid w:val="003B3B25"/>
    <w:rsid w:val="003B507A"/>
    <w:rsid w:val="003B52A3"/>
    <w:rsid w:val="003B6DC8"/>
    <w:rsid w:val="003B6F56"/>
    <w:rsid w:val="003B76FF"/>
    <w:rsid w:val="003C0028"/>
    <w:rsid w:val="003C1009"/>
    <w:rsid w:val="003C2662"/>
    <w:rsid w:val="003C4372"/>
    <w:rsid w:val="003C7B01"/>
    <w:rsid w:val="003D59EF"/>
    <w:rsid w:val="003D6B45"/>
    <w:rsid w:val="003D7EA1"/>
    <w:rsid w:val="003E04BB"/>
    <w:rsid w:val="003E1F9E"/>
    <w:rsid w:val="003E4898"/>
    <w:rsid w:val="003E5FCD"/>
    <w:rsid w:val="003E6BBE"/>
    <w:rsid w:val="003F2BA6"/>
    <w:rsid w:val="003F30DB"/>
    <w:rsid w:val="003F4789"/>
    <w:rsid w:val="003F5FCA"/>
    <w:rsid w:val="003F7B26"/>
    <w:rsid w:val="00403682"/>
    <w:rsid w:val="004042BB"/>
    <w:rsid w:val="00405FFB"/>
    <w:rsid w:val="004145D9"/>
    <w:rsid w:val="00417215"/>
    <w:rsid w:val="00420EFA"/>
    <w:rsid w:val="00422548"/>
    <w:rsid w:val="00423003"/>
    <w:rsid w:val="00423A58"/>
    <w:rsid w:val="004242E7"/>
    <w:rsid w:val="00427CDD"/>
    <w:rsid w:val="004310CB"/>
    <w:rsid w:val="00431AEC"/>
    <w:rsid w:val="00432900"/>
    <w:rsid w:val="004333C0"/>
    <w:rsid w:val="00433816"/>
    <w:rsid w:val="00436858"/>
    <w:rsid w:val="00436D2C"/>
    <w:rsid w:val="00440A78"/>
    <w:rsid w:val="00440FF1"/>
    <w:rsid w:val="0044110D"/>
    <w:rsid w:val="00443B9D"/>
    <w:rsid w:val="00445BF7"/>
    <w:rsid w:val="00446387"/>
    <w:rsid w:val="00451181"/>
    <w:rsid w:val="00451D9C"/>
    <w:rsid w:val="00452A05"/>
    <w:rsid w:val="00452DB6"/>
    <w:rsid w:val="00456E7F"/>
    <w:rsid w:val="0045751E"/>
    <w:rsid w:val="004628BA"/>
    <w:rsid w:val="00462FE3"/>
    <w:rsid w:val="00464946"/>
    <w:rsid w:val="0046595A"/>
    <w:rsid w:val="00467F6F"/>
    <w:rsid w:val="004708D1"/>
    <w:rsid w:val="00471026"/>
    <w:rsid w:val="00472B56"/>
    <w:rsid w:val="00472C5E"/>
    <w:rsid w:val="00474BBC"/>
    <w:rsid w:val="00476221"/>
    <w:rsid w:val="0048016C"/>
    <w:rsid w:val="0048205F"/>
    <w:rsid w:val="00483261"/>
    <w:rsid w:val="0048455F"/>
    <w:rsid w:val="004849B1"/>
    <w:rsid w:val="0049181E"/>
    <w:rsid w:val="004929C8"/>
    <w:rsid w:val="00495985"/>
    <w:rsid w:val="0049672F"/>
    <w:rsid w:val="0049792A"/>
    <w:rsid w:val="004A28E1"/>
    <w:rsid w:val="004A5681"/>
    <w:rsid w:val="004A651E"/>
    <w:rsid w:val="004B3EA8"/>
    <w:rsid w:val="004B4C39"/>
    <w:rsid w:val="004B64EC"/>
    <w:rsid w:val="004B7161"/>
    <w:rsid w:val="004B79B4"/>
    <w:rsid w:val="004B7B17"/>
    <w:rsid w:val="004C305A"/>
    <w:rsid w:val="004C3E68"/>
    <w:rsid w:val="004C5EA5"/>
    <w:rsid w:val="004C6082"/>
    <w:rsid w:val="004C637A"/>
    <w:rsid w:val="004D1145"/>
    <w:rsid w:val="004D1F3B"/>
    <w:rsid w:val="004D3CB7"/>
    <w:rsid w:val="004D3FB6"/>
    <w:rsid w:val="004D5CD2"/>
    <w:rsid w:val="004E28FF"/>
    <w:rsid w:val="004E2C14"/>
    <w:rsid w:val="004F0FB3"/>
    <w:rsid w:val="004F3A80"/>
    <w:rsid w:val="00504BC1"/>
    <w:rsid w:val="005100F6"/>
    <w:rsid w:val="00510914"/>
    <w:rsid w:val="0051227C"/>
    <w:rsid w:val="00515F2A"/>
    <w:rsid w:val="00516281"/>
    <w:rsid w:val="00517C0E"/>
    <w:rsid w:val="00523F9C"/>
    <w:rsid w:val="00524111"/>
    <w:rsid w:val="005247C7"/>
    <w:rsid w:val="00527B5C"/>
    <w:rsid w:val="00530D34"/>
    <w:rsid w:val="00530E84"/>
    <w:rsid w:val="00531593"/>
    <w:rsid w:val="00531CD9"/>
    <w:rsid w:val="005327F9"/>
    <w:rsid w:val="00532B92"/>
    <w:rsid w:val="00534120"/>
    <w:rsid w:val="00535AEE"/>
    <w:rsid w:val="005400F5"/>
    <w:rsid w:val="00540764"/>
    <w:rsid w:val="00543E06"/>
    <w:rsid w:val="00545ABC"/>
    <w:rsid w:val="0054631F"/>
    <w:rsid w:val="00550AF7"/>
    <w:rsid w:val="00554807"/>
    <w:rsid w:val="00554B8F"/>
    <w:rsid w:val="00555CEB"/>
    <w:rsid w:val="00560721"/>
    <w:rsid w:val="00563AA9"/>
    <w:rsid w:val="005647C7"/>
    <w:rsid w:val="00566CC3"/>
    <w:rsid w:val="00566D6A"/>
    <w:rsid w:val="00567043"/>
    <w:rsid w:val="00567979"/>
    <w:rsid w:val="00575CFA"/>
    <w:rsid w:val="00576377"/>
    <w:rsid w:val="00577B5B"/>
    <w:rsid w:val="00580974"/>
    <w:rsid w:val="005813F8"/>
    <w:rsid w:val="00581612"/>
    <w:rsid w:val="00581CCF"/>
    <w:rsid w:val="00584F2F"/>
    <w:rsid w:val="00585881"/>
    <w:rsid w:val="00585AFC"/>
    <w:rsid w:val="00586B27"/>
    <w:rsid w:val="00590267"/>
    <w:rsid w:val="00593027"/>
    <w:rsid w:val="005940AF"/>
    <w:rsid w:val="00594383"/>
    <w:rsid w:val="00596E53"/>
    <w:rsid w:val="005A1C16"/>
    <w:rsid w:val="005A4FBA"/>
    <w:rsid w:val="005A722B"/>
    <w:rsid w:val="005B0678"/>
    <w:rsid w:val="005B06C8"/>
    <w:rsid w:val="005B7CDD"/>
    <w:rsid w:val="005C11D9"/>
    <w:rsid w:val="005C1D43"/>
    <w:rsid w:val="005C29C9"/>
    <w:rsid w:val="005C37AC"/>
    <w:rsid w:val="005C4453"/>
    <w:rsid w:val="005C5AA2"/>
    <w:rsid w:val="005C6B12"/>
    <w:rsid w:val="005C6B17"/>
    <w:rsid w:val="005D18C5"/>
    <w:rsid w:val="005D3B22"/>
    <w:rsid w:val="005D5370"/>
    <w:rsid w:val="005D6E7F"/>
    <w:rsid w:val="005D7CFB"/>
    <w:rsid w:val="005E2AF9"/>
    <w:rsid w:val="005E58FE"/>
    <w:rsid w:val="005F0BD6"/>
    <w:rsid w:val="005F3A70"/>
    <w:rsid w:val="005F4527"/>
    <w:rsid w:val="00600235"/>
    <w:rsid w:val="00601095"/>
    <w:rsid w:val="00601E98"/>
    <w:rsid w:val="00602128"/>
    <w:rsid w:val="0060532B"/>
    <w:rsid w:val="00606743"/>
    <w:rsid w:val="0060679E"/>
    <w:rsid w:val="00610953"/>
    <w:rsid w:val="00610ADB"/>
    <w:rsid w:val="00612ECA"/>
    <w:rsid w:val="00613967"/>
    <w:rsid w:val="006139EE"/>
    <w:rsid w:val="00613E92"/>
    <w:rsid w:val="0061463E"/>
    <w:rsid w:val="00614A5E"/>
    <w:rsid w:val="006156F9"/>
    <w:rsid w:val="00616559"/>
    <w:rsid w:val="00620BFA"/>
    <w:rsid w:val="006244C7"/>
    <w:rsid w:val="00631A3E"/>
    <w:rsid w:val="00633B7D"/>
    <w:rsid w:val="0063519F"/>
    <w:rsid w:val="00635C67"/>
    <w:rsid w:val="00637229"/>
    <w:rsid w:val="00642849"/>
    <w:rsid w:val="006455B0"/>
    <w:rsid w:val="00646633"/>
    <w:rsid w:val="006472AD"/>
    <w:rsid w:val="0064731E"/>
    <w:rsid w:val="0064769E"/>
    <w:rsid w:val="00647B03"/>
    <w:rsid w:val="006507AE"/>
    <w:rsid w:val="006543E8"/>
    <w:rsid w:val="0065443F"/>
    <w:rsid w:val="00657C68"/>
    <w:rsid w:val="0066022A"/>
    <w:rsid w:val="00661D49"/>
    <w:rsid w:val="00663B92"/>
    <w:rsid w:val="00664F01"/>
    <w:rsid w:val="00665069"/>
    <w:rsid w:val="00665BF6"/>
    <w:rsid w:val="006670D2"/>
    <w:rsid w:val="00667E47"/>
    <w:rsid w:val="00670BD3"/>
    <w:rsid w:val="006725DE"/>
    <w:rsid w:val="00672E17"/>
    <w:rsid w:val="00675AD4"/>
    <w:rsid w:val="00676F0C"/>
    <w:rsid w:val="00676FA8"/>
    <w:rsid w:val="00677451"/>
    <w:rsid w:val="00680463"/>
    <w:rsid w:val="0068051A"/>
    <w:rsid w:val="00680563"/>
    <w:rsid w:val="0068176E"/>
    <w:rsid w:val="0068222E"/>
    <w:rsid w:val="00690026"/>
    <w:rsid w:val="0069014C"/>
    <w:rsid w:val="00691431"/>
    <w:rsid w:val="0069428B"/>
    <w:rsid w:val="006A0D3C"/>
    <w:rsid w:val="006A0FC5"/>
    <w:rsid w:val="006A20A1"/>
    <w:rsid w:val="006A2545"/>
    <w:rsid w:val="006A2B38"/>
    <w:rsid w:val="006A326F"/>
    <w:rsid w:val="006A7603"/>
    <w:rsid w:val="006A7AC0"/>
    <w:rsid w:val="006B070A"/>
    <w:rsid w:val="006B1488"/>
    <w:rsid w:val="006C12D4"/>
    <w:rsid w:val="006C25CB"/>
    <w:rsid w:val="006C4FE1"/>
    <w:rsid w:val="006C6D02"/>
    <w:rsid w:val="006C74F4"/>
    <w:rsid w:val="006C7ACD"/>
    <w:rsid w:val="006D020C"/>
    <w:rsid w:val="006D4142"/>
    <w:rsid w:val="006D4601"/>
    <w:rsid w:val="006D56D1"/>
    <w:rsid w:val="006D66C5"/>
    <w:rsid w:val="006D68DA"/>
    <w:rsid w:val="006E32E0"/>
    <w:rsid w:val="006E5523"/>
    <w:rsid w:val="006E5760"/>
    <w:rsid w:val="006E5823"/>
    <w:rsid w:val="006F118F"/>
    <w:rsid w:val="006F6CC0"/>
    <w:rsid w:val="006F6D65"/>
    <w:rsid w:val="006F6EA9"/>
    <w:rsid w:val="007006D4"/>
    <w:rsid w:val="00701FAF"/>
    <w:rsid w:val="0070282C"/>
    <w:rsid w:val="00707077"/>
    <w:rsid w:val="007073F1"/>
    <w:rsid w:val="00707C84"/>
    <w:rsid w:val="00711291"/>
    <w:rsid w:val="00714730"/>
    <w:rsid w:val="00714E28"/>
    <w:rsid w:val="007151C8"/>
    <w:rsid w:val="00715F75"/>
    <w:rsid w:val="007238FF"/>
    <w:rsid w:val="0072569B"/>
    <w:rsid w:val="00725C30"/>
    <w:rsid w:val="007276F5"/>
    <w:rsid w:val="00727B36"/>
    <w:rsid w:val="0073078F"/>
    <w:rsid w:val="007316E5"/>
    <w:rsid w:val="00733A80"/>
    <w:rsid w:val="00734321"/>
    <w:rsid w:val="0073442A"/>
    <w:rsid w:val="007348AD"/>
    <w:rsid w:val="00736165"/>
    <w:rsid w:val="00736B0D"/>
    <w:rsid w:val="00737B51"/>
    <w:rsid w:val="00742D4B"/>
    <w:rsid w:val="00744F0F"/>
    <w:rsid w:val="0074771E"/>
    <w:rsid w:val="00750091"/>
    <w:rsid w:val="00750FDE"/>
    <w:rsid w:val="007537E2"/>
    <w:rsid w:val="00754FCC"/>
    <w:rsid w:val="007551A6"/>
    <w:rsid w:val="0075669D"/>
    <w:rsid w:val="00762AEC"/>
    <w:rsid w:val="00762B56"/>
    <w:rsid w:val="00763DBB"/>
    <w:rsid w:val="007654AB"/>
    <w:rsid w:val="0076574D"/>
    <w:rsid w:val="00765E89"/>
    <w:rsid w:val="00767528"/>
    <w:rsid w:val="00770377"/>
    <w:rsid w:val="00777430"/>
    <w:rsid w:val="007809A2"/>
    <w:rsid w:val="00781144"/>
    <w:rsid w:val="007864FA"/>
    <w:rsid w:val="0078711F"/>
    <w:rsid w:val="0078769E"/>
    <w:rsid w:val="00787938"/>
    <w:rsid w:val="007926DE"/>
    <w:rsid w:val="00792B7F"/>
    <w:rsid w:val="007936BB"/>
    <w:rsid w:val="00793809"/>
    <w:rsid w:val="0079383C"/>
    <w:rsid w:val="007A39CC"/>
    <w:rsid w:val="007A436D"/>
    <w:rsid w:val="007A48D9"/>
    <w:rsid w:val="007A60AC"/>
    <w:rsid w:val="007A646E"/>
    <w:rsid w:val="007A6696"/>
    <w:rsid w:val="007A78A3"/>
    <w:rsid w:val="007B1032"/>
    <w:rsid w:val="007B3D18"/>
    <w:rsid w:val="007B4597"/>
    <w:rsid w:val="007B5233"/>
    <w:rsid w:val="007B65D7"/>
    <w:rsid w:val="007C2637"/>
    <w:rsid w:val="007C508C"/>
    <w:rsid w:val="007D1FF0"/>
    <w:rsid w:val="007D293D"/>
    <w:rsid w:val="007D5678"/>
    <w:rsid w:val="007D639A"/>
    <w:rsid w:val="007D66C3"/>
    <w:rsid w:val="007E05D4"/>
    <w:rsid w:val="007E2B8D"/>
    <w:rsid w:val="007E4370"/>
    <w:rsid w:val="007E4998"/>
    <w:rsid w:val="007E5789"/>
    <w:rsid w:val="007E5E07"/>
    <w:rsid w:val="007F0A61"/>
    <w:rsid w:val="007F767C"/>
    <w:rsid w:val="007F775B"/>
    <w:rsid w:val="007F7BEE"/>
    <w:rsid w:val="00801B32"/>
    <w:rsid w:val="008036D1"/>
    <w:rsid w:val="008044FE"/>
    <w:rsid w:val="00806E2E"/>
    <w:rsid w:val="00813EA1"/>
    <w:rsid w:val="008159EE"/>
    <w:rsid w:val="008166DA"/>
    <w:rsid w:val="008177B6"/>
    <w:rsid w:val="00821734"/>
    <w:rsid w:val="00821FD9"/>
    <w:rsid w:val="0082412B"/>
    <w:rsid w:val="008241A1"/>
    <w:rsid w:val="00824E4A"/>
    <w:rsid w:val="00825350"/>
    <w:rsid w:val="00827677"/>
    <w:rsid w:val="008308C2"/>
    <w:rsid w:val="00831A8E"/>
    <w:rsid w:val="008341AC"/>
    <w:rsid w:val="00834CBC"/>
    <w:rsid w:val="00836911"/>
    <w:rsid w:val="00837290"/>
    <w:rsid w:val="008408C0"/>
    <w:rsid w:val="00845A07"/>
    <w:rsid w:val="00845BB9"/>
    <w:rsid w:val="00847214"/>
    <w:rsid w:val="008516CE"/>
    <w:rsid w:val="00851812"/>
    <w:rsid w:val="00851CCC"/>
    <w:rsid w:val="0085361F"/>
    <w:rsid w:val="00856326"/>
    <w:rsid w:val="00856899"/>
    <w:rsid w:val="00856A08"/>
    <w:rsid w:val="00863938"/>
    <w:rsid w:val="00863B21"/>
    <w:rsid w:val="00864647"/>
    <w:rsid w:val="00865492"/>
    <w:rsid w:val="0086571E"/>
    <w:rsid w:val="008659BE"/>
    <w:rsid w:val="00866667"/>
    <w:rsid w:val="00866E31"/>
    <w:rsid w:val="0087143B"/>
    <w:rsid w:val="00871E3C"/>
    <w:rsid w:val="008737CF"/>
    <w:rsid w:val="00876178"/>
    <w:rsid w:val="00876683"/>
    <w:rsid w:val="0088044F"/>
    <w:rsid w:val="00880C3D"/>
    <w:rsid w:val="008831EB"/>
    <w:rsid w:val="00885C2D"/>
    <w:rsid w:val="00886638"/>
    <w:rsid w:val="00886ED6"/>
    <w:rsid w:val="00887D77"/>
    <w:rsid w:val="00890AEA"/>
    <w:rsid w:val="00892FD3"/>
    <w:rsid w:val="008A09E7"/>
    <w:rsid w:val="008A1731"/>
    <w:rsid w:val="008A4AE4"/>
    <w:rsid w:val="008A783A"/>
    <w:rsid w:val="008A7D88"/>
    <w:rsid w:val="008B1E8C"/>
    <w:rsid w:val="008B302D"/>
    <w:rsid w:val="008B5388"/>
    <w:rsid w:val="008B60CB"/>
    <w:rsid w:val="008B6CCA"/>
    <w:rsid w:val="008C2304"/>
    <w:rsid w:val="008C2A1A"/>
    <w:rsid w:val="008C4576"/>
    <w:rsid w:val="008C5088"/>
    <w:rsid w:val="008C5930"/>
    <w:rsid w:val="008D045B"/>
    <w:rsid w:val="008D191D"/>
    <w:rsid w:val="008D26B1"/>
    <w:rsid w:val="008D2856"/>
    <w:rsid w:val="008D3302"/>
    <w:rsid w:val="008D5612"/>
    <w:rsid w:val="008D6E7A"/>
    <w:rsid w:val="008E1520"/>
    <w:rsid w:val="008E1C1B"/>
    <w:rsid w:val="008E275B"/>
    <w:rsid w:val="008E2FF4"/>
    <w:rsid w:val="008E3EF4"/>
    <w:rsid w:val="008E40B1"/>
    <w:rsid w:val="008E4444"/>
    <w:rsid w:val="008E5055"/>
    <w:rsid w:val="008E5613"/>
    <w:rsid w:val="008E661A"/>
    <w:rsid w:val="008E7516"/>
    <w:rsid w:val="008F090C"/>
    <w:rsid w:val="008F1B15"/>
    <w:rsid w:val="008F298E"/>
    <w:rsid w:val="008F4231"/>
    <w:rsid w:val="008F43AA"/>
    <w:rsid w:val="008F4DD1"/>
    <w:rsid w:val="008F5D5D"/>
    <w:rsid w:val="00900BC3"/>
    <w:rsid w:val="009011D4"/>
    <w:rsid w:val="00901D12"/>
    <w:rsid w:val="00906711"/>
    <w:rsid w:val="009071B9"/>
    <w:rsid w:val="009104F4"/>
    <w:rsid w:val="00913442"/>
    <w:rsid w:val="00913AC5"/>
    <w:rsid w:val="009143D8"/>
    <w:rsid w:val="009151BD"/>
    <w:rsid w:val="0091553C"/>
    <w:rsid w:val="0091554D"/>
    <w:rsid w:val="00922D53"/>
    <w:rsid w:val="0092438C"/>
    <w:rsid w:val="009262E3"/>
    <w:rsid w:val="009301D5"/>
    <w:rsid w:val="00930F2B"/>
    <w:rsid w:val="00934277"/>
    <w:rsid w:val="0093645C"/>
    <w:rsid w:val="00941663"/>
    <w:rsid w:val="00941C00"/>
    <w:rsid w:val="00942774"/>
    <w:rsid w:val="00944F5A"/>
    <w:rsid w:val="009453C1"/>
    <w:rsid w:val="00946763"/>
    <w:rsid w:val="00947298"/>
    <w:rsid w:val="00947AE3"/>
    <w:rsid w:val="009502E9"/>
    <w:rsid w:val="0095133D"/>
    <w:rsid w:val="00951F96"/>
    <w:rsid w:val="00953D50"/>
    <w:rsid w:val="009544E0"/>
    <w:rsid w:val="00957F94"/>
    <w:rsid w:val="009618EC"/>
    <w:rsid w:val="00961FED"/>
    <w:rsid w:val="00962A31"/>
    <w:rsid w:val="00967C1C"/>
    <w:rsid w:val="0097223B"/>
    <w:rsid w:val="00974EFE"/>
    <w:rsid w:val="00975B2B"/>
    <w:rsid w:val="009763BD"/>
    <w:rsid w:val="00976B29"/>
    <w:rsid w:val="00980AB8"/>
    <w:rsid w:val="00984DA0"/>
    <w:rsid w:val="009859EF"/>
    <w:rsid w:val="00985D39"/>
    <w:rsid w:val="00991613"/>
    <w:rsid w:val="00991BF8"/>
    <w:rsid w:val="0099208F"/>
    <w:rsid w:val="009921F2"/>
    <w:rsid w:val="00994BA0"/>
    <w:rsid w:val="00995F6F"/>
    <w:rsid w:val="00996E0A"/>
    <w:rsid w:val="009976DD"/>
    <w:rsid w:val="009A0140"/>
    <w:rsid w:val="009A09A6"/>
    <w:rsid w:val="009A239D"/>
    <w:rsid w:val="009A3EFF"/>
    <w:rsid w:val="009A5834"/>
    <w:rsid w:val="009A66F7"/>
    <w:rsid w:val="009B06CC"/>
    <w:rsid w:val="009B1957"/>
    <w:rsid w:val="009B1DDC"/>
    <w:rsid w:val="009B3CD1"/>
    <w:rsid w:val="009B4BE7"/>
    <w:rsid w:val="009B5193"/>
    <w:rsid w:val="009C0644"/>
    <w:rsid w:val="009C2BCA"/>
    <w:rsid w:val="009C2FAF"/>
    <w:rsid w:val="009C370D"/>
    <w:rsid w:val="009C475C"/>
    <w:rsid w:val="009C4C5F"/>
    <w:rsid w:val="009C53F3"/>
    <w:rsid w:val="009C726E"/>
    <w:rsid w:val="009D368C"/>
    <w:rsid w:val="009D36C8"/>
    <w:rsid w:val="009D4125"/>
    <w:rsid w:val="009D487F"/>
    <w:rsid w:val="009D7606"/>
    <w:rsid w:val="009E35F3"/>
    <w:rsid w:val="009E3760"/>
    <w:rsid w:val="009E505D"/>
    <w:rsid w:val="009E52AD"/>
    <w:rsid w:val="009E67B2"/>
    <w:rsid w:val="009E6CB9"/>
    <w:rsid w:val="009F15A9"/>
    <w:rsid w:val="009F21B6"/>
    <w:rsid w:val="009F5C30"/>
    <w:rsid w:val="009F5E75"/>
    <w:rsid w:val="009F6D5B"/>
    <w:rsid w:val="009F77D2"/>
    <w:rsid w:val="00A04018"/>
    <w:rsid w:val="00A0550C"/>
    <w:rsid w:val="00A05CA6"/>
    <w:rsid w:val="00A07F2D"/>
    <w:rsid w:val="00A10A55"/>
    <w:rsid w:val="00A113C1"/>
    <w:rsid w:val="00A136DC"/>
    <w:rsid w:val="00A149C0"/>
    <w:rsid w:val="00A16376"/>
    <w:rsid w:val="00A169A4"/>
    <w:rsid w:val="00A17CFB"/>
    <w:rsid w:val="00A23205"/>
    <w:rsid w:val="00A23568"/>
    <w:rsid w:val="00A24CF9"/>
    <w:rsid w:val="00A26B70"/>
    <w:rsid w:val="00A26D9A"/>
    <w:rsid w:val="00A278D5"/>
    <w:rsid w:val="00A3009C"/>
    <w:rsid w:val="00A3216B"/>
    <w:rsid w:val="00A34496"/>
    <w:rsid w:val="00A35FFD"/>
    <w:rsid w:val="00A40051"/>
    <w:rsid w:val="00A411E1"/>
    <w:rsid w:val="00A41E49"/>
    <w:rsid w:val="00A42654"/>
    <w:rsid w:val="00A43AA1"/>
    <w:rsid w:val="00A44F34"/>
    <w:rsid w:val="00A45BDA"/>
    <w:rsid w:val="00A469F7"/>
    <w:rsid w:val="00A4752C"/>
    <w:rsid w:val="00A53284"/>
    <w:rsid w:val="00A56E1D"/>
    <w:rsid w:val="00A60808"/>
    <w:rsid w:val="00A60C26"/>
    <w:rsid w:val="00A61018"/>
    <w:rsid w:val="00A615F2"/>
    <w:rsid w:val="00A67DEF"/>
    <w:rsid w:val="00A71287"/>
    <w:rsid w:val="00A74D90"/>
    <w:rsid w:val="00A753C8"/>
    <w:rsid w:val="00A80FFC"/>
    <w:rsid w:val="00A810AD"/>
    <w:rsid w:val="00A83D56"/>
    <w:rsid w:val="00A83EB5"/>
    <w:rsid w:val="00A859C5"/>
    <w:rsid w:val="00A86EAE"/>
    <w:rsid w:val="00A87F24"/>
    <w:rsid w:val="00A93D29"/>
    <w:rsid w:val="00A93D32"/>
    <w:rsid w:val="00AA032F"/>
    <w:rsid w:val="00AA0358"/>
    <w:rsid w:val="00AA0F64"/>
    <w:rsid w:val="00AA337E"/>
    <w:rsid w:val="00AA3408"/>
    <w:rsid w:val="00AA6982"/>
    <w:rsid w:val="00AA7363"/>
    <w:rsid w:val="00AB173C"/>
    <w:rsid w:val="00AB177C"/>
    <w:rsid w:val="00AB1F82"/>
    <w:rsid w:val="00AB2C7C"/>
    <w:rsid w:val="00AB5EEF"/>
    <w:rsid w:val="00AB766A"/>
    <w:rsid w:val="00AC02F3"/>
    <w:rsid w:val="00AC0F3B"/>
    <w:rsid w:val="00AC3899"/>
    <w:rsid w:val="00AC5986"/>
    <w:rsid w:val="00AC6BDC"/>
    <w:rsid w:val="00AC79E7"/>
    <w:rsid w:val="00AD074D"/>
    <w:rsid w:val="00AD2556"/>
    <w:rsid w:val="00AD4168"/>
    <w:rsid w:val="00AD4E85"/>
    <w:rsid w:val="00AD50AE"/>
    <w:rsid w:val="00AE0630"/>
    <w:rsid w:val="00AE3497"/>
    <w:rsid w:val="00AF08BB"/>
    <w:rsid w:val="00AF33F4"/>
    <w:rsid w:val="00AF4EB9"/>
    <w:rsid w:val="00B00173"/>
    <w:rsid w:val="00B00A5E"/>
    <w:rsid w:val="00B01708"/>
    <w:rsid w:val="00B04771"/>
    <w:rsid w:val="00B122AD"/>
    <w:rsid w:val="00B131D3"/>
    <w:rsid w:val="00B140A4"/>
    <w:rsid w:val="00B21994"/>
    <w:rsid w:val="00B22E8D"/>
    <w:rsid w:val="00B254C3"/>
    <w:rsid w:val="00B27631"/>
    <w:rsid w:val="00B32016"/>
    <w:rsid w:val="00B3219A"/>
    <w:rsid w:val="00B3599E"/>
    <w:rsid w:val="00B367D2"/>
    <w:rsid w:val="00B37DDD"/>
    <w:rsid w:val="00B41F35"/>
    <w:rsid w:val="00B43397"/>
    <w:rsid w:val="00B43691"/>
    <w:rsid w:val="00B44652"/>
    <w:rsid w:val="00B470C6"/>
    <w:rsid w:val="00B47258"/>
    <w:rsid w:val="00B47DBC"/>
    <w:rsid w:val="00B47EEC"/>
    <w:rsid w:val="00B50C6B"/>
    <w:rsid w:val="00B53847"/>
    <w:rsid w:val="00B55CDF"/>
    <w:rsid w:val="00B56132"/>
    <w:rsid w:val="00B60F99"/>
    <w:rsid w:val="00B61495"/>
    <w:rsid w:val="00B652C3"/>
    <w:rsid w:val="00B66256"/>
    <w:rsid w:val="00B667B2"/>
    <w:rsid w:val="00B667D0"/>
    <w:rsid w:val="00B6706C"/>
    <w:rsid w:val="00B67921"/>
    <w:rsid w:val="00B725E5"/>
    <w:rsid w:val="00B734A0"/>
    <w:rsid w:val="00B74912"/>
    <w:rsid w:val="00B768CF"/>
    <w:rsid w:val="00B777C7"/>
    <w:rsid w:val="00B80E36"/>
    <w:rsid w:val="00B811B1"/>
    <w:rsid w:val="00B816B7"/>
    <w:rsid w:val="00B83F9C"/>
    <w:rsid w:val="00B84AAD"/>
    <w:rsid w:val="00B8595E"/>
    <w:rsid w:val="00B859DB"/>
    <w:rsid w:val="00B8745A"/>
    <w:rsid w:val="00B918EB"/>
    <w:rsid w:val="00B91EB9"/>
    <w:rsid w:val="00B92868"/>
    <w:rsid w:val="00B94037"/>
    <w:rsid w:val="00B959D1"/>
    <w:rsid w:val="00B9729E"/>
    <w:rsid w:val="00B97B2F"/>
    <w:rsid w:val="00BA0D0D"/>
    <w:rsid w:val="00BA1A0C"/>
    <w:rsid w:val="00BA3308"/>
    <w:rsid w:val="00BA4FCE"/>
    <w:rsid w:val="00BA50D7"/>
    <w:rsid w:val="00BA5738"/>
    <w:rsid w:val="00BA61DE"/>
    <w:rsid w:val="00BA676F"/>
    <w:rsid w:val="00BA738D"/>
    <w:rsid w:val="00BB33EF"/>
    <w:rsid w:val="00BB52EE"/>
    <w:rsid w:val="00BB65F3"/>
    <w:rsid w:val="00BC1B3A"/>
    <w:rsid w:val="00BC1BA7"/>
    <w:rsid w:val="00BC2D41"/>
    <w:rsid w:val="00BC3397"/>
    <w:rsid w:val="00BC3AA4"/>
    <w:rsid w:val="00BD0AA0"/>
    <w:rsid w:val="00BD244F"/>
    <w:rsid w:val="00BD32B1"/>
    <w:rsid w:val="00BD404E"/>
    <w:rsid w:val="00BE162A"/>
    <w:rsid w:val="00BE7AD9"/>
    <w:rsid w:val="00BF083B"/>
    <w:rsid w:val="00BF1EB7"/>
    <w:rsid w:val="00BF278F"/>
    <w:rsid w:val="00BF2C5A"/>
    <w:rsid w:val="00BF4729"/>
    <w:rsid w:val="00BF4A17"/>
    <w:rsid w:val="00BF5578"/>
    <w:rsid w:val="00BF55EC"/>
    <w:rsid w:val="00C0174F"/>
    <w:rsid w:val="00C01858"/>
    <w:rsid w:val="00C033C1"/>
    <w:rsid w:val="00C03950"/>
    <w:rsid w:val="00C05C2A"/>
    <w:rsid w:val="00C061C0"/>
    <w:rsid w:val="00C0630C"/>
    <w:rsid w:val="00C0707A"/>
    <w:rsid w:val="00C13645"/>
    <w:rsid w:val="00C13654"/>
    <w:rsid w:val="00C16BD7"/>
    <w:rsid w:val="00C2029D"/>
    <w:rsid w:val="00C206A5"/>
    <w:rsid w:val="00C331F5"/>
    <w:rsid w:val="00C36612"/>
    <w:rsid w:val="00C36ED5"/>
    <w:rsid w:val="00C3721E"/>
    <w:rsid w:val="00C37A42"/>
    <w:rsid w:val="00C37E06"/>
    <w:rsid w:val="00C37EB4"/>
    <w:rsid w:val="00C40A64"/>
    <w:rsid w:val="00C41525"/>
    <w:rsid w:val="00C44C32"/>
    <w:rsid w:val="00C44E3B"/>
    <w:rsid w:val="00C47950"/>
    <w:rsid w:val="00C51D8A"/>
    <w:rsid w:val="00C52D4B"/>
    <w:rsid w:val="00C54796"/>
    <w:rsid w:val="00C5497B"/>
    <w:rsid w:val="00C60152"/>
    <w:rsid w:val="00C62936"/>
    <w:rsid w:val="00C64D97"/>
    <w:rsid w:val="00C66513"/>
    <w:rsid w:val="00C6784C"/>
    <w:rsid w:val="00C718C9"/>
    <w:rsid w:val="00C720D9"/>
    <w:rsid w:val="00C75D85"/>
    <w:rsid w:val="00C765D5"/>
    <w:rsid w:val="00C771A7"/>
    <w:rsid w:val="00C77AEB"/>
    <w:rsid w:val="00C80734"/>
    <w:rsid w:val="00C80BE0"/>
    <w:rsid w:val="00C81F31"/>
    <w:rsid w:val="00C83467"/>
    <w:rsid w:val="00C836AF"/>
    <w:rsid w:val="00C83C14"/>
    <w:rsid w:val="00C84DFD"/>
    <w:rsid w:val="00C84F82"/>
    <w:rsid w:val="00C85F77"/>
    <w:rsid w:val="00C903FE"/>
    <w:rsid w:val="00C90687"/>
    <w:rsid w:val="00C91594"/>
    <w:rsid w:val="00C93BF9"/>
    <w:rsid w:val="00C94615"/>
    <w:rsid w:val="00C946FE"/>
    <w:rsid w:val="00C947E2"/>
    <w:rsid w:val="00C96FD1"/>
    <w:rsid w:val="00C975D5"/>
    <w:rsid w:val="00CA1181"/>
    <w:rsid w:val="00CA1477"/>
    <w:rsid w:val="00CA3A42"/>
    <w:rsid w:val="00CA5DF5"/>
    <w:rsid w:val="00CB2A72"/>
    <w:rsid w:val="00CC0CEC"/>
    <w:rsid w:val="00CC0E4A"/>
    <w:rsid w:val="00CC3FEE"/>
    <w:rsid w:val="00CC439B"/>
    <w:rsid w:val="00CD05F3"/>
    <w:rsid w:val="00CD0767"/>
    <w:rsid w:val="00CD0CF6"/>
    <w:rsid w:val="00CD0F24"/>
    <w:rsid w:val="00CD329B"/>
    <w:rsid w:val="00CD4F2E"/>
    <w:rsid w:val="00CE1577"/>
    <w:rsid w:val="00CE18F4"/>
    <w:rsid w:val="00CE27AD"/>
    <w:rsid w:val="00CE2B1D"/>
    <w:rsid w:val="00CE2CFB"/>
    <w:rsid w:val="00CE39AE"/>
    <w:rsid w:val="00CE61F4"/>
    <w:rsid w:val="00CE6B07"/>
    <w:rsid w:val="00CF08BF"/>
    <w:rsid w:val="00CF0EC5"/>
    <w:rsid w:val="00CF361B"/>
    <w:rsid w:val="00CF5A1B"/>
    <w:rsid w:val="00CF5A24"/>
    <w:rsid w:val="00CF62FA"/>
    <w:rsid w:val="00CF6FF1"/>
    <w:rsid w:val="00CF7876"/>
    <w:rsid w:val="00D008F5"/>
    <w:rsid w:val="00D06DA3"/>
    <w:rsid w:val="00D10139"/>
    <w:rsid w:val="00D113CD"/>
    <w:rsid w:val="00D1639F"/>
    <w:rsid w:val="00D20AF0"/>
    <w:rsid w:val="00D239A2"/>
    <w:rsid w:val="00D251B5"/>
    <w:rsid w:val="00D3172E"/>
    <w:rsid w:val="00D31BEF"/>
    <w:rsid w:val="00D34FD3"/>
    <w:rsid w:val="00D3642C"/>
    <w:rsid w:val="00D41E05"/>
    <w:rsid w:val="00D439E5"/>
    <w:rsid w:val="00D4529D"/>
    <w:rsid w:val="00D504E6"/>
    <w:rsid w:val="00D51619"/>
    <w:rsid w:val="00D55FDB"/>
    <w:rsid w:val="00D568FA"/>
    <w:rsid w:val="00D5695E"/>
    <w:rsid w:val="00D60044"/>
    <w:rsid w:val="00D60C86"/>
    <w:rsid w:val="00D627F1"/>
    <w:rsid w:val="00D649CC"/>
    <w:rsid w:val="00D672E7"/>
    <w:rsid w:val="00D67F55"/>
    <w:rsid w:val="00D708FA"/>
    <w:rsid w:val="00D713C8"/>
    <w:rsid w:val="00D71B75"/>
    <w:rsid w:val="00D71CF7"/>
    <w:rsid w:val="00D737D5"/>
    <w:rsid w:val="00D73C51"/>
    <w:rsid w:val="00D741DD"/>
    <w:rsid w:val="00D74721"/>
    <w:rsid w:val="00D74D04"/>
    <w:rsid w:val="00D83562"/>
    <w:rsid w:val="00D8546A"/>
    <w:rsid w:val="00D87E85"/>
    <w:rsid w:val="00D92C71"/>
    <w:rsid w:val="00D93399"/>
    <w:rsid w:val="00D93822"/>
    <w:rsid w:val="00D957C8"/>
    <w:rsid w:val="00D97687"/>
    <w:rsid w:val="00DA0171"/>
    <w:rsid w:val="00DA6A4F"/>
    <w:rsid w:val="00DA7E40"/>
    <w:rsid w:val="00DB16A9"/>
    <w:rsid w:val="00DB2367"/>
    <w:rsid w:val="00DB251C"/>
    <w:rsid w:val="00DB2C44"/>
    <w:rsid w:val="00DB4A3F"/>
    <w:rsid w:val="00DB7D66"/>
    <w:rsid w:val="00DB7D93"/>
    <w:rsid w:val="00DC0424"/>
    <w:rsid w:val="00DC04F3"/>
    <w:rsid w:val="00DC0982"/>
    <w:rsid w:val="00DC13CA"/>
    <w:rsid w:val="00DC3FD5"/>
    <w:rsid w:val="00DC49E2"/>
    <w:rsid w:val="00DC4CDA"/>
    <w:rsid w:val="00DC5861"/>
    <w:rsid w:val="00DC741F"/>
    <w:rsid w:val="00DD0380"/>
    <w:rsid w:val="00DD2D77"/>
    <w:rsid w:val="00DD565E"/>
    <w:rsid w:val="00DD570F"/>
    <w:rsid w:val="00DD58AE"/>
    <w:rsid w:val="00DD6412"/>
    <w:rsid w:val="00DD6972"/>
    <w:rsid w:val="00DD7265"/>
    <w:rsid w:val="00DD730C"/>
    <w:rsid w:val="00DE1A0F"/>
    <w:rsid w:val="00DE37FC"/>
    <w:rsid w:val="00DE410F"/>
    <w:rsid w:val="00DE7554"/>
    <w:rsid w:val="00DF4890"/>
    <w:rsid w:val="00DF4E28"/>
    <w:rsid w:val="00DF6735"/>
    <w:rsid w:val="00E011F9"/>
    <w:rsid w:val="00E0121F"/>
    <w:rsid w:val="00E02B61"/>
    <w:rsid w:val="00E03070"/>
    <w:rsid w:val="00E0471F"/>
    <w:rsid w:val="00E05716"/>
    <w:rsid w:val="00E14BCB"/>
    <w:rsid w:val="00E16558"/>
    <w:rsid w:val="00E17C9B"/>
    <w:rsid w:val="00E21014"/>
    <w:rsid w:val="00E2245D"/>
    <w:rsid w:val="00E2253C"/>
    <w:rsid w:val="00E23796"/>
    <w:rsid w:val="00E2381D"/>
    <w:rsid w:val="00E23E25"/>
    <w:rsid w:val="00E24621"/>
    <w:rsid w:val="00E2463A"/>
    <w:rsid w:val="00E24CC7"/>
    <w:rsid w:val="00E272FE"/>
    <w:rsid w:val="00E27D89"/>
    <w:rsid w:val="00E27D8A"/>
    <w:rsid w:val="00E30A4C"/>
    <w:rsid w:val="00E3108C"/>
    <w:rsid w:val="00E319D1"/>
    <w:rsid w:val="00E3221B"/>
    <w:rsid w:val="00E3386A"/>
    <w:rsid w:val="00E34E71"/>
    <w:rsid w:val="00E35204"/>
    <w:rsid w:val="00E35CCC"/>
    <w:rsid w:val="00E36BBD"/>
    <w:rsid w:val="00E4316C"/>
    <w:rsid w:val="00E45298"/>
    <w:rsid w:val="00E45C28"/>
    <w:rsid w:val="00E47D1B"/>
    <w:rsid w:val="00E507E2"/>
    <w:rsid w:val="00E51338"/>
    <w:rsid w:val="00E51365"/>
    <w:rsid w:val="00E51F1A"/>
    <w:rsid w:val="00E530B2"/>
    <w:rsid w:val="00E54302"/>
    <w:rsid w:val="00E54E10"/>
    <w:rsid w:val="00E57CF1"/>
    <w:rsid w:val="00E60116"/>
    <w:rsid w:val="00E6363B"/>
    <w:rsid w:val="00E648C4"/>
    <w:rsid w:val="00E7330F"/>
    <w:rsid w:val="00E73F8F"/>
    <w:rsid w:val="00E75678"/>
    <w:rsid w:val="00E76A84"/>
    <w:rsid w:val="00E773E8"/>
    <w:rsid w:val="00E7741B"/>
    <w:rsid w:val="00E85995"/>
    <w:rsid w:val="00E9007C"/>
    <w:rsid w:val="00E90615"/>
    <w:rsid w:val="00E91D2D"/>
    <w:rsid w:val="00E92892"/>
    <w:rsid w:val="00E9430C"/>
    <w:rsid w:val="00E9465D"/>
    <w:rsid w:val="00E94E2E"/>
    <w:rsid w:val="00E96B4B"/>
    <w:rsid w:val="00EA0A72"/>
    <w:rsid w:val="00EA1C70"/>
    <w:rsid w:val="00EA3037"/>
    <w:rsid w:val="00EA49A8"/>
    <w:rsid w:val="00EA4B53"/>
    <w:rsid w:val="00EA572F"/>
    <w:rsid w:val="00EA6E32"/>
    <w:rsid w:val="00EB29B8"/>
    <w:rsid w:val="00EB45EC"/>
    <w:rsid w:val="00EB4A1D"/>
    <w:rsid w:val="00EB771E"/>
    <w:rsid w:val="00EB7F5F"/>
    <w:rsid w:val="00EC0593"/>
    <w:rsid w:val="00EC108D"/>
    <w:rsid w:val="00EC1EEB"/>
    <w:rsid w:val="00EC463C"/>
    <w:rsid w:val="00EC51AF"/>
    <w:rsid w:val="00EC61E9"/>
    <w:rsid w:val="00ED253F"/>
    <w:rsid w:val="00ED36D7"/>
    <w:rsid w:val="00ED4712"/>
    <w:rsid w:val="00ED699D"/>
    <w:rsid w:val="00EE4670"/>
    <w:rsid w:val="00EE4C2A"/>
    <w:rsid w:val="00EE59FB"/>
    <w:rsid w:val="00EF0C86"/>
    <w:rsid w:val="00EF28F7"/>
    <w:rsid w:val="00F003A3"/>
    <w:rsid w:val="00F00DE1"/>
    <w:rsid w:val="00F03D52"/>
    <w:rsid w:val="00F059C9"/>
    <w:rsid w:val="00F066A5"/>
    <w:rsid w:val="00F07139"/>
    <w:rsid w:val="00F102F5"/>
    <w:rsid w:val="00F10A97"/>
    <w:rsid w:val="00F12AB1"/>
    <w:rsid w:val="00F20BFF"/>
    <w:rsid w:val="00F214A8"/>
    <w:rsid w:val="00F225AF"/>
    <w:rsid w:val="00F243F5"/>
    <w:rsid w:val="00F25F20"/>
    <w:rsid w:val="00F32934"/>
    <w:rsid w:val="00F33DEC"/>
    <w:rsid w:val="00F361F8"/>
    <w:rsid w:val="00F40374"/>
    <w:rsid w:val="00F4062E"/>
    <w:rsid w:val="00F41345"/>
    <w:rsid w:val="00F4182E"/>
    <w:rsid w:val="00F41862"/>
    <w:rsid w:val="00F450F9"/>
    <w:rsid w:val="00F46A51"/>
    <w:rsid w:val="00F46EC5"/>
    <w:rsid w:val="00F5014A"/>
    <w:rsid w:val="00F524D9"/>
    <w:rsid w:val="00F527C1"/>
    <w:rsid w:val="00F5399D"/>
    <w:rsid w:val="00F54831"/>
    <w:rsid w:val="00F54FC8"/>
    <w:rsid w:val="00F56AC1"/>
    <w:rsid w:val="00F57298"/>
    <w:rsid w:val="00F57F42"/>
    <w:rsid w:val="00F601FD"/>
    <w:rsid w:val="00F60219"/>
    <w:rsid w:val="00F608D7"/>
    <w:rsid w:val="00F61702"/>
    <w:rsid w:val="00F65236"/>
    <w:rsid w:val="00F65D3E"/>
    <w:rsid w:val="00F6606E"/>
    <w:rsid w:val="00F6698D"/>
    <w:rsid w:val="00F71D82"/>
    <w:rsid w:val="00F7216E"/>
    <w:rsid w:val="00F741A0"/>
    <w:rsid w:val="00F801B9"/>
    <w:rsid w:val="00F80555"/>
    <w:rsid w:val="00F810D7"/>
    <w:rsid w:val="00F83062"/>
    <w:rsid w:val="00F866E3"/>
    <w:rsid w:val="00F879AC"/>
    <w:rsid w:val="00F91A26"/>
    <w:rsid w:val="00F94C8A"/>
    <w:rsid w:val="00F95A13"/>
    <w:rsid w:val="00F978F3"/>
    <w:rsid w:val="00F9794C"/>
    <w:rsid w:val="00FA0BAA"/>
    <w:rsid w:val="00FA1BF4"/>
    <w:rsid w:val="00FA20A4"/>
    <w:rsid w:val="00FA25B6"/>
    <w:rsid w:val="00FA3064"/>
    <w:rsid w:val="00FA3CBE"/>
    <w:rsid w:val="00FA5B5C"/>
    <w:rsid w:val="00FA5EDC"/>
    <w:rsid w:val="00FB3B0E"/>
    <w:rsid w:val="00FB3C23"/>
    <w:rsid w:val="00FB7180"/>
    <w:rsid w:val="00FC1D71"/>
    <w:rsid w:val="00FC485D"/>
    <w:rsid w:val="00FC7173"/>
    <w:rsid w:val="00FD169A"/>
    <w:rsid w:val="00FD203C"/>
    <w:rsid w:val="00FD2649"/>
    <w:rsid w:val="00FD28D0"/>
    <w:rsid w:val="00FD34A9"/>
    <w:rsid w:val="00FD45C9"/>
    <w:rsid w:val="00FD7CAC"/>
    <w:rsid w:val="00FE0067"/>
    <w:rsid w:val="00FE0A33"/>
    <w:rsid w:val="00FE1601"/>
    <w:rsid w:val="00FE37C8"/>
    <w:rsid w:val="00FE3863"/>
    <w:rsid w:val="00FE44C1"/>
    <w:rsid w:val="00FF26FB"/>
    <w:rsid w:val="00FF3C6C"/>
    <w:rsid w:val="00FF6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qFormat="1"/>
    <w:lsdException w:name="index 1" w:uiPriority="99" w:qFormat="1"/>
    <w:lsdException w:name="index 2" w:uiPriority="99" w:qFormat="1"/>
    <w:lsdException w:name="index 3" w:uiPriority="99" w:qFormat="1"/>
    <w:lsdException w:name="index 4" w:uiPriority="99"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header" w:qFormat="1"/>
    <w:lsdException w:name="footer" w:qFormat="1"/>
    <w:lsdException w:name="index heading" w:uiPriority="99" w:qFormat="1"/>
    <w:lsdException w:name="caption" w:qFormat="1"/>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qFormat="1"/>
    <w:lsdException w:name="List Bullet 5" w:qFormat="1"/>
    <w:lsdException w:name="List Number 2" w:qFormat="1"/>
    <w:lsdException w:name="List Number 5" w:qFormat="1"/>
    <w:lsdException w:name="Title" w:semiHidden="0" w:unhideWhenUsed="0" w:qFormat="1"/>
    <w:lsdException w:name="Default Paragraph Font" w:uiPriority="1"/>
    <w:lsdException w:name="Body Text" w:uiPriority="99"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qFormat="1"/>
    <w:lsdException w:name="Body Text First Indent 2" w:uiPriority="99" w:qFormat="1"/>
    <w:lsdException w:name="Body Text 2" w:uiPriority="99" w:qFormat="1"/>
    <w:lsdException w:name="Body Text 3" w:qFormat="1"/>
    <w:lsdException w:name="Body Text Indent 2" w:uiPriority="99" w:qFormat="1"/>
    <w:lsdException w:name="Body Text Indent 3" w:uiPriority="99" w:qFormat="1"/>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6F"/>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autoRedefine/>
    <w:uiPriority w:val="9"/>
    <w:qFormat/>
    <w:rsid w:val="00A44F34"/>
    <w:pPr>
      <w:keepNext/>
      <w:keepLines/>
      <w:numPr>
        <w:numId w:val="31"/>
      </w:numPr>
      <w:tabs>
        <w:tab w:val="clear" w:pos="432"/>
        <w:tab w:val="left" w:pos="540"/>
      </w:tabs>
      <w:spacing w:after="120"/>
      <w:ind w:left="547" w:hanging="547"/>
      <w:outlineLvl w:val="0"/>
    </w:pPr>
    <w:rPr>
      <w:rFonts w:ascii="Arial" w:eastAsia="Batang" w:hAnsi="Arial" w:cs="Arial"/>
      <w:b/>
      <w:bCs/>
      <w:kern w:val="32"/>
      <w:sz w:val="36"/>
      <w:szCs w:val="36"/>
      <w:lang w:eastAsia="ko-KR"/>
    </w:rPr>
  </w:style>
  <w:style w:type="paragraph" w:styleId="Heading2">
    <w:name w:val="heading 2"/>
    <w:basedOn w:val="Normal"/>
    <w:next w:val="BodyText"/>
    <w:link w:val="Heading2Char"/>
    <w:autoRedefine/>
    <w:uiPriority w:val="9"/>
    <w:qFormat/>
    <w:rsid w:val="00A44F34"/>
    <w:pPr>
      <w:keepNext/>
      <w:keepLines/>
      <w:numPr>
        <w:ilvl w:val="1"/>
        <w:numId w:val="31"/>
      </w:numPr>
      <w:tabs>
        <w:tab w:val="clear" w:pos="576"/>
        <w:tab w:val="left" w:pos="720"/>
      </w:tabs>
      <w:spacing w:before="120" w:after="120"/>
      <w:ind w:left="720" w:hanging="720"/>
      <w:outlineLvl w:val="1"/>
    </w:pPr>
    <w:rPr>
      <w:rFonts w:ascii="Arial" w:eastAsia="Batang" w:hAnsi="Arial" w:cs="Arial"/>
      <w:b/>
      <w:bCs/>
      <w:iCs/>
      <w:sz w:val="32"/>
      <w:szCs w:val="32"/>
      <w:lang w:eastAsia="ko-KR"/>
    </w:rPr>
  </w:style>
  <w:style w:type="paragraph" w:styleId="Heading3">
    <w:name w:val="heading 3"/>
    <w:basedOn w:val="Normal"/>
    <w:next w:val="BodyText"/>
    <w:link w:val="Heading3Char"/>
    <w:autoRedefine/>
    <w:uiPriority w:val="9"/>
    <w:qFormat/>
    <w:rsid w:val="00A44F34"/>
    <w:pPr>
      <w:keepNext/>
      <w:keepLines/>
      <w:numPr>
        <w:ilvl w:val="2"/>
        <w:numId w:val="31"/>
      </w:numPr>
      <w:tabs>
        <w:tab w:val="clear" w:pos="4320"/>
        <w:tab w:val="left" w:pos="900"/>
      </w:tabs>
      <w:spacing w:before="120" w:after="120"/>
      <w:ind w:left="907" w:hanging="907"/>
      <w:outlineLvl w:val="2"/>
    </w:pPr>
    <w:rPr>
      <w:rFonts w:ascii="Arial" w:eastAsia="Batang" w:hAnsi="Arial" w:cs="Arial"/>
      <w:b/>
      <w:bCs/>
      <w:sz w:val="28"/>
      <w:szCs w:val="28"/>
      <w:lang w:eastAsia="ko-KR"/>
    </w:rPr>
  </w:style>
  <w:style w:type="paragraph" w:styleId="Heading4">
    <w:name w:val="heading 4"/>
    <w:basedOn w:val="Normal"/>
    <w:next w:val="BodyText"/>
    <w:link w:val="Heading4Char"/>
    <w:autoRedefine/>
    <w:uiPriority w:val="9"/>
    <w:qFormat/>
    <w:rsid w:val="00A44F34"/>
    <w:pPr>
      <w:keepNext/>
      <w:keepLines/>
      <w:numPr>
        <w:ilvl w:val="3"/>
        <w:numId w:val="31"/>
      </w:numPr>
      <w:tabs>
        <w:tab w:val="clear" w:pos="1494"/>
        <w:tab w:val="num" w:pos="900"/>
      </w:tabs>
      <w:spacing w:before="120" w:after="120"/>
      <w:ind w:left="900" w:hanging="900"/>
      <w:outlineLvl w:val="3"/>
    </w:pPr>
    <w:rPr>
      <w:rFonts w:ascii="Arial" w:eastAsia="Batang" w:hAnsi="Arial"/>
      <w:b/>
      <w:bCs/>
      <w:sz w:val="24"/>
      <w:szCs w:val="28"/>
      <w:lang w:eastAsia="ko-KR"/>
    </w:rPr>
  </w:style>
  <w:style w:type="paragraph" w:styleId="Heading5">
    <w:name w:val="heading 5"/>
    <w:basedOn w:val="Normal"/>
    <w:next w:val="BodyText"/>
    <w:link w:val="Heading5Char"/>
    <w:autoRedefine/>
    <w:uiPriority w:val="9"/>
    <w:qFormat/>
    <w:rsid w:val="00A44F34"/>
    <w:pPr>
      <w:keepNext/>
      <w:keepLines/>
      <w:numPr>
        <w:ilvl w:val="4"/>
        <w:numId w:val="31"/>
      </w:numPr>
      <w:tabs>
        <w:tab w:val="clear" w:pos="1008"/>
        <w:tab w:val="num" w:pos="1080"/>
      </w:tabs>
      <w:spacing w:before="120" w:after="120"/>
      <w:ind w:left="1080" w:hanging="1080"/>
      <w:outlineLvl w:val="4"/>
    </w:pPr>
    <w:rPr>
      <w:rFonts w:ascii="Arial" w:eastAsia="Batang" w:hAnsi="Arial"/>
      <w:b/>
      <w:bCs/>
      <w:iCs/>
      <w:sz w:val="24"/>
      <w:szCs w:val="26"/>
      <w:lang w:eastAsia="ko-KR"/>
    </w:rPr>
  </w:style>
  <w:style w:type="paragraph" w:styleId="Heading6">
    <w:name w:val="heading 6"/>
    <w:basedOn w:val="Normal"/>
    <w:next w:val="BodyText"/>
    <w:link w:val="Heading6Char"/>
    <w:autoRedefine/>
    <w:uiPriority w:val="9"/>
    <w:qFormat/>
    <w:rsid w:val="00A44F34"/>
    <w:pPr>
      <w:keepNext/>
      <w:keepLines/>
      <w:numPr>
        <w:ilvl w:val="5"/>
        <w:numId w:val="31"/>
      </w:numPr>
      <w:tabs>
        <w:tab w:val="clear" w:pos="1152"/>
        <w:tab w:val="num" w:pos="1260"/>
      </w:tabs>
      <w:spacing w:before="120" w:after="120"/>
      <w:ind w:left="1260" w:hanging="1260"/>
      <w:outlineLvl w:val="5"/>
    </w:pPr>
    <w:rPr>
      <w:rFonts w:ascii="Arial" w:eastAsia="Batang" w:hAnsi="Arial"/>
      <w:b/>
      <w:bCs/>
      <w:lang w:eastAsia="ko-KR"/>
    </w:rPr>
  </w:style>
  <w:style w:type="paragraph" w:styleId="Heading7">
    <w:name w:val="heading 7"/>
    <w:basedOn w:val="Normal"/>
    <w:next w:val="BodyText"/>
    <w:link w:val="Heading7Char"/>
    <w:autoRedefine/>
    <w:uiPriority w:val="9"/>
    <w:qFormat/>
    <w:rsid w:val="00A44F34"/>
    <w:pPr>
      <w:keepNext/>
      <w:keepLines/>
      <w:numPr>
        <w:ilvl w:val="6"/>
        <w:numId w:val="31"/>
      </w:numPr>
      <w:tabs>
        <w:tab w:val="clear" w:pos="1296"/>
        <w:tab w:val="num" w:pos="1440"/>
      </w:tabs>
      <w:spacing w:before="120" w:after="120"/>
      <w:ind w:left="1440" w:hanging="1440"/>
      <w:outlineLvl w:val="6"/>
    </w:pPr>
    <w:rPr>
      <w:rFonts w:ascii="Arial" w:eastAsia="Batang" w:hAnsi="Arial"/>
      <w:b/>
      <w:szCs w:val="24"/>
      <w:lang w:eastAsia="ko-KR"/>
    </w:rPr>
  </w:style>
  <w:style w:type="paragraph" w:styleId="Heading8">
    <w:name w:val="heading 8"/>
    <w:basedOn w:val="Normal"/>
    <w:next w:val="Normal"/>
    <w:link w:val="Heading8Char"/>
    <w:autoRedefine/>
    <w:uiPriority w:val="9"/>
    <w:qFormat/>
    <w:rsid w:val="00A44F34"/>
    <w:pPr>
      <w:keepNext/>
      <w:keepLines/>
      <w:numPr>
        <w:ilvl w:val="7"/>
        <w:numId w:val="31"/>
      </w:numPr>
      <w:tabs>
        <w:tab w:val="clear" w:pos="1440"/>
        <w:tab w:val="num" w:pos="1620"/>
      </w:tabs>
      <w:spacing w:before="120" w:after="120"/>
      <w:ind w:left="1620" w:hanging="1620"/>
      <w:outlineLvl w:val="7"/>
    </w:pPr>
    <w:rPr>
      <w:rFonts w:ascii="Arial" w:eastAsia="Batang" w:hAnsi="Arial"/>
      <w:b/>
      <w:iCs/>
      <w:lang w:eastAsia="ko-KR"/>
    </w:rPr>
  </w:style>
  <w:style w:type="paragraph" w:styleId="Heading9">
    <w:name w:val="heading 9"/>
    <w:basedOn w:val="Normal"/>
    <w:next w:val="Normal"/>
    <w:link w:val="Heading9Char"/>
    <w:autoRedefine/>
    <w:qFormat/>
    <w:rsid w:val="00A44F34"/>
    <w:pPr>
      <w:numPr>
        <w:ilvl w:val="8"/>
        <w:numId w:val="31"/>
      </w:numPr>
      <w:tabs>
        <w:tab w:val="clear" w:pos="1584"/>
        <w:tab w:val="num" w:pos="1800"/>
      </w:tabs>
      <w:spacing w:before="120" w:after="120"/>
      <w:ind w:left="1800" w:hanging="1800"/>
      <w:outlineLvl w:val="8"/>
    </w:pPr>
    <w:rPr>
      <w:rFonts w:ascii="Arial" w:hAnsi="Arial" w:cs="Arial"/>
      <w:b/>
    </w:rPr>
  </w:style>
  <w:style w:type="character" w:default="1" w:styleId="DefaultParagraphFont">
    <w:name w:val="Default Paragraph Font"/>
    <w:uiPriority w:val="1"/>
    <w:semiHidden/>
    <w:unhideWhenUsed/>
    <w:rsid w:val="00995F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F6F"/>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A44F34"/>
    <w:rPr>
      <w:color w:val="800080"/>
      <w:u w:val="single"/>
    </w:rPr>
  </w:style>
  <w:style w:type="paragraph" w:styleId="Header">
    <w:name w:val="header"/>
    <w:basedOn w:val="Normal"/>
    <w:link w:val="HeaderChar"/>
    <w:qFormat/>
    <w:rsid w:val="00A44F34"/>
    <w:pPr>
      <w:tabs>
        <w:tab w:val="center" w:pos="4680"/>
        <w:tab w:val="right" w:pos="9360"/>
      </w:tabs>
    </w:pPr>
    <w:rPr>
      <w:rFonts w:eastAsia="Batang"/>
      <w:sz w:val="20"/>
      <w:szCs w:val="20"/>
      <w:lang w:eastAsia="ko-KR"/>
    </w:rPr>
  </w:style>
  <w:style w:type="character" w:styleId="Hyperlink">
    <w:name w:val="Hyperlink"/>
    <w:uiPriority w:val="99"/>
    <w:rsid w:val="00A44F34"/>
    <w:rPr>
      <w:color w:val="0000FF"/>
      <w:u w:val="single"/>
    </w:rPr>
  </w:style>
  <w:style w:type="character" w:styleId="LineNumber">
    <w:name w:val="line number"/>
    <w:rsid w:val="00A44F34"/>
    <w:rPr>
      <w:sz w:val="20"/>
    </w:rPr>
  </w:style>
  <w:style w:type="paragraph" w:styleId="Subtitle">
    <w:name w:val="Subtitle"/>
    <w:basedOn w:val="Normal"/>
    <w:link w:val="SubtitleChar"/>
    <w:qFormat/>
    <w:rsid w:val="00D10139"/>
    <w:pPr>
      <w:spacing w:after="60"/>
      <w:jc w:val="center"/>
      <w:outlineLvl w:val="1"/>
    </w:pPr>
    <w:rPr>
      <w:rFonts w:ascii="Arial" w:hAnsi="Arial" w:cs="Arial"/>
      <w:sz w:val="24"/>
      <w:szCs w:val="24"/>
    </w:rPr>
  </w:style>
  <w:style w:type="paragraph" w:styleId="Title">
    <w:name w:val="Title"/>
    <w:basedOn w:val="Normal"/>
    <w:next w:val="Normal"/>
    <w:link w:val="TitleChar"/>
    <w:qFormat/>
    <w:rsid w:val="009544E0"/>
    <w:pPr>
      <w:spacing w:before="480" w:after="0" w:line="240" w:lineRule="auto"/>
      <w:jc w:val="center"/>
      <w:outlineLvl w:val="0"/>
    </w:pPr>
    <w:rPr>
      <w:rFonts w:ascii="Arial" w:hAnsi="Arial"/>
      <w:b/>
      <w:bCs/>
      <w:kern w:val="28"/>
      <w:sz w:val="36"/>
      <w:szCs w:val="32"/>
    </w:rPr>
  </w:style>
  <w:style w:type="paragraph" w:customStyle="1" w:styleId="Title2">
    <w:name w:val="Title 2"/>
    <w:basedOn w:val="Title"/>
    <w:qFormat/>
    <w:rsid w:val="001662A6"/>
    <w:pPr>
      <w:spacing w:before="120" w:after="120"/>
    </w:pPr>
    <w:rPr>
      <w:sz w:val="28"/>
    </w:rPr>
  </w:style>
  <w:style w:type="paragraph" w:customStyle="1" w:styleId="TableHeading">
    <w:name w:val="Table Heading"/>
    <w:basedOn w:val="TableText"/>
    <w:link w:val="TableHeadingChar"/>
    <w:qFormat/>
    <w:rsid w:val="00A44F34"/>
    <w:pPr>
      <w:keepNext/>
      <w:keepLines/>
    </w:pPr>
    <w:rPr>
      <w:b/>
    </w:rPr>
  </w:style>
  <w:style w:type="paragraph" w:customStyle="1" w:styleId="TableText">
    <w:name w:val="Table Text"/>
    <w:link w:val="TableTextChar"/>
    <w:qFormat/>
    <w:rsid w:val="00B4725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TOC2"/>
    <w:next w:val="Normal"/>
    <w:autoRedefine/>
    <w:uiPriority w:val="39"/>
    <w:qFormat/>
    <w:rsid w:val="00A44F34"/>
    <w:pPr>
      <w:keepNext/>
      <w:keepLines/>
      <w:tabs>
        <w:tab w:val="clear" w:pos="1260"/>
        <w:tab w:val="left" w:pos="540"/>
      </w:tabs>
      <w:spacing w:before="240" w:after="120"/>
      <w:ind w:left="547" w:hanging="547"/>
    </w:pPr>
    <w:rPr>
      <w:b/>
      <w:noProof/>
    </w:rPr>
  </w:style>
  <w:style w:type="paragraph" w:styleId="TOC2">
    <w:name w:val="toc 2"/>
    <w:basedOn w:val="Normal"/>
    <w:next w:val="Normal"/>
    <w:autoRedefine/>
    <w:uiPriority w:val="39"/>
    <w:qFormat/>
    <w:rsid w:val="00A44F34"/>
    <w:pPr>
      <w:tabs>
        <w:tab w:val="left" w:pos="1260"/>
        <w:tab w:val="right" w:leader="dot" w:pos="9360"/>
      </w:tabs>
      <w:spacing w:before="120"/>
      <w:ind w:left="1267" w:hanging="720"/>
    </w:pPr>
    <w:rPr>
      <w:rFonts w:eastAsia="Batang"/>
      <w:szCs w:val="24"/>
      <w:lang w:eastAsia="ko-KR"/>
    </w:rPr>
  </w:style>
  <w:style w:type="paragraph" w:styleId="TOC3">
    <w:name w:val="toc 3"/>
    <w:basedOn w:val="Normal"/>
    <w:next w:val="Normal"/>
    <w:autoRedefine/>
    <w:uiPriority w:val="39"/>
    <w:qFormat/>
    <w:rsid w:val="00A44F34"/>
    <w:pPr>
      <w:tabs>
        <w:tab w:val="left" w:pos="2160"/>
        <w:tab w:val="right" w:leader="dot" w:pos="9360"/>
      </w:tabs>
      <w:spacing w:before="120"/>
      <w:ind w:left="2174" w:hanging="907"/>
    </w:pPr>
    <w:rPr>
      <w:rFonts w:eastAsia="Batang"/>
      <w:szCs w:val="24"/>
      <w:lang w:eastAsia="ko-KR"/>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basedOn w:val="Normal"/>
    <w:link w:val="FooterChar"/>
    <w:qFormat/>
    <w:rsid w:val="001662A6"/>
    <w:pPr>
      <w:tabs>
        <w:tab w:val="center" w:pos="4680"/>
        <w:tab w:val="right" w:pos="9360"/>
      </w:tabs>
      <w:spacing w:after="0" w:line="240" w:lineRule="auto"/>
    </w:pPr>
    <w:rPr>
      <w:rFonts w:ascii="Times New Roman" w:eastAsia="Batang" w:hAnsi="Times New Roman"/>
      <w:sz w:val="20"/>
      <w:szCs w:val="20"/>
      <w:lang w:eastAsia="ko-KR"/>
    </w:rPr>
  </w:style>
  <w:style w:type="character" w:styleId="PageNumber">
    <w:name w:val="page number"/>
    <w:basedOn w:val="DefaultParagraphFont"/>
    <w:rsid w:val="00A44F34"/>
  </w:style>
  <w:style w:type="character" w:customStyle="1" w:styleId="TextItalics">
    <w:name w:val="Text Italics"/>
    <w:rsid w:val="00FA5B5C"/>
    <w:rPr>
      <w:i/>
    </w:rPr>
  </w:style>
  <w:style w:type="table" w:styleId="TableGrid">
    <w:name w:val="Table Grid"/>
    <w:basedOn w:val="TableNormal"/>
    <w:rsid w:val="00A44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qFormat/>
    <w:rsid w:val="00A44F34"/>
    <w:pPr>
      <w:tabs>
        <w:tab w:val="left" w:pos="3060"/>
        <w:tab w:val="right" w:leader="dot" w:pos="9360"/>
      </w:tabs>
      <w:spacing w:before="120"/>
      <w:ind w:left="3067" w:hanging="907"/>
    </w:pPr>
    <w:rPr>
      <w:rFonts w:eastAsia="Batang"/>
      <w:szCs w:val="24"/>
      <w:lang w:eastAsia="ko-KR"/>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qFormat/>
    <w:rsid w:val="00A44F34"/>
    <w:pPr>
      <w:numPr>
        <w:numId w:val="18"/>
      </w:numPr>
      <w:tabs>
        <w:tab w:val="left" w:pos="1800"/>
      </w:tabs>
      <w:spacing w:before="120"/>
      <w:ind w:left="180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934277"/>
    <w:pPr>
      <w:numPr>
        <w:numId w:val="9"/>
      </w:numPr>
      <w:ind w:hanging="720"/>
    </w:pPr>
    <w:rPr>
      <w:szCs w:val="24"/>
    </w:rPr>
  </w:style>
  <w:style w:type="paragraph" w:customStyle="1" w:styleId="Appendix2">
    <w:name w:val="Appendix 2"/>
    <w:basedOn w:val="Appendix1"/>
    <w:next w:val="BodyText"/>
    <w:rsid w:val="00B53847"/>
    <w:pPr>
      <w:numPr>
        <w:ilvl w:val="1"/>
      </w:numPr>
      <w:tabs>
        <w:tab w:val="clear" w:pos="1152"/>
        <w:tab w:val="num" w:pos="900"/>
        <w:tab w:val="left" w:pos="7200"/>
      </w:tabs>
      <w:ind w:left="360" w:hanging="360"/>
      <w:outlineLvl w:val="1"/>
    </w:pPr>
    <w:rPr>
      <w:kern w:val="0"/>
      <w:sz w:val="32"/>
      <w:szCs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link w:val="CaptionChar"/>
    <w:qFormat/>
    <w:rsid w:val="00B47258"/>
    <w:pPr>
      <w:keepNext/>
      <w:keepLines/>
      <w:spacing w:before="60" w:after="60"/>
      <w:jc w:val="center"/>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BF4A17"/>
    <w:pPr>
      <w:numPr>
        <w:numId w:val="13"/>
      </w:numPr>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sz w:val="16"/>
      <w:szCs w:val="16"/>
    </w:rPr>
  </w:style>
  <w:style w:type="character" w:customStyle="1" w:styleId="TableTextChar">
    <w:name w:val="Table Text Char"/>
    <w:link w:val="TableText"/>
    <w:rsid w:val="00B47258"/>
    <w:rPr>
      <w:rFonts w:ascii="Arial" w:hAnsi="Arial" w:cs="Arial"/>
      <w:sz w:val="22"/>
    </w:rPr>
  </w:style>
  <w:style w:type="paragraph" w:styleId="TOC5">
    <w:name w:val="toc 5"/>
    <w:basedOn w:val="Normal"/>
    <w:next w:val="Normal"/>
    <w:autoRedefine/>
    <w:uiPriority w:val="39"/>
    <w:qFormat/>
    <w:rsid w:val="00A44F34"/>
    <w:pPr>
      <w:tabs>
        <w:tab w:val="left" w:pos="3960"/>
        <w:tab w:val="right" w:leader="dot" w:pos="9360"/>
      </w:tabs>
      <w:spacing w:before="120"/>
      <w:ind w:left="3960" w:hanging="900"/>
    </w:pPr>
    <w:rPr>
      <w:rFonts w:eastAsia="Batang"/>
      <w:szCs w:val="24"/>
      <w:lang w:eastAsia="ko-KR"/>
    </w:rPr>
  </w:style>
  <w:style w:type="paragraph" w:styleId="TOC6">
    <w:name w:val="toc 6"/>
    <w:basedOn w:val="Normal"/>
    <w:next w:val="Normal"/>
    <w:autoRedefine/>
    <w:uiPriority w:val="39"/>
    <w:qFormat/>
    <w:rsid w:val="00A44F34"/>
    <w:pPr>
      <w:tabs>
        <w:tab w:val="left" w:pos="5220"/>
        <w:tab w:val="right" w:pos="9360"/>
      </w:tabs>
      <w:spacing w:before="120"/>
      <w:ind w:left="5220" w:hanging="1260"/>
    </w:pPr>
    <w:rPr>
      <w:rFonts w:eastAsia="Batang"/>
      <w:szCs w:val="24"/>
      <w:lang w:eastAsia="ko-KR"/>
    </w:rPr>
  </w:style>
  <w:style w:type="paragraph" w:styleId="TOC7">
    <w:name w:val="toc 7"/>
    <w:basedOn w:val="Normal"/>
    <w:next w:val="Normal"/>
    <w:autoRedefine/>
    <w:uiPriority w:val="39"/>
    <w:qFormat/>
    <w:rsid w:val="00A44F34"/>
    <w:pPr>
      <w:tabs>
        <w:tab w:val="left" w:leader="dot" w:pos="6660"/>
        <w:tab w:val="right" w:pos="9360"/>
      </w:tabs>
      <w:spacing w:before="120"/>
      <w:ind w:left="6660" w:hanging="1440"/>
    </w:pPr>
    <w:rPr>
      <w:rFonts w:eastAsia="Batang"/>
      <w:szCs w:val="24"/>
      <w:lang w:eastAsia="ko-KR"/>
    </w:rPr>
  </w:style>
  <w:style w:type="paragraph" w:styleId="TOC8">
    <w:name w:val="toc 8"/>
    <w:basedOn w:val="Normal"/>
    <w:next w:val="Normal"/>
    <w:autoRedefine/>
    <w:uiPriority w:val="39"/>
    <w:qFormat/>
    <w:rsid w:val="00A44F34"/>
    <w:pPr>
      <w:tabs>
        <w:tab w:val="left" w:pos="8100"/>
        <w:tab w:val="right" w:leader="dot" w:pos="9350"/>
      </w:tabs>
      <w:spacing w:before="120"/>
      <w:ind w:left="8100" w:hanging="1440"/>
    </w:pPr>
    <w:rPr>
      <w:rFonts w:eastAsia="Batang"/>
      <w:szCs w:val="24"/>
      <w:lang w:eastAsia="ko-KR"/>
    </w:rPr>
  </w:style>
  <w:style w:type="paragraph" w:styleId="TOC9">
    <w:name w:val="toc 9"/>
    <w:basedOn w:val="Normal"/>
    <w:next w:val="Normal"/>
    <w:autoRedefine/>
    <w:uiPriority w:val="39"/>
    <w:qFormat/>
    <w:rsid w:val="00A44F34"/>
    <w:pPr>
      <w:tabs>
        <w:tab w:val="right" w:leader="dot" w:pos="9350"/>
      </w:tabs>
      <w:spacing w:before="120"/>
    </w:pPr>
    <w:rPr>
      <w:rFonts w:eastAsia="Batang"/>
      <w:szCs w:val="24"/>
      <w:lang w:eastAsia="ko-KR"/>
    </w:rPr>
  </w:style>
  <w:style w:type="paragraph" w:styleId="BodyText">
    <w:name w:val="Body Text"/>
    <w:basedOn w:val="Normal"/>
    <w:link w:val="BodyTextChar"/>
    <w:uiPriority w:val="99"/>
    <w:unhideWhenUsed/>
    <w:rsid w:val="00B47258"/>
    <w:pPr>
      <w:spacing w:after="120"/>
    </w:pPr>
  </w:style>
  <w:style w:type="character" w:customStyle="1" w:styleId="BodyTextChar">
    <w:name w:val="Body Text Char"/>
    <w:basedOn w:val="DefaultParagraphFont"/>
    <w:link w:val="BodyText"/>
    <w:uiPriority w:val="99"/>
    <w:rsid w:val="00B47258"/>
    <w:rPr>
      <w:rFonts w:asciiTheme="minorHAnsi" w:eastAsiaTheme="minorHAnsi" w:hAnsiTheme="minorHAnsi"/>
      <w:sz w:val="22"/>
      <w:szCs w:val="22"/>
    </w:rPr>
  </w:style>
  <w:style w:type="character" w:customStyle="1" w:styleId="FooterChar">
    <w:name w:val="Footer Char"/>
    <w:link w:val="Footer"/>
    <w:rsid w:val="001662A6"/>
    <w:rPr>
      <w:rFonts w:eastAsia="Batang" w:cstheme="minorBidi"/>
      <w:lang w:eastAsia="ko-KR"/>
    </w:rPr>
  </w:style>
  <w:style w:type="paragraph" w:styleId="BlockText">
    <w:name w:val="Block Text"/>
    <w:basedOn w:val="Normal"/>
    <w:rsid w:val="00A44F34"/>
    <w:pPr>
      <w:spacing w:after="120"/>
      <w:ind w:left="1440" w:right="1440"/>
    </w:pPr>
  </w:style>
  <w:style w:type="paragraph" w:styleId="BalloonText">
    <w:name w:val="Balloon Text"/>
    <w:basedOn w:val="Normal"/>
    <w:link w:val="BalloonTextChar"/>
    <w:rsid w:val="00A44F34"/>
    <w:rPr>
      <w:rFonts w:ascii="Tahoma" w:hAnsi="Tahoma" w:cs="Tahoma"/>
      <w:sz w:val="16"/>
      <w:szCs w:val="16"/>
    </w:rPr>
  </w:style>
  <w:style w:type="character" w:customStyle="1" w:styleId="BalloonTextChar">
    <w:name w:val="Balloon Text Char"/>
    <w:basedOn w:val="DefaultParagraphFont"/>
    <w:link w:val="BalloonText"/>
    <w:rsid w:val="00A44F34"/>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1"/>
      </w:numPr>
    </w:pPr>
  </w:style>
  <w:style w:type="character" w:customStyle="1" w:styleId="TitleChar">
    <w:name w:val="Title Char"/>
    <w:link w:val="Title"/>
    <w:rsid w:val="009544E0"/>
    <w:rPr>
      <w:rFonts w:ascii="Arial" w:eastAsiaTheme="minorHAnsi" w:hAnsi="Arial" w:cstheme="minorBidi"/>
      <w:b/>
      <w:bCs/>
      <w:kern w:val="28"/>
      <w:sz w:val="36"/>
      <w:szCs w:val="32"/>
    </w:rPr>
  </w:style>
  <w:style w:type="character" w:styleId="CommentReference">
    <w:name w:val="annotation reference"/>
    <w:semiHidden/>
    <w:rsid w:val="00A44F34"/>
    <w:rPr>
      <w:sz w:val="16"/>
      <w:szCs w:val="16"/>
    </w:rPr>
  </w:style>
  <w:style w:type="paragraph" w:styleId="CommentText">
    <w:name w:val="annotation text"/>
    <w:basedOn w:val="Normal"/>
    <w:link w:val="CommentTextChar"/>
    <w:rsid w:val="00A44F34"/>
    <w:rPr>
      <w:sz w:val="20"/>
      <w:szCs w:val="20"/>
    </w:rPr>
  </w:style>
  <w:style w:type="character" w:customStyle="1" w:styleId="CommentTextChar">
    <w:name w:val="Comment Text Char"/>
    <w:basedOn w:val="DefaultParagraphFont"/>
    <w:link w:val="CommentText"/>
    <w:rsid w:val="00A44F34"/>
    <w:rPr>
      <w:color w:val="000000" w:themeColor="text1"/>
    </w:rPr>
  </w:style>
  <w:style w:type="paragraph" w:styleId="CommentSubject">
    <w:name w:val="annotation subject"/>
    <w:basedOn w:val="CommentText"/>
    <w:next w:val="CommentText"/>
    <w:link w:val="CommentSubjectChar"/>
    <w:semiHidden/>
    <w:rsid w:val="00A44F34"/>
    <w:rPr>
      <w:b/>
      <w:bCs/>
    </w:rPr>
  </w:style>
  <w:style w:type="character" w:customStyle="1" w:styleId="CommentSubjectChar">
    <w:name w:val="Comment Subject Char"/>
    <w:basedOn w:val="CommentTextChar"/>
    <w:link w:val="CommentSubject"/>
    <w:semiHidden/>
    <w:rsid w:val="00A44F34"/>
    <w:rPr>
      <w:b/>
      <w:bCs/>
      <w:color w:val="000000" w:themeColor="text1"/>
    </w:rPr>
  </w:style>
  <w:style w:type="paragraph" w:styleId="ListParagraph">
    <w:name w:val="List Paragraph"/>
    <w:basedOn w:val="Normal"/>
    <w:uiPriority w:val="34"/>
    <w:qFormat/>
    <w:rsid w:val="00B47258"/>
    <w:pPr>
      <w:ind w:left="720"/>
      <w:contextualSpacing/>
    </w:pPr>
  </w:style>
  <w:style w:type="paragraph" w:styleId="Revision">
    <w:name w:val="Revision"/>
    <w:hidden/>
    <w:uiPriority w:val="99"/>
    <w:semiHidden/>
    <w:rsid w:val="00934277"/>
    <w:rPr>
      <w:color w:val="000000" w:themeColor="text1"/>
      <w:sz w:val="22"/>
      <w:szCs w:val="24"/>
    </w:rPr>
  </w:style>
  <w:style w:type="paragraph" w:styleId="TableofFigures">
    <w:name w:val="table of figures"/>
    <w:basedOn w:val="Normal"/>
    <w:next w:val="Normal"/>
    <w:autoRedefine/>
    <w:uiPriority w:val="99"/>
    <w:rsid w:val="00A44F34"/>
    <w:pPr>
      <w:tabs>
        <w:tab w:val="right" w:leader="dot" w:pos="9350"/>
      </w:tabs>
      <w:spacing w:before="120"/>
      <w:ind w:left="446" w:hanging="446"/>
    </w:pPr>
  </w:style>
  <w:style w:type="paragraph" w:customStyle="1" w:styleId="BodyText6">
    <w:name w:val="Body Text 6"/>
    <w:basedOn w:val="BodyText4"/>
    <w:qFormat/>
    <w:rsid w:val="00A44F34"/>
    <w:pPr>
      <w:spacing w:before="0" w:after="0"/>
      <w:ind w:left="1800"/>
    </w:pPr>
  </w:style>
  <w:style w:type="character" w:customStyle="1" w:styleId="CaptionChar">
    <w:name w:val="Caption Char"/>
    <w:link w:val="Caption"/>
    <w:locked/>
    <w:rsid w:val="00B47258"/>
    <w:rPr>
      <w:rFonts w:ascii="Arial" w:hAnsi="Arial" w:cs="Arial"/>
      <w:b/>
      <w:bCs/>
      <w:color w:val="000000" w:themeColor="text1"/>
    </w:rPr>
  </w:style>
  <w:style w:type="paragraph" w:customStyle="1" w:styleId="GraphicInsert">
    <w:name w:val="Graphic Insert"/>
    <w:basedOn w:val="Image"/>
    <w:qFormat/>
    <w:rsid w:val="00A44F34"/>
  </w:style>
  <w:style w:type="paragraph" w:customStyle="1" w:styleId="TableListBullet">
    <w:name w:val="Table List Bullet"/>
    <w:basedOn w:val="ListBullet"/>
    <w:qFormat/>
    <w:rsid w:val="00A44F34"/>
    <w:pPr>
      <w:numPr>
        <w:numId w:val="32"/>
      </w:numPr>
      <w:spacing w:before="60" w:after="60"/>
    </w:pPr>
    <w:rPr>
      <w:rFonts w:ascii="Arial" w:hAnsi="Arial" w:cs="Arial"/>
      <w:sz w:val="20"/>
      <w:szCs w:val="20"/>
    </w:rPr>
  </w:style>
  <w:style w:type="paragraph" w:styleId="EndnoteText">
    <w:name w:val="endnote text"/>
    <w:basedOn w:val="Normal"/>
    <w:link w:val="EndnoteTextChar"/>
    <w:semiHidden/>
    <w:rsid w:val="00A44F34"/>
    <w:rPr>
      <w:sz w:val="20"/>
      <w:szCs w:val="20"/>
    </w:rPr>
  </w:style>
  <w:style w:type="character" w:customStyle="1" w:styleId="EndnoteTextChar">
    <w:name w:val="Endnote Text Char"/>
    <w:basedOn w:val="DefaultParagraphFont"/>
    <w:link w:val="EndnoteText"/>
    <w:semiHidden/>
    <w:rsid w:val="00A44F34"/>
    <w:rPr>
      <w:color w:val="000000" w:themeColor="text1"/>
    </w:rPr>
  </w:style>
  <w:style w:type="character" w:styleId="EndnoteReference">
    <w:name w:val="endnote reference"/>
    <w:basedOn w:val="DefaultParagraphFont"/>
    <w:semiHidden/>
    <w:unhideWhenUsed/>
    <w:rsid w:val="00994BA0"/>
    <w:rPr>
      <w:vertAlign w:val="superscript"/>
    </w:rPr>
  </w:style>
  <w:style w:type="paragraph" w:styleId="FootnoteText">
    <w:name w:val="footnote text"/>
    <w:basedOn w:val="Normal"/>
    <w:link w:val="FootnoteTextChar"/>
    <w:semiHidden/>
    <w:rsid w:val="00A44F34"/>
    <w:rPr>
      <w:sz w:val="20"/>
      <w:szCs w:val="20"/>
    </w:rPr>
  </w:style>
  <w:style w:type="character" w:customStyle="1" w:styleId="FootnoteTextChar">
    <w:name w:val="Footnote Text Char"/>
    <w:basedOn w:val="DefaultParagraphFont"/>
    <w:link w:val="FootnoteText"/>
    <w:semiHidden/>
    <w:rsid w:val="00A44F34"/>
    <w:rPr>
      <w:color w:val="000000" w:themeColor="text1"/>
    </w:rPr>
  </w:style>
  <w:style w:type="character" w:styleId="FootnoteReference">
    <w:name w:val="footnote reference"/>
    <w:basedOn w:val="DefaultParagraphFont"/>
    <w:unhideWhenUsed/>
    <w:rsid w:val="00942774"/>
    <w:rPr>
      <w:vertAlign w:val="superscript"/>
    </w:rPr>
  </w:style>
  <w:style w:type="paragraph" w:customStyle="1" w:styleId="AltHeading2">
    <w:name w:val="Alt Heading 2"/>
    <w:basedOn w:val="Normal"/>
    <w:autoRedefine/>
    <w:qFormat/>
    <w:rsid w:val="00A44F34"/>
    <w:pPr>
      <w:keepNext/>
      <w:keepLines/>
      <w:spacing w:before="120" w:after="120"/>
    </w:pPr>
    <w:rPr>
      <w:rFonts w:ascii="Arial" w:hAnsi="Arial"/>
      <w:b/>
      <w:bCs/>
      <w:sz w:val="32"/>
      <w:szCs w:val="20"/>
    </w:rPr>
  </w:style>
  <w:style w:type="paragraph" w:customStyle="1" w:styleId="AltHeading3">
    <w:name w:val="Alt Heading 3"/>
    <w:basedOn w:val="Normal"/>
    <w:autoRedefine/>
    <w:qFormat/>
    <w:rsid w:val="00A44F34"/>
    <w:pPr>
      <w:keepNext/>
      <w:keepLines/>
      <w:spacing w:before="120" w:after="120"/>
    </w:pPr>
    <w:rPr>
      <w:rFonts w:ascii="Arial" w:hAnsi="Arial"/>
      <w:b/>
      <w:sz w:val="28"/>
      <w:szCs w:val="28"/>
    </w:rPr>
  </w:style>
  <w:style w:type="paragraph" w:customStyle="1" w:styleId="AltHeading5">
    <w:name w:val="Alt Heading 5"/>
    <w:basedOn w:val="Normal"/>
    <w:autoRedefine/>
    <w:qFormat/>
    <w:rsid w:val="00A44F34"/>
    <w:pPr>
      <w:keepNext/>
      <w:keepLines/>
      <w:spacing w:before="120" w:after="120"/>
    </w:pPr>
    <w:rPr>
      <w:rFonts w:ascii="Arial" w:hAnsi="Arial"/>
      <w:b/>
      <w:bCs/>
      <w:szCs w:val="20"/>
    </w:rPr>
  </w:style>
  <w:style w:type="paragraph" w:styleId="Bibliography">
    <w:name w:val="Bibliography"/>
    <w:basedOn w:val="Normal"/>
    <w:next w:val="Normal"/>
    <w:uiPriority w:val="37"/>
    <w:semiHidden/>
    <w:unhideWhenUsed/>
    <w:rsid w:val="00A44F34"/>
  </w:style>
  <w:style w:type="paragraph" w:styleId="BodyText2">
    <w:name w:val="Body Text 2"/>
    <w:basedOn w:val="Normal"/>
    <w:link w:val="BodyText2Char"/>
    <w:uiPriority w:val="99"/>
    <w:qFormat/>
    <w:rsid w:val="00A44F34"/>
    <w:pPr>
      <w:spacing w:before="120" w:after="120"/>
      <w:ind w:left="360"/>
    </w:pPr>
    <w:rPr>
      <w:rFonts w:eastAsia="Batang"/>
      <w:szCs w:val="24"/>
      <w:lang w:eastAsia="ko-KR"/>
    </w:rPr>
  </w:style>
  <w:style w:type="character" w:customStyle="1" w:styleId="BodyText2Char">
    <w:name w:val="Body Text 2 Char"/>
    <w:link w:val="BodyText2"/>
    <w:uiPriority w:val="99"/>
    <w:rsid w:val="00A44F34"/>
    <w:rPr>
      <w:rFonts w:eastAsia="Batang"/>
      <w:color w:val="000000" w:themeColor="text1"/>
      <w:sz w:val="22"/>
      <w:szCs w:val="24"/>
      <w:lang w:eastAsia="ko-KR"/>
    </w:rPr>
  </w:style>
  <w:style w:type="paragraph" w:styleId="BodyText3">
    <w:name w:val="Body Text 3"/>
    <w:basedOn w:val="Normal"/>
    <w:link w:val="BodyText3Char"/>
    <w:qFormat/>
    <w:rsid w:val="00A44F34"/>
    <w:pPr>
      <w:spacing w:before="120" w:after="120"/>
      <w:ind w:left="720"/>
    </w:pPr>
    <w:rPr>
      <w:rFonts w:eastAsia="Batang"/>
      <w:lang w:eastAsia="ko-KR"/>
    </w:rPr>
  </w:style>
  <w:style w:type="character" w:customStyle="1" w:styleId="BodyText3Char">
    <w:name w:val="Body Text 3 Char"/>
    <w:link w:val="BodyText3"/>
    <w:rsid w:val="00A44F34"/>
    <w:rPr>
      <w:rFonts w:eastAsia="Batang"/>
      <w:color w:val="000000" w:themeColor="text1"/>
      <w:sz w:val="22"/>
      <w:szCs w:val="22"/>
      <w:lang w:eastAsia="ko-KR"/>
    </w:rPr>
  </w:style>
  <w:style w:type="paragraph" w:customStyle="1" w:styleId="BodyText4">
    <w:name w:val="Body Text 4"/>
    <w:basedOn w:val="BodyText3"/>
    <w:qFormat/>
    <w:rsid w:val="00A44F34"/>
    <w:pPr>
      <w:ind w:left="1080"/>
    </w:pPr>
    <w:rPr>
      <w:rFonts w:eastAsia="Times New Roman"/>
      <w:lang w:eastAsia="en-US"/>
    </w:rPr>
  </w:style>
  <w:style w:type="paragraph" w:customStyle="1" w:styleId="BodyText5">
    <w:name w:val="Body Text 5"/>
    <w:basedOn w:val="BodyText4"/>
    <w:qFormat/>
    <w:rsid w:val="00A44F34"/>
    <w:pPr>
      <w:ind w:left="1440"/>
    </w:pPr>
    <w:rPr>
      <w:rFonts w:eastAsia="Batang"/>
      <w:szCs w:val="16"/>
    </w:rPr>
  </w:style>
  <w:style w:type="paragraph" w:styleId="BodyTextFirstIndent">
    <w:name w:val="Body Text First Indent"/>
    <w:basedOn w:val="BodyText"/>
    <w:link w:val="BodyTextFirstIndentChar"/>
    <w:uiPriority w:val="99"/>
    <w:qFormat/>
    <w:rsid w:val="00A44F34"/>
    <w:pPr>
      <w:ind w:left="360"/>
    </w:pPr>
    <w:rPr>
      <w:rFonts w:eastAsia="Times New Roman"/>
    </w:rPr>
  </w:style>
  <w:style w:type="character" w:customStyle="1" w:styleId="BodyTextFirstIndentChar">
    <w:name w:val="Body Text First Indent Char"/>
    <w:link w:val="BodyTextFirstIndent"/>
    <w:uiPriority w:val="99"/>
    <w:rsid w:val="00A44F34"/>
    <w:rPr>
      <w:color w:val="000000" w:themeColor="text1"/>
      <w:sz w:val="22"/>
      <w:szCs w:val="24"/>
    </w:rPr>
  </w:style>
  <w:style w:type="paragraph" w:styleId="BodyTextIndent">
    <w:name w:val="Body Text Indent"/>
    <w:basedOn w:val="Normal"/>
    <w:link w:val="BodyTextIndentChar"/>
    <w:qFormat/>
    <w:rsid w:val="00A44F34"/>
    <w:pPr>
      <w:spacing w:before="120" w:after="120"/>
      <w:ind w:left="360"/>
    </w:pPr>
    <w:rPr>
      <w:rFonts w:eastAsia="Batang"/>
      <w:szCs w:val="24"/>
      <w:lang w:eastAsia="ko-KR"/>
    </w:rPr>
  </w:style>
  <w:style w:type="character" w:customStyle="1" w:styleId="BodyTextIndentChar">
    <w:name w:val="Body Text Indent Char"/>
    <w:link w:val="BodyTextIndent"/>
    <w:rsid w:val="00A44F34"/>
    <w:rPr>
      <w:rFonts w:eastAsia="Batang"/>
      <w:color w:val="000000" w:themeColor="text1"/>
      <w:sz w:val="22"/>
      <w:szCs w:val="24"/>
      <w:lang w:eastAsia="ko-KR"/>
    </w:rPr>
  </w:style>
  <w:style w:type="paragraph" w:styleId="BodyTextFirstIndent2">
    <w:name w:val="Body Text First Indent 2"/>
    <w:basedOn w:val="BodyTextIndent"/>
    <w:link w:val="BodyTextFirstIndent2Char"/>
    <w:uiPriority w:val="99"/>
    <w:qFormat/>
    <w:rsid w:val="00A44F34"/>
    <w:pPr>
      <w:ind w:left="720"/>
    </w:pPr>
    <w:rPr>
      <w:rFonts w:eastAsia="Times New Roman"/>
      <w:szCs w:val="20"/>
      <w:lang w:eastAsia="en-US"/>
    </w:rPr>
  </w:style>
  <w:style w:type="character" w:customStyle="1" w:styleId="BodyTextFirstIndent2Char">
    <w:name w:val="Body Text First Indent 2 Char"/>
    <w:link w:val="BodyTextFirstIndent2"/>
    <w:uiPriority w:val="99"/>
    <w:rsid w:val="00A44F34"/>
    <w:rPr>
      <w:color w:val="000000" w:themeColor="text1"/>
      <w:sz w:val="22"/>
    </w:rPr>
  </w:style>
  <w:style w:type="paragraph" w:styleId="BodyTextIndent2">
    <w:name w:val="Body Text Indent 2"/>
    <w:basedOn w:val="Normal"/>
    <w:link w:val="BodyTextIndent2Char"/>
    <w:uiPriority w:val="99"/>
    <w:qFormat/>
    <w:rsid w:val="00A44F34"/>
    <w:pPr>
      <w:spacing w:before="120" w:after="120"/>
      <w:ind w:left="720"/>
    </w:pPr>
    <w:rPr>
      <w:rFonts w:eastAsia="Batang"/>
      <w:szCs w:val="24"/>
      <w:lang w:eastAsia="ko-KR"/>
    </w:rPr>
  </w:style>
  <w:style w:type="character" w:customStyle="1" w:styleId="BodyTextIndent2Char">
    <w:name w:val="Body Text Indent 2 Char"/>
    <w:link w:val="BodyTextIndent2"/>
    <w:uiPriority w:val="99"/>
    <w:rsid w:val="00A44F34"/>
    <w:rPr>
      <w:rFonts w:eastAsia="Batang"/>
      <w:color w:val="000000" w:themeColor="text1"/>
      <w:sz w:val="22"/>
      <w:szCs w:val="24"/>
      <w:lang w:eastAsia="ko-KR"/>
    </w:rPr>
  </w:style>
  <w:style w:type="paragraph" w:styleId="BodyTextIndent3">
    <w:name w:val="Body Text Indent 3"/>
    <w:basedOn w:val="Normal"/>
    <w:link w:val="BodyTextIndent3Char"/>
    <w:uiPriority w:val="99"/>
    <w:qFormat/>
    <w:rsid w:val="00A44F34"/>
    <w:pPr>
      <w:spacing w:before="120" w:after="120"/>
      <w:ind w:left="1080"/>
    </w:pPr>
    <w:rPr>
      <w:rFonts w:cs="Courier New"/>
      <w:szCs w:val="18"/>
    </w:rPr>
  </w:style>
  <w:style w:type="character" w:customStyle="1" w:styleId="BodyTextIndent3Char">
    <w:name w:val="Body Text Indent 3 Char"/>
    <w:link w:val="BodyTextIndent3"/>
    <w:uiPriority w:val="99"/>
    <w:rsid w:val="00A44F34"/>
    <w:rPr>
      <w:rFonts w:cs="Courier New"/>
      <w:color w:val="000000" w:themeColor="text1"/>
      <w:sz w:val="22"/>
      <w:szCs w:val="18"/>
    </w:rPr>
  </w:style>
  <w:style w:type="paragraph" w:customStyle="1" w:styleId="BodyTextIndent4">
    <w:name w:val="Body Text Indent 4"/>
    <w:basedOn w:val="BodyTextIndent3"/>
    <w:qFormat/>
    <w:rsid w:val="00A44F34"/>
    <w:pPr>
      <w:ind w:left="1440"/>
    </w:pPr>
  </w:style>
  <w:style w:type="paragraph" w:customStyle="1" w:styleId="BodyTextIndent5">
    <w:name w:val="Body Text Indent 5"/>
    <w:basedOn w:val="BodyTextIndent4"/>
    <w:qFormat/>
    <w:rsid w:val="00A44F34"/>
    <w:pPr>
      <w:ind w:left="1800"/>
    </w:pPr>
  </w:style>
  <w:style w:type="paragraph" w:customStyle="1" w:styleId="CalloutText">
    <w:name w:val="Callout Text"/>
    <w:basedOn w:val="Normal"/>
    <w:qFormat/>
    <w:rsid w:val="00A44F34"/>
    <w:rPr>
      <w:rFonts w:ascii="Arial" w:hAnsi="Arial" w:cs="Arial"/>
      <w:b/>
      <w:bCs/>
      <w:sz w:val="20"/>
    </w:rPr>
  </w:style>
  <w:style w:type="paragraph" w:customStyle="1" w:styleId="Caution">
    <w:name w:val="Caution"/>
    <w:basedOn w:val="BodyText"/>
    <w:link w:val="CautionChar"/>
    <w:qFormat/>
    <w:rsid w:val="00A44F34"/>
    <w:pPr>
      <w:ind w:left="907" w:hanging="907"/>
    </w:pPr>
    <w:rPr>
      <w:rFonts w:ascii="Arial" w:hAnsi="Arial" w:cs="Arial"/>
      <w:b/>
      <w:sz w:val="20"/>
      <w:szCs w:val="20"/>
    </w:rPr>
  </w:style>
  <w:style w:type="character" w:customStyle="1" w:styleId="CautionChar">
    <w:name w:val="Caution Char"/>
    <w:link w:val="Caution"/>
    <w:rsid w:val="00A44F34"/>
    <w:rPr>
      <w:rFonts w:ascii="Arial" w:eastAsia="Batang" w:hAnsi="Arial" w:cs="Arial"/>
      <w:b/>
      <w:color w:val="000000" w:themeColor="text1"/>
      <w:lang w:eastAsia="ko-KR"/>
    </w:rPr>
  </w:style>
  <w:style w:type="paragraph" w:customStyle="1" w:styleId="CautionIndent">
    <w:name w:val="Caution Indent"/>
    <w:basedOn w:val="Caution"/>
    <w:qFormat/>
    <w:rsid w:val="00A44F34"/>
    <w:pPr>
      <w:ind w:left="1267"/>
    </w:pPr>
  </w:style>
  <w:style w:type="paragraph" w:customStyle="1" w:styleId="CautionIndent2">
    <w:name w:val="Caution Indent 2"/>
    <w:basedOn w:val="CautionIndent"/>
    <w:qFormat/>
    <w:rsid w:val="00A44F34"/>
    <w:pPr>
      <w:ind w:left="1627"/>
    </w:pPr>
  </w:style>
  <w:style w:type="paragraph" w:customStyle="1" w:styleId="CautionIndent3">
    <w:name w:val="Caution Indent 3"/>
    <w:basedOn w:val="CautionIndent2"/>
    <w:qFormat/>
    <w:rsid w:val="00A44F34"/>
    <w:pPr>
      <w:ind w:left="1987"/>
    </w:pPr>
  </w:style>
  <w:style w:type="paragraph" w:styleId="Closing">
    <w:name w:val="Closing"/>
    <w:basedOn w:val="Normal"/>
    <w:link w:val="ClosingChar"/>
    <w:rsid w:val="00A44F34"/>
    <w:pPr>
      <w:ind w:left="4320"/>
    </w:pPr>
  </w:style>
  <w:style w:type="character" w:customStyle="1" w:styleId="ClosingChar">
    <w:name w:val="Closing Char"/>
    <w:basedOn w:val="DefaultParagraphFont"/>
    <w:link w:val="Closing"/>
    <w:rsid w:val="00A44F34"/>
    <w:rPr>
      <w:color w:val="000000" w:themeColor="text1"/>
      <w:sz w:val="22"/>
      <w:szCs w:val="22"/>
    </w:rPr>
  </w:style>
  <w:style w:type="paragraph" w:customStyle="1" w:styleId="Code">
    <w:name w:val="Code"/>
    <w:basedOn w:val="Normal"/>
    <w:rsid w:val="00A44F34"/>
    <w:pPr>
      <w:keepNext/>
      <w:keepLines/>
      <w:pBdr>
        <w:top w:val="single" w:sz="8" w:space="3" w:color="auto"/>
        <w:left w:val="single" w:sz="8" w:space="3" w:color="auto"/>
        <w:bottom w:val="single" w:sz="8" w:space="3" w:color="auto"/>
        <w:right w:val="single" w:sz="8" w:space="3" w:color="auto"/>
      </w:pBdr>
      <w:ind w:left="180"/>
    </w:pPr>
    <w:rPr>
      <w:rFonts w:ascii="Courier New" w:hAnsi="Courier New"/>
      <w:sz w:val="18"/>
    </w:rPr>
  </w:style>
  <w:style w:type="paragraph" w:styleId="Date">
    <w:name w:val="Date"/>
    <w:basedOn w:val="Normal"/>
    <w:next w:val="Normal"/>
    <w:link w:val="DateChar"/>
    <w:rsid w:val="00A44F34"/>
  </w:style>
  <w:style w:type="character" w:customStyle="1" w:styleId="DateChar">
    <w:name w:val="Date Char"/>
    <w:basedOn w:val="DefaultParagraphFont"/>
    <w:link w:val="Date"/>
    <w:rsid w:val="00A44F34"/>
    <w:rPr>
      <w:color w:val="000000" w:themeColor="text1"/>
      <w:sz w:val="22"/>
      <w:szCs w:val="22"/>
    </w:rPr>
  </w:style>
  <w:style w:type="paragraph" w:customStyle="1" w:styleId="Dialogue">
    <w:name w:val="Dialogue"/>
    <w:basedOn w:val="Normal"/>
    <w:rsid w:val="00A44F34"/>
    <w:pPr>
      <w:keepNext/>
      <w:keepLines/>
      <w:pBdr>
        <w:top w:val="single" w:sz="8" w:space="5" w:color="auto"/>
        <w:left w:val="single" w:sz="8" w:space="5" w:color="auto"/>
        <w:bottom w:val="single" w:sz="8" w:space="5" w:color="auto"/>
        <w:right w:val="single" w:sz="8" w:space="5" w:color="auto"/>
      </w:pBdr>
      <w:ind w:left="180" w:right="187"/>
    </w:pPr>
    <w:rPr>
      <w:rFonts w:ascii="Courier New" w:hAnsi="Courier New"/>
      <w:sz w:val="18"/>
    </w:rPr>
  </w:style>
  <w:style w:type="paragraph" w:styleId="DocumentMap">
    <w:name w:val="Document Map"/>
    <w:basedOn w:val="Normal"/>
    <w:link w:val="DocumentMapChar"/>
    <w:semiHidden/>
    <w:rsid w:val="00A44F34"/>
    <w:pPr>
      <w:shd w:val="clear" w:color="auto" w:fill="000080"/>
    </w:pPr>
    <w:rPr>
      <w:rFonts w:ascii="Tahoma" w:hAnsi="Tahoma"/>
    </w:rPr>
  </w:style>
  <w:style w:type="character" w:customStyle="1" w:styleId="DocumentMapChar">
    <w:name w:val="Document Map Char"/>
    <w:basedOn w:val="DefaultParagraphFont"/>
    <w:link w:val="DocumentMap"/>
    <w:semiHidden/>
    <w:rsid w:val="00A44F34"/>
    <w:rPr>
      <w:rFonts w:ascii="Tahoma" w:hAnsi="Tahoma"/>
      <w:color w:val="000000" w:themeColor="text1"/>
      <w:sz w:val="22"/>
      <w:szCs w:val="22"/>
      <w:shd w:val="clear" w:color="auto" w:fill="000080"/>
    </w:rPr>
  </w:style>
  <w:style w:type="paragraph" w:styleId="E-mailSignature">
    <w:name w:val="E-mail Signature"/>
    <w:basedOn w:val="Normal"/>
    <w:link w:val="E-mailSignatureChar"/>
    <w:rsid w:val="00A44F34"/>
  </w:style>
  <w:style w:type="character" w:customStyle="1" w:styleId="E-mailSignatureChar">
    <w:name w:val="E-mail Signature Char"/>
    <w:basedOn w:val="DefaultParagraphFont"/>
    <w:link w:val="E-mailSignature"/>
    <w:rsid w:val="00A44F34"/>
    <w:rPr>
      <w:color w:val="000000" w:themeColor="text1"/>
      <w:sz w:val="22"/>
      <w:szCs w:val="22"/>
    </w:rPr>
  </w:style>
  <w:style w:type="character" w:styleId="Emphasis">
    <w:name w:val="Emphasis"/>
    <w:qFormat/>
    <w:rsid w:val="00A44F34"/>
    <w:rPr>
      <w:i/>
      <w:iCs/>
    </w:rPr>
  </w:style>
  <w:style w:type="paragraph" w:styleId="EnvelopeAddress">
    <w:name w:val="envelope address"/>
    <w:basedOn w:val="Normal"/>
    <w:rsid w:val="00A44F3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44F34"/>
    <w:rPr>
      <w:rFonts w:ascii="Arial" w:hAnsi="Arial" w:cs="Arial"/>
      <w:sz w:val="20"/>
      <w:szCs w:val="20"/>
    </w:rPr>
  </w:style>
  <w:style w:type="paragraph" w:customStyle="1" w:styleId="Image">
    <w:name w:val="Image"/>
    <w:basedOn w:val="Normal"/>
    <w:qFormat/>
    <w:rsid w:val="00A44F34"/>
    <w:pPr>
      <w:jc w:val="center"/>
    </w:pPr>
  </w:style>
  <w:style w:type="character" w:customStyle="1" w:styleId="HeaderChar">
    <w:name w:val="Header Char"/>
    <w:basedOn w:val="DefaultParagraphFont"/>
    <w:link w:val="Header"/>
    <w:rsid w:val="00A44F34"/>
    <w:rPr>
      <w:rFonts w:eastAsia="Batang"/>
      <w:color w:val="000000" w:themeColor="text1"/>
      <w:lang w:eastAsia="ko-KR"/>
    </w:rPr>
  </w:style>
  <w:style w:type="character" w:customStyle="1" w:styleId="Heading1Char">
    <w:name w:val="Heading 1 Char"/>
    <w:link w:val="Heading1"/>
    <w:uiPriority w:val="9"/>
    <w:rsid w:val="00A44F34"/>
    <w:rPr>
      <w:rFonts w:ascii="Arial" w:eastAsia="Batang" w:hAnsi="Arial" w:cs="Arial"/>
      <w:b/>
      <w:bCs/>
      <w:color w:val="000000" w:themeColor="text1"/>
      <w:kern w:val="32"/>
      <w:sz w:val="36"/>
      <w:szCs w:val="36"/>
      <w:lang w:eastAsia="ko-KR"/>
    </w:rPr>
  </w:style>
  <w:style w:type="character" w:customStyle="1" w:styleId="Heading2Char">
    <w:name w:val="Heading 2 Char"/>
    <w:link w:val="Heading2"/>
    <w:uiPriority w:val="9"/>
    <w:rsid w:val="00A44F34"/>
    <w:rPr>
      <w:rFonts w:ascii="Arial" w:eastAsia="Batang" w:hAnsi="Arial" w:cs="Arial"/>
      <w:b/>
      <w:bCs/>
      <w:iCs/>
      <w:color w:val="000000" w:themeColor="text1"/>
      <w:sz w:val="32"/>
      <w:szCs w:val="32"/>
      <w:lang w:eastAsia="ko-KR"/>
    </w:rPr>
  </w:style>
  <w:style w:type="character" w:customStyle="1" w:styleId="Heading3Char">
    <w:name w:val="Heading 3 Char"/>
    <w:link w:val="Heading3"/>
    <w:uiPriority w:val="9"/>
    <w:rsid w:val="00A44F34"/>
    <w:rPr>
      <w:rFonts w:ascii="Arial" w:eastAsia="Batang" w:hAnsi="Arial" w:cs="Arial"/>
      <w:b/>
      <w:bCs/>
      <w:color w:val="000000" w:themeColor="text1"/>
      <w:sz w:val="28"/>
      <w:szCs w:val="28"/>
      <w:lang w:eastAsia="ko-KR"/>
    </w:rPr>
  </w:style>
  <w:style w:type="character" w:customStyle="1" w:styleId="Heading4Char">
    <w:name w:val="Heading 4 Char"/>
    <w:link w:val="Heading4"/>
    <w:uiPriority w:val="9"/>
    <w:rsid w:val="00A44F34"/>
    <w:rPr>
      <w:rFonts w:ascii="Arial" w:eastAsia="Batang" w:hAnsi="Arial"/>
      <w:b/>
      <w:bCs/>
      <w:color w:val="000000" w:themeColor="text1"/>
      <w:sz w:val="24"/>
      <w:szCs w:val="28"/>
      <w:lang w:eastAsia="ko-KR"/>
    </w:rPr>
  </w:style>
  <w:style w:type="character" w:customStyle="1" w:styleId="Heading5Char">
    <w:name w:val="Heading 5 Char"/>
    <w:link w:val="Heading5"/>
    <w:uiPriority w:val="9"/>
    <w:rsid w:val="00A44F34"/>
    <w:rPr>
      <w:rFonts w:ascii="Arial" w:eastAsia="Batang" w:hAnsi="Arial"/>
      <w:b/>
      <w:bCs/>
      <w:iCs/>
      <w:color w:val="000000" w:themeColor="text1"/>
      <w:sz w:val="24"/>
      <w:szCs w:val="26"/>
      <w:lang w:eastAsia="ko-KR"/>
    </w:rPr>
  </w:style>
  <w:style w:type="character" w:customStyle="1" w:styleId="Heading6Char">
    <w:name w:val="Heading 6 Char"/>
    <w:link w:val="Heading6"/>
    <w:uiPriority w:val="9"/>
    <w:rsid w:val="00A44F34"/>
    <w:rPr>
      <w:rFonts w:ascii="Arial" w:eastAsia="Batang" w:hAnsi="Arial"/>
      <w:b/>
      <w:bCs/>
      <w:color w:val="000000" w:themeColor="text1"/>
      <w:sz w:val="22"/>
      <w:szCs w:val="22"/>
      <w:lang w:eastAsia="ko-KR"/>
    </w:rPr>
  </w:style>
  <w:style w:type="character" w:customStyle="1" w:styleId="Heading7Char">
    <w:name w:val="Heading 7 Char"/>
    <w:link w:val="Heading7"/>
    <w:uiPriority w:val="9"/>
    <w:rsid w:val="00A44F34"/>
    <w:rPr>
      <w:rFonts w:ascii="Arial" w:eastAsia="Batang" w:hAnsi="Arial"/>
      <w:b/>
      <w:color w:val="000000" w:themeColor="text1"/>
      <w:sz w:val="22"/>
      <w:szCs w:val="24"/>
      <w:lang w:eastAsia="ko-KR"/>
    </w:rPr>
  </w:style>
  <w:style w:type="character" w:customStyle="1" w:styleId="Heading8Char">
    <w:name w:val="Heading 8 Char"/>
    <w:link w:val="Heading8"/>
    <w:uiPriority w:val="9"/>
    <w:rsid w:val="00A44F34"/>
    <w:rPr>
      <w:rFonts w:ascii="Arial" w:eastAsia="Batang" w:hAnsi="Arial"/>
      <w:b/>
      <w:iCs/>
      <w:color w:val="000000" w:themeColor="text1"/>
      <w:sz w:val="22"/>
      <w:szCs w:val="22"/>
      <w:lang w:eastAsia="ko-KR"/>
    </w:rPr>
  </w:style>
  <w:style w:type="character" w:customStyle="1" w:styleId="Heading9Char">
    <w:name w:val="Heading 9 Char"/>
    <w:basedOn w:val="DefaultParagraphFont"/>
    <w:link w:val="Heading9"/>
    <w:rsid w:val="00A44F34"/>
    <w:rPr>
      <w:rFonts w:ascii="Arial" w:hAnsi="Arial" w:cs="Arial"/>
      <w:b/>
      <w:color w:val="000000" w:themeColor="text1"/>
      <w:sz w:val="22"/>
      <w:szCs w:val="22"/>
    </w:rPr>
  </w:style>
  <w:style w:type="paragraph" w:customStyle="1" w:styleId="HeadingFront-BackMatter">
    <w:name w:val="Heading Front-Back_Matter"/>
    <w:basedOn w:val="Title2"/>
    <w:autoRedefine/>
    <w:qFormat/>
    <w:rsid w:val="00A44F34"/>
    <w:pPr>
      <w:keepNext/>
      <w:keepLines/>
    </w:pPr>
  </w:style>
  <w:style w:type="paragraph" w:customStyle="1" w:styleId="AltHeading1">
    <w:name w:val="Alt Heading 1"/>
    <w:basedOn w:val="Heading1"/>
    <w:autoRedefine/>
    <w:qFormat/>
    <w:rsid w:val="00A44F34"/>
    <w:pPr>
      <w:ind w:left="0" w:firstLine="0"/>
    </w:pPr>
  </w:style>
  <w:style w:type="paragraph" w:styleId="HTMLAddress">
    <w:name w:val="HTML Address"/>
    <w:basedOn w:val="Normal"/>
    <w:link w:val="HTMLAddressChar"/>
    <w:rsid w:val="00A44F34"/>
    <w:rPr>
      <w:i/>
      <w:iCs/>
    </w:rPr>
  </w:style>
  <w:style w:type="character" w:customStyle="1" w:styleId="HTMLAddressChar">
    <w:name w:val="HTML Address Char"/>
    <w:basedOn w:val="DefaultParagraphFont"/>
    <w:link w:val="HTMLAddress"/>
    <w:rsid w:val="00A44F34"/>
    <w:rPr>
      <w:i/>
      <w:iCs/>
      <w:color w:val="000000" w:themeColor="text1"/>
      <w:sz w:val="22"/>
      <w:szCs w:val="22"/>
    </w:rPr>
  </w:style>
  <w:style w:type="paragraph" w:styleId="HTMLPreformatted">
    <w:name w:val="HTML Preformatted"/>
    <w:basedOn w:val="Normal"/>
    <w:link w:val="HTMLPreformattedChar"/>
    <w:rsid w:val="00A44F34"/>
    <w:rPr>
      <w:rFonts w:ascii="Courier New" w:hAnsi="Courier New" w:cs="Courier New"/>
      <w:sz w:val="20"/>
    </w:rPr>
  </w:style>
  <w:style w:type="character" w:customStyle="1" w:styleId="HTMLPreformattedChar">
    <w:name w:val="HTML Preformatted Char"/>
    <w:basedOn w:val="DefaultParagraphFont"/>
    <w:link w:val="HTMLPreformatted"/>
    <w:rsid w:val="00A44F34"/>
    <w:rPr>
      <w:rFonts w:ascii="Courier New" w:hAnsi="Courier New" w:cs="Courier New"/>
      <w:color w:val="000000" w:themeColor="text1"/>
      <w:szCs w:val="22"/>
    </w:rPr>
  </w:style>
  <w:style w:type="paragraph" w:styleId="Index1">
    <w:name w:val="index 1"/>
    <w:basedOn w:val="Normal"/>
    <w:next w:val="Normal"/>
    <w:autoRedefine/>
    <w:uiPriority w:val="99"/>
    <w:qFormat/>
    <w:rsid w:val="00A44F34"/>
    <w:pPr>
      <w:ind w:left="220" w:hanging="220"/>
    </w:pPr>
    <w:rPr>
      <w:rFonts w:eastAsia="Batang" w:cs="Calibri"/>
      <w:szCs w:val="18"/>
      <w:lang w:eastAsia="ko-KR"/>
    </w:rPr>
  </w:style>
  <w:style w:type="paragraph" w:styleId="Index2">
    <w:name w:val="index 2"/>
    <w:basedOn w:val="Normal"/>
    <w:next w:val="Normal"/>
    <w:autoRedefine/>
    <w:uiPriority w:val="99"/>
    <w:qFormat/>
    <w:rsid w:val="00A44F34"/>
    <w:pPr>
      <w:ind w:left="440" w:hanging="220"/>
    </w:pPr>
    <w:rPr>
      <w:rFonts w:eastAsia="Batang" w:cs="Calibri"/>
      <w:szCs w:val="18"/>
      <w:lang w:eastAsia="ko-KR"/>
    </w:rPr>
  </w:style>
  <w:style w:type="paragraph" w:styleId="Index3">
    <w:name w:val="index 3"/>
    <w:basedOn w:val="Normal"/>
    <w:next w:val="Normal"/>
    <w:autoRedefine/>
    <w:uiPriority w:val="99"/>
    <w:qFormat/>
    <w:rsid w:val="00A44F34"/>
    <w:pPr>
      <w:ind w:left="660" w:hanging="220"/>
    </w:pPr>
    <w:rPr>
      <w:rFonts w:eastAsia="Batang" w:cs="Calibri"/>
      <w:szCs w:val="18"/>
      <w:lang w:eastAsia="ko-KR"/>
    </w:rPr>
  </w:style>
  <w:style w:type="paragraph" w:styleId="Index4">
    <w:name w:val="index 4"/>
    <w:basedOn w:val="Normal"/>
    <w:next w:val="Normal"/>
    <w:autoRedefine/>
    <w:uiPriority w:val="99"/>
    <w:qFormat/>
    <w:rsid w:val="00A44F34"/>
    <w:pPr>
      <w:ind w:left="880" w:hanging="220"/>
    </w:pPr>
    <w:rPr>
      <w:rFonts w:eastAsia="Batang" w:cs="Calibri"/>
      <w:szCs w:val="18"/>
      <w:lang w:eastAsia="ko-KR"/>
    </w:rPr>
  </w:style>
  <w:style w:type="paragraph" w:styleId="Index5">
    <w:name w:val="index 5"/>
    <w:basedOn w:val="Normal"/>
    <w:next w:val="Normal"/>
    <w:autoRedefine/>
    <w:qFormat/>
    <w:rsid w:val="00A44F34"/>
    <w:pPr>
      <w:ind w:left="1100" w:hanging="220"/>
    </w:pPr>
    <w:rPr>
      <w:rFonts w:eastAsia="Batang" w:cs="Calibri"/>
      <w:szCs w:val="18"/>
      <w:lang w:eastAsia="ko-KR"/>
    </w:rPr>
  </w:style>
  <w:style w:type="paragraph" w:styleId="Index6">
    <w:name w:val="index 6"/>
    <w:basedOn w:val="Normal"/>
    <w:next w:val="Normal"/>
    <w:autoRedefine/>
    <w:qFormat/>
    <w:rsid w:val="00A44F34"/>
    <w:pPr>
      <w:ind w:left="1320" w:hanging="220"/>
    </w:pPr>
    <w:rPr>
      <w:rFonts w:eastAsia="Batang" w:cs="Calibri"/>
      <w:szCs w:val="18"/>
      <w:lang w:eastAsia="ko-KR"/>
    </w:rPr>
  </w:style>
  <w:style w:type="paragraph" w:styleId="Index7">
    <w:name w:val="index 7"/>
    <w:basedOn w:val="Normal"/>
    <w:next w:val="Normal"/>
    <w:autoRedefine/>
    <w:semiHidden/>
    <w:qFormat/>
    <w:rsid w:val="00A44F34"/>
    <w:pPr>
      <w:ind w:left="1540" w:hanging="220"/>
    </w:pPr>
    <w:rPr>
      <w:rFonts w:eastAsia="Batang" w:cs="Calibri"/>
      <w:szCs w:val="18"/>
      <w:lang w:eastAsia="ko-KR"/>
    </w:rPr>
  </w:style>
  <w:style w:type="paragraph" w:styleId="Index8">
    <w:name w:val="index 8"/>
    <w:basedOn w:val="Normal"/>
    <w:next w:val="Normal"/>
    <w:autoRedefine/>
    <w:semiHidden/>
    <w:qFormat/>
    <w:rsid w:val="00A44F34"/>
    <w:pPr>
      <w:ind w:left="1760" w:hanging="220"/>
    </w:pPr>
    <w:rPr>
      <w:rFonts w:eastAsia="Batang" w:cs="Calibri"/>
      <w:szCs w:val="18"/>
      <w:lang w:eastAsia="ko-KR"/>
    </w:rPr>
  </w:style>
  <w:style w:type="paragraph" w:styleId="Index9">
    <w:name w:val="index 9"/>
    <w:basedOn w:val="Normal"/>
    <w:next w:val="Normal"/>
    <w:autoRedefine/>
    <w:semiHidden/>
    <w:qFormat/>
    <w:rsid w:val="00A44F34"/>
    <w:pPr>
      <w:ind w:left="1980" w:hanging="220"/>
    </w:pPr>
    <w:rPr>
      <w:rFonts w:eastAsia="Batang" w:cs="Calibri"/>
      <w:szCs w:val="18"/>
      <w:lang w:eastAsia="ko-KR"/>
    </w:rPr>
  </w:style>
  <w:style w:type="paragraph" w:styleId="IndexHeading">
    <w:name w:val="index heading"/>
    <w:basedOn w:val="Normal"/>
    <w:next w:val="Index1"/>
    <w:autoRedefine/>
    <w:uiPriority w:val="99"/>
    <w:qFormat/>
    <w:rsid w:val="00A44F34"/>
    <w:pPr>
      <w:keepNext/>
      <w:keepLines/>
      <w:tabs>
        <w:tab w:val="right" w:pos="4310"/>
      </w:tabs>
      <w:spacing w:before="360" w:after="120"/>
      <w:ind w:left="144"/>
    </w:pPr>
    <w:rPr>
      <w:rFonts w:ascii="Arial Bold" w:eastAsia="Batang" w:hAnsi="Arial Bold"/>
      <w:b/>
      <w:bCs/>
      <w:sz w:val="28"/>
      <w:szCs w:val="28"/>
      <w:lang w:eastAsia="ko-KR"/>
    </w:rPr>
  </w:style>
  <w:style w:type="paragraph" w:customStyle="1" w:styleId="IndexLetter">
    <w:name w:val="Index Letter"/>
    <w:basedOn w:val="Normal"/>
    <w:rsid w:val="00A44F34"/>
    <w:pPr>
      <w:keepNext/>
      <w:keepLines/>
      <w:spacing w:line="216" w:lineRule="auto"/>
    </w:pPr>
    <w:rPr>
      <w:b/>
      <w:noProof/>
      <w:sz w:val="28"/>
      <w:szCs w:val="20"/>
    </w:rPr>
  </w:style>
  <w:style w:type="paragraph" w:styleId="IntenseQuote">
    <w:name w:val="Intense Quote"/>
    <w:basedOn w:val="Normal"/>
    <w:next w:val="Normal"/>
    <w:link w:val="IntenseQuoteChar"/>
    <w:uiPriority w:val="30"/>
    <w:qFormat/>
    <w:rsid w:val="00A44F3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A44F34"/>
    <w:rPr>
      <w:b/>
      <w:bCs/>
      <w:i/>
      <w:iCs/>
      <w:color w:val="4F81BD"/>
      <w:sz w:val="22"/>
      <w:szCs w:val="22"/>
    </w:rPr>
  </w:style>
  <w:style w:type="paragraph" w:styleId="List">
    <w:name w:val="List"/>
    <w:basedOn w:val="Normal"/>
    <w:rsid w:val="00A44F34"/>
    <w:pPr>
      <w:ind w:left="360" w:hanging="360"/>
    </w:pPr>
  </w:style>
  <w:style w:type="paragraph" w:styleId="List2">
    <w:name w:val="List 2"/>
    <w:basedOn w:val="Normal"/>
    <w:rsid w:val="00A44F34"/>
    <w:pPr>
      <w:ind w:left="720" w:hanging="360"/>
    </w:pPr>
  </w:style>
  <w:style w:type="paragraph" w:styleId="List3">
    <w:name w:val="List 3"/>
    <w:basedOn w:val="Normal"/>
    <w:rsid w:val="00A44F34"/>
    <w:pPr>
      <w:ind w:left="1080" w:hanging="360"/>
    </w:pPr>
  </w:style>
  <w:style w:type="paragraph" w:styleId="List4">
    <w:name w:val="List 4"/>
    <w:basedOn w:val="Normal"/>
    <w:rsid w:val="00A44F34"/>
    <w:pPr>
      <w:ind w:left="1440" w:hanging="360"/>
    </w:pPr>
  </w:style>
  <w:style w:type="paragraph" w:styleId="List5">
    <w:name w:val="List 5"/>
    <w:basedOn w:val="Normal"/>
    <w:rsid w:val="00A44F34"/>
    <w:pPr>
      <w:ind w:left="1800" w:hanging="360"/>
    </w:pPr>
  </w:style>
  <w:style w:type="paragraph" w:styleId="ListBullet">
    <w:name w:val="List Bullet"/>
    <w:basedOn w:val="Normal"/>
    <w:link w:val="ListBulletChar"/>
    <w:qFormat/>
    <w:rsid w:val="00A44F34"/>
    <w:pPr>
      <w:numPr>
        <w:numId w:val="14"/>
      </w:numPr>
      <w:tabs>
        <w:tab w:val="clear" w:pos="360"/>
        <w:tab w:val="left" w:pos="720"/>
      </w:tabs>
      <w:spacing w:before="120"/>
      <w:ind w:left="720"/>
    </w:pPr>
  </w:style>
  <w:style w:type="character" w:customStyle="1" w:styleId="ListBulletChar">
    <w:name w:val="List Bullet Char"/>
    <w:link w:val="ListBullet"/>
    <w:locked/>
    <w:rsid w:val="00A44F34"/>
    <w:rPr>
      <w:color w:val="000000" w:themeColor="text1"/>
      <w:sz w:val="22"/>
      <w:szCs w:val="22"/>
    </w:rPr>
  </w:style>
  <w:style w:type="paragraph" w:styleId="ListBullet2">
    <w:name w:val="List Bullet 2"/>
    <w:basedOn w:val="Normal"/>
    <w:link w:val="ListBullet2Char"/>
    <w:qFormat/>
    <w:rsid w:val="00A44F34"/>
    <w:pPr>
      <w:numPr>
        <w:numId w:val="15"/>
      </w:numPr>
      <w:tabs>
        <w:tab w:val="left" w:pos="1080"/>
      </w:tabs>
      <w:spacing w:before="120"/>
    </w:pPr>
  </w:style>
  <w:style w:type="character" w:customStyle="1" w:styleId="ListBullet2Char">
    <w:name w:val="List Bullet 2 Char"/>
    <w:link w:val="ListBullet2"/>
    <w:rsid w:val="00A44F34"/>
    <w:rPr>
      <w:color w:val="000000" w:themeColor="text1"/>
      <w:sz w:val="22"/>
      <w:szCs w:val="22"/>
    </w:rPr>
  </w:style>
  <w:style w:type="paragraph" w:customStyle="1" w:styleId="ListBullet2Indent2">
    <w:name w:val="List Bullet 2 Indent 2"/>
    <w:basedOn w:val="ListBullet2"/>
    <w:qFormat/>
    <w:rsid w:val="00A44F34"/>
    <w:pPr>
      <w:numPr>
        <w:numId w:val="16"/>
      </w:numPr>
      <w:tabs>
        <w:tab w:val="clear" w:pos="1080"/>
      </w:tabs>
      <w:ind w:left="1800"/>
    </w:pPr>
    <w:rPr>
      <w:szCs w:val="20"/>
    </w:rPr>
  </w:style>
  <w:style w:type="paragraph" w:customStyle="1" w:styleId="ListBullet2Indent3">
    <w:name w:val="List Bullet 2 Indent 3"/>
    <w:basedOn w:val="ListBullet2Indent2"/>
    <w:qFormat/>
    <w:rsid w:val="00A44F34"/>
    <w:pPr>
      <w:numPr>
        <w:numId w:val="29"/>
      </w:numPr>
      <w:tabs>
        <w:tab w:val="left" w:pos="2160"/>
      </w:tabs>
      <w:ind w:left="2160"/>
    </w:pPr>
  </w:style>
  <w:style w:type="paragraph" w:styleId="ListBullet3">
    <w:name w:val="List Bullet 3"/>
    <w:basedOn w:val="Normal"/>
    <w:qFormat/>
    <w:rsid w:val="00A44F34"/>
    <w:pPr>
      <w:numPr>
        <w:numId w:val="17"/>
      </w:numPr>
      <w:tabs>
        <w:tab w:val="left" w:pos="1440"/>
      </w:tabs>
      <w:spacing w:before="120"/>
      <w:ind w:left="1440"/>
    </w:pPr>
  </w:style>
  <w:style w:type="paragraph" w:styleId="ListBullet5">
    <w:name w:val="List Bullet 5"/>
    <w:basedOn w:val="Normal"/>
    <w:qFormat/>
    <w:rsid w:val="00A44F34"/>
    <w:pPr>
      <w:numPr>
        <w:numId w:val="19"/>
      </w:numPr>
      <w:tabs>
        <w:tab w:val="left" w:pos="2160"/>
      </w:tabs>
      <w:spacing w:before="120"/>
      <w:ind w:left="2160"/>
    </w:pPr>
  </w:style>
  <w:style w:type="paragraph" w:customStyle="1" w:styleId="ListBulletIndent">
    <w:name w:val="List Bullet Indent"/>
    <w:basedOn w:val="ListBullet"/>
    <w:qFormat/>
    <w:rsid w:val="00A44F34"/>
    <w:pPr>
      <w:numPr>
        <w:numId w:val="20"/>
      </w:numPr>
      <w:tabs>
        <w:tab w:val="clear" w:pos="720"/>
        <w:tab w:val="left" w:pos="1080"/>
      </w:tabs>
      <w:ind w:left="1080"/>
    </w:pPr>
  </w:style>
  <w:style w:type="paragraph" w:customStyle="1" w:styleId="ListBulletIndent2">
    <w:name w:val="List Bullet Indent 2"/>
    <w:basedOn w:val="ListBulletIndent"/>
    <w:qFormat/>
    <w:rsid w:val="00A44F34"/>
    <w:pPr>
      <w:tabs>
        <w:tab w:val="clear" w:pos="1080"/>
        <w:tab w:val="left" w:pos="1440"/>
      </w:tabs>
      <w:ind w:left="1440"/>
    </w:pPr>
  </w:style>
  <w:style w:type="paragraph" w:customStyle="1" w:styleId="ListBulletIndent3">
    <w:name w:val="List Bullet Indent 3"/>
    <w:basedOn w:val="ListBulletIndent"/>
    <w:qFormat/>
    <w:rsid w:val="00A44F34"/>
    <w:pPr>
      <w:tabs>
        <w:tab w:val="clear" w:pos="1080"/>
        <w:tab w:val="left" w:pos="1800"/>
      </w:tabs>
      <w:ind w:left="1800"/>
    </w:pPr>
  </w:style>
  <w:style w:type="paragraph" w:customStyle="1" w:styleId="ListBulletIndent4">
    <w:name w:val="List Bullet Indent 4"/>
    <w:basedOn w:val="ListBullet2"/>
    <w:qFormat/>
    <w:rsid w:val="00A44F34"/>
    <w:pPr>
      <w:numPr>
        <w:numId w:val="30"/>
      </w:numPr>
      <w:tabs>
        <w:tab w:val="clear" w:pos="1080"/>
        <w:tab w:val="left" w:pos="2160"/>
      </w:tabs>
      <w:ind w:left="2160"/>
    </w:pPr>
  </w:style>
  <w:style w:type="paragraph" w:styleId="ListContinue">
    <w:name w:val="List Continue"/>
    <w:basedOn w:val="Normal"/>
    <w:rsid w:val="00A44F34"/>
    <w:pPr>
      <w:spacing w:after="120"/>
      <w:ind w:left="360"/>
    </w:pPr>
  </w:style>
  <w:style w:type="paragraph" w:styleId="ListContinue2">
    <w:name w:val="List Continue 2"/>
    <w:basedOn w:val="Normal"/>
    <w:rsid w:val="00A44F34"/>
    <w:pPr>
      <w:spacing w:after="120"/>
      <w:ind w:left="720"/>
    </w:pPr>
  </w:style>
  <w:style w:type="paragraph" w:styleId="ListContinue3">
    <w:name w:val="List Continue 3"/>
    <w:basedOn w:val="Normal"/>
    <w:rsid w:val="00A44F34"/>
    <w:pPr>
      <w:spacing w:after="120"/>
      <w:ind w:left="1080"/>
    </w:pPr>
  </w:style>
  <w:style w:type="paragraph" w:styleId="ListContinue4">
    <w:name w:val="List Continue 4"/>
    <w:basedOn w:val="Normal"/>
    <w:rsid w:val="00A44F34"/>
    <w:pPr>
      <w:spacing w:after="120"/>
      <w:ind w:left="1440"/>
    </w:pPr>
  </w:style>
  <w:style w:type="paragraph" w:styleId="ListContinue5">
    <w:name w:val="List Continue 5"/>
    <w:basedOn w:val="Normal"/>
    <w:rsid w:val="00A44F34"/>
    <w:pPr>
      <w:spacing w:after="120"/>
      <w:ind w:left="1800"/>
    </w:pPr>
  </w:style>
  <w:style w:type="paragraph" w:styleId="ListNumber">
    <w:name w:val="List Number"/>
    <w:basedOn w:val="Normal"/>
    <w:link w:val="ListNumberChar"/>
    <w:qFormat/>
    <w:rsid w:val="00A44F34"/>
    <w:pPr>
      <w:numPr>
        <w:numId w:val="21"/>
      </w:numPr>
      <w:tabs>
        <w:tab w:val="clear" w:pos="360"/>
        <w:tab w:val="left" w:pos="720"/>
      </w:tabs>
      <w:spacing w:before="120"/>
      <w:ind w:left="720"/>
    </w:pPr>
  </w:style>
  <w:style w:type="character" w:customStyle="1" w:styleId="ListNumberChar">
    <w:name w:val="List Number Char"/>
    <w:link w:val="ListNumber"/>
    <w:locked/>
    <w:rsid w:val="00A44F34"/>
    <w:rPr>
      <w:color w:val="000000" w:themeColor="text1"/>
      <w:sz w:val="22"/>
      <w:szCs w:val="22"/>
    </w:rPr>
  </w:style>
  <w:style w:type="paragraph" w:styleId="ListNumber2">
    <w:name w:val="List Number 2"/>
    <w:basedOn w:val="Normal"/>
    <w:qFormat/>
    <w:rsid w:val="00A44F34"/>
    <w:pPr>
      <w:numPr>
        <w:numId w:val="22"/>
      </w:numPr>
      <w:tabs>
        <w:tab w:val="left" w:pos="1080"/>
      </w:tabs>
      <w:spacing w:before="120"/>
      <w:ind w:left="1080"/>
    </w:pPr>
  </w:style>
  <w:style w:type="paragraph" w:styleId="ListNumber3">
    <w:name w:val="List Number 3"/>
    <w:basedOn w:val="Normal"/>
    <w:rsid w:val="00A44F34"/>
    <w:pPr>
      <w:numPr>
        <w:numId w:val="23"/>
      </w:numPr>
      <w:tabs>
        <w:tab w:val="left" w:pos="1440"/>
      </w:tabs>
      <w:spacing w:before="120"/>
      <w:ind w:left="1440"/>
    </w:pPr>
  </w:style>
  <w:style w:type="paragraph" w:styleId="ListNumber4">
    <w:name w:val="List Number 4"/>
    <w:basedOn w:val="Normal"/>
    <w:rsid w:val="00A44F34"/>
    <w:pPr>
      <w:numPr>
        <w:numId w:val="24"/>
      </w:numPr>
      <w:tabs>
        <w:tab w:val="left" w:pos="1800"/>
      </w:tabs>
      <w:spacing w:before="120"/>
      <w:ind w:left="1800"/>
    </w:pPr>
  </w:style>
  <w:style w:type="paragraph" w:styleId="ListNumber5">
    <w:name w:val="List Number 5"/>
    <w:basedOn w:val="Normal"/>
    <w:qFormat/>
    <w:rsid w:val="00A44F34"/>
    <w:pPr>
      <w:numPr>
        <w:numId w:val="25"/>
      </w:numPr>
      <w:tabs>
        <w:tab w:val="num" w:pos="2160"/>
      </w:tabs>
      <w:ind w:left="2160"/>
    </w:pPr>
  </w:style>
  <w:style w:type="paragraph" w:styleId="MacroText">
    <w:name w:val="macro"/>
    <w:link w:val="MacroTextChar"/>
    <w:semiHidden/>
    <w:rsid w:val="00A44F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A44F34"/>
    <w:rPr>
      <w:rFonts w:ascii="Courier New" w:hAnsi="Courier New" w:cs="Courier New"/>
    </w:rPr>
  </w:style>
  <w:style w:type="paragraph" w:customStyle="1" w:styleId="MenuBox">
    <w:name w:val="Menu Box"/>
    <w:basedOn w:val="Normal"/>
    <w:rsid w:val="00A44F34"/>
    <w:pPr>
      <w:keepNext/>
      <w:keepLines/>
      <w:pBdr>
        <w:top w:val="single" w:sz="2" w:space="5" w:color="auto"/>
        <w:left w:val="single" w:sz="2" w:space="5" w:color="auto"/>
        <w:bottom w:val="single" w:sz="2" w:space="5" w:color="auto"/>
        <w:right w:val="single" w:sz="2" w:space="5" w:color="auto"/>
      </w:pBdr>
      <w:tabs>
        <w:tab w:val="right" w:pos="9180"/>
      </w:tabs>
      <w:overflowPunct w:val="0"/>
      <w:autoSpaceDE w:val="0"/>
      <w:autoSpaceDN w:val="0"/>
      <w:adjustRightInd w:val="0"/>
      <w:ind w:left="187" w:right="187"/>
      <w:textAlignment w:val="baseline"/>
    </w:pPr>
    <w:rPr>
      <w:rFonts w:ascii="Courier New" w:hAnsi="Courier New"/>
      <w:sz w:val="18"/>
    </w:rPr>
  </w:style>
  <w:style w:type="paragraph" w:styleId="MessageHeader">
    <w:name w:val="Message Header"/>
    <w:basedOn w:val="Normal"/>
    <w:link w:val="MessageHeaderChar"/>
    <w:rsid w:val="00A44F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A44F34"/>
    <w:rPr>
      <w:rFonts w:ascii="Arial" w:hAnsi="Arial" w:cs="Arial"/>
      <w:color w:val="000000" w:themeColor="text1"/>
      <w:sz w:val="24"/>
      <w:szCs w:val="24"/>
      <w:shd w:val="pct20" w:color="auto" w:fill="auto"/>
    </w:rPr>
  </w:style>
  <w:style w:type="paragraph" w:styleId="NoSpacing">
    <w:name w:val="No Spacing"/>
    <w:uiPriority w:val="1"/>
    <w:qFormat/>
    <w:rsid w:val="00A44F34"/>
    <w:rPr>
      <w:sz w:val="22"/>
      <w:szCs w:val="22"/>
    </w:rPr>
  </w:style>
  <w:style w:type="paragraph" w:styleId="NormalWeb">
    <w:name w:val="Normal (Web)"/>
    <w:basedOn w:val="Normal"/>
    <w:rsid w:val="00A44F34"/>
    <w:rPr>
      <w:sz w:val="24"/>
      <w:szCs w:val="24"/>
    </w:rPr>
  </w:style>
  <w:style w:type="paragraph" w:styleId="NormalIndent">
    <w:name w:val="Normal Indent"/>
    <w:basedOn w:val="Normal"/>
    <w:qFormat/>
    <w:rsid w:val="00A44F34"/>
    <w:pPr>
      <w:ind w:left="720"/>
    </w:pPr>
  </w:style>
  <w:style w:type="paragraph" w:customStyle="1" w:styleId="Note">
    <w:name w:val="Note"/>
    <w:basedOn w:val="Normal"/>
    <w:link w:val="NoteChar"/>
    <w:qFormat/>
    <w:rsid w:val="00A44F34"/>
    <w:pPr>
      <w:spacing w:before="120" w:after="120"/>
      <w:ind w:left="720" w:hanging="720"/>
    </w:pPr>
    <w:rPr>
      <w:rFonts w:eastAsia="Batang" w:cs="Arial"/>
      <w:szCs w:val="24"/>
      <w:lang w:eastAsia="ko-KR"/>
    </w:rPr>
  </w:style>
  <w:style w:type="character" w:customStyle="1" w:styleId="NoteChar">
    <w:name w:val="Note Char"/>
    <w:link w:val="Note"/>
    <w:locked/>
    <w:rsid w:val="00A44F34"/>
    <w:rPr>
      <w:rFonts w:eastAsia="Batang" w:cs="Arial"/>
      <w:color w:val="000000" w:themeColor="text1"/>
      <w:sz w:val="22"/>
      <w:szCs w:val="24"/>
      <w:lang w:eastAsia="ko-KR"/>
    </w:rPr>
  </w:style>
  <w:style w:type="paragraph" w:customStyle="1" w:styleId="NoteIndent">
    <w:name w:val="Note Indent"/>
    <w:basedOn w:val="Note"/>
    <w:qFormat/>
    <w:rsid w:val="00A44F34"/>
    <w:pPr>
      <w:ind w:left="1080"/>
    </w:pPr>
  </w:style>
  <w:style w:type="paragraph" w:customStyle="1" w:styleId="NoteIndent2">
    <w:name w:val="Note Indent 2"/>
    <w:basedOn w:val="NoteIndent"/>
    <w:qFormat/>
    <w:rsid w:val="00A44F34"/>
    <w:pPr>
      <w:ind w:left="1440"/>
    </w:pPr>
  </w:style>
  <w:style w:type="paragraph" w:customStyle="1" w:styleId="NoteIndent3">
    <w:name w:val="Note Indent 3"/>
    <w:basedOn w:val="NoteIndent2"/>
    <w:qFormat/>
    <w:rsid w:val="00A44F34"/>
    <w:pPr>
      <w:ind w:left="1800"/>
    </w:pPr>
  </w:style>
  <w:style w:type="paragraph" w:customStyle="1" w:styleId="NoteIndent4">
    <w:name w:val="Note Indent 4"/>
    <w:basedOn w:val="NoteIndent3"/>
    <w:qFormat/>
    <w:rsid w:val="00A44F34"/>
    <w:pPr>
      <w:ind w:left="2160"/>
    </w:pPr>
  </w:style>
  <w:style w:type="paragraph" w:customStyle="1" w:styleId="NoteListBullet">
    <w:name w:val="Note List Bullet"/>
    <w:basedOn w:val="Normal"/>
    <w:qFormat/>
    <w:rsid w:val="00A44F34"/>
    <w:pPr>
      <w:numPr>
        <w:numId w:val="26"/>
      </w:numPr>
      <w:spacing w:before="60" w:after="60"/>
    </w:pPr>
  </w:style>
  <w:style w:type="paragraph" w:styleId="PlainText">
    <w:name w:val="Plain Text"/>
    <w:basedOn w:val="Normal"/>
    <w:link w:val="PlainTextChar"/>
    <w:rsid w:val="00A44F34"/>
    <w:rPr>
      <w:rFonts w:ascii="Courier New" w:hAnsi="Courier New" w:cs="Courier New"/>
      <w:sz w:val="20"/>
      <w:szCs w:val="20"/>
    </w:rPr>
  </w:style>
  <w:style w:type="character" w:customStyle="1" w:styleId="PlainTextChar">
    <w:name w:val="Plain Text Char"/>
    <w:basedOn w:val="DefaultParagraphFont"/>
    <w:link w:val="PlainText"/>
    <w:rsid w:val="00A44F34"/>
    <w:rPr>
      <w:rFonts w:ascii="Courier New" w:hAnsi="Courier New" w:cs="Courier New"/>
      <w:color w:val="000000" w:themeColor="text1"/>
    </w:rPr>
  </w:style>
  <w:style w:type="paragraph" w:styleId="Quote">
    <w:name w:val="Quote"/>
    <w:basedOn w:val="Normal"/>
    <w:next w:val="Normal"/>
    <w:link w:val="QuoteChar"/>
    <w:uiPriority w:val="29"/>
    <w:qFormat/>
    <w:rsid w:val="00A44F34"/>
    <w:rPr>
      <w:i/>
      <w:iCs/>
      <w:color w:val="000000"/>
    </w:rPr>
  </w:style>
  <w:style w:type="character" w:customStyle="1" w:styleId="QuoteChar">
    <w:name w:val="Quote Char"/>
    <w:link w:val="Quote"/>
    <w:uiPriority w:val="29"/>
    <w:rsid w:val="00A44F34"/>
    <w:rPr>
      <w:i/>
      <w:iCs/>
      <w:color w:val="000000"/>
      <w:sz w:val="22"/>
      <w:szCs w:val="22"/>
    </w:rPr>
  </w:style>
  <w:style w:type="paragraph" w:styleId="Salutation">
    <w:name w:val="Salutation"/>
    <w:basedOn w:val="Normal"/>
    <w:next w:val="Normal"/>
    <w:link w:val="SalutationChar"/>
    <w:rsid w:val="00A44F34"/>
  </w:style>
  <w:style w:type="character" w:customStyle="1" w:styleId="SalutationChar">
    <w:name w:val="Salutation Char"/>
    <w:basedOn w:val="DefaultParagraphFont"/>
    <w:link w:val="Salutation"/>
    <w:rsid w:val="00A44F34"/>
    <w:rPr>
      <w:color w:val="000000" w:themeColor="text1"/>
      <w:sz w:val="22"/>
      <w:szCs w:val="22"/>
    </w:rPr>
  </w:style>
  <w:style w:type="paragraph" w:styleId="Signature">
    <w:name w:val="Signature"/>
    <w:basedOn w:val="Normal"/>
    <w:link w:val="SignatureChar"/>
    <w:rsid w:val="00A44F34"/>
  </w:style>
  <w:style w:type="character" w:customStyle="1" w:styleId="SignatureChar">
    <w:name w:val="Signature Char"/>
    <w:basedOn w:val="DefaultParagraphFont"/>
    <w:link w:val="Signature"/>
    <w:rsid w:val="00A44F34"/>
    <w:rPr>
      <w:color w:val="000000" w:themeColor="text1"/>
      <w:sz w:val="22"/>
      <w:szCs w:val="22"/>
    </w:rPr>
  </w:style>
  <w:style w:type="character" w:styleId="Strong">
    <w:name w:val="Strong"/>
    <w:qFormat/>
    <w:rsid w:val="00A44F34"/>
    <w:rPr>
      <w:b/>
      <w:bCs/>
    </w:rPr>
  </w:style>
  <w:style w:type="paragraph" w:customStyle="1" w:styleId="TableNote">
    <w:name w:val="Table Note"/>
    <w:basedOn w:val="TableText"/>
    <w:qFormat/>
    <w:rsid w:val="00A44F34"/>
    <w:pPr>
      <w:ind w:left="533" w:hanging="533"/>
    </w:pPr>
  </w:style>
  <w:style w:type="paragraph" w:customStyle="1" w:styleId="TableCaution">
    <w:name w:val="Table Caution"/>
    <w:basedOn w:val="TableNote"/>
    <w:qFormat/>
    <w:rsid w:val="00A44F34"/>
    <w:pPr>
      <w:ind w:left="720" w:hanging="720"/>
    </w:pPr>
    <w:rPr>
      <w:b/>
    </w:rPr>
  </w:style>
  <w:style w:type="paragraph" w:customStyle="1" w:styleId="TableListBullet2">
    <w:name w:val="Table List Bullet 2"/>
    <w:basedOn w:val="TableListBullet"/>
    <w:qFormat/>
    <w:rsid w:val="00A44F34"/>
    <w:pPr>
      <w:numPr>
        <w:numId w:val="27"/>
      </w:numPr>
    </w:pPr>
  </w:style>
  <w:style w:type="paragraph" w:styleId="TableofAuthorities">
    <w:name w:val="table of authorities"/>
    <w:basedOn w:val="Normal"/>
    <w:next w:val="Normal"/>
    <w:semiHidden/>
    <w:rsid w:val="00A44F34"/>
    <w:pPr>
      <w:ind w:left="220" w:hanging="220"/>
    </w:pPr>
  </w:style>
  <w:style w:type="paragraph" w:styleId="TOAHeading">
    <w:name w:val="toa heading"/>
    <w:basedOn w:val="Normal"/>
    <w:next w:val="Normal"/>
    <w:semiHidden/>
    <w:rsid w:val="00A44F34"/>
    <w:pPr>
      <w:spacing w:before="120"/>
    </w:pPr>
    <w:rPr>
      <w:rFonts w:ascii="Arial" w:hAnsi="Arial" w:cs="Arial"/>
      <w:b/>
      <w:bCs/>
      <w:sz w:val="24"/>
      <w:szCs w:val="24"/>
    </w:rPr>
  </w:style>
  <w:style w:type="paragraph" w:customStyle="1" w:styleId="VASeal">
    <w:name w:val="VA Seal"/>
    <w:basedOn w:val="Normal"/>
    <w:qFormat/>
    <w:rsid w:val="00A44F34"/>
    <w:pPr>
      <w:spacing w:before="960" w:after="960"/>
      <w:jc w:val="center"/>
    </w:pPr>
    <w:rPr>
      <w:rFonts w:ascii="Arial" w:eastAsia="Batang" w:hAnsi="Arial"/>
      <w:sz w:val="20"/>
      <w:szCs w:val="24"/>
      <w:lang w:eastAsia="ko-KR"/>
    </w:rPr>
  </w:style>
  <w:style w:type="paragraph" w:customStyle="1" w:styleId="AltHeading4">
    <w:name w:val="Alt Heading 4"/>
    <w:basedOn w:val="BodyText"/>
    <w:autoRedefine/>
    <w:qFormat/>
    <w:rsid w:val="00A44F34"/>
    <w:pPr>
      <w:keepNext/>
      <w:keepLines/>
    </w:pPr>
    <w:rPr>
      <w:rFonts w:ascii="Arial" w:hAnsi="Arial" w:cs="Arial"/>
      <w:b/>
      <w:sz w:val="28"/>
      <w:szCs w:val="28"/>
    </w:rPr>
  </w:style>
  <w:style w:type="paragraph" w:customStyle="1" w:styleId="CautionIndent4">
    <w:name w:val="Caution Indent 4"/>
    <w:basedOn w:val="CautionIndent3"/>
    <w:qFormat/>
    <w:rsid w:val="00A44F34"/>
    <w:pPr>
      <w:ind w:left="2347"/>
    </w:pPr>
  </w:style>
  <w:style w:type="paragraph" w:customStyle="1" w:styleId="ListBullet2Indent">
    <w:name w:val="List Bullet 2 Indent"/>
    <w:basedOn w:val="ListBullet2"/>
    <w:qFormat/>
    <w:rsid w:val="00A44F34"/>
    <w:pPr>
      <w:numPr>
        <w:numId w:val="28"/>
      </w:numPr>
      <w:tabs>
        <w:tab w:val="clear" w:pos="1080"/>
        <w:tab w:val="left" w:pos="1440"/>
      </w:tabs>
      <w:ind w:left="1440"/>
    </w:pPr>
  </w:style>
  <w:style w:type="paragraph" w:customStyle="1" w:styleId="TableListNumber">
    <w:name w:val="Table List Number"/>
    <w:basedOn w:val="ListNumber"/>
    <w:qFormat/>
    <w:rsid w:val="008E2FF4"/>
    <w:pPr>
      <w:tabs>
        <w:tab w:val="num" w:pos="720"/>
      </w:tabs>
      <w:ind w:left="727"/>
    </w:pPr>
    <w:rPr>
      <w:rFonts w:ascii="Arial" w:eastAsia="Arial" w:hAnsi="Arial" w:cs="Arial"/>
      <w:sz w:val="20"/>
      <w:szCs w:val="20"/>
    </w:rPr>
  </w:style>
  <w:style w:type="paragraph" w:customStyle="1" w:styleId="APITable">
    <w:name w:val="API_Table"/>
    <w:basedOn w:val="Normal"/>
    <w:rsid w:val="00D10139"/>
    <w:pPr>
      <w:keepNext/>
      <w:keepLines/>
      <w:spacing w:before="120" w:after="120"/>
    </w:pPr>
    <w:rPr>
      <w:szCs w:val="20"/>
    </w:rPr>
  </w:style>
  <w:style w:type="paragraph" w:customStyle="1" w:styleId="BodyTextFiller">
    <w:name w:val="Body Text Filler"/>
    <w:basedOn w:val="Normal"/>
    <w:qFormat/>
    <w:rsid w:val="00D10139"/>
    <w:pPr>
      <w:keepNext/>
      <w:keepLines/>
    </w:pPr>
    <w:rPr>
      <w:b/>
      <w:sz w:val="14"/>
      <w:szCs w:val="14"/>
    </w:rPr>
  </w:style>
  <w:style w:type="paragraph" w:customStyle="1" w:styleId="ContentsHeader">
    <w:name w:val="Contents Header"/>
    <w:basedOn w:val="Normal"/>
    <w:qFormat/>
    <w:rsid w:val="00D10139"/>
    <w:pPr>
      <w:keepNext/>
      <w:keepLines/>
    </w:pPr>
    <w:rPr>
      <w:rFonts w:ascii="Arial" w:hAnsi="Arial"/>
      <w:sz w:val="36"/>
    </w:rPr>
  </w:style>
  <w:style w:type="paragraph" w:customStyle="1" w:styleId="dialogue0">
    <w:name w:val="dialogue"/>
    <w:basedOn w:val="Normal"/>
    <w:rsid w:val="00D10139"/>
    <w:pPr>
      <w:keepNext/>
      <w:keepLines/>
      <w:pBdr>
        <w:top w:val="single" w:sz="2" w:space="3" w:color="auto"/>
        <w:left w:val="single" w:sz="2" w:space="3" w:color="auto"/>
        <w:bottom w:val="single" w:sz="2" w:space="3" w:color="auto"/>
        <w:right w:val="single" w:sz="2" w:space="3" w:color="auto"/>
      </w:pBdr>
      <w:ind w:left="187" w:right="187"/>
    </w:pPr>
    <w:rPr>
      <w:rFonts w:ascii="Courier New" w:hAnsi="Courier New"/>
      <w:noProof/>
      <w:sz w:val="20"/>
      <w:szCs w:val="20"/>
    </w:rPr>
  </w:style>
  <w:style w:type="paragraph" w:customStyle="1" w:styleId="GlossaryTable">
    <w:name w:val="Glossary Table"/>
    <w:basedOn w:val="Normal"/>
    <w:qFormat/>
    <w:rsid w:val="00D10139"/>
    <w:pPr>
      <w:spacing w:before="120" w:after="120"/>
    </w:pPr>
  </w:style>
  <w:style w:type="paragraph" w:customStyle="1" w:styleId="HeadingSection">
    <w:name w:val="Heading Section"/>
    <w:basedOn w:val="Heading1"/>
    <w:autoRedefine/>
    <w:qFormat/>
    <w:rsid w:val="00D10139"/>
    <w:pPr>
      <w:numPr>
        <w:numId w:val="49"/>
      </w:numPr>
      <w:tabs>
        <w:tab w:val="left" w:pos="900"/>
      </w:tabs>
    </w:pPr>
    <w:rPr>
      <w:sz w:val="48"/>
      <w:szCs w:val="48"/>
    </w:rPr>
  </w:style>
  <w:style w:type="paragraph" w:customStyle="1" w:styleId="HeadingTOC">
    <w:name w:val="Heading TOC"/>
    <w:basedOn w:val="Normal"/>
    <w:autoRedefine/>
    <w:qFormat/>
    <w:rsid w:val="00D10139"/>
    <w:pPr>
      <w:keepNext/>
      <w:keepLines/>
      <w:spacing w:after="480"/>
    </w:pPr>
    <w:rPr>
      <w:rFonts w:ascii="Arial" w:eastAsia="Batang" w:hAnsi="Arial" w:cs="Arial"/>
      <w:sz w:val="36"/>
      <w:szCs w:val="24"/>
      <w:lang w:eastAsia="ko-KR"/>
    </w:rPr>
  </w:style>
  <w:style w:type="paragraph" w:customStyle="1" w:styleId="Institution2">
    <w:name w:val="Institution2"/>
    <w:basedOn w:val="Normal"/>
    <w:rsid w:val="00D10139"/>
    <w:pPr>
      <w:spacing w:before="160" w:after="120"/>
      <w:jc w:val="center"/>
    </w:pPr>
    <w:rPr>
      <w:rFonts w:ascii="Arial" w:eastAsia="Batang" w:hAnsi="Arial" w:cs="Arial"/>
      <w:b/>
      <w:sz w:val="24"/>
      <w:szCs w:val="24"/>
      <w:lang w:eastAsia="ko-KR"/>
    </w:rPr>
  </w:style>
  <w:style w:type="paragraph" w:customStyle="1" w:styleId="NoTOCHeading2">
    <w:name w:val="No TOC Heading 2"/>
    <w:basedOn w:val="Normal"/>
    <w:qFormat/>
    <w:rsid w:val="00D10139"/>
    <w:pPr>
      <w:keepNext/>
      <w:keepLines/>
    </w:pPr>
    <w:rPr>
      <w:b/>
      <w:sz w:val="32"/>
      <w:szCs w:val="32"/>
    </w:rPr>
  </w:style>
  <w:style w:type="paragraph" w:customStyle="1" w:styleId="NoTOCHeading3">
    <w:name w:val="No TOC Heading 3"/>
    <w:basedOn w:val="Normal"/>
    <w:qFormat/>
    <w:rsid w:val="00D10139"/>
    <w:pPr>
      <w:keepNext/>
      <w:keepLines/>
    </w:pPr>
    <w:rPr>
      <w:b/>
      <w:sz w:val="28"/>
      <w:szCs w:val="28"/>
    </w:rPr>
  </w:style>
  <w:style w:type="paragraph" w:styleId="NoteHeading">
    <w:name w:val="Note Heading"/>
    <w:basedOn w:val="Normal"/>
    <w:next w:val="Normal"/>
    <w:link w:val="NoteHeadingChar"/>
    <w:rsid w:val="00D10139"/>
  </w:style>
  <w:style w:type="character" w:customStyle="1" w:styleId="NoteHeadingChar">
    <w:name w:val="Note Heading Char"/>
    <w:basedOn w:val="DefaultParagraphFont"/>
    <w:link w:val="NoteHeading"/>
    <w:rsid w:val="00D10139"/>
    <w:rPr>
      <w:sz w:val="22"/>
      <w:szCs w:val="22"/>
    </w:rPr>
  </w:style>
  <w:style w:type="paragraph" w:customStyle="1" w:styleId="processchart">
    <w:name w:val="process chart"/>
    <w:basedOn w:val="Normal"/>
    <w:autoRedefine/>
    <w:rsid w:val="00D10139"/>
    <w:pPr>
      <w:keepNext/>
      <w:keepLines/>
      <w:pBdr>
        <w:top w:val="single" w:sz="6" w:space="5" w:color="auto"/>
        <w:left w:val="single" w:sz="6" w:space="5" w:color="auto"/>
        <w:bottom w:val="single" w:sz="6" w:space="5" w:color="auto"/>
        <w:right w:val="single" w:sz="6" w:space="5" w:color="auto"/>
      </w:pBdr>
      <w:tabs>
        <w:tab w:val="right" w:pos="9180"/>
      </w:tabs>
      <w:spacing w:line="216" w:lineRule="auto"/>
      <w:ind w:left="180" w:right="187"/>
    </w:pPr>
    <w:rPr>
      <w:rFonts w:ascii="Courier New" w:hAnsi="Courier New"/>
      <w:kern w:val="2"/>
      <w:sz w:val="18"/>
    </w:rPr>
  </w:style>
  <w:style w:type="paragraph" w:customStyle="1" w:styleId="ProjectName">
    <w:name w:val="ProjectName"/>
    <w:basedOn w:val="Normal"/>
    <w:rsid w:val="00D10139"/>
    <w:pPr>
      <w:spacing w:before="720"/>
      <w:jc w:val="center"/>
    </w:pPr>
    <w:rPr>
      <w:rFonts w:ascii="Arial" w:eastAsia="Batang" w:hAnsi="Arial"/>
      <w:b/>
      <w:sz w:val="40"/>
      <w:szCs w:val="40"/>
      <w:lang w:eastAsia="ko-KR"/>
    </w:rPr>
  </w:style>
  <w:style w:type="paragraph" w:customStyle="1" w:styleId="ReleaseDate">
    <w:name w:val="ReleaseDate"/>
    <w:basedOn w:val="Title"/>
    <w:rsid w:val="00D10139"/>
    <w:pPr>
      <w:spacing w:after="1080"/>
      <w:outlineLvl w:val="9"/>
    </w:pPr>
    <w:rPr>
      <w:rFonts w:eastAsia="Batang" w:cs="Arial"/>
      <w:lang w:eastAsia="ko-KR"/>
    </w:rPr>
  </w:style>
  <w:style w:type="paragraph" w:customStyle="1" w:styleId="Screen">
    <w:name w:val="Screen"/>
    <w:basedOn w:val="Normal"/>
    <w:rsid w:val="00D10139"/>
    <w:pPr>
      <w:spacing w:line="216" w:lineRule="auto"/>
    </w:pPr>
    <w:rPr>
      <w:rFonts w:ascii="Courier" w:hAnsi="Courier"/>
      <w:sz w:val="18"/>
    </w:rPr>
  </w:style>
  <w:style w:type="paragraph" w:customStyle="1" w:styleId="Screentext">
    <w:name w:val="Screen text"/>
    <w:basedOn w:val="Normal"/>
    <w:rsid w:val="00D10139"/>
    <w:pPr>
      <w:keepNext/>
      <w:keepLines/>
      <w:pBdr>
        <w:top w:val="single" w:sz="6" w:space="5" w:color="auto"/>
        <w:left w:val="single" w:sz="6" w:space="5" w:color="auto"/>
        <w:bottom w:val="single" w:sz="6" w:space="5" w:color="auto"/>
        <w:right w:val="single" w:sz="6" w:space="5" w:color="auto"/>
      </w:pBdr>
      <w:overflowPunct w:val="0"/>
      <w:autoSpaceDE w:val="0"/>
      <w:autoSpaceDN w:val="0"/>
      <w:adjustRightInd w:val="0"/>
      <w:ind w:left="187" w:right="187"/>
      <w:textAlignment w:val="baseline"/>
    </w:pPr>
    <w:rPr>
      <w:rFonts w:ascii="Courier New" w:hAnsi="Courier New"/>
      <w:sz w:val="18"/>
    </w:rPr>
  </w:style>
  <w:style w:type="character" w:customStyle="1" w:styleId="SubtitleChar">
    <w:name w:val="Subtitle Char"/>
    <w:basedOn w:val="DefaultParagraphFont"/>
    <w:link w:val="Subtitle"/>
    <w:rsid w:val="00D10139"/>
    <w:rPr>
      <w:rFonts w:ascii="Arial" w:hAnsi="Arial" w:cs="Arial"/>
      <w:sz w:val="24"/>
      <w:szCs w:val="24"/>
    </w:rPr>
  </w:style>
  <w:style w:type="paragraph" w:customStyle="1" w:styleId="Table">
    <w:name w:val="Table"/>
    <w:basedOn w:val="Normal"/>
    <w:rsid w:val="00D10139"/>
    <w:pPr>
      <w:tabs>
        <w:tab w:val="left" w:pos="5760"/>
      </w:tabs>
      <w:spacing w:after="120"/>
      <w:ind w:left="1440"/>
    </w:pPr>
    <w:rPr>
      <w:szCs w:val="20"/>
    </w:rPr>
  </w:style>
  <w:style w:type="paragraph" w:customStyle="1" w:styleId="TableHeader">
    <w:name w:val="Table Header"/>
    <w:basedOn w:val="TableText"/>
    <w:rsid w:val="00D10139"/>
    <w:pPr>
      <w:keepNext/>
      <w:keepLines/>
      <w:contextualSpacing/>
    </w:pPr>
    <w:rPr>
      <w:rFonts w:ascii="Arial Bold" w:hAnsi="Arial Bold"/>
      <w:b/>
    </w:rPr>
  </w:style>
  <w:style w:type="paragraph" w:customStyle="1" w:styleId="TitlePage">
    <w:name w:val="Title Page"/>
    <w:basedOn w:val="BodyText"/>
    <w:autoRedefine/>
    <w:rsid w:val="00D10139"/>
    <w:pPr>
      <w:jc w:val="center"/>
    </w:pPr>
    <w:rPr>
      <w:rFonts w:ascii="Arial" w:hAnsi="Arial" w:cs="Arial"/>
      <w:iCs/>
    </w:rPr>
  </w:style>
  <w:style w:type="paragraph" w:customStyle="1" w:styleId="TitlePageHeader">
    <w:name w:val="Title Page Header"/>
    <w:basedOn w:val="TitlePage"/>
    <w:autoRedefine/>
    <w:rsid w:val="00D10139"/>
    <w:rPr>
      <w:b/>
      <w:sz w:val="48"/>
      <w:szCs w:val="48"/>
    </w:rPr>
  </w:style>
  <w:style w:type="paragraph" w:styleId="TOCHeading">
    <w:name w:val="TOC Heading"/>
    <w:basedOn w:val="Heading1"/>
    <w:next w:val="Normal"/>
    <w:uiPriority w:val="39"/>
    <w:semiHidden/>
    <w:unhideWhenUsed/>
    <w:qFormat/>
    <w:rsid w:val="00D10139"/>
    <w:pPr>
      <w:keepLines w:val="0"/>
      <w:numPr>
        <w:numId w:val="0"/>
      </w:numPr>
      <w:spacing w:before="240" w:after="60"/>
      <w:outlineLvl w:val="9"/>
    </w:pPr>
    <w:rPr>
      <w:rFonts w:ascii="Cambria" w:hAnsi="Cambria" w:cs="Times New Roman"/>
      <w:b w:val="0"/>
      <w:sz w:val="32"/>
      <w:szCs w:val="32"/>
    </w:rPr>
  </w:style>
  <w:style w:type="paragraph" w:customStyle="1" w:styleId="VASeal0">
    <w:name w:val="VASeal"/>
    <w:basedOn w:val="Normal"/>
    <w:rsid w:val="00D10139"/>
    <w:pPr>
      <w:spacing w:before="720" w:after="720"/>
      <w:jc w:val="center"/>
    </w:pPr>
    <w:rPr>
      <w:rFonts w:ascii="Arial" w:eastAsia="Batang" w:hAnsi="Arial"/>
      <w:sz w:val="20"/>
      <w:szCs w:val="24"/>
      <w:lang w:eastAsia="ko-KR"/>
    </w:rPr>
  </w:style>
  <w:style w:type="paragraph" w:customStyle="1" w:styleId="Version">
    <w:name w:val="Version"/>
    <w:basedOn w:val="Title"/>
    <w:link w:val="VersionChar"/>
    <w:rsid w:val="00D10139"/>
    <w:pPr>
      <w:spacing w:before="1440"/>
      <w:outlineLvl w:val="9"/>
    </w:pPr>
    <w:rPr>
      <w:rFonts w:eastAsia="Batang" w:cs="Arial"/>
      <w:lang w:eastAsia="ko-KR"/>
    </w:rPr>
  </w:style>
  <w:style w:type="character" w:customStyle="1" w:styleId="VersionChar">
    <w:name w:val="Version Char"/>
    <w:link w:val="Version"/>
    <w:rsid w:val="00D10139"/>
    <w:rPr>
      <w:rFonts w:ascii="Arial" w:eastAsia="Batang" w:hAnsi="Arial" w:cs="Arial"/>
      <w:b/>
      <w:bCs/>
      <w:kern w:val="28"/>
      <w:sz w:val="32"/>
      <w:szCs w:val="32"/>
      <w:lang w:eastAsia="ko-KR"/>
    </w:rPr>
  </w:style>
  <w:style w:type="character" w:customStyle="1" w:styleId="TableHeadingChar">
    <w:name w:val="Table Heading Char"/>
    <w:basedOn w:val="DefaultParagraphFont"/>
    <w:link w:val="TableHeading"/>
    <w:locked/>
    <w:rsid w:val="00E16558"/>
    <w:rPr>
      <w:rFonts w:ascii="Arial" w:hAnsi="Arial"/>
      <w:b/>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qFormat="1"/>
    <w:lsdException w:name="index 1" w:uiPriority="99" w:qFormat="1"/>
    <w:lsdException w:name="index 2" w:uiPriority="99" w:qFormat="1"/>
    <w:lsdException w:name="index 3" w:uiPriority="99" w:qFormat="1"/>
    <w:lsdException w:name="index 4" w:uiPriority="99"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header" w:qFormat="1"/>
    <w:lsdException w:name="footer" w:qFormat="1"/>
    <w:lsdException w:name="index heading" w:uiPriority="99" w:qFormat="1"/>
    <w:lsdException w:name="caption" w:qFormat="1"/>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qFormat="1"/>
    <w:lsdException w:name="List Bullet 5" w:qFormat="1"/>
    <w:lsdException w:name="List Number 2" w:qFormat="1"/>
    <w:lsdException w:name="List Number 5" w:qFormat="1"/>
    <w:lsdException w:name="Title" w:semiHidden="0" w:unhideWhenUsed="0" w:qFormat="1"/>
    <w:lsdException w:name="Default Paragraph Font" w:uiPriority="1"/>
    <w:lsdException w:name="Body Text" w:uiPriority="99"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qFormat="1"/>
    <w:lsdException w:name="Body Text First Indent 2" w:uiPriority="99" w:qFormat="1"/>
    <w:lsdException w:name="Body Text 2" w:uiPriority="99" w:qFormat="1"/>
    <w:lsdException w:name="Body Text 3" w:qFormat="1"/>
    <w:lsdException w:name="Body Text Indent 2" w:uiPriority="99" w:qFormat="1"/>
    <w:lsdException w:name="Body Text Indent 3" w:uiPriority="99" w:qFormat="1"/>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6F"/>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autoRedefine/>
    <w:uiPriority w:val="9"/>
    <w:qFormat/>
    <w:rsid w:val="00A44F34"/>
    <w:pPr>
      <w:keepNext/>
      <w:keepLines/>
      <w:numPr>
        <w:numId w:val="31"/>
      </w:numPr>
      <w:tabs>
        <w:tab w:val="clear" w:pos="432"/>
        <w:tab w:val="left" w:pos="540"/>
      </w:tabs>
      <w:spacing w:after="120"/>
      <w:ind w:left="547" w:hanging="547"/>
      <w:outlineLvl w:val="0"/>
    </w:pPr>
    <w:rPr>
      <w:rFonts w:ascii="Arial" w:eastAsia="Batang" w:hAnsi="Arial" w:cs="Arial"/>
      <w:b/>
      <w:bCs/>
      <w:kern w:val="32"/>
      <w:sz w:val="36"/>
      <w:szCs w:val="36"/>
      <w:lang w:eastAsia="ko-KR"/>
    </w:rPr>
  </w:style>
  <w:style w:type="paragraph" w:styleId="Heading2">
    <w:name w:val="heading 2"/>
    <w:basedOn w:val="Normal"/>
    <w:next w:val="BodyText"/>
    <w:link w:val="Heading2Char"/>
    <w:autoRedefine/>
    <w:uiPriority w:val="9"/>
    <w:qFormat/>
    <w:rsid w:val="00A44F34"/>
    <w:pPr>
      <w:keepNext/>
      <w:keepLines/>
      <w:numPr>
        <w:ilvl w:val="1"/>
        <w:numId w:val="31"/>
      </w:numPr>
      <w:tabs>
        <w:tab w:val="clear" w:pos="576"/>
        <w:tab w:val="left" w:pos="720"/>
      </w:tabs>
      <w:spacing w:before="120" w:after="120"/>
      <w:ind w:left="720" w:hanging="720"/>
      <w:outlineLvl w:val="1"/>
    </w:pPr>
    <w:rPr>
      <w:rFonts w:ascii="Arial" w:eastAsia="Batang" w:hAnsi="Arial" w:cs="Arial"/>
      <w:b/>
      <w:bCs/>
      <w:iCs/>
      <w:sz w:val="32"/>
      <w:szCs w:val="32"/>
      <w:lang w:eastAsia="ko-KR"/>
    </w:rPr>
  </w:style>
  <w:style w:type="paragraph" w:styleId="Heading3">
    <w:name w:val="heading 3"/>
    <w:basedOn w:val="Normal"/>
    <w:next w:val="BodyText"/>
    <w:link w:val="Heading3Char"/>
    <w:autoRedefine/>
    <w:uiPriority w:val="9"/>
    <w:qFormat/>
    <w:rsid w:val="00A44F34"/>
    <w:pPr>
      <w:keepNext/>
      <w:keepLines/>
      <w:numPr>
        <w:ilvl w:val="2"/>
        <w:numId w:val="31"/>
      </w:numPr>
      <w:tabs>
        <w:tab w:val="clear" w:pos="4320"/>
        <w:tab w:val="left" w:pos="900"/>
      </w:tabs>
      <w:spacing w:before="120" w:after="120"/>
      <w:ind w:left="907" w:hanging="907"/>
      <w:outlineLvl w:val="2"/>
    </w:pPr>
    <w:rPr>
      <w:rFonts w:ascii="Arial" w:eastAsia="Batang" w:hAnsi="Arial" w:cs="Arial"/>
      <w:b/>
      <w:bCs/>
      <w:sz w:val="28"/>
      <w:szCs w:val="28"/>
      <w:lang w:eastAsia="ko-KR"/>
    </w:rPr>
  </w:style>
  <w:style w:type="paragraph" w:styleId="Heading4">
    <w:name w:val="heading 4"/>
    <w:basedOn w:val="Normal"/>
    <w:next w:val="BodyText"/>
    <w:link w:val="Heading4Char"/>
    <w:autoRedefine/>
    <w:uiPriority w:val="9"/>
    <w:qFormat/>
    <w:rsid w:val="00A44F34"/>
    <w:pPr>
      <w:keepNext/>
      <w:keepLines/>
      <w:numPr>
        <w:ilvl w:val="3"/>
        <w:numId w:val="31"/>
      </w:numPr>
      <w:tabs>
        <w:tab w:val="clear" w:pos="1494"/>
        <w:tab w:val="num" w:pos="900"/>
      </w:tabs>
      <w:spacing w:before="120" w:after="120"/>
      <w:ind w:left="900" w:hanging="900"/>
      <w:outlineLvl w:val="3"/>
    </w:pPr>
    <w:rPr>
      <w:rFonts w:ascii="Arial" w:eastAsia="Batang" w:hAnsi="Arial"/>
      <w:b/>
      <w:bCs/>
      <w:sz w:val="24"/>
      <w:szCs w:val="28"/>
      <w:lang w:eastAsia="ko-KR"/>
    </w:rPr>
  </w:style>
  <w:style w:type="paragraph" w:styleId="Heading5">
    <w:name w:val="heading 5"/>
    <w:basedOn w:val="Normal"/>
    <w:next w:val="BodyText"/>
    <w:link w:val="Heading5Char"/>
    <w:autoRedefine/>
    <w:uiPriority w:val="9"/>
    <w:qFormat/>
    <w:rsid w:val="00A44F34"/>
    <w:pPr>
      <w:keepNext/>
      <w:keepLines/>
      <w:numPr>
        <w:ilvl w:val="4"/>
        <w:numId w:val="31"/>
      </w:numPr>
      <w:tabs>
        <w:tab w:val="clear" w:pos="1008"/>
        <w:tab w:val="num" w:pos="1080"/>
      </w:tabs>
      <w:spacing w:before="120" w:after="120"/>
      <w:ind w:left="1080" w:hanging="1080"/>
      <w:outlineLvl w:val="4"/>
    </w:pPr>
    <w:rPr>
      <w:rFonts w:ascii="Arial" w:eastAsia="Batang" w:hAnsi="Arial"/>
      <w:b/>
      <w:bCs/>
      <w:iCs/>
      <w:sz w:val="24"/>
      <w:szCs w:val="26"/>
      <w:lang w:eastAsia="ko-KR"/>
    </w:rPr>
  </w:style>
  <w:style w:type="paragraph" w:styleId="Heading6">
    <w:name w:val="heading 6"/>
    <w:basedOn w:val="Normal"/>
    <w:next w:val="BodyText"/>
    <w:link w:val="Heading6Char"/>
    <w:autoRedefine/>
    <w:uiPriority w:val="9"/>
    <w:qFormat/>
    <w:rsid w:val="00A44F34"/>
    <w:pPr>
      <w:keepNext/>
      <w:keepLines/>
      <w:numPr>
        <w:ilvl w:val="5"/>
        <w:numId w:val="31"/>
      </w:numPr>
      <w:tabs>
        <w:tab w:val="clear" w:pos="1152"/>
        <w:tab w:val="num" w:pos="1260"/>
      </w:tabs>
      <w:spacing w:before="120" w:after="120"/>
      <w:ind w:left="1260" w:hanging="1260"/>
      <w:outlineLvl w:val="5"/>
    </w:pPr>
    <w:rPr>
      <w:rFonts w:ascii="Arial" w:eastAsia="Batang" w:hAnsi="Arial"/>
      <w:b/>
      <w:bCs/>
      <w:lang w:eastAsia="ko-KR"/>
    </w:rPr>
  </w:style>
  <w:style w:type="paragraph" w:styleId="Heading7">
    <w:name w:val="heading 7"/>
    <w:basedOn w:val="Normal"/>
    <w:next w:val="BodyText"/>
    <w:link w:val="Heading7Char"/>
    <w:autoRedefine/>
    <w:uiPriority w:val="9"/>
    <w:qFormat/>
    <w:rsid w:val="00A44F34"/>
    <w:pPr>
      <w:keepNext/>
      <w:keepLines/>
      <w:numPr>
        <w:ilvl w:val="6"/>
        <w:numId w:val="31"/>
      </w:numPr>
      <w:tabs>
        <w:tab w:val="clear" w:pos="1296"/>
        <w:tab w:val="num" w:pos="1440"/>
      </w:tabs>
      <w:spacing w:before="120" w:after="120"/>
      <w:ind w:left="1440" w:hanging="1440"/>
      <w:outlineLvl w:val="6"/>
    </w:pPr>
    <w:rPr>
      <w:rFonts w:ascii="Arial" w:eastAsia="Batang" w:hAnsi="Arial"/>
      <w:b/>
      <w:szCs w:val="24"/>
      <w:lang w:eastAsia="ko-KR"/>
    </w:rPr>
  </w:style>
  <w:style w:type="paragraph" w:styleId="Heading8">
    <w:name w:val="heading 8"/>
    <w:basedOn w:val="Normal"/>
    <w:next w:val="Normal"/>
    <w:link w:val="Heading8Char"/>
    <w:autoRedefine/>
    <w:uiPriority w:val="9"/>
    <w:qFormat/>
    <w:rsid w:val="00A44F34"/>
    <w:pPr>
      <w:keepNext/>
      <w:keepLines/>
      <w:numPr>
        <w:ilvl w:val="7"/>
        <w:numId w:val="31"/>
      </w:numPr>
      <w:tabs>
        <w:tab w:val="clear" w:pos="1440"/>
        <w:tab w:val="num" w:pos="1620"/>
      </w:tabs>
      <w:spacing w:before="120" w:after="120"/>
      <w:ind w:left="1620" w:hanging="1620"/>
      <w:outlineLvl w:val="7"/>
    </w:pPr>
    <w:rPr>
      <w:rFonts w:ascii="Arial" w:eastAsia="Batang" w:hAnsi="Arial"/>
      <w:b/>
      <w:iCs/>
      <w:lang w:eastAsia="ko-KR"/>
    </w:rPr>
  </w:style>
  <w:style w:type="paragraph" w:styleId="Heading9">
    <w:name w:val="heading 9"/>
    <w:basedOn w:val="Normal"/>
    <w:next w:val="Normal"/>
    <w:link w:val="Heading9Char"/>
    <w:autoRedefine/>
    <w:qFormat/>
    <w:rsid w:val="00A44F34"/>
    <w:pPr>
      <w:numPr>
        <w:ilvl w:val="8"/>
        <w:numId w:val="31"/>
      </w:numPr>
      <w:tabs>
        <w:tab w:val="clear" w:pos="1584"/>
        <w:tab w:val="num" w:pos="1800"/>
      </w:tabs>
      <w:spacing w:before="120" w:after="120"/>
      <w:ind w:left="1800" w:hanging="1800"/>
      <w:outlineLvl w:val="8"/>
    </w:pPr>
    <w:rPr>
      <w:rFonts w:ascii="Arial" w:hAnsi="Arial" w:cs="Arial"/>
      <w:b/>
    </w:rPr>
  </w:style>
  <w:style w:type="character" w:default="1" w:styleId="DefaultParagraphFont">
    <w:name w:val="Default Paragraph Font"/>
    <w:uiPriority w:val="1"/>
    <w:semiHidden/>
    <w:unhideWhenUsed/>
    <w:rsid w:val="00995F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F6F"/>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A44F34"/>
    <w:rPr>
      <w:color w:val="800080"/>
      <w:u w:val="single"/>
    </w:rPr>
  </w:style>
  <w:style w:type="paragraph" w:styleId="Header">
    <w:name w:val="header"/>
    <w:basedOn w:val="Normal"/>
    <w:link w:val="HeaderChar"/>
    <w:qFormat/>
    <w:rsid w:val="00A44F34"/>
    <w:pPr>
      <w:tabs>
        <w:tab w:val="center" w:pos="4680"/>
        <w:tab w:val="right" w:pos="9360"/>
      </w:tabs>
    </w:pPr>
    <w:rPr>
      <w:rFonts w:eastAsia="Batang"/>
      <w:sz w:val="20"/>
      <w:szCs w:val="20"/>
      <w:lang w:eastAsia="ko-KR"/>
    </w:rPr>
  </w:style>
  <w:style w:type="character" w:styleId="Hyperlink">
    <w:name w:val="Hyperlink"/>
    <w:uiPriority w:val="99"/>
    <w:rsid w:val="00A44F34"/>
    <w:rPr>
      <w:color w:val="0000FF"/>
      <w:u w:val="single"/>
    </w:rPr>
  </w:style>
  <w:style w:type="character" w:styleId="LineNumber">
    <w:name w:val="line number"/>
    <w:rsid w:val="00A44F34"/>
    <w:rPr>
      <w:sz w:val="20"/>
    </w:rPr>
  </w:style>
  <w:style w:type="paragraph" w:styleId="Subtitle">
    <w:name w:val="Subtitle"/>
    <w:basedOn w:val="Normal"/>
    <w:link w:val="SubtitleChar"/>
    <w:qFormat/>
    <w:rsid w:val="00D10139"/>
    <w:pPr>
      <w:spacing w:after="60"/>
      <w:jc w:val="center"/>
      <w:outlineLvl w:val="1"/>
    </w:pPr>
    <w:rPr>
      <w:rFonts w:ascii="Arial" w:hAnsi="Arial" w:cs="Arial"/>
      <w:sz w:val="24"/>
      <w:szCs w:val="24"/>
    </w:rPr>
  </w:style>
  <w:style w:type="paragraph" w:styleId="Title">
    <w:name w:val="Title"/>
    <w:basedOn w:val="Normal"/>
    <w:next w:val="Normal"/>
    <w:link w:val="TitleChar"/>
    <w:qFormat/>
    <w:rsid w:val="009544E0"/>
    <w:pPr>
      <w:spacing w:before="480" w:after="0" w:line="240" w:lineRule="auto"/>
      <w:jc w:val="center"/>
      <w:outlineLvl w:val="0"/>
    </w:pPr>
    <w:rPr>
      <w:rFonts w:ascii="Arial" w:hAnsi="Arial"/>
      <w:b/>
      <w:bCs/>
      <w:kern w:val="28"/>
      <w:sz w:val="36"/>
      <w:szCs w:val="32"/>
    </w:rPr>
  </w:style>
  <w:style w:type="paragraph" w:customStyle="1" w:styleId="Title2">
    <w:name w:val="Title 2"/>
    <w:basedOn w:val="Title"/>
    <w:qFormat/>
    <w:rsid w:val="001662A6"/>
    <w:pPr>
      <w:spacing w:before="120" w:after="120"/>
    </w:pPr>
    <w:rPr>
      <w:sz w:val="28"/>
    </w:rPr>
  </w:style>
  <w:style w:type="paragraph" w:customStyle="1" w:styleId="TableHeading">
    <w:name w:val="Table Heading"/>
    <w:basedOn w:val="TableText"/>
    <w:link w:val="TableHeadingChar"/>
    <w:qFormat/>
    <w:rsid w:val="00A44F34"/>
    <w:pPr>
      <w:keepNext/>
      <w:keepLines/>
    </w:pPr>
    <w:rPr>
      <w:b/>
    </w:rPr>
  </w:style>
  <w:style w:type="paragraph" w:customStyle="1" w:styleId="TableText">
    <w:name w:val="Table Text"/>
    <w:link w:val="TableTextChar"/>
    <w:qFormat/>
    <w:rsid w:val="00B4725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TOC2"/>
    <w:next w:val="Normal"/>
    <w:autoRedefine/>
    <w:uiPriority w:val="39"/>
    <w:qFormat/>
    <w:rsid w:val="00A44F34"/>
    <w:pPr>
      <w:keepNext/>
      <w:keepLines/>
      <w:tabs>
        <w:tab w:val="clear" w:pos="1260"/>
        <w:tab w:val="left" w:pos="540"/>
      </w:tabs>
      <w:spacing w:before="240" w:after="120"/>
      <w:ind w:left="547" w:hanging="547"/>
    </w:pPr>
    <w:rPr>
      <w:b/>
      <w:noProof/>
    </w:rPr>
  </w:style>
  <w:style w:type="paragraph" w:styleId="TOC2">
    <w:name w:val="toc 2"/>
    <w:basedOn w:val="Normal"/>
    <w:next w:val="Normal"/>
    <w:autoRedefine/>
    <w:uiPriority w:val="39"/>
    <w:qFormat/>
    <w:rsid w:val="00A44F34"/>
    <w:pPr>
      <w:tabs>
        <w:tab w:val="left" w:pos="1260"/>
        <w:tab w:val="right" w:leader="dot" w:pos="9360"/>
      </w:tabs>
      <w:spacing w:before="120"/>
      <w:ind w:left="1267" w:hanging="720"/>
    </w:pPr>
    <w:rPr>
      <w:rFonts w:eastAsia="Batang"/>
      <w:szCs w:val="24"/>
      <w:lang w:eastAsia="ko-KR"/>
    </w:rPr>
  </w:style>
  <w:style w:type="paragraph" w:styleId="TOC3">
    <w:name w:val="toc 3"/>
    <w:basedOn w:val="Normal"/>
    <w:next w:val="Normal"/>
    <w:autoRedefine/>
    <w:uiPriority w:val="39"/>
    <w:qFormat/>
    <w:rsid w:val="00A44F34"/>
    <w:pPr>
      <w:tabs>
        <w:tab w:val="left" w:pos="2160"/>
        <w:tab w:val="right" w:leader="dot" w:pos="9360"/>
      </w:tabs>
      <w:spacing w:before="120"/>
      <w:ind w:left="2174" w:hanging="907"/>
    </w:pPr>
    <w:rPr>
      <w:rFonts w:eastAsia="Batang"/>
      <w:szCs w:val="24"/>
      <w:lang w:eastAsia="ko-KR"/>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basedOn w:val="Normal"/>
    <w:link w:val="FooterChar"/>
    <w:qFormat/>
    <w:rsid w:val="001662A6"/>
    <w:pPr>
      <w:tabs>
        <w:tab w:val="center" w:pos="4680"/>
        <w:tab w:val="right" w:pos="9360"/>
      </w:tabs>
      <w:spacing w:after="0" w:line="240" w:lineRule="auto"/>
    </w:pPr>
    <w:rPr>
      <w:rFonts w:ascii="Times New Roman" w:eastAsia="Batang" w:hAnsi="Times New Roman"/>
      <w:sz w:val="20"/>
      <w:szCs w:val="20"/>
      <w:lang w:eastAsia="ko-KR"/>
    </w:rPr>
  </w:style>
  <w:style w:type="character" w:styleId="PageNumber">
    <w:name w:val="page number"/>
    <w:basedOn w:val="DefaultParagraphFont"/>
    <w:rsid w:val="00A44F34"/>
  </w:style>
  <w:style w:type="character" w:customStyle="1" w:styleId="TextItalics">
    <w:name w:val="Text Italics"/>
    <w:rsid w:val="00FA5B5C"/>
    <w:rPr>
      <w:i/>
    </w:rPr>
  </w:style>
  <w:style w:type="table" w:styleId="TableGrid">
    <w:name w:val="Table Grid"/>
    <w:basedOn w:val="TableNormal"/>
    <w:rsid w:val="00A44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qFormat/>
    <w:rsid w:val="00A44F34"/>
    <w:pPr>
      <w:tabs>
        <w:tab w:val="left" w:pos="3060"/>
        <w:tab w:val="right" w:leader="dot" w:pos="9360"/>
      </w:tabs>
      <w:spacing w:before="120"/>
      <w:ind w:left="3067" w:hanging="907"/>
    </w:pPr>
    <w:rPr>
      <w:rFonts w:eastAsia="Batang"/>
      <w:szCs w:val="24"/>
      <w:lang w:eastAsia="ko-KR"/>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qFormat/>
    <w:rsid w:val="00A44F34"/>
    <w:pPr>
      <w:numPr>
        <w:numId w:val="18"/>
      </w:numPr>
      <w:tabs>
        <w:tab w:val="left" w:pos="1800"/>
      </w:tabs>
      <w:spacing w:before="120"/>
      <w:ind w:left="180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934277"/>
    <w:pPr>
      <w:numPr>
        <w:numId w:val="9"/>
      </w:numPr>
      <w:ind w:hanging="720"/>
    </w:pPr>
    <w:rPr>
      <w:szCs w:val="24"/>
    </w:rPr>
  </w:style>
  <w:style w:type="paragraph" w:customStyle="1" w:styleId="Appendix2">
    <w:name w:val="Appendix 2"/>
    <w:basedOn w:val="Appendix1"/>
    <w:next w:val="BodyText"/>
    <w:rsid w:val="00B53847"/>
    <w:pPr>
      <w:numPr>
        <w:ilvl w:val="1"/>
      </w:numPr>
      <w:tabs>
        <w:tab w:val="clear" w:pos="1152"/>
        <w:tab w:val="num" w:pos="900"/>
        <w:tab w:val="left" w:pos="7200"/>
      </w:tabs>
      <w:ind w:left="360" w:hanging="360"/>
      <w:outlineLvl w:val="1"/>
    </w:pPr>
    <w:rPr>
      <w:kern w:val="0"/>
      <w:sz w:val="32"/>
      <w:szCs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link w:val="CaptionChar"/>
    <w:qFormat/>
    <w:rsid w:val="00B47258"/>
    <w:pPr>
      <w:keepNext/>
      <w:keepLines/>
      <w:spacing w:before="60" w:after="60"/>
      <w:jc w:val="center"/>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BF4A17"/>
    <w:pPr>
      <w:numPr>
        <w:numId w:val="13"/>
      </w:numPr>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sz w:val="16"/>
      <w:szCs w:val="16"/>
    </w:rPr>
  </w:style>
  <w:style w:type="character" w:customStyle="1" w:styleId="TableTextChar">
    <w:name w:val="Table Text Char"/>
    <w:link w:val="TableText"/>
    <w:rsid w:val="00B47258"/>
    <w:rPr>
      <w:rFonts w:ascii="Arial" w:hAnsi="Arial" w:cs="Arial"/>
      <w:sz w:val="22"/>
    </w:rPr>
  </w:style>
  <w:style w:type="paragraph" w:styleId="TOC5">
    <w:name w:val="toc 5"/>
    <w:basedOn w:val="Normal"/>
    <w:next w:val="Normal"/>
    <w:autoRedefine/>
    <w:uiPriority w:val="39"/>
    <w:qFormat/>
    <w:rsid w:val="00A44F34"/>
    <w:pPr>
      <w:tabs>
        <w:tab w:val="left" w:pos="3960"/>
        <w:tab w:val="right" w:leader="dot" w:pos="9360"/>
      </w:tabs>
      <w:spacing w:before="120"/>
      <w:ind w:left="3960" w:hanging="900"/>
    </w:pPr>
    <w:rPr>
      <w:rFonts w:eastAsia="Batang"/>
      <w:szCs w:val="24"/>
      <w:lang w:eastAsia="ko-KR"/>
    </w:rPr>
  </w:style>
  <w:style w:type="paragraph" w:styleId="TOC6">
    <w:name w:val="toc 6"/>
    <w:basedOn w:val="Normal"/>
    <w:next w:val="Normal"/>
    <w:autoRedefine/>
    <w:uiPriority w:val="39"/>
    <w:qFormat/>
    <w:rsid w:val="00A44F34"/>
    <w:pPr>
      <w:tabs>
        <w:tab w:val="left" w:pos="5220"/>
        <w:tab w:val="right" w:pos="9360"/>
      </w:tabs>
      <w:spacing w:before="120"/>
      <w:ind w:left="5220" w:hanging="1260"/>
    </w:pPr>
    <w:rPr>
      <w:rFonts w:eastAsia="Batang"/>
      <w:szCs w:val="24"/>
      <w:lang w:eastAsia="ko-KR"/>
    </w:rPr>
  </w:style>
  <w:style w:type="paragraph" w:styleId="TOC7">
    <w:name w:val="toc 7"/>
    <w:basedOn w:val="Normal"/>
    <w:next w:val="Normal"/>
    <w:autoRedefine/>
    <w:uiPriority w:val="39"/>
    <w:qFormat/>
    <w:rsid w:val="00A44F34"/>
    <w:pPr>
      <w:tabs>
        <w:tab w:val="left" w:leader="dot" w:pos="6660"/>
        <w:tab w:val="right" w:pos="9360"/>
      </w:tabs>
      <w:spacing w:before="120"/>
      <w:ind w:left="6660" w:hanging="1440"/>
    </w:pPr>
    <w:rPr>
      <w:rFonts w:eastAsia="Batang"/>
      <w:szCs w:val="24"/>
      <w:lang w:eastAsia="ko-KR"/>
    </w:rPr>
  </w:style>
  <w:style w:type="paragraph" w:styleId="TOC8">
    <w:name w:val="toc 8"/>
    <w:basedOn w:val="Normal"/>
    <w:next w:val="Normal"/>
    <w:autoRedefine/>
    <w:uiPriority w:val="39"/>
    <w:qFormat/>
    <w:rsid w:val="00A44F34"/>
    <w:pPr>
      <w:tabs>
        <w:tab w:val="left" w:pos="8100"/>
        <w:tab w:val="right" w:leader="dot" w:pos="9350"/>
      </w:tabs>
      <w:spacing w:before="120"/>
      <w:ind w:left="8100" w:hanging="1440"/>
    </w:pPr>
    <w:rPr>
      <w:rFonts w:eastAsia="Batang"/>
      <w:szCs w:val="24"/>
      <w:lang w:eastAsia="ko-KR"/>
    </w:rPr>
  </w:style>
  <w:style w:type="paragraph" w:styleId="TOC9">
    <w:name w:val="toc 9"/>
    <w:basedOn w:val="Normal"/>
    <w:next w:val="Normal"/>
    <w:autoRedefine/>
    <w:uiPriority w:val="39"/>
    <w:qFormat/>
    <w:rsid w:val="00A44F34"/>
    <w:pPr>
      <w:tabs>
        <w:tab w:val="right" w:leader="dot" w:pos="9350"/>
      </w:tabs>
      <w:spacing w:before="120"/>
    </w:pPr>
    <w:rPr>
      <w:rFonts w:eastAsia="Batang"/>
      <w:szCs w:val="24"/>
      <w:lang w:eastAsia="ko-KR"/>
    </w:rPr>
  </w:style>
  <w:style w:type="paragraph" w:styleId="BodyText">
    <w:name w:val="Body Text"/>
    <w:basedOn w:val="Normal"/>
    <w:link w:val="BodyTextChar"/>
    <w:uiPriority w:val="99"/>
    <w:unhideWhenUsed/>
    <w:rsid w:val="00B47258"/>
    <w:pPr>
      <w:spacing w:after="120"/>
    </w:pPr>
  </w:style>
  <w:style w:type="character" w:customStyle="1" w:styleId="BodyTextChar">
    <w:name w:val="Body Text Char"/>
    <w:basedOn w:val="DefaultParagraphFont"/>
    <w:link w:val="BodyText"/>
    <w:uiPriority w:val="99"/>
    <w:rsid w:val="00B47258"/>
    <w:rPr>
      <w:rFonts w:asciiTheme="minorHAnsi" w:eastAsiaTheme="minorHAnsi" w:hAnsiTheme="minorHAnsi"/>
      <w:sz w:val="22"/>
      <w:szCs w:val="22"/>
    </w:rPr>
  </w:style>
  <w:style w:type="character" w:customStyle="1" w:styleId="FooterChar">
    <w:name w:val="Footer Char"/>
    <w:link w:val="Footer"/>
    <w:rsid w:val="001662A6"/>
    <w:rPr>
      <w:rFonts w:eastAsia="Batang" w:cstheme="minorBidi"/>
      <w:lang w:eastAsia="ko-KR"/>
    </w:rPr>
  </w:style>
  <w:style w:type="paragraph" w:styleId="BlockText">
    <w:name w:val="Block Text"/>
    <w:basedOn w:val="Normal"/>
    <w:rsid w:val="00A44F34"/>
    <w:pPr>
      <w:spacing w:after="120"/>
      <w:ind w:left="1440" w:right="1440"/>
    </w:pPr>
  </w:style>
  <w:style w:type="paragraph" w:styleId="BalloonText">
    <w:name w:val="Balloon Text"/>
    <w:basedOn w:val="Normal"/>
    <w:link w:val="BalloonTextChar"/>
    <w:rsid w:val="00A44F34"/>
    <w:rPr>
      <w:rFonts w:ascii="Tahoma" w:hAnsi="Tahoma" w:cs="Tahoma"/>
      <w:sz w:val="16"/>
      <w:szCs w:val="16"/>
    </w:rPr>
  </w:style>
  <w:style w:type="character" w:customStyle="1" w:styleId="BalloonTextChar">
    <w:name w:val="Balloon Text Char"/>
    <w:basedOn w:val="DefaultParagraphFont"/>
    <w:link w:val="BalloonText"/>
    <w:rsid w:val="00A44F34"/>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1"/>
      </w:numPr>
    </w:pPr>
  </w:style>
  <w:style w:type="character" w:customStyle="1" w:styleId="TitleChar">
    <w:name w:val="Title Char"/>
    <w:link w:val="Title"/>
    <w:rsid w:val="009544E0"/>
    <w:rPr>
      <w:rFonts w:ascii="Arial" w:eastAsiaTheme="minorHAnsi" w:hAnsi="Arial" w:cstheme="minorBidi"/>
      <w:b/>
      <w:bCs/>
      <w:kern w:val="28"/>
      <w:sz w:val="36"/>
      <w:szCs w:val="32"/>
    </w:rPr>
  </w:style>
  <w:style w:type="character" w:styleId="CommentReference">
    <w:name w:val="annotation reference"/>
    <w:semiHidden/>
    <w:rsid w:val="00A44F34"/>
    <w:rPr>
      <w:sz w:val="16"/>
      <w:szCs w:val="16"/>
    </w:rPr>
  </w:style>
  <w:style w:type="paragraph" w:styleId="CommentText">
    <w:name w:val="annotation text"/>
    <w:basedOn w:val="Normal"/>
    <w:link w:val="CommentTextChar"/>
    <w:rsid w:val="00A44F34"/>
    <w:rPr>
      <w:sz w:val="20"/>
      <w:szCs w:val="20"/>
    </w:rPr>
  </w:style>
  <w:style w:type="character" w:customStyle="1" w:styleId="CommentTextChar">
    <w:name w:val="Comment Text Char"/>
    <w:basedOn w:val="DefaultParagraphFont"/>
    <w:link w:val="CommentText"/>
    <w:rsid w:val="00A44F34"/>
    <w:rPr>
      <w:color w:val="000000" w:themeColor="text1"/>
    </w:rPr>
  </w:style>
  <w:style w:type="paragraph" w:styleId="CommentSubject">
    <w:name w:val="annotation subject"/>
    <w:basedOn w:val="CommentText"/>
    <w:next w:val="CommentText"/>
    <w:link w:val="CommentSubjectChar"/>
    <w:semiHidden/>
    <w:rsid w:val="00A44F34"/>
    <w:rPr>
      <w:b/>
      <w:bCs/>
    </w:rPr>
  </w:style>
  <w:style w:type="character" w:customStyle="1" w:styleId="CommentSubjectChar">
    <w:name w:val="Comment Subject Char"/>
    <w:basedOn w:val="CommentTextChar"/>
    <w:link w:val="CommentSubject"/>
    <w:semiHidden/>
    <w:rsid w:val="00A44F34"/>
    <w:rPr>
      <w:b/>
      <w:bCs/>
      <w:color w:val="000000" w:themeColor="text1"/>
    </w:rPr>
  </w:style>
  <w:style w:type="paragraph" w:styleId="ListParagraph">
    <w:name w:val="List Paragraph"/>
    <w:basedOn w:val="Normal"/>
    <w:uiPriority w:val="34"/>
    <w:qFormat/>
    <w:rsid w:val="00B47258"/>
    <w:pPr>
      <w:ind w:left="720"/>
      <w:contextualSpacing/>
    </w:pPr>
  </w:style>
  <w:style w:type="paragraph" w:styleId="Revision">
    <w:name w:val="Revision"/>
    <w:hidden/>
    <w:uiPriority w:val="99"/>
    <w:semiHidden/>
    <w:rsid w:val="00934277"/>
    <w:rPr>
      <w:color w:val="000000" w:themeColor="text1"/>
      <w:sz w:val="22"/>
      <w:szCs w:val="24"/>
    </w:rPr>
  </w:style>
  <w:style w:type="paragraph" w:styleId="TableofFigures">
    <w:name w:val="table of figures"/>
    <w:basedOn w:val="Normal"/>
    <w:next w:val="Normal"/>
    <w:autoRedefine/>
    <w:uiPriority w:val="99"/>
    <w:rsid w:val="00A44F34"/>
    <w:pPr>
      <w:tabs>
        <w:tab w:val="right" w:leader="dot" w:pos="9350"/>
      </w:tabs>
      <w:spacing w:before="120"/>
      <w:ind w:left="446" w:hanging="446"/>
    </w:pPr>
  </w:style>
  <w:style w:type="paragraph" w:customStyle="1" w:styleId="BodyText6">
    <w:name w:val="Body Text 6"/>
    <w:basedOn w:val="BodyText4"/>
    <w:qFormat/>
    <w:rsid w:val="00A44F34"/>
    <w:pPr>
      <w:spacing w:before="0" w:after="0"/>
      <w:ind w:left="1800"/>
    </w:pPr>
  </w:style>
  <w:style w:type="character" w:customStyle="1" w:styleId="CaptionChar">
    <w:name w:val="Caption Char"/>
    <w:link w:val="Caption"/>
    <w:locked/>
    <w:rsid w:val="00B47258"/>
    <w:rPr>
      <w:rFonts w:ascii="Arial" w:hAnsi="Arial" w:cs="Arial"/>
      <w:b/>
      <w:bCs/>
      <w:color w:val="000000" w:themeColor="text1"/>
    </w:rPr>
  </w:style>
  <w:style w:type="paragraph" w:customStyle="1" w:styleId="GraphicInsert">
    <w:name w:val="Graphic Insert"/>
    <w:basedOn w:val="Image"/>
    <w:qFormat/>
    <w:rsid w:val="00A44F34"/>
  </w:style>
  <w:style w:type="paragraph" w:customStyle="1" w:styleId="TableListBullet">
    <w:name w:val="Table List Bullet"/>
    <w:basedOn w:val="ListBullet"/>
    <w:qFormat/>
    <w:rsid w:val="00A44F34"/>
    <w:pPr>
      <w:numPr>
        <w:numId w:val="32"/>
      </w:numPr>
      <w:spacing w:before="60" w:after="60"/>
    </w:pPr>
    <w:rPr>
      <w:rFonts w:ascii="Arial" w:hAnsi="Arial" w:cs="Arial"/>
      <w:sz w:val="20"/>
      <w:szCs w:val="20"/>
    </w:rPr>
  </w:style>
  <w:style w:type="paragraph" w:styleId="EndnoteText">
    <w:name w:val="endnote text"/>
    <w:basedOn w:val="Normal"/>
    <w:link w:val="EndnoteTextChar"/>
    <w:semiHidden/>
    <w:rsid w:val="00A44F34"/>
    <w:rPr>
      <w:sz w:val="20"/>
      <w:szCs w:val="20"/>
    </w:rPr>
  </w:style>
  <w:style w:type="character" w:customStyle="1" w:styleId="EndnoteTextChar">
    <w:name w:val="Endnote Text Char"/>
    <w:basedOn w:val="DefaultParagraphFont"/>
    <w:link w:val="EndnoteText"/>
    <w:semiHidden/>
    <w:rsid w:val="00A44F34"/>
    <w:rPr>
      <w:color w:val="000000" w:themeColor="text1"/>
    </w:rPr>
  </w:style>
  <w:style w:type="character" w:styleId="EndnoteReference">
    <w:name w:val="endnote reference"/>
    <w:basedOn w:val="DefaultParagraphFont"/>
    <w:semiHidden/>
    <w:unhideWhenUsed/>
    <w:rsid w:val="00994BA0"/>
    <w:rPr>
      <w:vertAlign w:val="superscript"/>
    </w:rPr>
  </w:style>
  <w:style w:type="paragraph" w:styleId="FootnoteText">
    <w:name w:val="footnote text"/>
    <w:basedOn w:val="Normal"/>
    <w:link w:val="FootnoteTextChar"/>
    <w:semiHidden/>
    <w:rsid w:val="00A44F34"/>
    <w:rPr>
      <w:sz w:val="20"/>
      <w:szCs w:val="20"/>
    </w:rPr>
  </w:style>
  <w:style w:type="character" w:customStyle="1" w:styleId="FootnoteTextChar">
    <w:name w:val="Footnote Text Char"/>
    <w:basedOn w:val="DefaultParagraphFont"/>
    <w:link w:val="FootnoteText"/>
    <w:semiHidden/>
    <w:rsid w:val="00A44F34"/>
    <w:rPr>
      <w:color w:val="000000" w:themeColor="text1"/>
    </w:rPr>
  </w:style>
  <w:style w:type="character" w:styleId="FootnoteReference">
    <w:name w:val="footnote reference"/>
    <w:basedOn w:val="DefaultParagraphFont"/>
    <w:unhideWhenUsed/>
    <w:rsid w:val="00942774"/>
    <w:rPr>
      <w:vertAlign w:val="superscript"/>
    </w:rPr>
  </w:style>
  <w:style w:type="paragraph" w:customStyle="1" w:styleId="AltHeading2">
    <w:name w:val="Alt Heading 2"/>
    <w:basedOn w:val="Normal"/>
    <w:autoRedefine/>
    <w:qFormat/>
    <w:rsid w:val="00A44F34"/>
    <w:pPr>
      <w:keepNext/>
      <w:keepLines/>
      <w:spacing w:before="120" w:after="120"/>
    </w:pPr>
    <w:rPr>
      <w:rFonts w:ascii="Arial" w:hAnsi="Arial"/>
      <w:b/>
      <w:bCs/>
      <w:sz w:val="32"/>
      <w:szCs w:val="20"/>
    </w:rPr>
  </w:style>
  <w:style w:type="paragraph" w:customStyle="1" w:styleId="AltHeading3">
    <w:name w:val="Alt Heading 3"/>
    <w:basedOn w:val="Normal"/>
    <w:autoRedefine/>
    <w:qFormat/>
    <w:rsid w:val="00A44F34"/>
    <w:pPr>
      <w:keepNext/>
      <w:keepLines/>
      <w:spacing w:before="120" w:after="120"/>
    </w:pPr>
    <w:rPr>
      <w:rFonts w:ascii="Arial" w:hAnsi="Arial"/>
      <w:b/>
      <w:sz w:val="28"/>
      <w:szCs w:val="28"/>
    </w:rPr>
  </w:style>
  <w:style w:type="paragraph" w:customStyle="1" w:styleId="AltHeading5">
    <w:name w:val="Alt Heading 5"/>
    <w:basedOn w:val="Normal"/>
    <w:autoRedefine/>
    <w:qFormat/>
    <w:rsid w:val="00A44F34"/>
    <w:pPr>
      <w:keepNext/>
      <w:keepLines/>
      <w:spacing w:before="120" w:after="120"/>
    </w:pPr>
    <w:rPr>
      <w:rFonts w:ascii="Arial" w:hAnsi="Arial"/>
      <w:b/>
      <w:bCs/>
      <w:szCs w:val="20"/>
    </w:rPr>
  </w:style>
  <w:style w:type="paragraph" w:styleId="Bibliography">
    <w:name w:val="Bibliography"/>
    <w:basedOn w:val="Normal"/>
    <w:next w:val="Normal"/>
    <w:uiPriority w:val="37"/>
    <w:semiHidden/>
    <w:unhideWhenUsed/>
    <w:rsid w:val="00A44F34"/>
  </w:style>
  <w:style w:type="paragraph" w:styleId="BodyText2">
    <w:name w:val="Body Text 2"/>
    <w:basedOn w:val="Normal"/>
    <w:link w:val="BodyText2Char"/>
    <w:uiPriority w:val="99"/>
    <w:qFormat/>
    <w:rsid w:val="00A44F34"/>
    <w:pPr>
      <w:spacing w:before="120" w:after="120"/>
      <w:ind w:left="360"/>
    </w:pPr>
    <w:rPr>
      <w:rFonts w:eastAsia="Batang"/>
      <w:szCs w:val="24"/>
      <w:lang w:eastAsia="ko-KR"/>
    </w:rPr>
  </w:style>
  <w:style w:type="character" w:customStyle="1" w:styleId="BodyText2Char">
    <w:name w:val="Body Text 2 Char"/>
    <w:link w:val="BodyText2"/>
    <w:uiPriority w:val="99"/>
    <w:rsid w:val="00A44F34"/>
    <w:rPr>
      <w:rFonts w:eastAsia="Batang"/>
      <w:color w:val="000000" w:themeColor="text1"/>
      <w:sz w:val="22"/>
      <w:szCs w:val="24"/>
      <w:lang w:eastAsia="ko-KR"/>
    </w:rPr>
  </w:style>
  <w:style w:type="paragraph" w:styleId="BodyText3">
    <w:name w:val="Body Text 3"/>
    <w:basedOn w:val="Normal"/>
    <w:link w:val="BodyText3Char"/>
    <w:qFormat/>
    <w:rsid w:val="00A44F34"/>
    <w:pPr>
      <w:spacing w:before="120" w:after="120"/>
      <w:ind w:left="720"/>
    </w:pPr>
    <w:rPr>
      <w:rFonts w:eastAsia="Batang"/>
      <w:lang w:eastAsia="ko-KR"/>
    </w:rPr>
  </w:style>
  <w:style w:type="character" w:customStyle="1" w:styleId="BodyText3Char">
    <w:name w:val="Body Text 3 Char"/>
    <w:link w:val="BodyText3"/>
    <w:rsid w:val="00A44F34"/>
    <w:rPr>
      <w:rFonts w:eastAsia="Batang"/>
      <w:color w:val="000000" w:themeColor="text1"/>
      <w:sz w:val="22"/>
      <w:szCs w:val="22"/>
      <w:lang w:eastAsia="ko-KR"/>
    </w:rPr>
  </w:style>
  <w:style w:type="paragraph" w:customStyle="1" w:styleId="BodyText4">
    <w:name w:val="Body Text 4"/>
    <w:basedOn w:val="BodyText3"/>
    <w:qFormat/>
    <w:rsid w:val="00A44F34"/>
    <w:pPr>
      <w:ind w:left="1080"/>
    </w:pPr>
    <w:rPr>
      <w:rFonts w:eastAsia="Times New Roman"/>
      <w:lang w:eastAsia="en-US"/>
    </w:rPr>
  </w:style>
  <w:style w:type="paragraph" w:customStyle="1" w:styleId="BodyText5">
    <w:name w:val="Body Text 5"/>
    <w:basedOn w:val="BodyText4"/>
    <w:qFormat/>
    <w:rsid w:val="00A44F34"/>
    <w:pPr>
      <w:ind w:left="1440"/>
    </w:pPr>
    <w:rPr>
      <w:rFonts w:eastAsia="Batang"/>
      <w:szCs w:val="16"/>
    </w:rPr>
  </w:style>
  <w:style w:type="paragraph" w:styleId="BodyTextFirstIndent">
    <w:name w:val="Body Text First Indent"/>
    <w:basedOn w:val="BodyText"/>
    <w:link w:val="BodyTextFirstIndentChar"/>
    <w:uiPriority w:val="99"/>
    <w:qFormat/>
    <w:rsid w:val="00A44F34"/>
    <w:pPr>
      <w:ind w:left="360"/>
    </w:pPr>
    <w:rPr>
      <w:rFonts w:eastAsia="Times New Roman"/>
    </w:rPr>
  </w:style>
  <w:style w:type="character" w:customStyle="1" w:styleId="BodyTextFirstIndentChar">
    <w:name w:val="Body Text First Indent Char"/>
    <w:link w:val="BodyTextFirstIndent"/>
    <w:uiPriority w:val="99"/>
    <w:rsid w:val="00A44F34"/>
    <w:rPr>
      <w:color w:val="000000" w:themeColor="text1"/>
      <w:sz w:val="22"/>
      <w:szCs w:val="24"/>
    </w:rPr>
  </w:style>
  <w:style w:type="paragraph" w:styleId="BodyTextIndent">
    <w:name w:val="Body Text Indent"/>
    <w:basedOn w:val="Normal"/>
    <w:link w:val="BodyTextIndentChar"/>
    <w:qFormat/>
    <w:rsid w:val="00A44F34"/>
    <w:pPr>
      <w:spacing w:before="120" w:after="120"/>
      <w:ind w:left="360"/>
    </w:pPr>
    <w:rPr>
      <w:rFonts w:eastAsia="Batang"/>
      <w:szCs w:val="24"/>
      <w:lang w:eastAsia="ko-KR"/>
    </w:rPr>
  </w:style>
  <w:style w:type="character" w:customStyle="1" w:styleId="BodyTextIndentChar">
    <w:name w:val="Body Text Indent Char"/>
    <w:link w:val="BodyTextIndent"/>
    <w:rsid w:val="00A44F34"/>
    <w:rPr>
      <w:rFonts w:eastAsia="Batang"/>
      <w:color w:val="000000" w:themeColor="text1"/>
      <w:sz w:val="22"/>
      <w:szCs w:val="24"/>
      <w:lang w:eastAsia="ko-KR"/>
    </w:rPr>
  </w:style>
  <w:style w:type="paragraph" w:styleId="BodyTextFirstIndent2">
    <w:name w:val="Body Text First Indent 2"/>
    <w:basedOn w:val="BodyTextIndent"/>
    <w:link w:val="BodyTextFirstIndent2Char"/>
    <w:uiPriority w:val="99"/>
    <w:qFormat/>
    <w:rsid w:val="00A44F34"/>
    <w:pPr>
      <w:ind w:left="720"/>
    </w:pPr>
    <w:rPr>
      <w:rFonts w:eastAsia="Times New Roman"/>
      <w:szCs w:val="20"/>
      <w:lang w:eastAsia="en-US"/>
    </w:rPr>
  </w:style>
  <w:style w:type="character" w:customStyle="1" w:styleId="BodyTextFirstIndent2Char">
    <w:name w:val="Body Text First Indent 2 Char"/>
    <w:link w:val="BodyTextFirstIndent2"/>
    <w:uiPriority w:val="99"/>
    <w:rsid w:val="00A44F34"/>
    <w:rPr>
      <w:color w:val="000000" w:themeColor="text1"/>
      <w:sz w:val="22"/>
    </w:rPr>
  </w:style>
  <w:style w:type="paragraph" w:styleId="BodyTextIndent2">
    <w:name w:val="Body Text Indent 2"/>
    <w:basedOn w:val="Normal"/>
    <w:link w:val="BodyTextIndent2Char"/>
    <w:uiPriority w:val="99"/>
    <w:qFormat/>
    <w:rsid w:val="00A44F34"/>
    <w:pPr>
      <w:spacing w:before="120" w:after="120"/>
      <w:ind w:left="720"/>
    </w:pPr>
    <w:rPr>
      <w:rFonts w:eastAsia="Batang"/>
      <w:szCs w:val="24"/>
      <w:lang w:eastAsia="ko-KR"/>
    </w:rPr>
  </w:style>
  <w:style w:type="character" w:customStyle="1" w:styleId="BodyTextIndent2Char">
    <w:name w:val="Body Text Indent 2 Char"/>
    <w:link w:val="BodyTextIndent2"/>
    <w:uiPriority w:val="99"/>
    <w:rsid w:val="00A44F34"/>
    <w:rPr>
      <w:rFonts w:eastAsia="Batang"/>
      <w:color w:val="000000" w:themeColor="text1"/>
      <w:sz w:val="22"/>
      <w:szCs w:val="24"/>
      <w:lang w:eastAsia="ko-KR"/>
    </w:rPr>
  </w:style>
  <w:style w:type="paragraph" w:styleId="BodyTextIndent3">
    <w:name w:val="Body Text Indent 3"/>
    <w:basedOn w:val="Normal"/>
    <w:link w:val="BodyTextIndent3Char"/>
    <w:uiPriority w:val="99"/>
    <w:qFormat/>
    <w:rsid w:val="00A44F34"/>
    <w:pPr>
      <w:spacing w:before="120" w:after="120"/>
      <w:ind w:left="1080"/>
    </w:pPr>
    <w:rPr>
      <w:rFonts w:cs="Courier New"/>
      <w:szCs w:val="18"/>
    </w:rPr>
  </w:style>
  <w:style w:type="character" w:customStyle="1" w:styleId="BodyTextIndent3Char">
    <w:name w:val="Body Text Indent 3 Char"/>
    <w:link w:val="BodyTextIndent3"/>
    <w:uiPriority w:val="99"/>
    <w:rsid w:val="00A44F34"/>
    <w:rPr>
      <w:rFonts w:cs="Courier New"/>
      <w:color w:val="000000" w:themeColor="text1"/>
      <w:sz w:val="22"/>
      <w:szCs w:val="18"/>
    </w:rPr>
  </w:style>
  <w:style w:type="paragraph" w:customStyle="1" w:styleId="BodyTextIndent4">
    <w:name w:val="Body Text Indent 4"/>
    <w:basedOn w:val="BodyTextIndent3"/>
    <w:qFormat/>
    <w:rsid w:val="00A44F34"/>
    <w:pPr>
      <w:ind w:left="1440"/>
    </w:pPr>
  </w:style>
  <w:style w:type="paragraph" w:customStyle="1" w:styleId="BodyTextIndent5">
    <w:name w:val="Body Text Indent 5"/>
    <w:basedOn w:val="BodyTextIndent4"/>
    <w:qFormat/>
    <w:rsid w:val="00A44F34"/>
    <w:pPr>
      <w:ind w:left="1800"/>
    </w:pPr>
  </w:style>
  <w:style w:type="paragraph" w:customStyle="1" w:styleId="CalloutText">
    <w:name w:val="Callout Text"/>
    <w:basedOn w:val="Normal"/>
    <w:qFormat/>
    <w:rsid w:val="00A44F34"/>
    <w:rPr>
      <w:rFonts w:ascii="Arial" w:hAnsi="Arial" w:cs="Arial"/>
      <w:b/>
      <w:bCs/>
      <w:sz w:val="20"/>
    </w:rPr>
  </w:style>
  <w:style w:type="paragraph" w:customStyle="1" w:styleId="Caution">
    <w:name w:val="Caution"/>
    <w:basedOn w:val="BodyText"/>
    <w:link w:val="CautionChar"/>
    <w:qFormat/>
    <w:rsid w:val="00A44F34"/>
    <w:pPr>
      <w:ind w:left="907" w:hanging="907"/>
    </w:pPr>
    <w:rPr>
      <w:rFonts w:ascii="Arial" w:hAnsi="Arial" w:cs="Arial"/>
      <w:b/>
      <w:sz w:val="20"/>
      <w:szCs w:val="20"/>
    </w:rPr>
  </w:style>
  <w:style w:type="character" w:customStyle="1" w:styleId="CautionChar">
    <w:name w:val="Caution Char"/>
    <w:link w:val="Caution"/>
    <w:rsid w:val="00A44F34"/>
    <w:rPr>
      <w:rFonts w:ascii="Arial" w:eastAsia="Batang" w:hAnsi="Arial" w:cs="Arial"/>
      <w:b/>
      <w:color w:val="000000" w:themeColor="text1"/>
      <w:lang w:eastAsia="ko-KR"/>
    </w:rPr>
  </w:style>
  <w:style w:type="paragraph" w:customStyle="1" w:styleId="CautionIndent">
    <w:name w:val="Caution Indent"/>
    <w:basedOn w:val="Caution"/>
    <w:qFormat/>
    <w:rsid w:val="00A44F34"/>
    <w:pPr>
      <w:ind w:left="1267"/>
    </w:pPr>
  </w:style>
  <w:style w:type="paragraph" w:customStyle="1" w:styleId="CautionIndent2">
    <w:name w:val="Caution Indent 2"/>
    <w:basedOn w:val="CautionIndent"/>
    <w:qFormat/>
    <w:rsid w:val="00A44F34"/>
    <w:pPr>
      <w:ind w:left="1627"/>
    </w:pPr>
  </w:style>
  <w:style w:type="paragraph" w:customStyle="1" w:styleId="CautionIndent3">
    <w:name w:val="Caution Indent 3"/>
    <w:basedOn w:val="CautionIndent2"/>
    <w:qFormat/>
    <w:rsid w:val="00A44F34"/>
    <w:pPr>
      <w:ind w:left="1987"/>
    </w:pPr>
  </w:style>
  <w:style w:type="paragraph" w:styleId="Closing">
    <w:name w:val="Closing"/>
    <w:basedOn w:val="Normal"/>
    <w:link w:val="ClosingChar"/>
    <w:rsid w:val="00A44F34"/>
    <w:pPr>
      <w:ind w:left="4320"/>
    </w:pPr>
  </w:style>
  <w:style w:type="character" w:customStyle="1" w:styleId="ClosingChar">
    <w:name w:val="Closing Char"/>
    <w:basedOn w:val="DefaultParagraphFont"/>
    <w:link w:val="Closing"/>
    <w:rsid w:val="00A44F34"/>
    <w:rPr>
      <w:color w:val="000000" w:themeColor="text1"/>
      <w:sz w:val="22"/>
      <w:szCs w:val="22"/>
    </w:rPr>
  </w:style>
  <w:style w:type="paragraph" w:customStyle="1" w:styleId="Code">
    <w:name w:val="Code"/>
    <w:basedOn w:val="Normal"/>
    <w:rsid w:val="00A44F34"/>
    <w:pPr>
      <w:keepNext/>
      <w:keepLines/>
      <w:pBdr>
        <w:top w:val="single" w:sz="8" w:space="3" w:color="auto"/>
        <w:left w:val="single" w:sz="8" w:space="3" w:color="auto"/>
        <w:bottom w:val="single" w:sz="8" w:space="3" w:color="auto"/>
        <w:right w:val="single" w:sz="8" w:space="3" w:color="auto"/>
      </w:pBdr>
      <w:ind w:left="180"/>
    </w:pPr>
    <w:rPr>
      <w:rFonts w:ascii="Courier New" w:hAnsi="Courier New"/>
      <w:sz w:val="18"/>
    </w:rPr>
  </w:style>
  <w:style w:type="paragraph" w:styleId="Date">
    <w:name w:val="Date"/>
    <w:basedOn w:val="Normal"/>
    <w:next w:val="Normal"/>
    <w:link w:val="DateChar"/>
    <w:rsid w:val="00A44F34"/>
  </w:style>
  <w:style w:type="character" w:customStyle="1" w:styleId="DateChar">
    <w:name w:val="Date Char"/>
    <w:basedOn w:val="DefaultParagraphFont"/>
    <w:link w:val="Date"/>
    <w:rsid w:val="00A44F34"/>
    <w:rPr>
      <w:color w:val="000000" w:themeColor="text1"/>
      <w:sz w:val="22"/>
      <w:szCs w:val="22"/>
    </w:rPr>
  </w:style>
  <w:style w:type="paragraph" w:customStyle="1" w:styleId="Dialogue">
    <w:name w:val="Dialogue"/>
    <w:basedOn w:val="Normal"/>
    <w:rsid w:val="00A44F34"/>
    <w:pPr>
      <w:keepNext/>
      <w:keepLines/>
      <w:pBdr>
        <w:top w:val="single" w:sz="8" w:space="5" w:color="auto"/>
        <w:left w:val="single" w:sz="8" w:space="5" w:color="auto"/>
        <w:bottom w:val="single" w:sz="8" w:space="5" w:color="auto"/>
        <w:right w:val="single" w:sz="8" w:space="5" w:color="auto"/>
      </w:pBdr>
      <w:ind w:left="180" w:right="187"/>
    </w:pPr>
    <w:rPr>
      <w:rFonts w:ascii="Courier New" w:hAnsi="Courier New"/>
      <w:sz w:val="18"/>
    </w:rPr>
  </w:style>
  <w:style w:type="paragraph" w:styleId="DocumentMap">
    <w:name w:val="Document Map"/>
    <w:basedOn w:val="Normal"/>
    <w:link w:val="DocumentMapChar"/>
    <w:semiHidden/>
    <w:rsid w:val="00A44F34"/>
    <w:pPr>
      <w:shd w:val="clear" w:color="auto" w:fill="000080"/>
    </w:pPr>
    <w:rPr>
      <w:rFonts w:ascii="Tahoma" w:hAnsi="Tahoma"/>
    </w:rPr>
  </w:style>
  <w:style w:type="character" w:customStyle="1" w:styleId="DocumentMapChar">
    <w:name w:val="Document Map Char"/>
    <w:basedOn w:val="DefaultParagraphFont"/>
    <w:link w:val="DocumentMap"/>
    <w:semiHidden/>
    <w:rsid w:val="00A44F34"/>
    <w:rPr>
      <w:rFonts w:ascii="Tahoma" w:hAnsi="Tahoma"/>
      <w:color w:val="000000" w:themeColor="text1"/>
      <w:sz w:val="22"/>
      <w:szCs w:val="22"/>
      <w:shd w:val="clear" w:color="auto" w:fill="000080"/>
    </w:rPr>
  </w:style>
  <w:style w:type="paragraph" w:styleId="E-mailSignature">
    <w:name w:val="E-mail Signature"/>
    <w:basedOn w:val="Normal"/>
    <w:link w:val="E-mailSignatureChar"/>
    <w:rsid w:val="00A44F34"/>
  </w:style>
  <w:style w:type="character" w:customStyle="1" w:styleId="E-mailSignatureChar">
    <w:name w:val="E-mail Signature Char"/>
    <w:basedOn w:val="DefaultParagraphFont"/>
    <w:link w:val="E-mailSignature"/>
    <w:rsid w:val="00A44F34"/>
    <w:rPr>
      <w:color w:val="000000" w:themeColor="text1"/>
      <w:sz w:val="22"/>
      <w:szCs w:val="22"/>
    </w:rPr>
  </w:style>
  <w:style w:type="character" w:styleId="Emphasis">
    <w:name w:val="Emphasis"/>
    <w:qFormat/>
    <w:rsid w:val="00A44F34"/>
    <w:rPr>
      <w:i/>
      <w:iCs/>
    </w:rPr>
  </w:style>
  <w:style w:type="paragraph" w:styleId="EnvelopeAddress">
    <w:name w:val="envelope address"/>
    <w:basedOn w:val="Normal"/>
    <w:rsid w:val="00A44F3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44F34"/>
    <w:rPr>
      <w:rFonts w:ascii="Arial" w:hAnsi="Arial" w:cs="Arial"/>
      <w:sz w:val="20"/>
      <w:szCs w:val="20"/>
    </w:rPr>
  </w:style>
  <w:style w:type="paragraph" w:customStyle="1" w:styleId="Image">
    <w:name w:val="Image"/>
    <w:basedOn w:val="Normal"/>
    <w:qFormat/>
    <w:rsid w:val="00A44F34"/>
    <w:pPr>
      <w:jc w:val="center"/>
    </w:pPr>
  </w:style>
  <w:style w:type="character" w:customStyle="1" w:styleId="HeaderChar">
    <w:name w:val="Header Char"/>
    <w:basedOn w:val="DefaultParagraphFont"/>
    <w:link w:val="Header"/>
    <w:rsid w:val="00A44F34"/>
    <w:rPr>
      <w:rFonts w:eastAsia="Batang"/>
      <w:color w:val="000000" w:themeColor="text1"/>
      <w:lang w:eastAsia="ko-KR"/>
    </w:rPr>
  </w:style>
  <w:style w:type="character" w:customStyle="1" w:styleId="Heading1Char">
    <w:name w:val="Heading 1 Char"/>
    <w:link w:val="Heading1"/>
    <w:uiPriority w:val="9"/>
    <w:rsid w:val="00A44F34"/>
    <w:rPr>
      <w:rFonts w:ascii="Arial" w:eastAsia="Batang" w:hAnsi="Arial" w:cs="Arial"/>
      <w:b/>
      <w:bCs/>
      <w:color w:val="000000" w:themeColor="text1"/>
      <w:kern w:val="32"/>
      <w:sz w:val="36"/>
      <w:szCs w:val="36"/>
      <w:lang w:eastAsia="ko-KR"/>
    </w:rPr>
  </w:style>
  <w:style w:type="character" w:customStyle="1" w:styleId="Heading2Char">
    <w:name w:val="Heading 2 Char"/>
    <w:link w:val="Heading2"/>
    <w:uiPriority w:val="9"/>
    <w:rsid w:val="00A44F34"/>
    <w:rPr>
      <w:rFonts w:ascii="Arial" w:eastAsia="Batang" w:hAnsi="Arial" w:cs="Arial"/>
      <w:b/>
      <w:bCs/>
      <w:iCs/>
      <w:color w:val="000000" w:themeColor="text1"/>
      <w:sz w:val="32"/>
      <w:szCs w:val="32"/>
      <w:lang w:eastAsia="ko-KR"/>
    </w:rPr>
  </w:style>
  <w:style w:type="character" w:customStyle="1" w:styleId="Heading3Char">
    <w:name w:val="Heading 3 Char"/>
    <w:link w:val="Heading3"/>
    <w:uiPriority w:val="9"/>
    <w:rsid w:val="00A44F34"/>
    <w:rPr>
      <w:rFonts w:ascii="Arial" w:eastAsia="Batang" w:hAnsi="Arial" w:cs="Arial"/>
      <w:b/>
      <w:bCs/>
      <w:color w:val="000000" w:themeColor="text1"/>
      <w:sz w:val="28"/>
      <w:szCs w:val="28"/>
      <w:lang w:eastAsia="ko-KR"/>
    </w:rPr>
  </w:style>
  <w:style w:type="character" w:customStyle="1" w:styleId="Heading4Char">
    <w:name w:val="Heading 4 Char"/>
    <w:link w:val="Heading4"/>
    <w:uiPriority w:val="9"/>
    <w:rsid w:val="00A44F34"/>
    <w:rPr>
      <w:rFonts w:ascii="Arial" w:eastAsia="Batang" w:hAnsi="Arial"/>
      <w:b/>
      <w:bCs/>
      <w:color w:val="000000" w:themeColor="text1"/>
      <w:sz w:val="24"/>
      <w:szCs w:val="28"/>
      <w:lang w:eastAsia="ko-KR"/>
    </w:rPr>
  </w:style>
  <w:style w:type="character" w:customStyle="1" w:styleId="Heading5Char">
    <w:name w:val="Heading 5 Char"/>
    <w:link w:val="Heading5"/>
    <w:uiPriority w:val="9"/>
    <w:rsid w:val="00A44F34"/>
    <w:rPr>
      <w:rFonts w:ascii="Arial" w:eastAsia="Batang" w:hAnsi="Arial"/>
      <w:b/>
      <w:bCs/>
      <w:iCs/>
      <w:color w:val="000000" w:themeColor="text1"/>
      <w:sz w:val="24"/>
      <w:szCs w:val="26"/>
      <w:lang w:eastAsia="ko-KR"/>
    </w:rPr>
  </w:style>
  <w:style w:type="character" w:customStyle="1" w:styleId="Heading6Char">
    <w:name w:val="Heading 6 Char"/>
    <w:link w:val="Heading6"/>
    <w:uiPriority w:val="9"/>
    <w:rsid w:val="00A44F34"/>
    <w:rPr>
      <w:rFonts w:ascii="Arial" w:eastAsia="Batang" w:hAnsi="Arial"/>
      <w:b/>
      <w:bCs/>
      <w:color w:val="000000" w:themeColor="text1"/>
      <w:sz w:val="22"/>
      <w:szCs w:val="22"/>
      <w:lang w:eastAsia="ko-KR"/>
    </w:rPr>
  </w:style>
  <w:style w:type="character" w:customStyle="1" w:styleId="Heading7Char">
    <w:name w:val="Heading 7 Char"/>
    <w:link w:val="Heading7"/>
    <w:uiPriority w:val="9"/>
    <w:rsid w:val="00A44F34"/>
    <w:rPr>
      <w:rFonts w:ascii="Arial" w:eastAsia="Batang" w:hAnsi="Arial"/>
      <w:b/>
      <w:color w:val="000000" w:themeColor="text1"/>
      <w:sz w:val="22"/>
      <w:szCs w:val="24"/>
      <w:lang w:eastAsia="ko-KR"/>
    </w:rPr>
  </w:style>
  <w:style w:type="character" w:customStyle="1" w:styleId="Heading8Char">
    <w:name w:val="Heading 8 Char"/>
    <w:link w:val="Heading8"/>
    <w:uiPriority w:val="9"/>
    <w:rsid w:val="00A44F34"/>
    <w:rPr>
      <w:rFonts w:ascii="Arial" w:eastAsia="Batang" w:hAnsi="Arial"/>
      <w:b/>
      <w:iCs/>
      <w:color w:val="000000" w:themeColor="text1"/>
      <w:sz w:val="22"/>
      <w:szCs w:val="22"/>
      <w:lang w:eastAsia="ko-KR"/>
    </w:rPr>
  </w:style>
  <w:style w:type="character" w:customStyle="1" w:styleId="Heading9Char">
    <w:name w:val="Heading 9 Char"/>
    <w:basedOn w:val="DefaultParagraphFont"/>
    <w:link w:val="Heading9"/>
    <w:rsid w:val="00A44F34"/>
    <w:rPr>
      <w:rFonts w:ascii="Arial" w:hAnsi="Arial" w:cs="Arial"/>
      <w:b/>
      <w:color w:val="000000" w:themeColor="text1"/>
      <w:sz w:val="22"/>
      <w:szCs w:val="22"/>
    </w:rPr>
  </w:style>
  <w:style w:type="paragraph" w:customStyle="1" w:styleId="HeadingFront-BackMatter">
    <w:name w:val="Heading Front-Back_Matter"/>
    <w:basedOn w:val="Title2"/>
    <w:autoRedefine/>
    <w:qFormat/>
    <w:rsid w:val="00A44F34"/>
    <w:pPr>
      <w:keepNext/>
      <w:keepLines/>
    </w:pPr>
  </w:style>
  <w:style w:type="paragraph" w:customStyle="1" w:styleId="AltHeading1">
    <w:name w:val="Alt Heading 1"/>
    <w:basedOn w:val="Heading1"/>
    <w:autoRedefine/>
    <w:qFormat/>
    <w:rsid w:val="00A44F34"/>
    <w:pPr>
      <w:ind w:left="0" w:firstLine="0"/>
    </w:pPr>
  </w:style>
  <w:style w:type="paragraph" w:styleId="HTMLAddress">
    <w:name w:val="HTML Address"/>
    <w:basedOn w:val="Normal"/>
    <w:link w:val="HTMLAddressChar"/>
    <w:rsid w:val="00A44F34"/>
    <w:rPr>
      <w:i/>
      <w:iCs/>
    </w:rPr>
  </w:style>
  <w:style w:type="character" w:customStyle="1" w:styleId="HTMLAddressChar">
    <w:name w:val="HTML Address Char"/>
    <w:basedOn w:val="DefaultParagraphFont"/>
    <w:link w:val="HTMLAddress"/>
    <w:rsid w:val="00A44F34"/>
    <w:rPr>
      <w:i/>
      <w:iCs/>
      <w:color w:val="000000" w:themeColor="text1"/>
      <w:sz w:val="22"/>
      <w:szCs w:val="22"/>
    </w:rPr>
  </w:style>
  <w:style w:type="paragraph" w:styleId="HTMLPreformatted">
    <w:name w:val="HTML Preformatted"/>
    <w:basedOn w:val="Normal"/>
    <w:link w:val="HTMLPreformattedChar"/>
    <w:rsid w:val="00A44F34"/>
    <w:rPr>
      <w:rFonts w:ascii="Courier New" w:hAnsi="Courier New" w:cs="Courier New"/>
      <w:sz w:val="20"/>
    </w:rPr>
  </w:style>
  <w:style w:type="character" w:customStyle="1" w:styleId="HTMLPreformattedChar">
    <w:name w:val="HTML Preformatted Char"/>
    <w:basedOn w:val="DefaultParagraphFont"/>
    <w:link w:val="HTMLPreformatted"/>
    <w:rsid w:val="00A44F34"/>
    <w:rPr>
      <w:rFonts w:ascii="Courier New" w:hAnsi="Courier New" w:cs="Courier New"/>
      <w:color w:val="000000" w:themeColor="text1"/>
      <w:szCs w:val="22"/>
    </w:rPr>
  </w:style>
  <w:style w:type="paragraph" w:styleId="Index1">
    <w:name w:val="index 1"/>
    <w:basedOn w:val="Normal"/>
    <w:next w:val="Normal"/>
    <w:autoRedefine/>
    <w:uiPriority w:val="99"/>
    <w:qFormat/>
    <w:rsid w:val="00A44F34"/>
    <w:pPr>
      <w:ind w:left="220" w:hanging="220"/>
    </w:pPr>
    <w:rPr>
      <w:rFonts w:eastAsia="Batang" w:cs="Calibri"/>
      <w:szCs w:val="18"/>
      <w:lang w:eastAsia="ko-KR"/>
    </w:rPr>
  </w:style>
  <w:style w:type="paragraph" w:styleId="Index2">
    <w:name w:val="index 2"/>
    <w:basedOn w:val="Normal"/>
    <w:next w:val="Normal"/>
    <w:autoRedefine/>
    <w:uiPriority w:val="99"/>
    <w:qFormat/>
    <w:rsid w:val="00A44F34"/>
    <w:pPr>
      <w:ind w:left="440" w:hanging="220"/>
    </w:pPr>
    <w:rPr>
      <w:rFonts w:eastAsia="Batang" w:cs="Calibri"/>
      <w:szCs w:val="18"/>
      <w:lang w:eastAsia="ko-KR"/>
    </w:rPr>
  </w:style>
  <w:style w:type="paragraph" w:styleId="Index3">
    <w:name w:val="index 3"/>
    <w:basedOn w:val="Normal"/>
    <w:next w:val="Normal"/>
    <w:autoRedefine/>
    <w:uiPriority w:val="99"/>
    <w:qFormat/>
    <w:rsid w:val="00A44F34"/>
    <w:pPr>
      <w:ind w:left="660" w:hanging="220"/>
    </w:pPr>
    <w:rPr>
      <w:rFonts w:eastAsia="Batang" w:cs="Calibri"/>
      <w:szCs w:val="18"/>
      <w:lang w:eastAsia="ko-KR"/>
    </w:rPr>
  </w:style>
  <w:style w:type="paragraph" w:styleId="Index4">
    <w:name w:val="index 4"/>
    <w:basedOn w:val="Normal"/>
    <w:next w:val="Normal"/>
    <w:autoRedefine/>
    <w:uiPriority w:val="99"/>
    <w:qFormat/>
    <w:rsid w:val="00A44F34"/>
    <w:pPr>
      <w:ind w:left="880" w:hanging="220"/>
    </w:pPr>
    <w:rPr>
      <w:rFonts w:eastAsia="Batang" w:cs="Calibri"/>
      <w:szCs w:val="18"/>
      <w:lang w:eastAsia="ko-KR"/>
    </w:rPr>
  </w:style>
  <w:style w:type="paragraph" w:styleId="Index5">
    <w:name w:val="index 5"/>
    <w:basedOn w:val="Normal"/>
    <w:next w:val="Normal"/>
    <w:autoRedefine/>
    <w:qFormat/>
    <w:rsid w:val="00A44F34"/>
    <w:pPr>
      <w:ind w:left="1100" w:hanging="220"/>
    </w:pPr>
    <w:rPr>
      <w:rFonts w:eastAsia="Batang" w:cs="Calibri"/>
      <w:szCs w:val="18"/>
      <w:lang w:eastAsia="ko-KR"/>
    </w:rPr>
  </w:style>
  <w:style w:type="paragraph" w:styleId="Index6">
    <w:name w:val="index 6"/>
    <w:basedOn w:val="Normal"/>
    <w:next w:val="Normal"/>
    <w:autoRedefine/>
    <w:qFormat/>
    <w:rsid w:val="00A44F34"/>
    <w:pPr>
      <w:ind w:left="1320" w:hanging="220"/>
    </w:pPr>
    <w:rPr>
      <w:rFonts w:eastAsia="Batang" w:cs="Calibri"/>
      <w:szCs w:val="18"/>
      <w:lang w:eastAsia="ko-KR"/>
    </w:rPr>
  </w:style>
  <w:style w:type="paragraph" w:styleId="Index7">
    <w:name w:val="index 7"/>
    <w:basedOn w:val="Normal"/>
    <w:next w:val="Normal"/>
    <w:autoRedefine/>
    <w:semiHidden/>
    <w:qFormat/>
    <w:rsid w:val="00A44F34"/>
    <w:pPr>
      <w:ind w:left="1540" w:hanging="220"/>
    </w:pPr>
    <w:rPr>
      <w:rFonts w:eastAsia="Batang" w:cs="Calibri"/>
      <w:szCs w:val="18"/>
      <w:lang w:eastAsia="ko-KR"/>
    </w:rPr>
  </w:style>
  <w:style w:type="paragraph" w:styleId="Index8">
    <w:name w:val="index 8"/>
    <w:basedOn w:val="Normal"/>
    <w:next w:val="Normal"/>
    <w:autoRedefine/>
    <w:semiHidden/>
    <w:qFormat/>
    <w:rsid w:val="00A44F34"/>
    <w:pPr>
      <w:ind w:left="1760" w:hanging="220"/>
    </w:pPr>
    <w:rPr>
      <w:rFonts w:eastAsia="Batang" w:cs="Calibri"/>
      <w:szCs w:val="18"/>
      <w:lang w:eastAsia="ko-KR"/>
    </w:rPr>
  </w:style>
  <w:style w:type="paragraph" w:styleId="Index9">
    <w:name w:val="index 9"/>
    <w:basedOn w:val="Normal"/>
    <w:next w:val="Normal"/>
    <w:autoRedefine/>
    <w:semiHidden/>
    <w:qFormat/>
    <w:rsid w:val="00A44F34"/>
    <w:pPr>
      <w:ind w:left="1980" w:hanging="220"/>
    </w:pPr>
    <w:rPr>
      <w:rFonts w:eastAsia="Batang" w:cs="Calibri"/>
      <w:szCs w:val="18"/>
      <w:lang w:eastAsia="ko-KR"/>
    </w:rPr>
  </w:style>
  <w:style w:type="paragraph" w:styleId="IndexHeading">
    <w:name w:val="index heading"/>
    <w:basedOn w:val="Normal"/>
    <w:next w:val="Index1"/>
    <w:autoRedefine/>
    <w:uiPriority w:val="99"/>
    <w:qFormat/>
    <w:rsid w:val="00A44F34"/>
    <w:pPr>
      <w:keepNext/>
      <w:keepLines/>
      <w:tabs>
        <w:tab w:val="right" w:pos="4310"/>
      </w:tabs>
      <w:spacing w:before="360" w:after="120"/>
      <w:ind w:left="144"/>
    </w:pPr>
    <w:rPr>
      <w:rFonts w:ascii="Arial Bold" w:eastAsia="Batang" w:hAnsi="Arial Bold"/>
      <w:b/>
      <w:bCs/>
      <w:sz w:val="28"/>
      <w:szCs w:val="28"/>
      <w:lang w:eastAsia="ko-KR"/>
    </w:rPr>
  </w:style>
  <w:style w:type="paragraph" w:customStyle="1" w:styleId="IndexLetter">
    <w:name w:val="Index Letter"/>
    <w:basedOn w:val="Normal"/>
    <w:rsid w:val="00A44F34"/>
    <w:pPr>
      <w:keepNext/>
      <w:keepLines/>
      <w:spacing w:line="216" w:lineRule="auto"/>
    </w:pPr>
    <w:rPr>
      <w:b/>
      <w:noProof/>
      <w:sz w:val="28"/>
      <w:szCs w:val="20"/>
    </w:rPr>
  </w:style>
  <w:style w:type="paragraph" w:styleId="IntenseQuote">
    <w:name w:val="Intense Quote"/>
    <w:basedOn w:val="Normal"/>
    <w:next w:val="Normal"/>
    <w:link w:val="IntenseQuoteChar"/>
    <w:uiPriority w:val="30"/>
    <w:qFormat/>
    <w:rsid w:val="00A44F3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A44F34"/>
    <w:rPr>
      <w:b/>
      <w:bCs/>
      <w:i/>
      <w:iCs/>
      <w:color w:val="4F81BD"/>
      <w:sz w:val="22"/>
      <w:szCs w:val="22"/>
    </w:rPr>
  </w:style>
  <w:style w:type="paragraph" w:styleId="List">
    <w:name w:val="List"/>
    <w:basedOn w:val="Normal"/>
    <w:rsid w:val="00A44F34"/>
    <w:pPr>
      <w:ind w:left="360" w:hanging="360"/>
    </w:pPr>
  </w:style>
  <w:style w:type="paragraph" w:styleId="List2">
    <w:name w:val="List 2"/>
    <w:basedOn w:val="Normal"/>
    <w:rsid w:val="00A44F34"/>
    <w:pPr>
      <w:ind w:left="720" w:hanging="360"/>
    </w:pPr>
  </w:style>
  <w:style w:type="paragraph" w:styleId="List3">
    <w:name w:val="List 3"/>
    <w:basedOn w:val="Normal"/>
    <w:rsid w:val="00A44F34"/>
    <w:pPr>
      <w:ind w:left="1080" w:hanging="360"/>
    </w:pPr>
  </w:style>
  <w:style w:type="paragraph" w:styleId="List4">
    <w:name w:val="List 4"/>
    <w:basedOn w:val="Normal"/>
    <w:rsid w:val="00A44F34"/>
    <w:pPr>
      <w:ind w:left="1440" w:hanging="360"/>
    </w:pPr>
  </w:style>
  <w:style w:type="paragraph" w:styleId="List5">
    <w:name w:val="List 5"/>
    <w:basedOn w:val="Normal"/>
    <w:rsid w:val="00A44F34"/>
    <w:pPr>
      <w:ind w:left="1800" w:hanging="360"/>
    </w:pPr>
  </w:style>
  <w:style w:type="paragraph" w:styleId="ListBullet">
    <w:name w:val="List Bullet"/>
    <w:basedOn w:val="Normal"/>
    <w:link w:val="ListBulletChar"/>
    <w:qFormat/>
    <w:rsid w:val="00A44F34"/>
    <w:pPr>
      <w:numPr>
        <w:numId w:val="14"/>
      </w:numPr>
      <w:tabs>
        <w:tab w:val="clear" w:pos="360"/>
        <w:tab w:val="left" w:pos="720"/>
      </w:tabs>
      <w:spacing w:before="120"/>
      <w:ind w:left="720"/>
    </w:pPr>
  </w:style>
  <w:style w:type="character" w:customStyle="1" w:styleId="ListBulletChar">
    <w:name w:val="List Bullet Char"/>
    <w:link w:val="ListBullet"/>
    <w:locked/>
    <w:rsid w:val="00A44F34"/>
    <w:rPr>
      <w:color w:val="000000" w:themeColor="text1"/>
      <w:sz w:val="22"/>
      <w:szCs w:val="22"/>
    </w:rPr>
  </w:style>
  <w:style w:type="paragraph" w:styleId="ListBullet2">
    <w:name w:val="List Bullet 2"/>
    <w:basedOn w:val="Normal"/>
    <w:link w:val="ListBullet2Char"/>
    <w:qFormat/>
    <w:rsid w:val="00A44F34"/>
    <w:pPr>
      <w:numPr>
        <w:numId w:val="15"/>
      </w:numPr>
      <w:tabs>
        <w:tab w:val="left" w:pos="1080"/>
      </w:tabs>
      <w:spacing w:before="120"/>
    </w:pPr>
  </w:style>
  <w:style w:type="character" w:customStyle="1" w:styleId="ListBullet2Char">
    <w:name w:val="List Bullet 2 Char"/>
    <w:link w:val="ListBullet2"/>
    <w:rsid w:val="00A44F34"/>
    <w:rPr>
      <w:color w:val="000000" w:themeColor="text1"/>
      <w:sz w:val="22"/>
      <w:szCs w:val="22"/>
    </w:rPr>
  </w:style>
  <w:style w:type="paragraph" w:customStyle="1" w:styleId="ListBullet2Indent2">
    <w:name w:val="List Bullet 2 Indent 2"/>
    <w:basedOn w:val="ListBullet2"/>
    <w:qFormat/>
    <w:rsid w:val="00A44F34"/>
    <w:pPr>
      <w:numPr>
        <w:numId w:val="16"/>
      </w:numPr>
      <w:tabs>
        <w:tab w:val="clear" w:pos="1080"/>
      </w:tabs>
      <w:ind w:left="1800"/>
    </w:pPr>
    <w:rPr>
      <w:szCs w:val="20"/>
    </w:rPr>
  </w:style>
  <w:style w:type="paragraph" w:customStyle="1" w:styleId="ListBullet2Indent3">
    <w:name w:val="List Bullet 2 Indent 3"/>
    <w:basedOn w:val="ListBullet2Indent2"/>
    <w:qFormat/>
    <w:rsid w:val="00A44F34"/>
    <w:pPr>
      <w:numPr>
        <w:numId w:val="29"/>
      </w:numPr>
      <w:tabs>
        <w:tab w:val="left" w:pos="2160"/>
      </w:tabs>
      <w:ind w:left="2160"/>
    </w:pPr>
  </w:style>
  <w:style w:type="paragraph" w:styleId="ListBullet3">
    <w:name w:val="List Bullet 3"/>
    <w:basedOn w:val="Normal"/>
    <w:qFormat/>
    <w:rsid w:val="00A44F34"/>
    <w:pPr>
      <w:numPr>
        <w:numId w:val="17"/>
      </w:numPr>
      <w:tabs>
        <w:tab w:val="left" w:pos="1440"/>
      </w:tabs>
      <w:spacing w:before="120"/>
      <w:ind w:left="1440"/>
    </w:pPr>
  </w:style>
  <w:style w:type="paragraph" w:styleId="ListBullet5">
    <w:name w:val="List Bullet 5"/>
    <w:basedOn w:val="Normal"/>
    <w:qFormat/>
    <w:rsid w:val="00A44F34"/>
    <w:pPr>
      <w:numPr>
        <w:numId w:val="19"/>
      </w:numPr>
      <w:tabs>
        <w:tab w:val="left" w:pos="2160"/>
      </w:tabs>
      <w:spacing w:before="120"/>
      <w:ind w:left="2160"/>
    </w:pPr>
  </w:style>
  <w:style w:type="paragraph" w:customStyle="1" w:styleId="ListBulletIndent">
    <w:name w:val="List Bullet Indent"/>
    <w:basedOn w:val="ListBullet"/>
    <w:qFormat/>
    <w:rsid w:val="00A44F34"/>
    <w:pPr>
      <w:numPr>
        <w:numId w:val="20"/>
      </w:numPr>
      <w:tabs>
        <w:tab w:val="clear" w:pos="720"/>
        <w:tab w:val="left" w:pos="1080"/>
      </w:tabs>
      <w:ind w:left="1080"/>
    </w:pPr>
  </w:style>
  <w:style w:type="paragraph" w:customStyle="1" w:styleId="ListBulletIndent2">
    <w:name w:val="List Bullet Indent 2"/>
    <w:basedOn w:val="ListBulletIndent"/>
    <w:qFormat/>
    <w:rsid w:val="00A44F34"/>
    <w:pPr>
      <w:tabs>
        <w:tab w:val="clear" w:pos="1080"/>
        <w:tab w:val="left" w:pos="1440"/>
      </w:tabs>
      <w:ind w:left="1440"/>
    </w:pPr>
  </w:style>
  <w:style w:type="paragraph" w:customStyle="1" w:styleId="ListBulletIndent3">
    <w:name w:val="List Bullet Indent 3"/>
    <w:basedOn w:val="ListBulletIndent"/>
    <w:qFormat/>
    <w:rsid w:val="00A44F34"/>
    <w:pPr>
      <w:tabs>
        <w:tab w:val="clear" w:pos="1080"/>
        <w:tab w:val="left" w:pos="1800"/>
      </w:tabs>
      <w:ind w:left="1800"/>
    </w:pPr>
  </w:style>
  <w:style w:type="paragraph" w:customStyle="1" w:styleId="ListBulletIndent4">
    <w:name w:val="List Bullet Indent 4"/>
    <w:basedOn w:val="ListBullet2"/>
    <w:qFormat/>
    <w:rsid w:val="00A44F34"/>
    <w:pPr>
      <w:numPr>
        <w:numId w:val="30"/>
      </w:numPr>
      <w:tabs>
        <w:tab w:val="clear" w:pos="1080"/>
        <w:tab w:val="left" w:pos="2160"/>
      </w:tabs>
      <w:ind w:left="2160"/>
    </w:pPr>
  </w:style>
  <w:style w:type="paragraph" w:styleId="ListContinue">
    <w:name w:val="List Continue"/>
    <w:basedOn w:val="Normal"/>
    <w:rsid w:val="00A44F34"/>
    <w:pPr>
      <w:spacing w:after="120"/>
      <w:ind w:left="360"/>
    </w:pPr>
  </w:style>
  <w:style w:type="paragraph" w:styleId="ListContinue2">
    <w:name w:val="List Continue 2"/>
    <w:basedOn w:val="Normal"/>
    <w:rsid w:val="00A44F34"/>
    <w:pPr>
      <w:spacing w:after="120"/>
      <w:ind w:left="720"/>
    </w:pPr>
  </w:style>
  <w:style w:type="paragraph" w:styleId="ListContinue3">
    <w:name w:val="List Continue 3"/>
    <w:basedOn w:val="Normal"/>
    <w:rsid w:val="00A44F34"/>
    <w:pPr>
      <w:spacing w:after="120"/>
      <w:ind w:left="1080"/>
    </w:pPr>
  </w:style>
  <w:style w:type="paragraph" w:styleId="ListContinue4">
    <w:name w:val="List Continue 4"/>
    <w:basedOn w:val="Normal"/>
    <w:rsid w:val="00A44F34"/>
    <w:pPr>
      <w:spacing w:after="120"/>
      <w:ind w:left="1440"/>
    </w:pPr>
  </w:style>
  <w:style w:type="paragraph" w:styleId="ListContinue5">
    <w:name w:val="List Continue 5"/>
    <w:basedOn w:val="Normal"/>
    <w:rsid w:val="00A44F34"/>
    <w:pPr>
      <w:spacing w:after="120"/>
      <w:ind w:left="1800"/>
    </w:pPr>
  </w:style>
  <w:style w:type="paragraph" w:styleId="ListNumber">
    <w:name w:val="List Number"/>
    <w:basedOn w:val="Normal"/>
    <w:link w:val="ListNumberChar"/>
    <w:qFormat/>
    <w:rsid w:val="00A44F34"/>
    <w:pPr>
      <w:numPr>
        <w:numId w:val="21"/>
      </w:numPr>
      <w:tabs>
        <w:tab w:val="clear" w:pos="360"/>
        <w:tab w:val="left" w:pos="720"/>
      </w:tabs>
      <w:spacing w:before="120"/>
      <w:ind w:left="720"/>
    </w:pPr>
  </w:style>
  <w:style w:type="character" w:customStyle="1" w:styleId="ListNumberChar">
    <w:name w:val="List Number Char"/>
    <w:link w:val="ListNumber"/>
    <w:locked/>
    <w:rsid w:val="00A44F34"/>
    <w:rPr>
      <w:color w:val="000000" w:themeColor="text1"/>
      <w:sz w:val="22"/>
      <w:szCs w:val="22"/>
    </w:rPr>
  </w:style>
  <w:style w:type="paragraph" w:styleId="ListNumber2">
    <w:name w:val="List Number 2"/>
    <w:basedOn w:val="Normal"/>
    <w:qFormat/>
    <w:rsid w:val="00A44F34"/>
    <w:pPr>
      <w:numPr>
        <w:numId w:val="22"/>
      </w:numPr>
      <w:tabs>
        <w:tab w:val="left" w:pos="1080"/>
      </w:tabs>
      <w:spacing w:before="120"/>
      <w:ind w:left="1080"/>
    </w:pPr>
  </w:style>
  <w:style w:type="paragraph" w:styleId="ListNumber3">
    <w:name w:val="List Number 3"/>
    <w:basedOn w:val="Normal"/>
    <w:rsid w:val="00A44F34"/>
    <w:pPr>
      <w:numPr>
        <w:numId w:val="23"/>
      </w:numPr>
      <w:tabs>
        <w:tab w:val="left" w:pos="1440"/>
      </w:tabs>
      <w:spacing w:before="120"/>
      <w:ind w:left="1440"/>
    </w:pPr>
  </w:style>
  <w:style w:type="paragraph" w:styleId="ListNumber4">
    <w:name w:val="List Number 4"/>
    <w:basedOn w:val="Normal"/>
    <w:rsid w:val="00A44F34"/>
    <w:pPr>
      <w:numPr>
        <w:numId w:val="24"/>
      </w:numPr>
      <w:tabs>
        <w:tab w:val="left" w:pos="1800"/>
      </w:tabs>
      <w:spacing w:before="120"/>
      <w:ind w:left="1800"/>
    </w:pPr>
  </w:style>
  <w:style w:type="paragraph" w:styleId="ListNumber5">
    <w:name w:val="List Number 5"/>
    <w:basedOn w:val="Normal"/>
    <w:qFormat/>
    <w:rsid w:val="00A44F34"/>
    <w:pPr>
      <w:numPr>
        <w:numId w:val="25"/>
      </w:numPr>
      <w:tabs>
        <w:tab w:val="num" w:pos="2160"/>
      </w:tabs>
      <w:ind w:left="2160"/>
    </w:pPr>
  </w:style>
  <w:style w:type="paragraph" w:styleId="MacroText">
    <w:name w:val="macro"/>
    <w:link w:val="MacroTextChar"/>
    <w:semiHidden/>
    <w:rsid w:val="00A44F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A44F34"/>
    <w:rPr>
      <w:rFonts w:ascii="Courier New" w:hAnsi="Courier New" w:cs="Courier New"/>
    </w:rPr>
  </w:style>
  <w:style w:type="paragraph" w:customStyle="1" w:styleId="MenuBox">
    <w:name w:val="Menu Box"/>
    <w:basedOn w:val="Normal"/>
    <w:rsid w:val="00A44F34"/>
    <w:pPr>
      <w:keepNext/>
      <w:keepLines/>
      <w:pBdr>
        <w:top w:val="single" w:sz="2" w:space="5" w:color="auto"/>
        <w:left w:val="single" w:sz="2" w:space="5" w:color="auto"/>
        <w:bottom w:val="single" w:sz="2" w:space="5" w:color="auto"/>
        <w:right w:val="single" w:sz="2" w:space="5" w:color="auto"/>
      </w:pBdr>
      <w:tabs>
        <w:tab w:val="right" w:pos="9180"/>
      </w:tabs>
      <w:overflowPunct w:val="0"/>
      <w:autoSpaceDE w:val="0"/>
      <w:autoSpaceDN w:val="0"/>
      <w:adjustRightInd w:val="0"/>
      <w:ind w:left="187" w:right="187"/>
      <w:textAlignment w:val="baseline"/>
    </w:pPr>
    <w:rPr>
      <w:rFonts w:ascii="Courier New" w:hAnsi="Courier New"/>
      <w:sz w:val="18"/>
    </w:rPr>
  </w:style>
  <w:style w:type="paragraph" w:styleId="MessageHeader">
    <w:name w:val="Message Header"/>
    <w:basedOn w:val="Normal"/>
    <w:link w:val="MessageHeaderChar"/>
    <w:rsid w:val="00A44F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A44F34"/>
    <w:rPr>
      <w:rFonts w:ascii="Arial" w:hAnsi="Arial" w:cs="Arial"/>
      <w:color w:val="000000" w:themeColor="text1"/>
      <w:sz w:val="24"/>
      <w:szCs w:val="24"/>
      <w:shd w:val="pct20" w:color="auto" w:fill="auto"/>
    </w:rPr>
  </w:style>
  <w:style w:type="paragraph" w:styleId="NoSpacing">
    <w:name w:val="No Spacing"/>
    <w:uiPriority w:val="1"/>
    <w:qFormat/>
    <w:rsid w:val="00A44F34"/>
    <w:rPr>
      <w:sz w:val="22"/>
      <w:szCs w:val="22"/>
    </w:rPr>
  </w:style>
  <w:style w:type="paragraph" w:styleId="NormalWeb">
    <w:name w:val="Normal (Web)"/>
    <w:basedOn w:val="Normal"/>
    <w:rsid w:val="00A44F34"/>
    <w:rPr>
      <w:sz w:val="24"/>
      <w:szCs w:val="24"/>
    </w:rPr>
  </w:style>
  <w:style w:type="paragraph" w:styleId="NormalIndent">
    <w:name w:val="Normal Indent"/>
    <w:basedOn w:val="Normal"/>
    <w:qFormat/>
    <w:rsid w:val="00A44F34"/>
    <w:pPr>
      <w:ind w:left="720"/>
    </w:pPr>
  </w:style>
  <w:style w:type="paragraph" w:customStyle="1" w:styleId="Note">
    <w:name w:val="Note"/>
    <w:basedOn w:val="Normal"/>
    <w:link w:val="NoteChar"/>
    <w:qFormat/>
    <w:rsid w:val="00A44F34"/>
    <w:pPr>
      <w:spacing w:before="120" w:after="120"/>
      <w:ind w:left="720" w:hanging="720"/>
    </w:pPr>
    <w:rPr>
      <w:rFonts w:eastAsia="Batang" w:cs="Arial"/>
      <w:szCs w:val="24"/>
      <w:lang w:eastAsia="ko-KR"/>
    </w:rPr>
  </w:style>
  <w:style w:type="character" w:customStyle="1" w:styleId="NoteChar">
    <w:name w:val="Note Char"/>
    <w:link w:val="Note"/>
    <w:locked/>
    <w:rsid w:val="00A44F34"/>
    <w:rPr>
      <w:rFonts w:eastAsia="Batang" w:cs="Arial"/>
      <w:color w:val="000000" w:themeColor="text1"/>
      <w:sz w:val="22"/>
      <w:szCs w:val="24"/>
      <w:lang w:eastAsia="ko-KR"/>
    </w:rPr>
  </w:style>
  <w:style w:type="paragraph" w:customStyle="1" w:styleId="NoteIndent">
    <w:name w:val="Note Indent"/>
    <w:basedOn w:val="Note"/>
    <w:qFormat/>
    <w:rsid w:val="00A44F34"/>
    <w:pPr>
      <w:ind w:left="1080"/>
    </w:pPr>
  </w:style>
  <w:style w:type="paragraph" w:customStyle="1" w:styleId="NoteIndent2">
    <w:name w:val="Note Indent 2"/>
    <w:basedOn w:val="NoteIndent"/>
    <w:qFormat/>
    <w:rsid w:val="00A44F34"/>
    <w:pPr>
      <w:ind w:left="1440"/>
    </w:pPr>
  </w:style>
  <w:style w:type="paragraph" w:customStyle="1" w:styleId="NoteIndent3">
    <w:name w:val="Note Indent 3"/>
    <w:basedOn w:val="NoteIndent2"/>
    <w:qFormat/>
    <w:rsid w:val="00A44F34"/>
    <w:pPr>
      <w:ind w:left="1800"/>
    </w:pPr>
  </w:style>
  <w:style w:type="paragraph" w:customStyle="1" w:styleId="NoteIndent4">
    <w:name w:val="Note Indent 4"/>
    <w:basedOn w:val="NoteIndent3"/>
    <w:qFormat/>
    <w:rsid w:val="00A44F34"/>
    <w:pPr>
      <w:ind w:left="2160"/>
    </w:pPr>
  </w:style>
  <w:style w:type="paragraph" w:customStyle="1" w:styleId="NoteListBullet">
    <w:name w:val="Note List Bullet"/>
    <w:basedOn w:val="Normal"/>
    <w:qFormat/>
    <w:rsid w:val="00A44F34"/>
    <w:pPr>
      <w:numPr>
        <w:numId w:val="26"/>
      </w:numPr>
      <w:spacing w:before="60" w:after="60"/>
    </w:pPr>
  </w:style>
  <w:style w:type="paragraph" w:styleId="PlainText">
    <w:name w:val="Plain Text"/>
    <w:basedOn w:val="Normal"/>
    <w:link w:val="PlainTextChar"/>
    <w:rsid w:val="00A44F34"/>
    <w:rPr>
      <w:rFonts w:ascii="Courier New" w:hAnsi="Courier New" w:cs="Courier New"/>
      <w:sz w:val="20"/>
      <w:szCs w:val="20"/>
    </w:rPr>
  </w:style>
  <w:style w:type="character" w:customStyle="1" w:styleId="PlainTextChar">
    <w:name w:val="Plain Text Char"/>
    <w:basedOn w:val="DefaultParagraphFont"/>
    <w:link w:val="PlainText"/>
    <w:rsid w:val="00A44F34"/>
    <w:rPr>
      <w:rFonts w:ascii="Courier New" w:hAnsi="Courier New" w:cs="Courier New"/>
      <w:color w:val="000000" w:themeColor="text1"/>
    </w:rPr>
  </w:style>
  <w:style w:type="paragraph" w:styleId="Quote">
    <w:name w:val="Quote"/>
    <w:basedOn w:val="Normal"/>
    <w:next w:val="Normal"/>
    <w:link w:val="QuoteChar"/>
    <w:uiPriority w:val="29"/>
    <w:qFormat/>
    <w:rsid w:val="00A44F34"/>
    <w:rPr>
      <w:i/>
      <w:iCs/>
      <w:color w:val="000000"/>
    </w:rPr>
  </w:style>
  <w:style w:type="character" w:customStyle="1" w:styleId="QuoteChar">
    <w:name w:val="Quote Char"/>
    <w:link w:val="Quote"/>
    <w:uiPriority w:val="29"/>
    <w:rsid w:val="00A44F34"/>
    <w:rPr>
      <w:i/>
      <w:iCs/>
      <w:color w:val="000000"/>
      <w:sz w:val="22"/>
      <w:szCs w:val="22"/>
    </w:rPr>
  </w:style>
  <w:style w:type="paragraph" w:styleId="Salutation">
    <w:name w:val="Salutation"/>
    <w:basedOn w:val="Normal"/>
    <w:next w:val="Normal"/>
    <w:link w:val="SalutationChar"/>
    <w:rsid w:val="00A44F34"/>
  </w:style>
  <w:style w:type="character" w:customStyle="1" w:styleId="SalutationChar">
    <w:name w:val="Salutation Char"/>
    <w:basedOn w:val="DefaultParagraphFont"/>
    <w:link w:val="Salutation"/>
    <w:rsid w:val="00A44F34"/>
    <w:rPr>
      <w:color w:val="000000" w:themeColor="text1"/>
      <w:sz w:val="22"/>
      <w:szCs w:val="22"/>
    </w:rPr>
  </w:style>
  <w:style w:type="paragraph" w:styleId="Signature">
    <w:name w:val="Signature"/>
    <w:basedOn w:val="Normal"/>
    <w:link w:val="SignatureChar"/>
    <w:rsid w:val="00A44F34"/>
  </w:style>
  <w:style w:type="character" w:customStyle="1" w:styleId="SignatureChar">
    <w:name w:val="Signature Char"/>
    <w:basedOn w:val="DefaultParagraphFont"/>
    <w:link w:val="Signature"/>
    <w:rsid w:val="00A44F34"/>
    <w:rPr>
      <w:color w:val="000000" w:themeColor="text1"/>
      <w:sz w:val="22"/>
      <w:szCs w:val="22"/>
    </w:rPr>
  </w:style>
  <w:style w:type="character" w:styleId="Strong">
    <w:name w:val="Strong"/>
    <w:qFormat/>
    <w:rsid w:val="00A44F34"/>
    <w:rPr>
      <w:b/>
      <w:bCs/>
    </w:rPr>
  </w:style>
  <w:style w:type="paragraph" w:customStyle="1" w:styleId="TableNote">
    <w:name w:val="Table Note"/>
    <w:basedOn w:val="TableText"/>
    <w:qFormat/>
    <w:rsid w:val="00A44F34"/>
    <w:pPr>
      <w:ind w:left="533" w:hanging="533"/>
    </w:pPr>
  </w:style>
  <w:style w:type="paragraph" w:customStyle="1" w:styleId="TableCaution">
    <w:name w:val="Table Caution"/>
    <w:basedOn w:val="TableNote"/>
    <w:qFormat/>
    <w:rsid w:val="00A44F34"/>
    <w:pPr>
      <w:ind w:left="720" w:hanging="720"/>
    </w:pPr>
    <w:rPr>
      <w:b/>
    </w:rPr>
  </w:style>
  <w:style w:type="paragraph" w:customStyle="1" w:styleId="TableListBullet2">
    <w:name w:val="Table List Bullet 2"/>
    <w:basedOn w:val="TableListBullet"/>
    <w:qFormat/>
    <w:rsid w:val="00A44F34"/>
    <w:pPr>
      <w:numPr>
        <w:numId w:val="27"/>
      </w:numPr>
    </w:pPr>
  </w:style>
  <w:style w:type="paragraph" w:styleId="TableofAuthorities">
    <w:name w:val="table of authorities"/>
    <w:basedOn w:val="Normal"/>
    <w:next w:val="Normal"/>
    <w:semiHidden/>
    <w:rsid w:val="00A44F34"/>
    <w:pPr>
      <w:ind w:left="220" w:hanging="220"/>
    </w:pPr>
  </w:style>
  <w:style w:type="paragraph" w:styleId="TOAHeading">
    <w:name w:val="toa heading"/>
    <w:basedOn w:val="Normal"/>
    <w:next w:val="Normal"/>
    <w:semiHidden/>
    <w:rsid w:val="00A44F34"/>
    <w:pPr>
      <w:spacing w:before="120"/>
    </w:pPr>
    <w:rPr>
      <w:rFonts w:ascii="Arial" w:hAnsi="Arial" w:cs="Arial"/>
      <w:b/>
      <w:bCs/>
      <w:sz w:val="24"/>
      <w:szCs w:val="24"/>
    </w:rPr>
  </w:style>
  <w:style w:type="paragraph" w:customStyle="1" w:styleId="VASeal">
    <w:name w:val="VA Seal"/>
    <w:basedOn w:val="Normal"/>
    <w:qFormat/>
    <w:rsid w:val="00A44F34"/>
    <w:pPr>
      <w:spacing w:before="960" w:after="960"/>
      <w:jc w:val="center"/>
    </w:pPr>
    <w:rPr>
      <w:rFonts w:ascii="Arial" w:eastAsia="Batang" w:hAnsi="Arial"/>
      <w:sz w:val="20"/>
      <w:szCs w:val="24"/>
      <w:lang w:eastAsia="ko-KR"/>
    </w:rPr>
  </w:style>
  <w:style w:type="paragraph" w:customStyle="1" w:styleId="AltHeading4">
    <w:name w:val="Alt Heading 4"/>
    <w:basedOn w:val="BodyText"/>
    <w:autoRedefine/>
    <w:qFormat/>
    <w:rsid w:val="00A44F34"/>
    <w:pPr>
      <w:keepNext/>
      <w:keepLines/>
    </w:pPr>
    <w:rPr>
      <w:rFonts w:ascii="Arial" w:hAnsi="Arial" w:cs="Arial"/>
      <w:b/>
      <w:sz w:val="28"/>
      <w:szCs w:val="28"/>
    </w:rPr>
  </w:style>
  <w:style w:type="paragraph" w:customStyle="1" w:styleId="CautionIndent4">
    <w:name w:val="Caution Indent 4"/>
    <w:basedOn w:val="CautionIndent3"/>
    <w:qFormat/>
    <w:rsid w:val="00A44F34"/>
    <w:pPr>
      <w:ind w:left="2347"/>
    </w:pPr>
  </w:style>
  <w:style w:type="paragraph" w:customStyle="1" w:styleId="ListBullet2Indent">
    <w:name w:val="List Bullet 2 Indent"/>
    <w:basedOn w:val="ListBullet2"/>
    <w:qFormat/>
    <w:rsid w:val="00A44F34"/>
    <w:pPr>
      <w:numPr>
        <w:numId w:val="28"/>
      </w:numPr>
      <w:tabs>
        <w:tab w:val="clear" w:pos="1080"/>
        <w:tab w:val="left" w:pos="1440"/>
      </w:tabs>
      <w:ind w:left="1440"/>
    </w:pPr>
  </w:style>
  <w:style w:type="paragraph" w:customStyle="1" w:styleId="TableListNumber">
    <w:name w:val="Table List Number"/>
    <w:basedOn w:val="ListNumber"/>
    <w:qFormat/>
    <w:rsid w:val="008E2FF4"/>
    <w:pPr>
      <w:tabs>
        <w:tab w:val="num" w:pos="720"/>
      </w:tabs>
      <w:ind w:left="727"/>
    </w:pPr>
    <w:rPr>
      <w:rFonts w:ascii="Arial" w:eastAsia="Arial" w:hAnsi="Arial" w:cs="Arial"/>
      <w:sz w:val="20"/>
      <w:szCs w:val="20"/>
    </w:rPr>
  </w:style>
  <w:style w:type="paragraph" w:customStyle="1" w:styleId="APITable">
    <w:name w:val="API_Table"/>
    <w:basedOn w:val="Normal"/>
    <w:rsid w:val="00D10139"/>
    <w:pPr>
      <w:keepNext/>
      <w:keepLines/>
      <w:spacing w:before="120" w:after="120"/>
    </w:pPr>
    <w:rPr>
      <w:szCs w:val="20"/>
    </w:rPr>
  </w:style>
  <w:style w:type="paragraph" w:customStyle="1" w:styleId="BodyTextFiller">
    <w:name w:val="Body Text Filler"/>
    <w:basedOn w:val="Normal"/>
    <w:qFormat/>
    <w:rsid w:val="00D10139"/>
    <w:pPr>
      <w:keepNext/>
      <w:keepLines/>
    </w:pPr>
    <w:rPr>
      <w:b/>
      <w:sz w:val="14"/>
      <w:szCs w:val="14"/>
    </w:rPr>
  </w:style>
  <w:style w:type="paragraph" w:customStyle="1" w:styleId="ContentsHeader">
    <w:name w:val="Contents Header"/>
    <w:basedOn w:val="Normal"/>
    <w:qFormat/>
    <w:rsid w:val="00D10139"/>
    <w:pPr>
      <w:keepNext/>
      <w:keepLines/>
    </w:pPr>
    <w:rPr>
      <w:rFonts w:ascii="Arial" w:hAnsi="Arial"/>
      <w:sz w:val="36"/>
    </w:rPr>
  </w:style>
  <w:style w:type="paragraph" w:customStyle="1" w:styleId="dialogue0">
    <w:name w:val="dialogue"/>
    <w:basedOn w:val="Normal"/>
    <w:rsid w:val="00D10139"/>
    <w:pPr>
      <w:keepNext/>
      <w:keepLines/>
      <w:pBdr>
        <w:top w:val="single" w:sz="2" w:space="3" w:color="auto"/>
        <w:left w:val="single" w:sz="2" w:space="3" w:color="auto"/>
        <w:bottom w:val="single" w:sz="2" w:space="3" w:color="auto"/>
        <w:right w:val="single" w:sz="2" w:space="3" w:color="auto"/>
      </w:pBdr>
      <w:ind w:left="187" w:right="187"/>
    </w:pPr>
    <w:rPr>
      <w:rFonts w:ascii="Courier New" w:hAnsi="Courier New"/>
      <w:noProof/>
      <w:sz w:val="20"/>
      <w:szCs w:val="20"/>
    </w:rPr>
  </w:style>
  <w:style w:type="paragraph" w:customStyle="1" w:styleId="GlossaryTable">
    <w:name w:val="Glossary Table"/>
    <w:basedOn w:val="Normal"/>
    <w:qFormat/>
    <w:rsid w:val="00D10139"/>
    <w:pPr>
      <w:spacing w:before="120" w:after="120"/>
    </w:pPr>
  </w:style>
  <w:style w:type="paragraph" w:customStyle="1" w:styleId="HeadingSection">
    <w:name w:val="Heading Section"/>
    <w:basedOn w:val="Heading1"/>
    <w:autoRedefine/>
    <w:qFormat/>
    <w:rsid w:val="00D10139"/>
    <w:pPr>
      <w:numPr>
        <w:numId w:val="49"/>
      </w:numPr>
      <w:tabs>
        <w:tab w:val="left" w:pos="900"/>
      </w:tabs>
    </w:pPr>
    <w:rPr>
      <w:sz w:val="48"/>
      <w:szCs w:val="48"/>
    </w:rPr>
  </w:style>
  <w:style w:type="paragraph" w:customStyle="1" w:styleId="HeadingTOC">
    <w:name w:val="Heading TOC"/>
    <w:basedOn w:val="Normal"/>
    <w:autoRedefine/>
    <w:qFormat/>
    <w:rsid w:val="00D10139"/>
    <w:pPr>
      <w:keepNext/>
      <w:keepLines/>
      <w:spacing w:after="480"/>
    </w:pPr>
    <w:rPr>
      <w:rFonts w:ascii="Arial" w:eastAsia="Batang" w:hAnsi="Arial" w:cs="Arial"/>
      <w:sz w:val="36"/>
      <w:szCs w:val="24"/>
      <w:lang w:eastAsia="ko-KR"/>
    </w:rPr>
  </w:style>
  <w:style w:type="paragraph" w:customStyle="1" w:styleId="Institution2">
    <w:name w:val="Institution2"/>
    <w:basedOn w:val="Normal"/>
    <w:rsid w:val="00D10139"/>
    <w:pPr>
      <w:spacing w:before="160" w:after="120"/>
      <w:jc w:val="center"/>
    </w:pPr>
    <w:rPr>
      <w:rFonts w:ascii="Arial" w:eastAsia="Batang" w:hAnsi="Arial" w:cs="Arial"/>
      <w:b/>
      <w:sz w:val="24"/>
      <w:szCs w:val="24"/>
      <w:lang w:eastAsia="ko-KR"/>
    </w:rPr>
  </w:style>
  <w:style w:type="paragraph" w:customStyle="1" w:styleId="NoTOCHeading2">
    <w:name w:val="No TOC Heading 2"/>
    <w:basedOn w:val="Normal"/>
    <w:qFormat/>
    <w:rsid w:val="00D10139"/>
    <w:pPr>
      <w:keepNext/>
      <w:keepLines/>
    </w:pPr>
    <w:rPr>
      <w:b/>
      <w:sz w:val="32"/>
      <w:szCs w:val="32"/>
    </w:rPr>
  </w:style>
  <w:style w:type="paragraph" w:customStyle="1" w:styleId="NoTOCHeading3">
    <w:name w:val="No TOC Heading 3"/>
    <w:basedOn w:val="Normal"/>
    <w:qFormat/>
    <w:rsid w:val="00D10139"/>
    <w:pPr>
      <w:keepNext/>
      <w:keepLines/>
    </w:pPr>
    <w:rPr>
      <w:b/>
      <w:sz w:val="28"/>
      <w:szCs w:val="28"/>
    </w:rPr>
  </w:style>
  <w:style w:type="paragraph" w:styleId="NoteHeading">
    <w:name w:val="Note Heading"/>
    <w:basedOn w:val="Normal"/>
    <w:next w:val="Normal"/>
    <w:link w:val="NoteHeadingChar"/>
    <w:rsid w:val="00D10139"/>
  </w:style>
  <w:style w:type="character" w:customStyle="1" w:styleId="NoteHeadingChar">
    <w:name w:val="Note Heading Char"/>
    <w:basedOn w:val="DefaultParagraphFont"/>
    <w:link w:val="NoteHeading"/>
    <w:rsid w:val="00D10139"/>
    <w:rPr>
      <w:sz w:val="22"/>
      <w:szCs w:val="22"/>
    </w:rPr>
  </w:style>
  <w:style w:type="paragraph" w:customStyle="1" w:styleId="processchart">
    <w:name w:val="process chart"/>
    <w:basedOn w:val="Normal"/>
    <w:autoRedefine/>
    <w:rsid w:val="00D10139"/>
    <w:pPr>
      <w:keepNext/>
      <w:keepLines/>
      <w:pBdr>
        <w:top w:val="single" w:sz="6" w:space="5" w:color="auto"/>
        <w:left w:val="single" w:sz="6" w:space="5" w:color="auto"/>
        <w:bottom w:val="single" w:sz="6" w:space="5" w:color="auto"/>
        <w:right w:val="single" w:sz="6" w:space="5" w:color="auto"/>
      </w:pBdr>
      <w:tabs>
        <w:tab w:val="right" w:pos="9180"/>
      </w:tabs>
      <w:spacing w:line="216" w:lineRule="auto"/>
      <w:ind w:left="180" w:right="187"/>
    </w:pPr>
    <w:rPr>
      <w:rFonts w:ascii="Courier New" w:hAnsi="Courier New"/>
      <w:kern w:val="2"/>
      <w:sz w:val="18"/>
    </w:rPr>
  </w:style>
  <w:style w:type="paragraph" w:customStyle="1" w:styleId="ProjectName">
    <w:name w:val="ProjectName"/>
    <w:basedOn w:val="Normal"/>
    <w:rsid w:val="00D10139"/>
    <w:pPr>
      <w:spacing w:before="720"/>
      <w:jc w:val="center"/>
    </w:pPr>
    <w:rPr>
      <w:rFonts w:ascii="Arial" w:eastAsia="Batang" w:hAnsi="Arial"/>
      <w:b/>
      <w:sz w:val="40"/>
      <w:szCs w:val="40"/>
      <w:lang w:eastAsia="ko-KR"/>
    </w:rPr>
  </w:style>
  <w:style w:type="paragraph" w:customStyle="1" w:styleId="ReleaseDate">
    <w:name w:val="ReleaseDate"/>
    <w:basedOn w:val="Title"/>
    <w:rsid w:val="00D10139"/>
    <w:pPr>
      <w:spacing w:after="1080"/>
      <w:outlineLvl w:val="9"/>
    </w:pPr>
    <w:rPr>
      <w:rFonts w:eastAsia="Batang" w:cs="Arial"/>
      <w:lang w:eastAsia="ko-KR"/>
    </w:rPr>
  </w:style>
  <w:style w:type="paragraph" w:customStyle="1" w:styleId="Screen">
    <w:name w:val="Screen"/>
    <w:basedOn w:val="Normal"/>
    <w:rsid w:val="00D10139"/>
    <w:pPr>
      <w:spacing w:line="216" w:lineRule="auto"/>
    </w:pPr>
    <w:rPr>
      <w:rFonts w:ascii="Courier" w:hAnsi="Courier"/>
      <w:sz w:val="18"/>
    </w:rPr>
  </w:style>
  <w:style w:type="paragraph" w:customStyle="1" w:styleId="Screentext">
    <w:name w:val="Screen text"/>
    <w:basedOn w:val="Normal"/>
    <w:rsid w:val="00D10139"/>
    <w:pPr>
      <w:keepNext/>
      <w:keepLines/>
      <w:pBdr>
        <w:top w:val="single" w:sz="6" w:space="5" w:color="auto"/>
        <w:left w:val="single" w:sz="6" w:space="5" w:color="auto"/>
        <w:bottom w:val="single" w:sz="6" w:space="5" w:color="auto"/>
        <w:right w:val="single" w:sz="6" w:space="5" w:color="auto"/>
      </w:pBdr>
      <w:overflowPunct w:val="0"/>
      <w:autoSpaceDE w:val="0"/>
      <w:autoSpaceDN w:val="0"/>
      <w:adjustRightInd w:val="0"/>
      <w:ind w:left="187" w:right="187"/>
      <w:textAlignment w:val="baseline"/>
    </w:pPr>
    <w:rPr>
      <w:rFonts w:ascii="Courier New" w:hAnsi="Courier New"/>
      <w:sz w:val="18"/>
    </w:rPr>
  </w:style>
  <w:style w:type="character" w:customStyle="1" w:styleId="SubtitleChar">
    <w:name w:val="Subtitle Char"/>
    <w:basedOn w:val="DefaultParagraphFont"/>
    <w:link w:val="Subtitle"/>
    <w:rsid w:val="00D10139"/>
    <w:rPr>
      <w:rFonts w:ascii="Arial" w:hAnsi="Arial" w:cs="Arial"/>
      <w:sz w:val="24"/>
      <w:szCs w:val="24"/>
    </w:rPr>
  </w:style>
  <w:style w:type="paragraph" w:customStyle="1" w:styleId="Table">
    <w:name w:val="Table"/>
    <w:basedOn w:val="Normal"/>
    <w:rsid w:val="00D10139"/>
    <w:pPr>
      <w:tabs>
        <w:tab w:val="left" w:pos="5760"/>
      </w:tabs>
      <w:spacing w:after="120"/>
      <w:ind w:left="1440"/>
    </w:pPr>
    <w:rPr>
      <w:szCs w:val="20"/>
    </w:rPr>
  </w:style>
  <w:style w:type="paragraph" w:customStyle="1" w:styleId="TableHeader">
    <w:name w:val="Table Header"/>
    <w:basedOn w:val="TableText"/>
    <w:rsid w:val="00D10139"/>
    <w:pPr>
      <w:keepNext/>
      <w:keepLines/>
      <w:contextualSpacing/>
    </w:pPr>
    <w:rPr>
      <w:rFonts w:ascii="Arial Bold" w:hAnsi="Arial Bold"/>
      <w:b/>
    </w:rPr>
  </w:style>
  <w:style w:type="paragraph" w:customStyle="1" w:styleId="TitlePage">
    <w:name w:val="Title Page"/>
    <w:basedOn w:val="BodyText"/>
    <w:autoRedefine/>
    <w:rsid w:val="00D10139"/>
    <w:pPr>
      <w:jc w:val="center"/>
    </w:pPr>
    <w:rPr>
      <w:rFonts w:ascii="Arial" w:hAnsi="Arial" w:cs="Arial"/>
      <w:iCs/>
    </w:rPr>
  </w:style>
  <w:style w:type="paragraph" w:customStyle="1" w:styleId="TitlePageHeader">
    <w:name w:val="Title Page Header"/>
    <w:basedOn w:val="TitlePage"/>
    <w:autoRedefine/>
    <w:rsid w:val="00D10139"/>
    <w:rPr>
      <w:b/>
      <w:sz w:val="48"/>
      <w:szCs w:val="48"/>
    </w:rPr>
  </w:style>
  <w:style w:type="paragraph" w:styleId="TOCHeading">
    <w:name w:val="TOC Heading"/>
    <w:basedOn w:val="Heading1"/>
    <w:next w:val="Normal"/>
    <w:uiPriority w:val="39"/>
    <w:semiHidden/>
    <w:unhideWhenUsed/>
    <w:qFormat/>
    <w:rsid w:val="00D10139"/>
    <w:pPr>
      <w:keepLines w:val="0"/>
      <w:numPr>
        <w:numId w:val="0"/>
      </w:numPr>
      <w:spacing w:before="240" w:after="60"/>
      <w:outlineLvl w:val="9"/>
    </w:pPr>
    <w:rPr>
      <w:rFonts w:ascii="Cambria" w:hAnsi="Cambria" w:cs="Times New Roman"/>
      <w:b w:val="0"/>
      <w:sz w:val="32"/>
      <w:szCs w:val="32"/>
    </w:rPr>
  </w:style>
  <w:style w:type="paragraph" w:customStyle="1" w:styleId="VASeal0">
    <w:name w:val="VASeal"/>
    <w:basedOn w:val="Normal"/>
    <w:rsid w:val="00D10139"/>
    <w:pPr>
      <w:spacing w:before="720" w:after="720"/>
      <w:jc w:val="center"/>
    </w:pPr>
    <w:rPr>
      <w:rFonts w:ascii="Arial" w:eastAsia="Batang" w:hAnsi="Arial"/>
      <w:sz w:val="20"/>
      <w:szCs w:val="24"/>
      <w:lang w:eastAsia="ko-KR"/>
    </w:rPr>
  </w:style>
  <w:style w:type="paragraph" w:customStyle="1" w:styleId="Version">
    <w:name w:val="Version"/>
    <w:basedOn w:val="Title"/>
    <w:link w:val="VersionChar"/>
    <w:rsid w:val="00D10139"/>
    <w:pPr>
      <w:spacing w:before="1440"/>
      <w:outlineLvl w:val="9"/>
    </w:pPr>
    <w:rPr>
      <w:rFonts w:eastAsia="Batang" w:cs="Arial"/>
      <w:lang w:eastAsia="ko-KR"/>
    </w:rPr>
  </w:style>
  <w:style w:type="character" w:customStyle="1" w:styleId="VersionChar">
    <w:name w:val="Version Char"/>
    <w:link w:val="Version"/>
    <w:rsid w:val="00D10139"/>
    <w:rPr>
      <w:rFonts w:ascii="Arial" w:eastAsia="Batang" w:hAnsi="Arial" w:cs="Arial"/>
      <w:b/>
      <w:bCs/>
      <w:kern w:val="28"/>
      <w:sz w:val="32"/>
      <w:szCs w:val="32"/>
      <w:lang w:eastAsia="ko-KR"/>
    </w:rPr>
  </w:style>
  <w:style w:type="character" w:customStyle="1" w:styleId="TableHeadingChar">
    <w:name w:val="Table Heading Char"/>
    <w:basedOn w:val="DefaultParagraphFont"/>
    <w:link w:val="TableHeading"/>
    <w:locked/>
    <w:rsid w:val="00E16558"/>
    <w:rPr>
      <w:rFonts w:ascii="Arial" w:hAnsi="Arial"/>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631111">
      <w:bodyDiv w:val="1"/>
      <w:marLeft w:val="0"/>
      <w:marRight w:val="0"/>
      <w:marTop w:val="0"/>
      <w:marBottom w:val="0"/>
      <w:divBdr>
        <w:top w:val="none" w:sz="0" w:space="0" w:color="auto"/>
        <w:left w:val="none" w:sz="0" w:space="0" w:color="auto"/>
        <w:bottom w:val="none" w:sz="0" w:space="0" w:color="auto"/>
        <w:right w:val="none" w:sz="0" w:space="0" w:color="auto"/>
      </w:divBdr>
    </w:div>
    <w:div w:id="869487471">
      <w:bodyDiv w:val="1"/>
      <w:marLeft w:val="0"/>
      <w:marRight w:val="0"/>
      <w:marTop w:val="0"/>
      <w:marBottom w:val="0"/>
      <w:divBdr>
        <w:top w:val="none" w:sz="0" w:space="0" w:color="auto"/>
        <w:left w:val="none" w:sz="0" w:space="0" w:color="auto"/>
        <w:bottom w:val="none" w:sz="0" w:space="0" w:color="auto"/>
        <w:right w:val="none" w:sz="0" w:space="0" w:color="auto"/>
      </w:divBdr>
      <w:divsChild>
        <w:div w:id="2035422434">
          <w:marLeft w:val="0"/>
          <w:marRight w:val="0"/>
          <w:marTop w:val="0"/>
          <w:marBottom w:val="0"/>
          <w:divBdr>
            <w:top w:val="none" w:sz="0" w:space="0" w:color="auto"/>
            <w:left w:val="none" w:sz="0" w:space="0" w:color="auto"/>
            <w:bottom w:val="none" w:sz="0" w:space="0" w:color="auto"/>
            <w:right w:val="none" w:sz="0" w:space="0" w:color="auto"/>
          </w:divBdr>
        </w:div>
      </w:divsChild>
    </w:div>
    <w:div w:id="922497214">
      <w:bodyDiv w:val="1"/>
      <w:marLeft w:val="0"/>
      <w:marRight w:val="0"/>
      <w:marTop w:val="0"/>
      <w:marBottom w:val="0"/>
      <w:divBdr>
        <w:top w:val="none" w:sz="0" w:space="0" w:color="auto"/>
        <w:left w:val="none" w:sz="0" w:space="0" w:color="auto"/>
        <w:bottom w:val="none" w:sz="0" w:space="0" w:color="auto"/>
        <w:right w:val="none" w:sz="0" w:space="0" w:color="auto"/>
      </w:divBdr>
    </w:div>
    <w:div w:id="987520247">
      <w:bodyDiv w:val="1"/>
      <w:marLeft w:val="0"/>
      <w:marRight w:val="0"/>
      <w:marTop w:val="0"/>
      <w:marBottom w:val="0"/>
      <w:divBdr>
        <w:top w:val="none" w:sz="0" w:space="0" w:color="auto"/>
        <w:left w:val="none" w:sz="0" w:space="0" w:color="auto"/>
        <w:bottom w:val="none" w:sz="0" w:space="0" w:color="auto"/>
        <w:right w:val="none" w:sz="0" w:space="0" w:color="auto"/>
      </w:divBdr>
    </w:div>
    <w:div w:id="13695287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77813588">
      <w:bodyDiv w:val="1"/>
      <w:marLeft w:val="0"/>
      <w:marRight w:val="0"/>
      <w:marTop w:val="0"/>
      <w:marBottom w:val="0"/>
      <w:divBdr>
        <w:top w:val="none" w:sz="0" w:space="0" w:color="auto"/>
        <w:left w:val="none" w:sz="0" w:space="0" w:color="auto"/>
        <w:bottom w:val="none" w:sz="0" w:space="0" w:color="auto"/>
        <w:right w:val="none" w:sz="0" w:space="0" w:color="auto"/>
      </w:divBdr>
    </w:div>
    <w:div w:id="20695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DNS  DNS       .DNS   /pmas/Pages/default.aspx" TargetMode="External"/><Relationship Id="rId26" Type="http://schemas.openxmlformats.org/officeDocument/2006/relationships/hyperlink" Target="http://csrc.nist.gov/publications/fips/fips199/FIPS-PUB-199-final.pdf" TargetMode="External"/><Relationship Id="rId39" Type="http://schemas.openxmlformats.org/officeDocument/2006/relationships/hyperlink" Target="http://DNS  DNS       .DNS   /pm/hppmd/ta/VSAProj/default.aspx" TargetMode="External"/><Relationship Id="rId21" Type="http://schemas.openxmlformats.org/officeDocument/2006/relationships/hyperlink" Target="http://www.techstrategies.oit.DNS   /docs_design_patterns_soa.asp" TargetMode="External"/><Relationship Id="rId34" Type="http://schemas.openxmlformats.org/officeDocument/2006/relationships/hyperlink" Target="http://vaww1.DNS   /acronyms/" TargetMode="External"/><Relationship Id="rId42" Type="http://schemas.openxmlformats.org/officeDocument/2006/relationships/hyperlink" Target="http://smarthealthit.org/about/" TargetMode="External"/><Relationship Id="rId47" Type="http://schemas.openxmlformats.org/officeDocument/2006/relationships/image" Target="media/image8.png"/><Relationship Id="rId50" Type="http://schemas.openxmlformats.org/officeDocument/2006/relationships/image" Target="media/image11.jpg"/><Relationship Id="rId55" Type="http://schemas.openxmlformats.org/officeDocument/2006/relationships/hyperlink" Target="http://DNS  oed.wss.DNS   /process/Lists/glossary/default.aspx" TargetMode="External"/><Relationship Id="rId63" Type="http://schemas.openxmlformats.org/officeDocument/2006/relationships/hyperlink" Target="http://en.wikipedia.org/wiki/C%2B%2B" TargetMode="External"/><Relationship Id="rId68" Type="http://schemas.openxmlformats.org/officeDocument/2006/relationships/hyperlink" Target="http://en.wikipedia.org/wiki/JDBC" TargetMode="External"/><Relationship Id="rId76" Type="http://schemas.openxmlformats.org/officeDocument/2006/relationships/hyperlink" Target="http://en.wikipedia.org/wiki/Markup_language" TargetMode="External"/><Relationship Id="rId7" Type="http://schemas.openxmlformats.org/officeDocument/2006/relationships/styles" Target="styles.xml"/><Relationship Id="rId71" Type="http://schemas.openxmlformats.org/officeDocument/2006/relationships/hyperlink" Target="http://en.wikipedia.org/wiki/Web_Services"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csrc.nist.gov/publications/PubsSPs.html" TargetMode="External"/><Relationship Id="rId11" Type="http://schemas.openxmlformats.org/officeDocument/2006/relationships/footnotes" Target="footnotes.xml"/><Relationship Id="rId24" Type="http://schemas.openxmlformats.org/officeDocument/2006/relationships/hyperlink" Target="https://DNS  portal2.DNS   /sites/infosecurity/ca/Federal%20and%20IAM%20Guidelines/VA%20Handbook%206500_Information%20Security%20Program.pdf" TargetMode="External"/><Relationship Id="rId32" Type="http://schemas.openxmlformats.org/officeDocument/2006/relationships/hyperlink" Target="http://csrc.nist.gov/publications/nistpubs/800-111/SP800-111.pdf" TargetMode="External"/><Relationship Id="rId37" Type="http://schemas.openxmlformats.org/officeDocument/2006/relationships/hyperlink" Target="https://URL             .DNS   :9443/ccm/web/projects/VSA%20%28CM%29" TargetMode="External"/><Relationship Id="rId40" Type="http://schemas.openxmlformats.org/officeDocument/2006/relationships/hyperlink" Target="http://DNS  DNS       .DNS   /projects/sts/Library/STS%20Development%20Documents/Data%20Analysis/HITSP_V2.5_2009_C32_-_Summary_Documents_Using_CCD.pdf" TargetMode="External"/><Relationship Id="rId45" Type="http://schemas.openxmlformats.org/officeDocument/2006/relationships/image" Target="media/image6.png"/><Relationship Id="rId53" Type="http://schemas.openxmlformats.org/officeDocument/2006/relationships/hyperlink" Target="http://DNS  eie.DNS   /lifecycle/default.aspx" TargetMode="External"/><Relationship Id="rId58" Type="http://schemas.openxmlformats.org/officeDocument/2006/relationships/hyperlink" Target="http://en.wikipedia.org/wiki/Object_(computer_science)" TargetMode="External"/><Relationship Id="rId66" Type="http://schemas.openxmlformats.org/officeDocument/2006/relationships/hyperlink" Target="http://en.wikipedia.org/wiki/ActiveX" TargetMode="External"/><Relationship Id="rId74" Type="http://schemas.openxmlformats.org/officeDocument/2006/relationships/hyperlink" Target="http://en.wikipedia.org/wiki/Attribute%E2%80%93value_pair" TargetMode="External"/><Relationship Id="rId79" Type="http://schemas.openxmlformats.org/officeDocument/2006/relationships/hyperlink" Target="http://en.wikipedia.org/wiki/Machine-readable_data" TargetMode="External"/><Relationship Id="rId5" Type="http://schemas.openxmlformats.org/officeDocument/2006/relationships/customXml" Target="../customXml/item5.xml"/><Relationship Id="rId61" Type="http://schemas.openxmlformats.org/officeDocument/2006/relationships/hyperlink" Target="http://en.wikipedia.org/wiki/Cach%C3%A9_Basic" TargetMode="External"/><Relationship Id="rId82"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hyperlink" Target="http://DNS  DNS       .DNS   /pm/hppmd/ta/VSAProj/VSAIPT/VSAIPTBinder/Forms/AllItems.aspx?RootFolder=%2Fpm%2Fhppmd%2Fta%2FVSAProj%2FVSAIPT%2FVSAIPTBinder%2FMS0%5FFinal%2DSigned%5FDocuments&amp;FolderCTID=0x012000BDA250C4CD1E9342AE84D042C3CFA346&amp;View=%7b28285BF2-A7BA-4CA8-87D2-47F0F50D1919%7d" TargetMode="External"/><Relationship Id="rId31" Type="http://schemas.openxmlformats.org/officeDocument/2006/relationships/hyperlink" Target="http://nvlpubs.nist.gov/nistpubs/SpecialPublications/NIST.SP.800-53Ar4.pdf" TargetMode="External"/><Relationship Id="rId44" Type="http://schemas.openxmlformats.org/officeDocument/2006/relationships/image" Target="media/image5.jpg"/><Relationship Id="rId52" Type="http://schemas.openxmlformats.org/officeDocument/2006/relationships/footer" Target="footer3.xml"/><Relationship Id="rId60" Type="http://schemas.openxmlformats.org/officeDocument/2006/relationships/hyperlink" Target="http://en.wikipedia.org/wiki/Cach%C3%A9_ObjectScript" TargetMode="External"/><Relationship Id="rId65" Type="http://schemas.openxmlformats.org/officeDocument/2006/relationships/hyperlink" Target="http://en.wikipedia.org/wiki/EJB" TargetMode="External"/><Relationship Id="rId73" Type="http://schemas.openxmlformats.org/officeDocument/2006/relationships/hyperlink" Target="http://en.wikipedia.org/wiki/Human-readable" TargetMode="External"/><Relationship Id="rId78" Type="http://schemas.openxmlformats.org/officeDocument/2006/relationships/hyperlink" Target="http://en.wikipedia.org/wiki/Human-readable_medium"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gif"/><Relationship Id="rId22" Type="http://schemas.openxmlformats.org/officeDocument/2006/relationships/hyperlink" Target="http://DNS  ea.oit.DNS   /enterprise-shared-services-service-oriented-architecture/ess-soa-methodology/va-family-of-servicesinitiatives-management-fosim/" TargetMode="External"/><Relationship Id="rId27" Type="http://schemas.openxmlformats.org/officeDocument/2006/relationships/hyperlink" Target="http://csrc.nist.gov/publications/nistpubs/800-30-rev1/sp800_30_r1.pdf" TargetMode="External"/><Relationship Id="rId30" Type="http://schemas.openxmlformats.org/officeDocument/2006/relationships/hyperlink" Target="http://csrc.nist.gov/publications/nistpubs/800-60-rev1/SP800-60_Vol1-Rev1.pdf" TargetMode="External"/><Relationship Id="rId35" Type="http://schemas.openxmlformats.org/officeDocument/2006/relationships/hyperlink" Target="https://DNS            .DNS   :9443/rm/web/VSA%20%28RM%29" TargetMode="External"/><Relationship Id="rId43" Type="http://schemas.openxmlformats.org/officeDocument/2006/relationships/image" Target="media/image4.jpg"/><Relationship Id="rId48" Type="http://schemas.openxmlformats.org/officeDocument/2006/relationships/image" Target="media/image9.png"/><Relationship Id="rId56" Type="http://schemas.openxmlformats.org/officeDocument/2006/relationships/hyperlink" Target="http://en.wikipedia.org/wiki/MUMPS" TargetMode="External"/><Relationship Id="rId64" Type="http://schemas.openxmlformats.org/officeDocument/2006/relationships/hyperlink" Target="http://en.wikipedia.org/wiki/Java_programming_language" TargetMode="External"/><Relationship Id="rId69" Type="http://schemas.openxmlformats.org/officeDocument/2006/relationships/hyperlink" Target="http://en.wikipedia.org/wiki/ODBC" TargetMode="External"/><Relationship Id="rId77" Type="http://schemas.openxmlformats.org/officeDocument/2006/relationships/hyperlink" Target="http://en.wikipedia.org/wiki/File_format" TargetMode="External"/><Relationship Id="rId8" Type="http://schemas.microsoft.com/office/2007/relationships/stylesWithEffects" Target="stylesWithEffects.xml"/><Relationship Id="rId51" Type="http://schemas.openxmlformats.org/officeDocument/2006/relationships/footer" Target="footer2.xml"/><Relationship Id="rId72" Type="http://schemas.openxmlformats.org/officeDocument/2006/relationships/hyperlink" Target="http://en.wikipedia.org/wiki/Open_standard"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DNS  oed.wss.DNS   /process/home.aspx" TargetMode="External"/><Relationship Id="rId25" Type="http://schemas.openxmlformats.org/officeDocument/2006/relationships/hyperlink" Target="http://www.DNS   /vapubs/viewPublication.asp?Pub_ID=374&amp;FType=2" TargetMode="External"/><Relationship Id="rId33" Type="http://schemas.openxmlformats.org/officeDocument/2006/relationships/hyperlink" Target="https://www.hl7.org/fhir/overview.html" TargetMode="External"/><Relationship Id="rId38" Type="http://schemas.openxmlformats.org/officeDocument/2006/relationships/hyperlink" Target="http://DNS  DNS       .DNS   /pm/hppmd/ta/VSAProj/default.aspx" TargetMode="External"/><Relationship Id="rId46" Type="http://schemas.openxmlformats.org/officeDocument/2006/relationships/image" Target="media/image7.png"/><Relationship Id="rId59" Type="http://schemas.openxmlformats.org/officeDocument/2006/relationships/hyperlink" Target="http://en.wikipedia.org/wiki/SQL" TargetMode="External"/><Relationship Id="rId67" Type="http://schemas.openxmlformats.org/officeDocument/2006/relationships/hyperlink" Target="http://en.wikipedia.org/wiki/.NET_Framework" TargetMode="External"/><Relationship Id="rId20" Type="http://schemas.openxmlformats.org/officeDocument/2006/relationships/hyperlink" Target="http://www.techstrategies.oit.DNS   /docs/designpatterns/AAADP_Inc1IntUserAuth04232014.pdf" TargetMode="External"/><Relationship Id="rId41" Type="http://schemas.openxmlformats.org/officeDocument/2006/relationships/image" Target="media/image3.jpg"/><Relationship Id="rId54" Type="http://schemas.openxmlformats.org/officeDocument/2006/relationships/hyperlink" Target="http://www.fas.org/irp/offdocs/nspd/nspd-51.htm" TargetMode="External"/><Relationship Id="rId62" Type="http://schemas.openxmlformats.org/officeDocument/2006/relationships/hyperlink" Target="http://en.wikipedia.org/wiki/T-SQL" TargetMode="External"/><Relationship Id="rId70" Type="http://schemas.openxmlformats.org/officeDocument/2006/relationships/hyperlink" Target="http://en.wikipedia.org/wiki/XML" TargetMode="External"/><Relationship Id="rId75" Type="http://schemas.openxmlformats.org/officeDocument/2006/relationships/hyperlink" Target="http://en.wikipedia.org/wiki/XML" TargetMode="External"/><Relationship Id="rId83"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DNS  ea.oit.DNS   /enterprise-shared-services-service-oriented-architecture/ess-soa-methodology/va-family-of-servicesinitiatives-management-fosim/" TargetMode="External"/><Relationship Id="rId28" Type="http://schemas.openxmlformats.org/officeDocument/2006/relationships/hyperlink" Target="http://csrc.nist.gov/publications/nistpubs/800-37-rev1/sp800-37-rev1-final.pdf" TargetMode="External"/><Relationship Id="rId36" Type="http://schemas.openxmlformats.org/officeDocument/2006/relationships/hyperlink" Target="https://DNS   appr3.vha.med.DNS   :9443/jazz/web/console/VSA%20%28QM%29" TargetMode="External"/><Relationship Id="rId49" Type="http://schemas.openxmlformats.org/officeDocument/2006/relationships/image" Target="media/image10.jpg"/><Relationship Id="rId57" Type="http://schemas.openxmlformats.org/officeDocument/2006/relationships/hyperlink" Target="http://en.wikipedia.org/wiki/MultiValu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 TargetMode="External"/><Relationship Id="rId1" Type="http://schemas.openxmlformats.org/officeDocument/2006/relationships/hyperlink" Target="http://en.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657KNE7CTRDA-6181-80</_dlc_DocId>
    <_dlc_DocIdUrl xmlns="cdd665a5-4d39-4c80-990a-8a3abca4f55f">
      <Url>http://DNS  DNS       .DNS   /pm/hppmd/ta/VSAProj/VSAPublicSite/_layouts/DocIdRedir.aspx?ID=657KNE7CTRDA-6181-80</Url>
      <Description>657KNE7CTRDA-6181-80</Description>
    </_dlc_DocIdUrl>
    <Note xmlns="9d4624eb-d156-49f4-a778-ae1bd50a3c2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9B353B2582D84B94AE170666D1F235" ma:contentTypeVersion="5" ma:contentTypeDescription="Create a new document." ma:contentTypeScope="" ma:versionID="aa62cccaf75153f3f22b0162e88212cb">
  <xsd:schema xmlns:xsd="http://www.w3.org/2001/XMLSchema" xmlns:xs="http://www.w3.org/2001/XMLSchema" xmlns:p="http://schemas.microsoft.com/office/2006/metadata/properties" xmlns:ns2="cdd665a5-4d39-4c80-990a-8a3abca4f55f" xmlns:ns3="9d4624eb-d156-49f4-a778-ae1bd50a3c28" targetNamespace="http://schemas.microsoft.com/office/2006/metadata/properties" ma:root="true" ma:fieldsID="8b20619e53b2db963c9a4f50c50cf17d" ns2:_="" ns3:_="">
    <xsd:import namespace="cdd665a5-4d39-4c80-990a-8a3abca4f55f"/>
    <xsd:import namespace="9d4624eb-d156-49f4-a778-ae1bd50a3c28"/>
    <xsd:element name="properties">
      <xsd:complexType>
        <xsd:sequence>
          <xsd:element name="documentManagement">
            <xsd:complexType>
              <xsd:all>
                <xsd:element ref="ns2:_dlc_DocId" minOccurs="0"/>
                <xsd:element ref="ns2:_dlc_DocIdUrl" minOccurs="0"/>
                <xsd:element ref="ns2:_dlc_DocIdPersistId"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4624eb-d156-49f4-a778-ae1bd50a3c28" elementFormDefault="qualified">
    <xsd:import namespace="http://schemas.microsoft.com/office/2006/documentManagement/types"/>
    <xsd:import namespace="http://schemas.microsoft.com/office/infopath/2007/PartnerControls"/>
    <xsd:element name="Note" ma:index="11" nillable="true" ma:displayName="Note" ma:internalName="No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ED048-D2D0-4BF9-8D5F-80360C930450}"/>
</file>

<file path=customXml/itemProps2.xml><?xml version="1.0" encoding="utf-8"?>
<ds:datastoreItem xmlns:ds="http://schemas.openxmlformats.org/officeDocument/2006/customXml" ds:itemID="{BDCD6A28-968F-4B0F-93CC-30AD92713F5C}"/>
</file>

<file path=customXml/itemProps3.xml><?xml version="1.0" encoding="utf-8"?>
<ds:datastoreItem xmlns:ds="http://schemas.openxmlformats.org/officeDocument/2006/customXml" ds:itemID="{BE20D6C3-9C2E-45B6-A37D-A0196549B1EF}"/>
</file>

<file path=customXml/itemProps4.xml><?xml version="1.0" encoding="utf-8"?>
<ds:datastoreItem xmlns:ds="http://schemas.openxmlformats.org/officeDocument/2006/customXml" ds:itemID="{7EB111A5-1265-49BF-9134-E6421EC94055}"/>
</file>

<file path=customXml/itemProps5.xml><?xml version="1.0" encoding="utf-8"?>
<ds:datastoreItem xmlns:ds="http://schemas.openxmlformats.org/officeDocument/2006/customXml" ds:itemID="{93C45849-15E9-432D-BC06-D66A95284AAE}"/>
</file>

<file path=docProps/app.xml><?xml version="1.0" encoding="utf-8"?>
<Properties xmlns="http://schemas.openxmlformats.org/officeDocument/2006/extended-properties" xmlns:vt="http://schemas.openxmlformats.org/officeDocument/2006/docPropsVTypes">
  <Template>Normal</Template>
  <TotalTime>279</TotalTime>
  <Pages>91</Pages>
  <Words>20575</Words>
  <Characters>117282</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VistA Services Assembler Phase 2 (VSA-P2) Requirements Specification Document (RSD)</vt:lpstr>
    </vt:vector>
  </TitlesOfParts>
  <Company>Veteran Affairs</Company>
  <LinksUpToDate>false</LinksUpToDate>
  <CharactersWithSpaces>137582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VistA Services Assembler Phase 2 (VSA-P2) Requirements Specification Document (RSD)</dc:title>
  <dc:subject>Requirements Specification Document</dc:subject>
  <dc:creator>Apex Data Solutions</dc:creator>
  <cp:keywords>VistA Services Assembler, Phase 2, VSA-P2, Requirements Specification Document, RSD</cp:keywords>
  <cp:lastModifiedBy>Department of Veterans Affairs</cp:lastModifiedBy>
  <cp:revision>35</cp:revision>
  <cp:lastPrinted>2016-02-16T03:51:00Z</cp:lastPrinted>
  <dcterms:created xsi:type="dcterms:W3CDTF">2016-08-26T17:09:00Z</dcterms:created>
  <dcterms:modified xsi:type="dcterms:W3CDTF">2016-11-28T20:59:00Z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6f5bef9b-5e5e-43be-8ee8-0300c1b3b3f3</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;#None;#MS1;#</vt:lpwstr>
  </property>
  <property fmtid="{D5CDD505-2E9C-101B-9397-08002B2CF9AE}" pid="18" name="Required for National Release">
    <vt:bool>false</vt:bool>
  </property>
  <property fmtid="{D5CDD505-2E9C-101B-9397-08002B2CF9AE}" pid="19" name="TaxKeyword">
    <vt:lpwstr/>
  </property>
  <property fmtid="{D5CDD505-2E9C-101B-9397-08002B2CF9AE}" pid="20" name="Public Storage Location">
    <vt:lpwstr/>
  </property>
  <property fmtid="{D5CDD505-2E9C-101B-9397-08002B2CF9AE}" pid="21" name="Process ID">
    <vt:lpwstr/>
  </property>
  <property fmtid="{D5CDD505-2E9C-101B-9397-08002B2CF9AE}" pid="22" name="Artifact Owner">
    <vt:lpwstr/>
  </property>
  <property fmtid="{D5CDD505-2E9C-101B-9397-08002B2CF9AE}" pid="23" name="Status">
    <vt:lpwstr>Active</vt:lpwstr>
  </property>
  <property fmtid="{D5CDD505-2E9C-101B-9397-08002B2CF9AE}" pid="24" name="Required for Operational Readiness Review">
    <vt:bool>false</vt:bool>
  </property>
  <property fmtid="{D5CDD505-2E9C-101B-9397-08002B2CF9AE}" pid="25" name="ProPath Process ID">
    <vt:lpwstr>2</vt:lpwstr>
  </property>
  <property fmtid="{D5CDD505-2E9C-101B-9397-08002B2CF9AE}" pid="26" name="Required for Assessment and Authorization">
    <vt:bool>false</vt:bool>
  </property>
  <property fmtid="{D5CDD505-2E9C-101B-9397-08002B2CF9AE}" pid="27" name="Replaced By">
    <vt:lpwstr>, </vt:lpwstr>
  </property>
  <property fmtid="{D5CDD505-2E9C-101B-9397-08002B2CF9AE}" pid="28" name="ContentTypeId">
    <vt:lpwstr>0x010100F39B353B2582D84B94AE170666D1F235</vt:lpwstr>
  </property>
  <property fmtid="{D5CDD505-2E9C-101B-9397-08002B2CF9AE}" pid="29" name="Accept/Reject">
    <vt:lpwstr>Accept with conditions</vt:lpwstr>
  </property>
  <property fmtid="{D5CDD505-2E9C-101B-9397-08002B2CF9AE}" pid="30" name="Order">
    <vt:r8>2400</vt:r8>
  </property>
  <property fmtid="{D5CDD505-2E9C-101B-9397-08002B2CF9AE}" pid="31" name="xd_ProgID">
    <vt:lpwstr/>
  </property>
  <property fmtid="{D5CDD505-2E9C-101B-9397-08002B2CF9AE}" pid="32" name="_SourceUrl">
    <vt:lpwstr/>
  </property>
  <property fmtid="{D5CDD505-2E9C-101B-9397-08002B2CF9AE}" pid="33" name="_SharedFileIndex">
    <vt:lpwstr/>
  </property>
  <property fmtid="{D5CDD505-2E9C-101B-9397-08002B2CF9AE}" pid="34" name="TemplateUrl">
    <vt:lpwstr/>
  </property>
  <property fmtid="{D5CDD505-2E9C-101B-9397-08002B2CF9AE}" pid="35" name="_CopySource">
    <vt:lpwstr>http://DNS  DNS       .DNS   /pm/hppmd/ta/VSAProj/VSAIPT/Sprint11Build/IOC Documents - 3.0.11/CLIN_0002AA_RSD_VistAjs.docx</vt:lpwstr>
  </property>
</Properties>
</file>