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9769917" w14:textId="4F53B7D1" w:rsidR="002D76B9" w:rsidRDefault="002D76B9" w:rsidP="00074959">
      <w:pPr>
        <w:pStyle w:val="Title"/>
        <w:spacing w:before="840" w:after="120"/>
      </w:pPr>
      <w:proofErr w:type="spellStart"/>
      <w:r>
        <w:t>VistA</w:t>
      </w:r>
      <w:proofErr w:type="spellEnd"/>
      <w:r>
        <w:t xml:space="preserve"> Service Assembler Phase 2</w:t>
      </w:r>
      <w:r w:rsidR="00CC4EF1">
        <w:t>.5</w:t>
      </w:r>
      <w:r>
        <w:t xml:space="preserve"> (VSA-P2</w:t>
      </w:r>
      <w:r w:rsidR="00CC4EF1">
        <w:t>.5</w:t>
      </w:r>
      <w:r>
        <w:t>)</w:t>
      </w:r>
    </w:p>
    <w:p w14:paraId="138C5F0E" w14:textId="71966E77" w:rsidR="0019240B" w:rsidRPr="005D5DF2" w:rsidRDefault="0019240B" w:rsidP="002D76B9">
      <w:pPr>
        <w:pStyle w:val="Title"/>
        <w:spacing w:after="120"/>
      </w:pPr>
      <w:r w:rsidRPr="005E0AB3">
        <w:t>VistA</w:t>
      </w:r>
      <w:r>
        <w:t>.js</w:t>
      </w:r>
      <w:r w:rsidRPr="005E0AB3">
        <w:t xml:space="preserve"> </w:t>
      </w:r>
      <w:r w:rsidR="00471FBC">
        <w:t xml:space="preserve">Project </w:t>
      </w:r>
      <w:r>
        <w:t xml:space="preserve">Increment </w:t>
      </w:r>
      <w:r w:rsidR="00CC4EF1">
        <w:t>4</w:t>
      </w:r>
    </w:p>
    <w:p w14:paraId="0B275F4D" w14:textId="02D5ECA1" w:rsidR="0019240B" w:rsidRDefault="0019240B" w:rsidP="00074959">
      <w:pPr>
        <w:pStyle w:val="Title"/>
        <w:spacing w:before="960" w:after="0"/>
      </w:pPr>
      <w:r>
        <w:rPr>
          <w:rFonts w:eastAsia="Arial"/>
          <w:szCs w:val="36"/>
        </w:rPr>
        <w:t>Test Results Report</w:t>
      </w:r>
      <w:ins w:id="0" w:author="AUu" w:date="2016-11-21T09:25:00Z">
        <w:r w:rsidR="0026774C">
          <w:rPr>
            <w:rFonts w:eastAsia="Arial"/>
            <w:szCs w:val="36"/>
          </w:rPr>
          <w:t xml:space="preserve"> 3.0.11</w:t>
        </w:r>
      </w:ins>
    </w:p>
    <w:p w14:paraId="007FBDD5" w14:textId="77777777" w:rsidR="0019240B" w:rsidRDefault="0019240B" w:rsidP="00074959">
      <w:pPr>
        <w:spacing w:before="960" w:after="960"/>
        <w:jc w:val="center"/>
      </w:pPr>
      <w:r>
        <w:rPr>
          <w:noProof/>
        </w:rPr>
        <w:drawing>
          <wp:inline distT="0" distB="0" distL="0" distR="0" wp14:anchorId="284A86FD" wp14:editId="4E296682">
            <wp:extent cx="2171700" cy="2171700"/>
            <wp:effectExtent l="0" t="0" r="0" b="0"/>
            <wp:docPr id="2" name="image01.jpg" descr="Department of Veterans Affairs official seal" title="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title="Department of Veterans Affairs official seal"/>
                    <pic:cNvPicPr preferRelativeResize="0"/>
                  </pic:nvPicPr>
                  <pic:blipFill>
                    <a:blip r:embed="rId13"/>
                    <a:srcRect/>
                    <a:stretch>
                      <a:fillRect/>
                    </a:stretch>
                  </pic:blipFill>
                  <pic:spPr>
                    <a:xfrm>
                      <a:off x="0" y="0"/>
                      <a:ext cx="2171700" cy="2171700"/>
                    </a:xfrm>
                    <a:prstGeom prst="rect">
                      <a:avLst/>
                    </a:prstGeom>
                    <a:ln/>
                  </pic:spPr>
                </pic:pic>
              </a:graphicData>
            </a:graphic>
          </wp:inline>
        </w:drawing>
      </w:r>
    </w:p>
    <w:p w14:paraId="7807E0DC" w14:textId="27244979" w:rsidR="002D76B9" w:rsidRPr="005D5DF2" w:rsidRDefault="00CC4EF1" w:rsidP="002D76B9">
      <w:pPr>
        <w:pStyle w:val="Title2"/>
      </w:pPr>
      <w:del w:id="1" w:author="AUu" w:date="2016-11-21T09:43:00Z">
        <w:r w:rsidDel="00D62DAE">
          <w:rPr>
            <w:rFonts w:eastAsia="Arial"/>
          </w:rPr>
          <w:delText xml:space="preserve">October </w:delText>
        </w:r>
      </w:del>
      <w:ins w:id="2" w:author="AUu" w:date="2016-11-21T09:43:00Z">
        <w:r w:rsidR="00D62DAE">
          <w:rPr>
            <w:rFonts w:eastAsia="Arial"/>
          </w:rPr>
          <w:t xml:space="preserve">November </w:t>
        </w:r>
      </w:ins>
      <w:r w:rsidR="00BD3DD5">
        <w:rPr>
          <w:rFonts w:eastAsia="Arial"/>
        </w:rPr>
        <w:t>2016</w:t>
      </w:r>
    </w:p>
    <w:p w14:paraId="365FEA37" w14:textId="2FB8B137" w:rsidR="0019240B" w:rsidRPr="009276B5" w:rsidRDefault="0019240B" w:rsidP="00074959">
      <w:pPr>
        <w:pStyle w:val="Title2"/>
      </w:pPr>
      <w:r>
        <w:rPr>
          <w:rFonts w:eastAsia="Arial"/>
        </w:rPr>
        <w:t xml:space="preserve">Documentation </w:t>
      </w:r>
      <w:r w:rsidRPr="005D5DF2">
        <w:rPr>
          <w:rFonts w:eastAsia="Arial"/>
        </w:rPr>
        <w:t xml:space="preserve">Version </w:t>
      </w:r>
      <w:r>
        <w:rPr>
          <w:rFonts w:eastAsia="Arial"/>
        </w:rPr>
        <w:t>0.</w:t>
      </w:r>
      <w:ins w:id="3" w:author="AUu" w:date="2016-11-21T09:26:00Z">
        <w:r w:rsidR="0026774C">
          <w:rPr>
            <w:rFonts w:eastAsia="Arial"/>
          </w:rPr>
          <w:t>3</w:t>
        </w:r>
      </w:ins>
      <w:del w:id="4" w:author="AUu" w:date="2016-11-21T09:26:00Z">
        <w:r w:rsidR="00D02995" w:rsidDel="0026774C">
          <w:rPr>
            <w:rFonts w:eastAsia="Arial"/>
          </w:rPr>
          <w:delText>2</w:delText>
        </w:r>
      </w:del>
    </w:p>
    <w:p w14:paraId="62084158" w14:textId="47273F42" w:rsidR="005D5DF2" w:rsidRDefault="00074959" w:rsidP="00074959">
      <w:pPr>
        <w:pStyle w:val="Title2"/>
        <w:spacing w:before="840"/>
      </w:pPr>
      <w:r>
        <w:t>Department of Veterans Affairs (VA)</w:t>
      </w:r>
    </w:p>
    <w:p w14:paraId="43F518E0" w14:textId="77777777" w:rsidR="00E21E79" w:rsidRDefault="00074959" w:rsidP="005D5DF2">
      <w:pPr>
        <w:pStyle w:val="Title2"/>
        <w:sectPr w:rsidR="00E21E79" w:rsidSect="0017367F">
          <w:footerReference w:type="first" r:id="rId14"/>
          <w:pgSz w:w="12240" w:h="15840"/>
          <w:pgMar w:top="864" w:right="720" w:bottom="720" w:left="864" w:header="720" w:footer="720" w:gutter="0"/>
          <w:pgNumType w:fmt="lowerRoman" w:start="2"/>
          <w:cols w:space="720"/>
          <w:docGrid w:linePitch="326"/>
        </w:sectPr>
      </w:pPr>
      <w:r>
        <w:t>Office of Information and Technology (OI&amp;T)</w:t>
      </w:r>
    </w:p>
    <w:p w14:paraId="71BFC992" w14:textId="77777777" w:rsidR="000A309F" w:rsidRDefault="005D5DF2" w:rsidP="00E21E79">
      <w:pPr>
        <w:pStyle w:val="Title2"/>
        <w:spacing w:before="240" w:after="360"/>
      </w:pPr>
      <w:r>
        <w:rPr>
          <w:rFonts w:eastAsia="Arial"/>
        </w:rPr>
        <w:lastRenderedPageBreak/>
        <w:t>Revision History</w:t>
      </w:r>
    </w:p>
    <w:tbl>
      <w:tblPr>
        <w:tblStyle w:val="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includes date of changes, version number, description of changes, and author of revisions."/>
      </w:tblPr>
      <w:tblGrid>
        <w:gridCol w:w="1363"/>
        <w:gridCol w:w="1060"/>
        <w:gridCol w:w="5376"/>
        <w:gridCol w:w="3087"/>
      </w:tblGrid>
      <w:tr w:rsidR="000A309F" w:rsidRPr="005D5DF2" w14:paraId="19ED62A4" w14:textId="77777777" w:rsidTr="00E21E79">
        <w:trPr>
          <w:cantSplit/>
          <w:tblHeader/>
        </w:trPr>
        <w:tc>
          <w:tcPr>
            <w:tcW w:w="626" w:type="pct"/>
            <w:shd w:val="clear" w:color="auto" w:fill="F2F2F2" w:themeFill="background1" w:themeFillShade="F2"/>
            <w:vAlign w:val="bottom"/>
          </w:tcPr>
          <w:p w14:paraId="65A4E8DD" w14:textId="77777777" w:rsidR="000A309F" w:rsidRPr="005D5DF2" w:rsidRDefault="005D5DF2" w:rsidP="005D5DF2">
            <w:pPr>
              <w:pStyle w:val="TableHeading"/>
            </w:pPr>
            <w:bookmarkStart w:id="8" w:name="COL1_TBL1" w:colFirst="0" w:colLast="0"/>
            <w:r w:rsidRPr="005D5DF2">
              <w:t>Date</w:t>
            </w:r>
          </w:p>
        </w:tc>
        <w:tc>
          <w:tcPr>
            <w:tcW w:w="487" w:type="pct"/>
            <w:shd w:val="clear" w:color="auto" w:fill="F2F2F2" w:themeFill="background1" w:themeFillShade="F2"/>
            <w:vAlign w:val="bottom"/>
          </w:tcPr>
          <w:p w14:paraId="028645D3" w14:textId="77777777" w:rsidR="000A309F" w:rsidRPr="005D5DF2" w:rsidRDefault="005D5DF2" w:rsidP="005D5DF2">
            <w:pPr>
              <w:pStyle w:val="TableHeading"/>
            </w:pPr>
            <w:r w:rsidRPr="005D5DF2">
              <w:t>Version No.</w:t>
            </w:r>
          </w:p>
        </w:tc>
        <w:tc>
          <w:tcPr>
            <w:tcW w:w="2469" w:type="pct"/>
            <w:shd w:val="clear" w:color="auto" w:fill="F2F2F2" w:themeFill="background1" w:themeFillShade="F2"/>
            <w:vAlign w:val="bottom"/>
          </w:tcPr>
          <w:p w14:paraId="74315377" w14:textId="77777777" w:rsidR="000A309F" w:rsidRPr="005D5DF2" w:rsidRDefault="005D5DF2" w:rsidP="005D5DF2">
            <w:pPr>
              <w:pStyle w:val="TableHeading"/>
            </w:pPr>
            <w:r w:rsidRPr="005D5DF2">
              <w:t>Description/Comments</w:t>
            </w:r>
          </w:p>
        </w:tc>
        <w:tc>
          <w:tcPr>
            <w:tcW w:w="1418" w:type="pct"/>
            <w:shd w:val="clear" w:color="auto" w:fill="F2F2F2" w:themeFill="background1" w:themeFillShade="F2"/>
            <w:vAlign w:val="bottom"/>
          </w:tcPr>
          <w:p w14:paraId="235BF5B2" w14:textId="77777777" w:rsidR="000A309F" w:rsidRPr="005D5DF2" w:rsidRDefault="005D5DF2" w:rsidP="005D5DF2">
            <w:pPr>
              <w:pStyle w:val="TableHeading"/>
            </w:pPr>
            <w:r w:rsidRPr="005D5DF2">
              <w:t>Author(s)</w:t>
            </w:r>
          </w:p>
        </w:tc>
      </w:tr>
      <w:tr w:rsidR="0026774C" w:rsidRPr="005D5DF2" w14:paraId="2455E032" w14:textId="77777777" w:rsidTr="007617D1">
        <w:trPr>
          <w:cantSplit/>
          <w:tblHeader/>
          <w:ins w:id="9" w:author="AUu" w:date="2016-11-21T09:26:00Z"/>
        </w:trPr>
        <w:tc>
          <w:tcPr>
            <w:tcW w:w="626" w:type="pct"/>
            <w:shd w:val="clear" w:color="auto" w:fill="FFFFFF" w:themeFill="background1"/>
          </w:tcPr>
          <w:p w14:paraId="67DF0C7E" w14:textId="4FBE609A" w:rsidR="0026774C" w:rsidRDefault="0026774C" w:rsidP="007617D1">
            <w:pPr>
              <w:pStyle w:val="TableText"/>
              <w:rPr>
                <w:ins w:id="10" w:author="AUu" w:date="2016-11-21T09:26:00Z"/>
              </w:rPr>
            </w:pPr>
            <w:ins w:id="11" w:author="AUu" w:date="2016-11-21T09:26:00Z">
              <w:r>
                <w:t>11/21/2016</w:t>
              </w:r>
            </w:ins>
          </w:p>
        </w:tc>
        <w:tc>
          <w:tcPr>
            <w:tcW w:w="487" w:type="pct"/>
            <w:shd w:val="clear" w:color="auto" w:fill="FFFFFF" w:themeFill="background1"/>
          </w:tcPr>
          <w:p w14:paraId="72EF25D9" w14:textId="20A13F80" w:rsidR="0026774C" w:rsidRDefault="00117F5A" w:rsidP="007617D1">
            <w:pPr>
              <w:pStyle w:val="TableText"/>
              <w:rPr>
                <w:ins w:id="12" w:author="AUu" w:date="2016-11-21T09:26:00Z"/>
              </w:rPr>
            </w:pPr>
            <w:ins w:id="13" w:author="AUu" w:date="2016-11-21T09:26:00Z">
              <w:r>
                <w:t>0.</w:t>
              </w:r>
              <w:r w:rsidR="0026774C">
                <w:t>3</w:t>
              </w:r>
            </w:ins>
          </w:p>
        </w:tc>
        <w:tc>
          <w:tcPr>
            <w:tcW w:w="2469" w:type="pct"/>
            <w:shd w:val="clear" w:color="auto" w:fill="FFFFFF" w:themeFill="background1"/>
          </w:tcPr>
          <w:p w14:paraId="5B8BDB22" w14:textId="2668DA09" w:rsidR="0026774C" w:rsidRDefault="0026774C" w:rsidP="007617D1">
            <w:pPr>
              <w:pStyle w:val="TableText"/>
              <w:rPr>
                <w:ins w:id="14" w:author="AUu" w:date="2016-11-21T09:26:00Z"/>
              </w:rPr>
            </w:pPr>
            <w:ins w:id="15" w:author="AUu" w:date="2016-11-21T09:27:00Z">
              <w:r>
                <w:t>Increment 4 Phase 2.5 - update for current release</w:t>
              </w:r>
            </w:ins>
          </w:p>
        </w:tc>
        <w:tc>
          <w:tcPr>
            <w:tcW w:w="1418" w:type="pct"/>
            <w:shd w:val="clear" w:color="auto" w:fill="FFFFFF" w:themeFill="background1"/>
          </w:tcPr>
          <w:p w14:paraId="1F62975F" w14:textId="73E67954" w:rsidR="0026774C" w:rsidRDefault="00CA6196" w:rsidP="007617D1">
            <w:pPr>
              <w:pStyle w:val="TableText"/>
              <w:rPr>
                <w:ins w:id="16" w:author="AUu" w:date="2016-11-21T09:26:00Z"/>
              </w:rPr>
            </w:pPr>
            <w:ins w:id="17" w:author="AUu" w:date="2016-11-21T09:27:00Z">
              <w:r>
                <w:t xml:space="preserve">Apex SQA </w:t>
              </w:r>
              <w:r w:rsidR="0026774C">
                <w:t>Team</w:t>
              </w:r>
            </w:ins>
          </w:p>
        </w:tc>
      </w:tr>
      <w:tr w:rsidR="00CC4EF1" w:rsidRPr="005D5DF2" w14:paraId="3C68515C" w14:textId="77777777" w:rsidTr="007617D1">
        <w:trPr>
          <w:cantSplit/>
          <w:tblHeader/>
        </w:trPr>
        <w:tc>
          <w:tcPr>
            <w:tcW w:w="626" w:type="pct"/>
            <w:shd w:val="clear" w:color="auto" w:fill="FFFFFF" w:themeFill="background1"/>
          </w:tcPr>
          <w:p w14:paraId="05C76580" w14:textId="3C26FC60" w:rsidR="00CC4EF1" w:rsidRDefault="00CC4EF1" w:rsidP="007617D1">
            <w:pPr>
              <w:pStyle w:val="TableText"/>
            </w:pPr>
            <w:r>
              <w:t>10/25/2016</w:t>
            </w:r>
          </w:p>
        </w:tc>
        <w:tc>
          <w:tcPr>
            <w:tcW w:w="487" w:type="pct"/>
            <w:shd w:val="clear" w:color="auto" w:fill="FFFFFF" w:themeFill="background1"/>
          </w:tcPr>
          <w:p w14:paraId="4D8D8F9A" w14:textId="0CF967DF" w:rsidR="00CC4EF1" w:rsidRDefault="00CC4EF1" w:rsidP="007617D1">
            <w:pPr>
              <w:pStyle w:val="TableText"/>
            </w:pPr>
            <w:r>
              <w:t>0.2</w:t>
            </w:r>
          </w:p>
        </w:tc>
        <w:tc>
          <w:tcPr>
            <w:tcW w:w="2469" w:type="pct"/>
            <w:shd w:val="clear" w:color="auto" w:fill="FFFFFF" w:themeFill="background1"/>
          </w:tcPr>
          <w:p w14:paraId="4ACAF850" w14:textId="059C2867" w:rsidR="00CC4EF1" w:rsidRDefault="00CC4EF1" w:rsidP="007617D1">
            <w:pPr>
              <w:pStyle w:val="TableText"/>
            </w:pPr>
            <w:r>
              <w:t>Increment 4 Phase 2.5 (EDE4) - Test Status</w:t>
            </w:r>
          </w:p>
        </w:tc>
        <w:tc>
          <w:tcPr>
            <w:tcW w:w="1418" w:type="pct"/>
            <w:shd w:val="clear" w:color="auto" w:fill="FFFFFF" w:themeFill="background1"/>
          </w:tcPr>
          <w:p w14:paraId="67A4E815" w14:textId="7B4C7616" w:rsidR="00CC4EF1" w:rsidRDefault="00CC4EF1" w:rsidP="007617D1">
            <w:pPr>
              <w:pStyle w:val="TableText"/>
            </w:pPr>
            <w:r>
              <w:t>Apex SQA Team</w:t>
            </w:r>
          </w:p>
        </w:tc>
      </w:tr>
      <w:tr w:rsidR="0026434D" w:rsidRPr="005D5DF2" w14:paraId="44960056" w14:textId="77777777" w:rsidTr="007617D1">
        <w:trPr>
          <w:cantSplit/>
          <w:tblHeader/>
        </w:trPr>
        <w:tc>
          <w:tcPr>
            <w:tcW w:w="626" w:type="pct"/>
            <w:shd w:val="clear" w:color="auto" w:fill="FFFFFF" w:themeFill="background1"/>
          </w:tcPr>
          <w:p w14:paraId="2D65E4F8" w14:textId="6E25187C" w:rsidR="0026434D" w:rsidRDefault="0026434D" w:rsidP="007617D1">
            <w:pPr>
              <w:pStyle w:val="TableText"/>
            </w:pPr>
            <w:r>
              <w:t>08/15/2016</w:t>
            </w:r>
          </w:p>
        </w:tc>
        <w:tc>
          <w:tcPr>
            <w:tcW w:w="487" w:type="pct"/>
            <w:shd w:val="clear" w:color="auto" w:fill="FFFFFF" w:themeFill="background1"/>
          </w:tcPr>
          <w:p w14:paraId="390DD9CF" w14:textId="00D8C59A" w:rsidR="0026434D" w:rsidRDefault="0028496F" w:rsidP="007617D1">
            <w:pPr>
              <w:pStyle w:val="TableText"/>
            </w:pPr>
            <w:r>
              <w:t>0.1</w:t>
            </w:r>
          </w:p>
        </w:tc>
        <w:tc>
          <w:tcPr>
            <w:tcW w:w="2469" w:type="pct"/>
            <w:shd w:val="clear" w:color="auto" w:fill="FFFFFF" w:themeFill="background1"/>
          </w:tcPr>
          <w:p w14:paraId="63699A43" w14:textId="4F75F07C" w:rsidR="0026434D" w:rsidRDefault="0026434D" w:rsidP="007617D1">
            <w:pPr>
              <w:pStyle w:val="TableText"/>
            </w:pPr>
            <w:r>
              <w:t>Increment 3 Phase 2 (EDE4) - Test Status</w:t>
            </w:r>
          </w:p>
        </w:tc>
        <w:tc>
          <w:tcPr>
            <w:tcW w:w="1418" w:type="pct"/>
            <w:shd w:val="clear" w:color="auto" w:fill="FFFFFF" w:themeFill="background1"/>
          </w:tcPr>
          <w:p w14:paraId="654FE1CA" w14:textId="7C4C832A" w:rsidR="0026434D" w:rsidRDefault="0026434D" w:rsidP="007617D1">
            <w:pPr>
              <w:pStyle w:val="TableText"/>
            </w:pPr>
            <w:r>
              <w:t>Apex SQA Team</w:t>
            </w:r>
          </w:p>
        </w:tc>
      </w:tr>
      <w:bookmarkEnd w:id="8"/>
    </w:tbl>
    <w:p w14:paraId="04A37C56" w14:textId="18E5926F" w:rsidR="00E21E79" w:rsidRDefault="00E21E79" w:rsidP="002E7CD0">
      <w:pPr>
        <w:pStyle w:val="BodyText"/>
      </w:pPr>
      <w:r>
        <w:br w:type="page"/>
      </w:r>
    </w:p>
    <w:p w14:paraId="339FBBB2" w14:textId="77777777" w:rsidR="0019240B" w:rsidRDefault="0019240B" w:rsidP="0019240B">
      <w:pPr>
        <w:spacing w:before="120" w:after="120"/>
        <w:jc w:val="center"/>
        <w:rPr>
          <w:rFonts w:ascii="Arial" w:eastAsia="Arial" w:hAnsi="Arial" w:cs="Arial"/>
          <w:b/>
          <w:sz w:val="28"/>
          <w:szCs w:val="28"/>
        </w:rPr>
      </w:pPr>
      <w:r>
        <w:rPr>
          <w:rFonts w:ascii="Arial" w:eastAsia="Arial" w:hAnsi="Arial" w:cs="Arial"/>
          <w:b/>
          <w:sz w:val="28"/>
          <w:szCs w:val="28"/>
        </w:rPr>
        <w:lastRenderedPageBreak/>
        <w:t>Table of Contents</w:t>
      </w:r>
    </w:p>
    <w:p w14:paraId="5222B071" w14:textId="77777777" w:rsidR="00CA6196" w:rsidRDefault="0019240B">
      <w:pPr>
        <w:pStyle w:val="TOC1"/>
        <w:rPr>
          <w:rFonts w:asciiTheme="minorHAnsi" w:eastAsiaTheme="minorEastAsia" w:hAnsiTheme="minorHAnsi" w:cstheme="minorBidi"/>
          <w:b w:val="0"/>
          <w:noProof/>
          <w:sz w:val="22"/>
          <w:szCs w:val="22"/>
        </w:rPr>
      </w:pPr>
      <w:r>
        <w:fldChar w:fldCharType="begin"/>
      </w:r>
      <w:r>
        <w:instrText xml:space="preserve"> TOC \o \h \z \u </w:instrText>
      </w:r>
      <w:r>
        <w:fldChar w:fldCharType="separate"/>
      </w:r>
      <w:hyperlink w:anchor="_Toc467532616" w:history="1">
        <w:r w:rsidR="00CA6196" w:rsidRPr="00E15F28">
          <w:rPr>
            <w:rStyle w:val="Hyperlink"/>
            <w:noProof/>
          </w:rPr>
          <w:t>1</w:t>
        </w:r>
        <w:r w:rsidR="00CA6196">
          <w:rPr>
            <w:rFonts w:asciiTheme="minorHAnsi" w:eastAsiaTheme="minorEastAsia" w:hAnsiTheme="minorHAnsi" w:cstheme="minorBidi"/>
            <w:b w:val="0"/>
            <w:noProof/>
            <w:sz w:val="22"/>
            <w:szCs w:val="22"/>
          </w:rPr>
          <w:tab/>
        </w:r>
        <w:r w:rsidR="00CA6196" w:rsidRPr="00E15F28">
          <w:rPr>
            <w:rStyle w:val="Hyperlink"/>
            <w:noProof/>
          </w:rPr>
          <w:t>Test Evaluation Introduction</w:t>
        </w:r>
        <w:r w:rsidR="00CA6196">
          <w:rPr>
            <w:noProof/>
            <w:webHidden/>
          </w:rPr>
          <w:tab/>
        </w:r>
        <w:r w:rsidR="00CA6196">
          <w:rPr>
            <w:noProof/>
            <w:webHidden/>
          </w:rPr>
          <w:fldChar w:fldCharType="begin"/>
        </w:r>
        <w:r w:rsidR="00CA6196">
          <w:rPr>
            <w:noProof/>
            <w:webHidden/>
          </w:rPr>
          <w:instrText xml:space="preserve"> PAGEREF _Toc467532616 \h </w:instrText>
        </w:r>
        <w:r w:rsidR="00CA6196">
          <w:rPr>
            <w:noProof/>
            <w:webHidden/>
          </w:rPr>
        </w:r>
        <w:r w:rsidR="00CA6196">
          <w:rPr>
            <w:noProof/>
            <w:webHidden/>
          </w:rPr>
          <w:fldChar w:fldCharType="separate"/>
        </w:r>
        <w:r w:rsidR="00CA6196">
          <w:rPr>
            <w:noProof/>
            <w:webHidden/>
          </w:rPr>
          <w:t>1</w:t>
        </w:r>
        <w:r w:rsidR="00CA6196">
          <w:rPr>
            <w:noProof/>
            <w:webHidden/>
          </w:rPr>
          <w:fldChar w:fldCharType="end"/>
        </w:r>
      </w:hyperlink>
    </w:p>
    <w:p w14:paraId="17D7CDF3" w14:textId="77777777" w:rsidR="00CA6196" w:rsidRDefault="00C21F70">
      <w:pPr>
        <w:pStyle w:val="TOC2"/>
        <w:rPr>
          <w:rFonts w:asciiTheme="minorHAnsi" w:eastAsiaTheme="minorEastAsia" w:hAnsiTheme="minorHAnsi" w:cstheme="minorBidi"/>
          <w:noProof/>
          <w:sz w:val="22"/>
          <w:szCs w:val="22"/>
        </w:rPr>
      </w:pPr>
      <w:hyperlink w:anchor="_Toc467532617" w:history="1">
        <w:r w:rsidR="00CA6196" w:rsidRPr="00E15F28">
          <w:rPr>
            <w:rStyle w:val="Hyperlink"/>
            <w:noProof/>
          </w:rPr>
          <w:t>1.1</w:t>
        </w:r>
        <w:r w:rsidR="00CA6196">
          <w:rPr>
            <w:rFonts w:asciiTheme="minorHAnsi" w:eastAsiaTheme="minorEastAsia" w:hAnsiTheme="minorHAnsi" w:cstheme="minorBidi"/>
            <w:noProof/>
            <w:sz w:val="22"/>
            <w:szCs w:val="22"/>
          </w:rPr>
          <w:tab/>
        </w:r>
        <w:r w:rsidR="00CA6196" w:rsidRPr="00E15F28">
          <w:rPr>
            <w:rStyle w:val="Hyperlink"/>
            <w:noProof/>
          </w:rPr>
          <w:t>Test Evaluation Scope</w:t>
        </w:r>
        <w:r w:rsidR="00CA6196">
          <w:rPr>
            <w:noProof/>
            <w:webHidden/>
          </w:rPr>
          <w:tab/>
        </w:r>
        <w:r w:rsidR="00CA6196">
          <w:rPr>
            <w:noProof/>
            <w:webHidden/>
          </w:rPr>
          <w:fldChar w:fldCharType="begin"/>
        </w:r>
        <w:r w:rsidR="00CA6196">
          <w:rPr>
            <w:noProof/>
            <w:webHidden/>
          </w:rPr>
          <w:instrText xml:space="preserve"> PAGEREF _Toc467532617 \h </w:instrText>
        </w:r>
        <w:r w:rsidR="00CA6196">
          <w:rPr>
            <w:noProof/>
            <w:webHidden/>
          </w:rPr>
        </w:r>
        <w:r w:rsidR="00CA6196">
          <w:rPr>
            <w:noProof/>
            <w:webHidden/>
          </w:rPr>
          <w:fldChar w:fldCharType="separate"/>
        </w:r>
        <w:r w:rsidR="00CA6196">
          <w:rPr>
            <w:noProof/>
            <w:webHidden/>
          </w:rPr>
          <w:t>1</w:t>
        </w:r>
        <w:r w:rsidR="00CA6196">
          <w:rPr>
            <w:noProof/>
            <w:webHidden/>
          </w:rPr>
          <w:fldChar w:fldCharType="end"/>
        </w:r>
      </w:hyperlink>
    </w:p>
    <w:p w14:paraId="4D049029" w14:textId="77777777" w:rsidR="00CA6196" w:rsidRDefault="00C21F70">
      <w:pPr>
        <w:pStyle w:val="TOC2"/>
        <w:rPr>
          <w:rFonts w:asciiTheme="minorHAnsi" w:eastAsiaTheme="minorEastAsia" w:hAnsiTheme="minorHAnsi" w:cstheme="minorBidi"/>
          <w:noProof/>
          <w:sz w:val="22"/>
          <w:szCs w:val="22"/>
        </w:rPr>
      </w:pPr>
      <w:hyperlink w:anchor="_Toc467532618" w:history="1">
        <w:r w:rsidR="00CA6196" w:rsidRPr="00E15F28">
          <w:rPr>
            <w:rStyle w:val="Hyperlink"/>
            <w:noProof/>
          </w:rPr>
          <w:t>1.2</w:t>
        </w:r>
        <w:r w:rsidR="00CA6196">
          <w:rPr>
            <w:rFonts w:asciiTheme="minorHAnsi" w:eastAsiaTheme="minorEastAsia" w:hAnsiTheme="minorHAnsi" w:cstheme="minorBidi"/>
            <w:noProof/>
            <w:sz w:val="22"/>
            <w:szCs w:val="22"/>
          </w:rPr>
          <w:tab/>
        </w:r>
        <w:r w:rsidR="00CA6196" w:rsidRPr="00E15F28">
          <w:rPr>
            <w:rStyle w:val="Hyperlink"/>
            <w:noProof/>
          </w:rPr>
          <w:t>Test Architecture</w:t>
        </w:r>
        <w:r w:rsidR="00CA6196">
          <w:rPr>
            <w:noProof/>
            <w:webHidden/>
          </w:rPr>
          <w:tab/>
        </w:r>
        <w:r w:rsidR="00CA6196">
          <w:rPr>
            <w:noProof/>
            <w:webHidden/>
          </w:rPr>
          <w:fldChar w:fldCharType="begin"/>
        </w:r>
        <w:r w:rsidR="00CA6196">
          <w:rPr>
            <w:noProof/>
            <w:webHidden/>
          </w:rPr>
          <w:instrText xml:space="preserve"> PAGEREF _Toc467532618 \h </w:instrText>
        </w:r>
        <w:r w:rsidR="00CA6196">
          <w:rPr>
            <w:noProof/>
            <w:webHidden/>
          </w:rPr>
        </w:r>
        <w:r w:rsidR="00CA6196">
          <w:rPr>
            <w:noProof/>
            <w:webHidden/>
          </w:rPr>
          <w:fldChar w:fldCharType="separate"/>
        </w:r>
        <w:r w:rsidR="00CA6196">
          <w:rPr>
            <w:noProof/>
            <w:webHidden/>
          </w:rPr>
          <w:t>1</w:t>
        </w:r>
        <w:r w:rsidR="00CA6196">
          <w:rPr>
            <w:noProof/>
            <w:webHidden/>
          </w:rPr>
          <w:fldChar w:fldCharType="end"/>
        </w:r>
      </w:hyperlink>
    </w:p>
    <w:p w14:paraId="431B472A" w14:textId="77777777" w:rsidR="00CA6196" w:rsidRDefault="00C21F70">
      <w:pPr>
        <w:pStyle w:val="TOC2"/>
        <w:rPr>
          <w:rFonts w:asciiTheme="minorHAnsi" w:eastAsiaTheme="minorEastAsia" w:hAnsiTheme="minorHAnsi" w:cstheme="minorBidi"/>
          <w:noProof/>
          <w:sz w:val="22"/>
          <w:szCs w:val="22"/>
        </w:rPr>
      </w:pPr>
      <w:hyperlink w:anchor="_Toc467532619" w:history="1">
        <w:r w:rsidR="00CA6196" w:rsidRPr="00E15F28">
          <w:rPr>
            <w:rStyle w:val="Hyperlink"/>
            <w:noProof/>
          </w:rPr>
          <w:t>1.3</w:t>
        </w:r>
        <w:r w:rsidR="00CA6196">
          <w:rPr>
            <w:rFonts w:asciiTheme="minorHAnsi" w:eastAsiaTheme="minorEastAsia" w:hAnsiTheme="minorHAnsi" w:cstheme="minorBidi"/>
            <w:noProof/>
            <w:sz w:val="22"/>
            <w:szCs w:val="22"/>
          </w:rPr>
          <w:tab/>
        </w:r>
        <w:r w:rsidR="00CA6196" w:rsidRPr="00E15F28">
          <w:rPr>
            <w:rStyle w:val="Hyperlink"/>
            <w:noProof/>
          </w:rPr>
          <w:t>Installation Process</w:t>
        </w:r>
        <w:r w:rsidR="00CA6196">
          <w:rPr>
            <w:noProof/>
            <w:webHidden/>
          </w:rPr>
          <w:tab/>
        </w:r>
        <w:r w:rsidR="00CA6196">
          <w:rPr>
            <w:noProof/>
            <w:webHidden/>
          </w:rPr>
          <w:fldChar w:fldCharType="begin"/>
        </w:r>
        <w:r w:rsidR="00CA6196">
          <w:rPr>
            <w:noProof/>
            <w:webHidden/>
          </w:rPr>
          <w:instrText xml:space="preserve"> PAGEREF _Toc467532619 \h </w:instrText>
        </w:r>
        <w:r w:rsidR="00CA6196">
          <w:rPr>
            <w:noProof/>
            <w:webHidden/>
          </w:rPr>
        </w:r>
        <w:r w:rsidR="00CA6196">
          <w:rPr>
            <w:noProof/>
            <w:webHidden/>
          </w:rPr>
          <w:fldChar w:fldCharType="separate"/>
        </w:r>
        <w:r w:rsidR="00CA6196">
          <w:rPr>
            <w:noProof/>
            <w:webHidden/>
          </w:rPr>
          <w:t>2</w:t>
        </w:r>
        <w:r w:rsidR="00CA6196">
          <w:rPr>
            <w:noProof/>
            <w:webHidden/>
          </w:rPr>
          <w:fldChar w:fldCharType="end"/>
        </w:r>
      </w:hyperlink>
    </w:p>
    <w:p w14:paraId="08860109" w14:textId="77777777" w:rsidR="00CA6196" w:rsidRDefault="00C21F70">
      <w:pPr>
        <w:pStyle w:val="TOC2"/>
        <w:rPr>
          <w:rFonts w:asciiTheme="minorHAnsi" w:eastAsiaTheme="minorEastAsia" w:hAnsiTheme="minorHAnsi" w:cstheme="minorBidi"/>
          <w:noProof/>
          <w:sz w:val="22"/>
          <w:szCs w:val="22"/>
        </w:rPr>
      </w:pPr>
      <w:hyperlink w:anchor="_Toc467532620" w:history="1">
        <w:r w:rsidR="00CA6196" w:rsidRPr="00E15F28">
          <w:rPr>
            <w:rStyle w:val="Hyperlink"/>
            <w:noProof/>
          </w:rPr>
          <w:t>1.4</w:t>
        </w:r>
        <w:r w:rsidR="00CA6196">
          <w:rPr>
            <w:rFonts w:asciiTheme="minorHAnsi" w:eastAsiaTheme="minorEastAsia" w:hAnsiTheme="minorHAnsi" w:cstheme="minorBidi"/>
            <w:noProof/>
            <w:sz w:val="22"/>
            <w:szCs w:val="22"/>
          </w:rPr>
          <w:tab/>
        </w:r>
        <w:r w:rsidR="00CA6196" w:rsidRPr="00E15F28">
          <w:rPr>
            <w:rStyle w:val="Hyperlink"/>
            <w:noProof/>
          </w:rPr>
          <w:t>Test Environment/ Configuration</w:t>
        </w:r>
        <w:r w:rsidR="00CA6196">
          <w:rPr>
            <w:noProof/>
            <w:webHidden/>
          </w:rPr>
          <w:tab/>
        </w:r>
        <w:r w:rsidR="00CA6196">
          <w:rPr>
            <w:noProof/>
            <w:webHidden/>
          </w:rPr>
          <w:fldChar w:fldCharType="begin"/>
        </w:r>
        <w:r w:rsidR="00CA6196">
          <w:rPr>
            <w:noProof/>
            <w:webHidden/>
          </w:rPr>
          <w:instrText xml:space="preserve"> PAGEREF _Toc467532620 \h </w:instrText>
        </w:r>
        <w:r w:rsidR="00CA6196">
          <w:rPr>
            <w:noProof/>
            <w:webHidden/>
          </w:rPr>
        </w:r>
        <w:r w:rsidR="00CA6196">
          <w:rPr>
            <w:noProof/>
            <w:webHidden/>
          </w:rPr>
          <w:fldChar w:fldCharType="separate"/>
        </w:r>
        <w:r w:rsidR="00CA6196">
          <w:rPr>
            <w:noProof/>
            <w:webHidden/>
          </w:rPr>
          <w:t>2</w:t>
        </w:r>
        <w:r w:rsidR="00CA6196">
          <w:rPr>
            <w:noProof/>
            <w:webHidden/>
          </w:rPr>
          <w:fldChar w:fldCharType="end"/>
        </w:r>
      </w:hyperlink>
    </w:p>
    <w:p w14:paraId="17E26387" w14:textId="77777777" w:rsidR="00CA6196" w:rsidRDefault="00C21F70">
      <w:pPr>
        <w:pStyle w:val="TOC1"/>
        <w:rPr>
          <w:rFonts w:asciiTheme="minorHAnsi" w:eastAsiaTheme="minorEastAsia" w:hAnsiTheme="minorHAnsi" w:cstheme="minorBidi"/>
          <w:b w:val="0"/>
          <w:noProof/>
          <w:sz w:val="22"/>
          <w:szCs w:val="22"/>
        </w:rPr>
      </w:pPr>
      <w:hyperlink w:anchor="_Toc467532621" w:history="1">
        <w:r w:rsidR="00CA6196" w:rsidRPr="00E15F28">
          <w:rPr>
            <w:rStyle w:val="Hyperlink"/>
            <w:noProof/>
          </w:rPr>
          <w:t>2</w:t>
        </w:r>
        <w:r w:rsidR="00CA6196">
          <w:rPr>
            <w:rFonts w:asciiTheme="minorHAnsi" w:eastAsiaTheme="minorEastAsia" w:hAnsiTheme="minorHAnsi" w:cstheme="minorBidi"/>
            <w:b w:val="0"/>
            <w:noProof/>
            <w:sz w:val="22"/>
            <w:szCs w:val="22"/>
          </w:rPr>
          <w:tab/>
        </w:r>
        <w:r w:rsidR="00CA6196" w:rsidRPr="00E15F28">
          <w:rPr>
            <w:rStyle w:val="Hyperlink"/>
            <w:noProof/>
          </w:rPr>
          <w:t>Test Data</w:t>
        </w:r>
        <w:r w:rsidR="00CA6196">
          <w:rPr>
            <w:noProof/>
            <w:webHidden/>
          </w:rPr>
          <w:tab/>
        </w:r>
        <w:r w:rsidR="00CA6196">
          <w:rPr>
            <w:noProof/>
            <w:webHidden/>
          </w:rPr>
          <w:fldChar w:fldCharType="begin"/>
        </w:r>
        <w:r w:rsidR="00CA6196">
          <w:rPr>
            <w:noProof/>
            <w:webHidden/>
          </w:rPr>
          <w:instrText xml:space="preserve"> PAGEREF _Toc467532621 \h </w:instrText>
        </w:r>
        <w:r w:rsidR="00CA6196">
          <w:rPr>
            <w:noProof/>
            <w:webHidden/>
          </w:rPr>
        </w:r>
        <w:r w:rsidR="00CA6196">
          <w:rPr>
            <w:noProof/>
            <w:webHidden/>
          </w:rPr>
          <w:fldChar w:fldCharType="separate"/>
        </w:r>
        <w:r w:rsidR="00CA6196">
          <w:rPr>
            <w:noProof/>
            <w:webHidden/>
          </w:rPr>
          <w:t>2</w:t>
        </w:r>
        <w:r w:rsidR="00CA6196">
          <w:rPr>
            <w:noProof/>
            <w:webHidden/>
          </w:rPr>
          <w:fldChar w:fldCharType="end"/>
        </w:r>
      </w:hyperlink>
    </w:p>
    <w:p w14:paraId="631100CA" w14:textId="77777777" w:rsidR="00CA6196" w:rsidRDefault="00C21F70">
      <w:pPr>
        <w:pStyle w:val="TOC1"/>
        <w:rPr>
          <w:rFonts w:asciiTheme="minorHAnsi" w:eastAsiaTheme="minorEastAsia" w:hAnsiTheme="minorHAnsi" w:cstheme="minorBidi"/>
          <w:b w:val="0"/>
          <w:noProof/>
          <w:sz w:val="22"/>
          <w:szCs w:val="22"/>
        </w:rPr>
      </w:pPr>
      <w:hyperlink w:anchor="_Toc467532622" w:history="1">
        <w:r w:rsidR="00CA6196" w:rsidRPr="00E15F28">
          <w:rPr>
            <w:rStyle w:val="Hyperlink"/>
            <w:noProof/>
          </w:rPr>
          <w:t>3</w:t>
        </w:r>
        <w:r w:rsidR="00CA6196">
          <w:rPr>
            <w:rFonts w:asciiTheme="minorHAnsi" w:eastAsiaTheme="minorEastAsia" w:hAnsiTheme="minorHAnsi" w:cstheme="minorBidi"/>
            <w:b w:val="0"/>
            <w:noProof/>
            <w:sz w:val="22"/>
            <w:szCs w:val="22"/>
          </w:rPr>
          <w:tab/>
        </w:r>
        <w:r w:rsidR="00CA6196" w:rsidRPr="00E15F28">
          <w:rPr>
            <w:rStyle w:val="Hyperlink"/>
            <w:noProof/>
          </w:rPr>
          <w:t>Issues</w:t>
        </w:r>
        <w:r w:rsidR="00CA6196">
          <w:rPr>
            <w:noProof/>
            <w:webHidden/>
          </w:rPr>
          <w:tab/>
        </w:r>
        <w:r w:rsidR="00CA6196">
          <w:rPr>
            <w:noProof/>
            <w:webHidden/>
          </w:rPr>
          <w:fldChar w:fldCharType="begin"/>
        </w:r>
        <w:r w:rsidR="00CA6196">
          <w:rPr>
            <w:noProof/>
            <w:webHidden/>
          </w:rPr>
          <w:instrText xml:space="preserve"> PAGEREF _Toc467532622 \h </w:instrText>
        </w:r>
        <w:r w:rsidR="00CA6196">
          <w:rPr>
            <w:noProof/>
            <w:webHidden/>
          </w:rPr>
        </w:r>
        <w:r w:rsidR="00CA6196">
          <w:rPr>
            <w:noProof/>
            <w:webHidden/>
          </w:rPr>
          <w:fldChar w:fldCharType="separate"/>
        </w:r>
        <w:r w:rsidR="00CA6196">
          <w:rPr>
            <w:noProof/>
            <w:webHidden/>
          </w:rPr>
          <w:t>2</w:t>
        </w:r>
        <w:r w:rsidR="00CA6196">
          <w:rPr>
            <w:noProof/>
            <w:webHidden/>
          </w:rPr>
          <w:fldChar w:fldCharType="end"/>
        </w:r>
      </w:hyperlink>
    </w:p>
    <w:p w14:paraId="1E5841EA" w14:textId="77777777" w:rsidR="00CA6196" w:rsidRDefault="00C21F70">
      <w:pPr>
        <w:pStyle w:val="TOC1"/>
        <w:rPr>
          <w:rFonts w:asciiTheme="minorHAnsi" w:eastAsiaTheme="minorEastAsia" w:hAnsiTheme="minorHAnsi" w:cstheme="minorBidi"/>
          <w:b w:val="0"/>
          <w:noProof/>
          <w:sz w:val="22"/>
          <w:szCs w:val="22"/>
        </w:rPr>
      </w:pPr>
      <w:hyperlink w:anchor="_Toc467532623" w:history="1">
        <w:r w:rsidR="00CA6196" w:rsidRPr="00E15F28">
          <w:rPr>
            <w:rStyle w:val="Hyperlink"/>
            <w:noProof/>
          </w:rPr>
          <w:t>4</w:t>
        </w:r>
        <w:r w:rsidR="00CA6196">
          <w:rPr>
            <w:rFonts w:asciiTheme="minorHAnsi" w:eastAsiaTheme="minorEastAsia" w:hAnsiTheme="minorHAnsi" w:cstheme="minorBidi"/>
            <w:b w:val="0"/>
            <w:noProof/>
            <w:sz w:val="22"/>
            <w:szCs w:val="22"/>
          </w:rPr>
          <w:tab/>
        </w:r>
        <w:r w:rsidR="00CA6196" w:rsidRPr="00E15F28">
          <w:rPr>
            <w:rStyle w:val="Hyperlink"/>
            <w:noProof/>
          </w:rPr>
          <w:t>Test Execution Log</w:t>
        </w:r>
        <w:r w:rsidR="00CA6196">
          <w:rPr>
            <w:noProof/>
            <w:webHidden/>
          </w:rPr>
          <w:tab/>
        </w:r>
        <w:r w:rsidR="00CA6196">
          <w:rPr>
            <w:noProof/>
            <w:webHidden/>
          </w:rPr>
          <w:fldChar w:fldCharType="begin"/>
        </w:r>
        <w:r w:rsidR="00CA6196">
          <w:rPr>
            <w:noProof/>
            <w:webHidden/>
          </w:rPr>
          <w:instrText xml:space="preserve"> PAGEREF _Toc467532623 \h </w:instrText>
        </w:r>
        <w:r w:rsidR="00CA6196">
          <w:rPr>
            <w:noProof/>
            <w:webHidden/>
          </w:rPr>
        </w:r>
        <w:r w:rsidR="00CA6196">
          <w:rPr>
            <w:noProof/>
            <w:webHidden/>
          </w:rPr>
          <w:fldChar w:fldCharType="separate"/>
        </w:r>
        <w:r w:rsidR="00CA6196">
          <w:rPr>
            <w:noProof/>
            <w:webHidden/>
          </w:rPr>
          <w:t>4</w:t>
        </w:r>
        <w:r w:rsidR="00CA6196">
          <w:rPr>
            <w:noProof/>
            <w:webHidden/>
          </w:rPr>
          <w:fldChar w:fldCharType="end"/>
        </w:r>
      </w:hyperlink>
    </w:p>
    <w:p w14:paraId="3AE58380" w14:textId="77777777" w:rsidR="00CA6196" w:rsidRDefault="00C21F70">
      <w:pPr>
        <w:pStyle w:val="TOC1"/>
        <w:rPr>
          <w:rFonts w:asciiTheme="minorHAnsi" w:eastAsiaTheme="minorEastAsia" w:hAnsiTheme="minorHAnsi" w:cstheme="minorBidi"/>
          <w:b w:val="0"/>
          <w:noProof/>
          <w:sz w:val="22"/>
          <w:szCs w:val="22"/>
        </w:rPr>
      </w:pPr>
      <w:hyperlink w:anchor="_Toc467532624" w:history="1">
        <w:r w:rsidR="00CA6196" w:rsidRPr="00E15F28">
          <w:rPr>
            <w:rStyle w:val="Hyperlink"/>
            <w:noProof/>
          </w:rPr>
          <w:t>5</w:t>
        </w:r>
        <w:r w:rsidR="00CA6196">
          <w:rPr>
            <w:rFonts w:asciiTheme="minorHAnsi" w:eastAsiaTheme="minorEastAsia" w:hAnsiTheme="minorHAnsi" w:cstheme="minorBidi"/>
            <w:b w:val="0"/>
            <w:noProof/>
            <w:sz w:val="22"/>
            <w:szCs w:val="22"/>
          </w:rPr>
          <w:tab/>
        </w:r>
        <w:r w:rsidR="00CA6196" w:rsidRPr="00E15F28">
          <w:rPr>
            <w:rStyle w:val="Hyperlink"/>
            <w:noProof/>
          </w:rPr>
          <w:t>Test Defect Log</w:t>
        </w:r>
        <w:r w:rsidR="00CA6196">
          <w:rPr>
            <w:noProof/>
            <w:webHidden/>
          </w:rPr>
          <w:tab/>
        </w:r>
        <w:r w:rsidR="00CA6196">
          <w:rPr>
            <w:noProof/>
            <w:webHidden/>
          </w:rPr>
          <w:fldChar w:fldCharType="begin"/>
        </w:r>
        <w:r w:rsidR="00CA6196">
          <w:rPr>
            <w:noProof/>
            <w:webHidden/>
          </w:rPr>
          <w:instrText xml:space="preserve"> PAGEREF _Toc467532624 \h </w:instrText>
        </w:r>
        <w:r w:rsidR="00CA6196">
          <w:rPr>
            <w:noProof/>
            <w:webHidden/>
          </w:rPr>
        </w:r>
        <w:r w:rsidR="00CA6196">
          <w:rPr>
            <w:noProof/>
            <w:webHidden/>
          </w:rPr>
          <w:fldChar w:fldCharType="separate"/>
        </w:r>
        <w:r w:rsidR="00CA6196">
          <w:rPr>
            <w:noProof/>
            <w:webHidden/>
          </w:rPr>
          <w:t>4</w:t>
        </w:r>
        <w:r w:rsidR="00CA6196">
          <w:rPr>
            <w:noProof/>
            <w:webHidden/>
          </w:rPr>
          <w:fldChar w:fldCharType="end"/>
        </w:r>
      </w:hyperlink>
    </w:p>
    <w:p w14:paraId="11F2A902" w14:textId="77777777" w:rsidR="00CA6196" w:rsidRDefault="00C21F70">
      <w:pPr>
        <w:pStyle w:val="TOC1"/>
        <w:rPr>
          <w:rFonts w:asciiTheme="minorHAnsi" w:eastAsiaTheme="minorEastAsia" w:hAnsiTheme="minorHAnsi" w:cstheme="minorBidi"/>
          <w:b w:val="0"/>
          <w:noProof/>
          <w:sz w:val="22"/>
          <w:szCs w:val="22"/>
        </w:rPr>
      </w:pPr>
      <w:hyperlink w:anchor="_Toc467532625" w:history="1">
        <w:r w:rsidR="00CA6196" w:rsidRPr="00E15F28">
          <w:rPr>
            <w:rStyle w:val="Hyperlink"/>
            <w:noProof/>
          </w:rPr>
          <w:t>6</w:t>
        </w:r>
        <w:r w:rsidR="00CA6196">
          <w:rPr>
            <w:rFonts w:asciiTheme="minorHAnsi" w:eastAsiaTheme="minorEastAsia" w:hAnsiTheme="minorHAnsi" w:cstheme="minorBidi"/>
            <w:b w:val="0"/>
            <w:noProof/>
            <w:sz w:val="22"/>
            <w:szCs w:val="22"/>
          </w:rPr>
          <w:tab/>
        </w:r>
        <w:r w:rsidR="00CA6196" w:rsidRPr="00E15F28">
          <w:rPr>
            <w:rStyle w:val="Hyperlink"/>
            <w:noProof/>
          </w:rPr>
          <w:t>Test Results Summary</w:t>
        </w:r>
        <w:r w:rsidR="00CA6196">
          <w:rPr>
            <w:noProof/>
            <w:webHidden/>
          </w:rPr>
          <w:tab/>
        </w:r>
        <w:r w:rsidR="00CA6196">
          <w:rPr>
            <w:noProof/>
            <w:webHidden/>
          </w:rPr>
          <w:fldChar w:fldCharType="begin"/>
        </w:r>
        <w:r w:rsidR="00CA6196">
          <w:rPr>
            <w:noProof/>
            <w:webHidden/>
          </w:rPr>
          <w:instrText xml:space="preserve"> PAGEREF _Toc467532625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254A6D99" w14:textId="77777777" w:rsidR="00CA6196" w:rsidRDefault="00C21F70">
      <w:pPr>
        <w:pStyle w:val="TOC2"/>
        <w:rPr>
          <w:rFonts w:asciiTheme="minorHAnsi" w:eastAsiaTheme="minorEastAsia" w:hAnsiTheme="minorHAnsi" w:cstheme="minorBidi"/>
          <w:noProof/>
          <w:sz w:val="22"/>
          <w:szCs w:val="22"/>
        </w:rPr>
      </w:pPr>
      <w:hyperlink w:anchor="_Toc467532626" w:history="1">
        <w:r w:rsidR="00CA6196" w:rsidRPr="00E15F28">
          <w:rPr>
            <w:rStyle w:val="Hyperlink"/>
            <w:noProof/>
          </w:rPr>
          <w:t>6.1</w:t>
        </w:r>
        <w:r w:rsidR="00CA6196">
          <w:rPr>
            <w:rFonts w:asciiTheme="minorHAnsi" w:eastAsiaTheme="minorEastAsia" w:hAnsiTheme="minorHAnsi" w:cstheme="minorBidi"/>
            <w:noProof/>
            <w:sz w:val="22"/>
            <w:szCs w:val="22"/>
          </w:rPr>
          <w:tab/>
        </w:r>
        <w:r w:rsidR="00CA6196" w:rsidRPr="00E15F28">
          <w:rPr>
            <w:rStyle w:val="Hyperlink"/>
            <w:noProof/>
          </w:rPr>
          <w:t>Defect Severity and Priority Levels</w:t>
        </w:r>
        <w:r w:rsidR="00CA6196">
          <w:rPr>
            <w:noProof/>
            <w:webHidden/>
          </w:rPr>
          <w:tab/>
        </w:r>
        <w:r w:rsidR="00CA6196">
          <w:rPr>
            <w:noProof/>
            <w:webHidden/>
          </w:rPr>
          <w:fldChar w:fldCharType="begin"/>
        </w:r>
        <w:r w:rsidR="00CA6196">
          <w:rPr>
            <w:noProof/>
            <w:webHidden/>
          </w:rPr>
          <w:instrText xml:space="preserve"> PAGEREF _Toc467532626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335B3F14" w14:textId="77777777" w:rsidR="00CA6196" w:rsidRDefault="00C21F70">
      <w:pPr>
        <w:pStyle w:val="TOC2"/>
        <w:rPr>
          <w:rFonts w:asciiTheme="minorHAnsi" w:eastAsiaTheme="minorEastAsia" w:hAnsiTheme="minorHAnsi" w:cstheme="minorBidi"/>
          <w:noProof/>
          <w:sz w:val="22"/>
          <w:szCs w:val="22"/>
        </w:rPr>
      </w:pPr>
      <w:hyperlink w:anchor="_Toc467532627" w:history="1">
        <w:r w:rsidR="00CA6196" w:rsidRPr="00E15F28">
          <w:rPr>
            <w:rStyle w:val="Hyperlink"/>
            <w:noProof/>
          </w:rPr>
          <w:t>6.2</w:t>
        </w:r>
        <w:r w:rsidR="00CA6196">
          <w:rPr>
            <w:rFonts w:asciiTheme="minorHAnsi" w:eastAsiaTheme="minorEastAsia" w:hAnsiTheme="minorHAnsi" w:cstheme="minorBidi"/>
            <w:noProof/>
            <w:sz w:val="22"/>
            <w:szCs w:val="22"/>
          </w:rPr>
          <w:tab/>
        </w:r>
        <w:r w:rsidR="00CA6196" w:rsidRPr="00E15F28">
          <w:rPr>
            <w:rStyle w:val="Hyperlink"/>
            <w:noProof/>
          </w:rPr>
          <w:t>Total Defects by Severity Level</w:t>
        </w:r>
        <w:r w:rsidR="00CA6196">
          <w:rPr>
            <w:noProof/>
            <w:webHidden/>
          </w:rPr>
          <w:tab/>
        </w:r>
        <w:r w:rsidR="00CA6196">
          <w:rPr>
            <w:noProof/>
            <w:webHidden/>
          </w:rPr>
          <w:fldChar w:fldCharType="begin"/>
        </w:r>
        <w:r w:rsidR="00CA6196">
          <w:rPr>
            <w:noProof/>
            <w:webHidden/>
          </w:rPr>
          <w:instrText xml:space="preserve"> PAGEREF _Toc467532627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4E8FBA75" w14:textId="77777777" w:rsidR="00CA6196" w:rsidRDefault="00C21F70">
      <w:pPr>
        <w:pStyle w:val="TOC2"/>
        <w:rPr>
          <w:rFonts w:asciiTheme="minorHAnsi" w:eastAsiaTheme="minorEastAsia" w:hAnsiTheme="minorHAnsi" w:cstheme="minorBidi"/>
          <w:noProof/>
          <w:sz w:val="22"/>
          <w:szCs w:val="22"/>
        </w:rPr>
      </w:pPr>
      <w:hyperlink w:anchor="_Toc467532628" w:history="1">
        <w:r w:rsidR="00CA6196" w:rsidRPr="00E15F28">
          <w:rPr>
            <w:rStyle w:val="Hyperlink"/>
            <w:noProof/>
          </w:rPr>
          <w:t>6.3</w:t>
        </w:r>
        <w:r w:rsidR="00CA6196">
          <w:rPr>
            <w:rFonts w:asciiTheme="minorHAnsi" w:eastAsiaTheme="minorEastAsia" w:hAnsiTheme="minorHAnsi" w:cstheme="minorBidi"/>
            <w:noProof/>
            <w:sz w:val="22"/>
            <w:szCs w:val="22"/>
          </w:rPr>
          <w:tab/>
        </w:r>
        <w:r w:rsidR="00CA6196" w:rsidRPr="00E15F28">
          <w:rPr>
            <w:rStyle w:val="Hyperlink"/>
            <w:noProof/>
          </w:rPr>
          <w:t>Defects by Severity Level and Increment</w:t>
        </w:r>
        <w:r w:rsidR="00CA6196">
          <w:rPr>
            <w:noProof/>
            <w:webHidden/>
          </w:rPr>
          <w:tab/>
        </w:r>
        <w:r w:rsidR="00CA6196">
          <w:rPr>
            <w:noProof/>
            <w:webHidden/>
          </w:rPr>
          <w:fldChar w:fldCharType="begin"/>
        </w:r>
        <w:r w:rsidR="00CA6196">
          <w:rPr>
            <w:noProof/>
            <w:webHidden/>
          </w:rPr>
          <w:instrText xml:space="preserve"> PAGEREF _Toc467532628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7AF0EC53" w14:textId="77777777" w:rsidR="00CA6196" w:rsidRDefault="00C21F70">
      <w:pPr>
        <w:pStyle w:val="TOC2"/>
        <w:rPr>
          <w:rFonts w:asciiTheme="minorHAnsi" w:eastAsiaTheme="minorEastAsia" w:hAnsiTheme="minorHAnsi" w:cstheme="minorBidi"/>
          <w:noProof/>
          <w:sz w:val="22"/>
          <w:szCs w:val="22"/>
        </w:rPr>
      </w:pPr>
      <w:hyperlink w:anchor="_Toc467532629" w:history="1">
        <w:r w:rsidR="00CA6196" w:rsidRPr="00E15F28">
          <w:rPr>
            <w:rStyle w:val="Hyperlink"/>
            <w:noProof/>
          </w:rPr>
          <w:t>6.4</w:t>
        </w:r>
        <w:r w:rsidR="00CA6196">
          <w:rPr>
            <w:rFonts w:asciiTheme="minorHAnsi" w:eastAsiaTheme="minorEastAsia" w:hAnsiTheme="minorHAnsi" w:cstheme="minorBidi"/>
            <w:noProof/>
            <w:sz w:val="22"/>
            <w:szCs w:val="22"/>
          </w:rPr>
          <w:tab/>
        </w:r>
        <w:r w:rsidR="00CA6196" w:rsidRPr="00E15F28">
          <w:rPr>
            <w:rStyle w:val="Hyperlink"/>
            <w:noProof/>
          </w:rPr>
          <w:t>Breakdown of Test Results</w:t>
        </w:r>
        <w:r w:rsidR="00CA6196">
          <w:rPr>
            <w:noProof/>
            <w:webHidden/>
          </w:rPr>
          <w:tab/>
        </w:r>
        <w:r w:rsidR="00CA6196">
          <w:rPr>
            <w:noProof/>
            <w:webHidden/>
          </w:rPr>
          <w:fldChar w:fldCharType="begin"/>
        </w:r>
        <w:r w:rsidR="00CA6196">
          <w:rPr>
            <w:noProof/>
            <w:webHidden/>
          </w:rPr>
          <w:instrText xml:space="preserve"> PAGEREF _Toc467532629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07A7137B" w14:textId="77777777" w:rsidR="00CA6196" w:rsidRDefault="00C21F70">
      <w:pPr>
        <w:pStyle w:val="TOC2"/>
        <w:rPr>
          <w:rFonts w:asciiTheme="minorHAnsi" w:eastAsiaTheme="minorEastAsia" w:hAnsiTheme="minorHAnsi" w:cstheme="minorBidi"/>
          <w:noProof/>
          <w:sz w:val="22"/>
          <w:szCs w:val="22"/>
        </w:rPr>
      </w:pPr>
      <w:hyperlink w:anchor="_Toc467532630" w:history="1">
        <w:r w:rsidR="00CA6196" w:rsidRPr="00E15F28">
          <w:rPr>
            <w:rStyle w:val="Hyperlink"/>
            <w:noProof/>
          </w:rPr>
          <w:t>6.5</w:t>
        </w:r>
        <w:r w:rsidR="00CA6196">
          <w:rPr>
            <w:rFonts w:asciiTheme="minorHAnsi" w:eastAsiaTheme="minorEastAsia" w:hAnsiTheme="minorHAnsi" w:cstheme="minorBidi"/>
            <w:noProof/>
            <w:sz w:val="22"/>
            <w:szCs w:val="22"/>
          </w:rPr>
          <w:tab/>
        </w:r>
        <w:r w:rsidR="00CA6196" w:rsidRPr="00E15F28">
          <w:rPr>
            <w:rStyle w:val="Hyperlink"/>
            <w:noProof/>
          </w:rPr>
          <w:t>Performance Testing</w:t>
        </w:r>
        <w:r w:rsidR="00CA6196">
          <w:rPr>
            <w:noProof/>
            <w:webHidden/>
          </w:rPr>
          <w:tab/>
        </w:r>
        <w:r w:rsidR="00CA6196">
          <w:rPr>
            <w:noProof/>
            <w:webHidden/>
          </w:rPr>
          <w:fldChar w:fldCharType="begin"/>
        </w:r>
        <w:r w:rsidR="00CA6196">
          <w:rPr>
            <w:noProof/>
            <w:webHidden/>
          </w:rPr>
          <w:instrText xml:space="preserve"> PAGEREF _Toc467532630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2FA31BBE" w14:textId="77777777" w:rsidR="00CA6196" w:rsidRDefault="00C21F70">
      <w:pPr>
        <w:pStyle w:val="TOC3"/>
        <w:rPr>
          <w:rFonts w:asciiTheme="minorHAnsi" w:eastAsiaTheme="minorEastAsia" w:hAnsiTheme="minorHAnsi" w:cstheme="minorBidi"/>
          <w:noProof/>
          <w:sz w:val="22"/>
          <w:szCs w:val="22"/>
        </w:rPr>
      </w:pPr>
      <w:hyperlink w:anchor="_Toc467532631" w:history="1">
        <w:r w:rsidR="00CA6196" w:rsidRPr="00E15F28">
          <w:rPr>
            <w:rStyle w:val="Hyperlink"/>
            <w:noProof/>
          </w:rPr>
          <w:t>6.5.1</w:t>
        </w:r>
        <w:r w:rsidR="00CA6196">
          <w:rPr>
            <w:rFonts w:asciiTheme="minorHAnsi" w:eastAsiaTheme="minorEastAsia" w:hAnsiTheme="minorHAnsi" w:cstheme="minorBidi"/>
            <w:noProof/>
            <w:sz w:val="22"/>
            <w:szCs w:val="22"/>
          </w:rPr>
          <w:tab/>
        </w:r>
        <w:r w:rsidR="00CA6196" w:rsidRPr="00E15F28">
          <w:rPr>
            <w:rStyle w:val="Hyperlink"/>
            <w:noProof/>
          </w:rPr>
          <w:t>Test Event</w:t>
        </w:r>
        <w:r w:rsidR="00CA6196">
          <w:rPr>
            <w:noProof/>
            <w:webHidden/>
          </w:rPr>
          <w:tab/>
        </w:r>
        <w:r w:rsidR="00CA6196">
          <w:rPr>
            <w:noProof/>
            <w:webHidden/>
          </w:rPr>
          <w:fldChar w:fldCharType="begin"/>
        </w:r>
        <w:r w:rsidR="00CA6196">
          <w:rPr>
            <w:noProof/>
            <w:webHidden/>
          </w:rPr>
          <w:instrText xml:space="preserve"> PAGEREF _Toc467532631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1F6C1B7F" w14:textId="77777777" w:rsidR="00CA6196" w:rsidRDefault="00C21F70">
      <w:pPr>
        <w:pStyle w:val="TOC3"/>
        <w:rPr>
          <w:rFonts w:asciiTheme="minorHAnsi" w:eastAsiaTheme="minorEastAsia" w:hAnsiTheme="minorHAnsi" w:cstheme="minorBidi"/>
          <w:noProof/>
          <w:sz w:val="22"/>
          <w:szCs w:val="22"/>
        </w:rPr>
      </w:pPr>
      <w:hyperlink w:anchor="_Toc467532632" w:history="1">
        <w:r w:rsidR="00CA6196" w:rsidRPr="00E15F28">
          <w:rPr>
            <w:rStyle w:val="Hyperlink"/>
            <w:noProof/>
          </w:rPr>
          <w:t>6.5.2</w:t>
        </w:r>
        <w:r w:rsidR="00CA6196">
          <w:rPr>
            <w:rFonts w:asciiTheme="minorHAnsi" w:eastAsiaTheme="minorEastAsia" w:hAnsiTheme="minorHAnsi" w:cstheme="minorBidi"/>
            <w:noProof/>
            <w:sz w:val="22"/>
            <w:szCs w:val="22"/>
          </w:rPr>
          <w:tab/>
        </w:r>
        <w:r w:rsidR="00CA6196" w:rsidRPr="00E15F28">
          <w:rPr>
            <w:rStyle w:val="Hyperlink"/>
            <w:noProof/>
          </w:rPr>
          <w:t>Requirements Coverage</w:t>
        </w:r>
        <w:r w:rsidR="00CA6196">
          <w:rPr>
            <w:noProof/>
            <w:webHidden/>
          </w:rPr>
          <w:tab/>
        </w:r>
        <w:r w:rsidR="00CA6196">
          <w:rPr>
            <w:noProof/>
            <w:webHidden/>
          </w:rPr>
          <w:fldChar w:fldCharType="begin"/>
        </w:r>
        <w:r w:rsidR="00CA6196">
          <w:rPr>
            <w:noProof/>
            <w:webHidden/>
          </w:rPr>
          <w:instrText xml:space="preserve"> PAGEREF _Toc467532632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116797F4" w14:textId="77777777" w:rsidR="00CA6196" w:rsidRDefault="00C21F70">
      <w:pPr>
        <w:pStyle w:val="TOC3"/>
        <w:rPr>
          <w:rFonts w:asciiTheme="minorHAnsi" w:eastAsiaTheme="minorEastAsia" w:hAnsiTheme="minorHAnsi" w:cstheme="minorBidi"/>
          <w:noProof/>
          <w:sz w:val="22"/>
          <w:szCs w:val="22"/>
        </w:rPr>
      </w:pPr>
      <w:hyperlink w:anchor="_Toc467532633" w:history="1">
        <w:r w:rsidR="00CA6196" w:rsidRPr="00E15F28">
          <w:rPr>
            <w:rStyle w:val="Hyperlink"/>
            <w:noProof/>
          </w:rPr>
          <w:t>6.5.3</w:t>
        </w:r>
        <w:r w:rsidR="00CA6196">
          <w:rPr>
            <w:rFonts w:asciiTheme="minorHAnsi" w:eastAsiaTheme="minorEastAsia" w:hAnsiTheme="minorHAnsi" w:cstheme="minorBidi"/>
            <w:noProof/>
            <w:sz w:val="22"/>
            <w:szCs w:val="22"/>
          </w:rPr>
          <w:tab/>
        </w:r>
        <w:r w:rsidR="00CA6196" w:rsidRPr="00E15F28">
          <w:rPr>
            <w:rStyle w:val="Hyperlink"/>
            <w:noProof/>
          </w:rPr>
          <w:t>Test Design</w:t>
        </w:r>
        <w:r w:rsidR="00CA6196">
          <w:rPr>
            <w:noProof/>
            <w:webHidden/>
          </w:rPr>
          <w:tab/>
        </w:r>
        <w:r w:rsidR="00CA6196">
          <w:rPr>
            <w:noProof/>
            <w:webHidden/>
          </w:rPr>
          <w:fldChar w:fldCharType="begin"/>
        </w:r>
        <w:r w:rsidR="00CA6196">
          <w:rPr>
            <w:noProof/>
            <w:webHidden/>
          </w:rPr>
          <w:instrText xml:space="preserve"> PAGEREF _Toc467532633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4E3D23B0" w14:textId="77777777" w:rsidR="00CA6196" w:rsidRDefault="00C21F70">
      <w:pPr>
        <w:pStyle w:val="TOC3"/>
        <w:rPr>
          <w:rFonts w:asciiTheme="minorHAnsi" w:eastAsiaTheme="minorEastAsia" w:hAnsiTheme="minorHAnsi" w:cstheme="minorBidi"/>
          <w:noProof/>
          <w:sz w:val="22"/>
          <w:szCs w:val="22"/>
        </w:rPr>
      </w:pPr>
      <w:hyperlink w:anchor="_Toc467532634" w:history="1">
        <w:r w:rsidR="00CA6196" w:rsidRPr="00E15F28">
          <w:rPr>
            <w:rStyle w:val="Hyperlink"/>
            <w:noProof/>
          </w:rPr>
          <w:t>6.5.4</w:t>
        </w:r>
        <w:r w:rsidR="00CA6196">
          <w:rPr>
            <w:rFonts w:asciiTheme="minorHAnsi" w:eastAsiaTheme="minorEastAsia" w:hAnsiTheme="minorHAnsi" w:cstheme="minorBidi"/>
            <w:noProof/>
            <w:sz w:val="22"/>
            <w:szCs w:val="22"/>
          </w:rPr>
          <w:tab/>
        </w:r>
        <w:r w:rsidR="00CA6196" w:rsidRPr="00E15F28">
          <w:rPr>
            <w:rStyle w:val="Hyperlink"/>
            <w:noProof/>
          </w:rPr>
          <w:t>Test Execution</w:t>
        </w:r>
        <w:r w:rsidR="00CA6196">
          <w:rPr>
            <w:noProof/>
            <w:webHidden/>
          </w:rPr>
          <w:tab/>
        </w:r>
        <w:r w:rsidR="00CA6196">
          <w:rPr>
            <w:noProof/>
            <w:webHidden/>
          </w:rPr>
          <w:fldChar w:fldCharType="begin"/>
        </w:r>
        <w:r w:rsidR="00CA6196">
          <w:rPr>
            <w:noProof/>
            <w:webHidden/>
          </w:rPr>
          <w:instrText xml:space="preserve"> PAGEREF _Toc467532634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1A8EEBAF" w14:textId="77777777" w:rsidR="00CA6196" w:rsidRDefault="00C21F70">
      <w:pPr>
        <w:pStyle w:val="TOC3"/>
        <w:rPr>
          <w:rFonts w:asciiTheme="minorHAnsi" w:eastAsiaTheme="minorEastAsia" w:hAnsiTheme="minorHAnsi" w:cstheme="minorBidi"/>
          <w:noProof/>
          <w:sz w:val="22"/>
          <w:szCs w:val="22"/>
        </w:rPr>
      </w:pPr>
      <w:hyperlink w:anchor="_Toc467532635" w:history="1">
        <w:r w:rsidR="00CA6196" w:rsidRPr="00E15F28">
          <w:rPr>
            <w:rStyle w:val="Hyperlink"/>
            <w:noProof/>
          </w:rPr>
          <w:t>6.5.5</w:t>
        </w:r>
        <w:r w:rsidR="00CA6196">
          <w:rPr>
            <w:rFonts w:asciiTheme="minorHAnsi" w:eastAsiaTheme="minorEastAsia" w:hAnsiTheme="minorHAnsi" w:cstheme="minorBidi"/>
            <w:noProof/>
            <w:sz w:val="22"/>
            <w:szCs w:val="22"/>
          </w:rPr>
          <w:tab/>
        </w:r>
        <w:r w:rsidR="00CA6196" w:rsidRPr="00E15F28">
          <w:rPr>
            <w:rStyle w:val="Hyperlink"/>
            <w:noProof/>
          </w:rPr>
          <w:t>Analysis / What the Results Mean</w:t>
        </w:r>
        <w:r w:rsidR="00CA6196">
          <w:rPr>
            <w:noProof/>
            <w:webHidden/>
          </w:rPr>
          <w:tab/>
        </w:r>
        <w:r w:rsidR="00CA6196">
          <w:rPr>
            <w:noProof/>
            <w:webHidden/>
          </w:rPr>
          <w:fldChar w:fldCharType="begin"/>
        </w:r>
        <w:r w:rsidR="00CA6196">
          <w:rPr>
            <w:noProof/>
            <w:webHidden/>
          </w:rPr>
          <w:instrText xml:space="preserve"> PAGEREF _Toc467532635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77F45CC2" w14:textId="77777777" w:rsidR="00CA6196" w:rsidRDefault="00C21F70">
      <w:pPr>
        <w:pStyle w:val="TOC3"/>
        <w:rPr>
          <w:rFonts w:asciiTheme="minorHAnsi" w:eastAsiaTheme="minorEastAsia" w:hAnsiTheme="minorHAnsi" w:cstheme="minorBidi"/>
          <w:noProof/>
          <w:sz w:val="22"/>
          <w:szCs w:val="22"/>
        </w:rPr>
      </w:pPr>
      <w:hyperlink w:anchor="_Toc467532636" w:history="1">
        <w:r w:rsidR="00CA6196" w:rsidRPr="00E15F28">
          <w:rPr>
            <w:rStyle w:val="Hyperlink"/>
            <w:noProof/>
          </w:rPr>
          <w:t>6.5.6</w:t>
        </w:r>
        <w:r w:rsidR="00CA6196">
          <w:rPr>
            <w:rFonts w:asciiTheme="minorHAnsi" w:eastAsiaTheme="minorEastAsia" w:hAnsiTheme="minorHAnsi" w:cstheme="minorBidi"/>
            <w:noProof/>
            <w:sz w:val="22"/>
            <w:szCs w:val="22"/>
          </w:rPr>
          <w:tab/>
        </w:r>
        <w:r w:rsidR="00CA6196" w:rsidRPr="00E15F28">
          <w:rPr>
            <w:rStyle w:val="Hyperlink"/>
            <w:noProof/>
          </w:rPr>
          <w:t>Performance Test Results</w:t>
        </w:r>
        <w:r w:rsidR="00CA6196">
          <w:rPr>
            <w:noProof/>
            <w:webHidden/>
          </w:rPr>
          <w:tab/>
        </w:r>
        <w:r w:rsidR="00CA6196">
          <w:rPr>
            <w:noProof/>
            <w:webHidden/>
          </w:rPr>
          <w:fldChar w:fldCharType="begin"/>
        </w:r>
        <w:r w:rsidR="00CA6196">
          <w:rPr>
            <w:noProof/>
            <w:webHidden/>
          </w:rPr>
          <w:instrText xml:space="preserve"> PAGEREF _Toc467532636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7497638D" w14:textId="77777777" w:rsidR="00CA6196" w:rsidRDefault="00C21F70">
      <w:pPr>
        <w:pStyle w:val="TOC3"/>
        <w:rPr>
          <w:rFonts w:asciiTheme="minorHAnsi" w:eastAsiaTheme="minorEastAsia" w:hAnsiTheme="minorHAnsi" w:cstheme="minorBidi"/>
          <w:noProof/>
          <w:sz w:val="22"/>
          <w:szCs w:val="22"/>
        </w:rPr>
      </w:pPr>
      <w:hyperlink w:anchor="_Toc467532637" w:history="1">
        <w:r w:rsidR="00CA6196" w:rsidRPr="00E15F28">
          <w:rPr>
            <w:rStyle w:val="Hyperlink"/>
            <w:noProof/>
          </w:rPr>
          <w:t>6.5.7</w:t>
        </w:r>
        <w:r w:rsidR="00CA6196">
          <w:rPr>
            <w:rFonts w:asciiTheme="minorHAnsi" w:eastAsiaTheme="minorEastAsia" w:hAnsiTheme="minorHAnsi" w:cstheme="minorBidi"/>
            <w:noProof/>
            <w:sz w:val="22"/>
            <w:szCs w:val="22"/>
          </w:rPr>
          <w:tab/>
        </w:r>
        <w:r w:rsidR="00CA6196" w:rsidRPr="00E15F28">
          <w:rPr>
            <w:rStyle w:val="Hyperlink"/>
            <w:noProof/>
          </w:rPr>
          <w:t>Transaction Response Times</w:t>
        </w:r>
        <w:r w:rsidR="00CA6196">
          <w:rPr>
            <w:noProof/>
            <w:webHidden/>
          </w:rPr>
          <w:tab/>
        </w:r>
        <w:r w:rsidR="00CA6196">
          <w:rPr>
            <w:noProof/>
            <w:webHidden/>
          </w:rPr>
          <w:fldChar w:fldCharType="begin"/>
        </w:r>
        <w:r w:rsidR="00CA6196">
          <w:rPr>
            <w:noProof/>
            <w:webHidden/>
          </w:rPr>
          <w:instrText xml:space="preserve"> PAGEREF _Toc467532637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6ED319C5" w14:textId="77777777" w:rsidR="00CA6196" w:rsidRDefault="00C21F70">
      <w:pPr>
        <w:pStyle w:val="TOC3"/>
        <w:rPr>
          <w:rFonts w:asciiTheme="minorHAnsi" w:eastAsiaTheme="minorEastAsia" w:hAnsiTheme="minorHAnsi" w:cstheme="minorBidi"/>
          <w:noProof/>
          <w:sz w:val="22"/>
          <w:szCs w:val="22"/>
        </w:rPr>
      </w:pPr>
      <w:hyperlink w:anchor="_Toc467532638" w:history="1">
        <w:r w:rsidR="00CA6196" w:rsidRPr="00E15F28">
          <w:rPr>
            <w:rStyle w:val="Hyperlink"/>
            <w:noProof/>
          </w:rPr>
          <w:t>6.5.8</w:t>
        </w:r>
        <w:r w:rsidR="00CA6196">
          <w:rPr>
            <w:rFonts w:asciiTheme="minorHAnsi" w:eastAsiaTheme="minorEastAsia" w:hAnsiTheme="minorHAnsi" w:cstheme="minorBidi"/>
            <w:noProof/>
            <w:sz w:val="22"/>
            <w:szCs w:val="22"/>
          </w:rPr>
          <w:tab/>
        </w:r>
        <w:r w:rsidR="00CA6196" w:rsidRPr="00E15F28">
          <w:rPr>
            <w:rStyle w:val="Hyperlink"/>
            <w:noProof/>
          </w:rPr>
          <w:t>Server Resources</w:t>
        </w:r>
        <w:r w:rsidR="00CA6196">
          <w:rPr>
            <w:noProof/>
            <w:webHidden/>
          </w:rPr>
          <w:tab/>
        </w:r>
        <w:r w:rsidR="00CA6196">
          <w:rPr>
            <w:noProof/>
            <w:webHidden/>
          </w:rPr>
          <w:fldChar w:fldCharType="begin"/>
        </w:r>
        <w:r w:rsidR="00CA6196">
          <w:rPr>
            <w:noProof/>
            <w:webHidden/>
          </w:rPr>
          <w:instrText xml:space="preserve"> PAGEREF _Toc467532638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33909D05" w14:textId="77777777" w:rsidR="00CA6196" w:rsidRDefault="00C21F70">
      <w:pPr>
        <w:pStyle w:val="TOC1"/>
        <w:rPr>
          <w:rFonts w:asciiTheme="minorHAnsi" w:eastAsiaTheme="minorEastAsia" w:hAnsiTheme="minorHAnsi" w:cstheme="minorBidi"/>
          <w:b w:val="0"/>
          <w:noProof/>
          <w:sz w:val="22"/>
          <w:szCs w:val="22"/>
        </w:rPr>
      </w:pPr>
      <w:hyperlink w:anchor="_Toc467532639" w:history="1">
        <w:r w:rsidR="00CA6196" w:rsidRPr="00E15F28">
          <w:rPr>
            <w:rStyle w:val="Hyperlink"/>
            <w:noProof/>
          </w:rPr>
          <w:t>7</w:t>
        </w:r>
        <w:r w:rsidR="00CA6196">
          <w:rPr>
            <w:rFonts w:asciiTheme="minorHAnsi" w:eastAsiaTheme="minorEastAsia" w:hAnsiTheme="minorHAnsi" w:cstheme="minorBidi"/>
            <w:b w:val="0"/>
            <w:noProof/>
            <w:sz w:val="22"/>
            <w:szCs w:val="22"/>
          </w:rPr>
          <w:tab/>
        </w:r>
        <w:r w:rsidR="00CA6196" w:rsidRPr="00E15F28">
          <w:rPr>
            <w:rStyle w:val="Hyperlink"/>
            <w:noProof/>
          </w:rPr>
          <w:t>Test Coverage</w:t>
        </w:r>
        <w:r w:rsidR="00CA6196">
          <w:rPr>
            <w:noProof/>
            <w:webHidden/>
          </w:rPr>
          <w:tab/>
        </w:r>
        <w:r w:rsidR="00CA6196">
          <w:rPr>
            <w:noProof/>
            <w:webHidden/>
          </w:rPr>
          <w:fldChar w:fldCharType="begin"/>
        </w:r>
        <w:r w:rsidR="00CA6196">
          <w:rPr>
            <w:noProof/>
            <w:webHidden/>
          </w:rPr>
          <w:instrText xml:space="preserve"> PAGEREF _Toc467532639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4DE4856F" w14:textId="77777777" w:rsidR="00CA6196" w:rsidRDefault="00C21F70">
      <w:pPr>
        <w:pStyle w:val="TOC2"/>
        <w:rPr>
          <w:rFonts w:asciiTheme="minorHAnsi" w:eastAsiaTheme="minorEastAsia" w:hAnsiTheme="minorHAnsi" w:cstheme="minorBidi"/>
          <w:noProof/>
          <w:sz w:val="22"/>
          <w:szCs w:val="22"/>
        </w:rPr>
      </w:pPr>
      <w:hyperlink w:anchor="_Toc467532640" w:history="1">
        <w:r w:rsidR="00CA6196" w:rsidRPr="00E15F28">
          <w:rPr>
            <w:rStyle w:val="Hyperlink"/>
            <w:noProof/>
          </w:rPr>
          <w:t>7.1</w:t>
        </w:r>
        <w:r w:rsidR="00CA6196">
          <w:rPr>
            <w:rFonts w:asciiTheme="minorHAnsi" w:eastAsiaTheme="minorEastAsia" w:hAnsiTheme="minorHAnsi" w:cstheme="minorBidi"/>
            <w:noProof/>
            <w:sz w:val="22"/>
            <w:szCs w:val="22"/>
          </w:rPr>
          <w:tab/>
        </w:r>
        <w:r w:rsidR="00CA6196" w:rsidRPr="00E15F28">
          <w:rPr>
            <w:rStyle w:val="Hyperlink"/>
            <w:noProof/>
          </w:rPr>
          <w:t>Requirements Covered</w:t>
        </w:r>
        <w:r w:rsidR="00CA6196">
          <w:rPr>
            <w:noProof/>
            <w:webHidden/>
          </w:rPr>
          <w:tab/>
        </w:r>
        <w:r w:rsidR="00CA6196">
          <w:rPr>
            <w:noProof/>
            <w:webHidden/>
          </w:rPr>
          <w:fldChar w:fldCharType="begin"/>
        </w:r>
        <w:r w:rsidR="00CA6196">
          <w:rPr>
            <w:noProof/>
            <w:webHidden/>
          </w:rPr>
          <w:instrText xml:space="preserve"> PAGEREF _Toc467532640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52DFCB24" w14:textId="77777777" w:rsidR="00CA6196" w:rsidRDefault="00C21F70">
      <w:pPr>
        <w:pStyle w:val="TOC2"/>
        <w:rPr>
          <w:rFonts w:asciiTheme="minorHAnsi" w:eastAsiaTheme="minorEastAsia" w:hAnsiTheme="minorHAnsi" w:cstheme="minorBidi"/>
          <w:noProof/>
          <w:sz w:val="22"/>
          <w:szCs w:val="22"/>
        </w:rPr>
      </w:pPr>
      <w:hyperlink w:anchor="_Toc467532641" w:history="1">
        <w:r w:rsidR="00CA6196" w:rsidRPr="00E15F28">
          <w:rPr>
            <w:rStyle w:val="Hyperlink"/>
            <w:noProof/>
          </w:rPr>
          <w:t>7.2</w:t>
        </w:r>
        <w:r w:rsidR="00CA6196">
          <w:rPr>
            <w:rFonts w:asciiTheme="minorHAnsi" w:eastAsiaTheme="minorEastAsia" w:hAnsiTheme="minorHAnsi" w:cstheme="minorBidi"/>
            <w:noProof/>
            <w:sz w:val="22"/>
            <w:szCs w:val="22"/>
          </w:rPr>
          <w:tab/>
        </w:r>
        <w:r w:rsidR="00CA6196" w:rsidRPr="00E15F28">
          <w:rPr>
            <w:rStyle w:val="Hyperlink"/>
            <w:noProof/>
          </w:rPr>
          <w:t>Section 508 Compliance Coverage</w:t>
        </w:r>
        <w:r w:rsidR="00CA6196">
          <w:rPr>
            <w:noProof/>
            <w:webHidden/>
          </w:rPr>
          <w:tab/>
        </w:r>
        <w:r w:rsidR="00CA6196">
          <w:rPr>
            <w:noProof/>
            <w:webHidden/>
          </w:rPr>
          <w:fldChar w:fldCharType="begin"/>
        </w:r>
        <w:r w:rsidR="00CA6196">
          <w:rPr>
            <w:noProof/>
            <w:webHidden/>
          </w:rPr>
          <w:instrText xml:space="preserve"> PAGEREF _Toc467532641 \h </w:instrText>
        </w:r>
        <w:r w:rsidR="00CA6196">
          <w:rPr>
            <w:noProof/>
            <w:webHidden/>
          </w:rPr>
        </w:r>
        <w:r w:rsidR="00CA6196">
          <w:rPr>
            <w:noProof/>
            <w:webHidden/>
          </w:rPr>
          <w:fldChar w:fldCharType="separate"/>
        </w:r>
        <w:r w:rsidR="00CA6196">
          <w:rPr>
            <w:noProof/>
            <w:webHidden/>
          </w:rPr>
          <w:t>7</w:t>
        </w:r>
        <w:r w:rsidR="00CA6196">
          <w:rPr>
            <w:noProof/>
            <w:webHidden/>
          </w:rPr>
          <w:fldChar w:fldCharType="end"/>
        </w:r>
      </w:hyperlink>
    </w:p>
    <w:p w14:paraId="6E80F96B" w14:textId="77777777" w:rsidR="00CA6196" w:rsidRDefault="00C21F70">
      <w:pPr>
        <w:pStyle w:val="TOC1"/>
        <w:rPr>
          <w:rFonts w:asciiTheme="minorHAnsi" w:eastAsiaTheme="minorEastAsia" w:hAnsiTheme="minorHAnsi" w:cstheme="minorBidi"/>
          <w:b w:val="0"/>
          <w:noProof/>
          <w:sz w:val="22"/>
          <w:szCs w:val="22"/>
        </w:rPr>
      </w:pPr>
      <w:hyperlink w:anchor="_Toc467532642" w:history="1">
        <w:r w:rsidR="00CA6196" w:rsidRPr="00E15F28">
          <w:rPr>
            <w:rStyle w:val="Hyperlink"/>
            <w:noProof/>
          </w:rPr>
          <w:t>8</w:t>
        </w:r>
        <w:r w:rsidR="00CA6196">
          <w:rPr>
            <w:rFonts w:asciiTheme="minorHAnsi" w:eastAsiaTheme="minorEastAsia" w:hAnsiTheme="minorHAnsi" w:cstheme="minorBidi"/>
            <w:b w:val="0"/>
            <w:noProof/>
            <w:sz w:val="22"/>
            <w:szCs w:val="22"/>
          </w:rPr>
          <w:tab/>
        </w:r>
        <w:r w:rsidR="00CA6196" w:rsidRPr="00E15F28">
          <w:rPr>
            <w:rStyle w:val="Hyperlink"/>
            <w:noProof/>
          </w:rPr>
          <w:t>Suggested Actions</w:t>
        </w:r>
        <w:r w:rsidR="00CA6196">
          <w:rPr>
            <w:noProof/>
            <w:webHidden/>
          </w:rPr>
          <w:tab/>
        </w:r>
        <w:r w:rsidR="00CA6196">
          <w:rPr>
            <w:noProof/>
            <w:webHidden/>
          </w:rPr>
          <w:fldChar w:fldCharType="begin"/>
        </w:r>
        <w:r w:rsidR="00CA6196">
          <w:rPr>
            <w:noProof/>
            <w:webHidden/>
          </w:rPr>
          <w:instrText xml:space="preserve"> PAGEREF _Toc467532642 \h </w:instrText>
        </w:r>
        <w:r w:rsidR="00CA6196">
          <w:rPr>
            <w:noProof/>
            <w:webHidden/>
          </w:rPr>
        </w:r>
        <w:r w:rsidR="00CA6196">
          <w:rPr>
            <w:noProof/>
            <w:webHidden/>
          </w:rPr>
          <w:fldChar w:fldCharType="separate"/>
        </w:r>
        <w:r w:rsidR="00CA6196">
          <w:rPr>
            <w:noProof/>
            <w:webHidden/>
          </w:rPr>
          <w:t>7</w:t>
        </w:r>
        <w:r w:rsidR="00CA6196">
          <w:rPr>
            <w:noProof/>
            <w:webHidden/>
          </w:rPr>
          <w:fldChar w:fldCharType="end"/>
        </w:r>
      </w:hyperlink>
    </w:p>
    <w:p w14:paraId="64ED79CD" w14:textId="77777777" w:rsidR="00CA6196" w:rsidRDefault="00C21F70">
      <w:pPr>
        <w:pStyle w:val="TOC1"/>
        <w:rPr>
          <w:rFonts w:asciiTheme="minorHAnsi" w:eastAsiaTheme="minorEastAsia" w:hAnsiTheme="minorHAnsi" w:cstheme="minorBidi"/>
          <w:b w:val="0"/>
          <w:noProof/>
          <w:sz w:val="22"/>
          <w:szCs w:val="22"/>
        </w:rPr>
      </w:pPr>
      <w:hyperlink w:anchor="_Toc467532643" w:history="1">
        <w:r w:rsidR="00CA6196" w:rsidRPr="00E15F28">
          <w:rPr>
            <w:rStyle w:val="Hyperlink"/>
            <w:noProof/>
          </w:rPr>
          <w:t>9</w:t>
        </w:r>
        <w:r w:rsidR="00CA6196">
          <w:rPr>
            <w:rFonts w:asciiTheme="minorHAnsi" w:eastAsiaTheme="minorEastAsia" w:hAnsiTheme="minorHAnsi" w:cstheme="minorBidi"/>
            <w:b w:val="0"/>
            <w:noProof/>
            <w:sz w:val="22"/>
            <w:szCs w:val="22"/>
          </w:rPr>
          <w:tab/>
        </w:r>
        <w:r w:rsidR="00CA6196" w:rsidRPr="00E15F28">
          <w:rPr>
            <w:rStyle w:val="Hyperlink"/>
            <w:noProof/>
          </w:rPr>
          <w:t>Defect Severity and Priority Definitions</w:t>
        </w:r>
        <w:r w:rsidR="00CA6196">
          <w:rPr>
            <w:noProof/>
            <w:webHidden/>
          </w:rPr>
          <w:tab/>
        </w:r>
        <w:r w:rsidR="00CA6196">
          <w:rPr>
            <w:noProof/>
            <w:webHidden/>
          </w:rPr>
          <w:fldChar w:fldCharType="begin"/>
        </w:r>
        <w:r w:rsidR="00CA6196">
          <w:rPr>
            <w:noProof/>
            <w:webHidden/>
          </w:rPr>
          <w:instrText xml:space="preserve"> PAGEREF _Toc467532643 \h </w:instrText>
        </w:r>
        <w:r w:rsidR="00CA6196">
          <w:rPr>
            <w:noProof/>
            <w:webHidden/>
          </w:rPr>
        </w:r>
        <w:r w:rsidR="00CA6196">
          <w:rPr>
            <w:noProof/>
            <w:webHidden/>
          </w:rPr>
          <w:fldChar w:fldCharType="separate"/>
        </w:r>
        <w:r w:rsidR="00CA6196">
          <w:rPr>
            <w:noProof/>
            <w:webHidden/>
          </w:rPr>
          <w:t>7</w:t>
        </w:r>
        <w:r w:rsidR="00CA6196">
          <w:rPr>
            <w:noProof/>
            <w:webHidden/>
          </w:rPr>
          <w:fldChar w:fldCharType="end"/>
        </w:r>
      </w:hyperlink>
    </w:p>
    <w:p w14:paraId="05669819" w14:textId="77777777" w:rsidR="00CA6196" w:rsidRDefault="00C21F70">
      <w:pPr>
        <w:pStyle w:val="TOC2"/>
        <w:rPr>
          <w:rFonts w:asciiTheme="minorHAnsi" w:eastAsiaTheme="minorEastAsia" w:hAnsiTheme="minorHAnsi" w:cstheme="minorBidi"/>
          <w:noProof/>
          <w:sz w:val="22"/>
          <w:szCs w:val="22"/>
        </w:rPr>
      </w:pPr>
      <w:hyperlink w:anchor="_Toc467532644" w:history="1">
        <w:r w:rsidR="00CA6196" w:rsidRPr="00E15F28">
          <w:rPr>
            <w:rStyle w:val="Hyperlink"/>
            <w:noProof/>
          </w:rPr>
          <w:t>9.1</w:t>
        </w:r>
        <w:r w:rsidR="00CA6196">
          <w:rPr>
            <w:rFonts w:asciiTheme="minorHAnsi" w:eastAsiaTheme="minorEastAsia" w:hAnsiTheme="minorHAnsi" w:cstheme="minorBidi"/>
            <w:noProof/>
            <w:sz w:val="22"/>
            <w:szCs w:val="22"/>
          </w:rPr>
          <w:tab/>
        </w:r>
        <w:r w:rsidR="00CA6196" w:rsidRPr="00E15F28">
          <w:rPr>
            <w:rStyle w:val="Hyperlink"/>
            <w:noProof/>
          </w:rPr>
          <w:t>Defect Severity Level</w:t>
        </w:r>
        <w:r w:rsidR="00CA6196">
          <w:rPr>
            <w:noProof/>
            <w:webHidden/>
          </w:rPr>
          <w:tab/>
        </w:r>
        <w:r w:rsidR="00CA6196">
          <w:rPr>
            <w:noProof/>
            <w:webHidden/>
          </w:rPr>
          <w:fldChar w:fldCharType="begin"/>
        </w:r>
        <w:r w:rsidR="00CA6196">
          <w:rPr>
            <w:noProof/>
            <w:webHidden/>
          </w:rPr>
          <w:instrText xml:space="preserve"> PAGEREF _Toc467532644 \h </w:instrText>
        </w:r>
        <w:r w:rsidR="00CA6196">
          <w:rPr>
            <w:noProof/>
            <w:webHidden/>
          </w:rPr>
        </w:r>
        <w:r w:rsidR="00CA6196">
          <w:rPr>
            <w:noProof/>
            <w:webHidden/>
          </w:rPr>
          <w:fldChar w:fldCharType="separate"/>
        </w:r>
        <w:r w:rsidR="00CA6196">
          <w:rPr>
            <w:noProof/>
            <w:webHidden/>
          </w:rPr>
          <w:t>7</w:t>
        </w:r>
        <w:r w:rsidR="00CA6196">
          <w:rPr>
            <w:noProof/>
            <w:webHidden/>
          </w:rPr>
          <w:fldChar w:fldCharType="end"/>
        </w:r>
      </w:hyperlink>
    </w:p>
    <w:p w14:paraId="4BE5BCC4" w14:textId="77777777" w:rsidR="00CA6196" w:rsidRDefault="00C21F70">
      <w:pPr>
        <w:pStyle w:val="TOC3"/>
        <w:rPr>
          <w:rFonts w:asciiTheme="minorHAnsi" w:eastAsiaTheme="minorEastAsia" w:hAnsiTheme="minorHAnsi" w:cstheme="minorBidi"/>
          <w:noProof/>
          <w:sz w:val="22"/>
          <w:szCs w:val="22"/>
        </w:rPr>
      </w:pPr>
      <w:hyperlink w:anchor="_Toc467532645" w:history="1">
        <w:r w:rsidR="00CA6196" w:rsidRPr="00E15F28">
          <w:rPr>
            <w:rStyle w:val="Hyperlink"/>
            <w:noProof/>
          </w:rPr>
          <w:t>9.1.1</w:t>
        </w:r>
        <w:r w:rsidR="00CA6196">
          <w:rPr>
            <w:rFonts w:asciiTheme="minorHAnsi" w:eastAsiaTheme="minorEastAsia" w:hAnsiTheme="minorHAnsi" w:cstheme="minorBidi"/>
            <w:noProof/>
            <w:sz w:val="22"/>
            <w:szCs w:val="22"/>
          </w:rPr>
          <w:tab/>
        </w:r>
        <w:r w:rsidR="00CA6196" w:rsidRPr="00E15F28">
          <w:rPr>
            <w:rStyle w:val="Hyperlink"/>
            <w:noProof/>
          </w:rPr>
          <w:t>Severity Level 1 – Critical</w:t>
        </w:r>
        <w:r w:rsidR="00CA6196">
          <w:rPr>
            <w:noProof/>
            <w:webHidden/>
          </w:rPr>
          <w:tab/>
        </w:r>
        <w:r w:rsidR="00CA6196">
          <w:rPr>
            <w:noProof/>
            <w:webHidden/>
          </w:rPr>
          <w:fldChar w:fldCharType="begin"/>
        </w:r>
        <w:r w:rsidR="00CA6196">
          <w:rPr>
            <w:noProof/>
            <w:webHidden/>
          </w:rPr>
          <w:instrText xml:space="preserve"> PAGEREF _Toc467532645 \h </w:instrText>
        </w:r>
        <w:r w:rsidR="00CA6196">
          <w:rPr>
            <w:noProof/>
            <w:webHidden/>
          </w:rPr>
        </w:r>
        <w:r w:rsidR="00CA6196">
          <w:rPr>
            <w:noProof/>
            <w:webHidden/>
          </w:rPr>
          <w:fldChar w:fldCharType="separate"/>
        </w:r>
        <w:r w:rsidR="00CA6196">
          <w:rPr>
            <w:noProof/>
            <w:webHidden/>
          </w:rPr>
          <w:t>7</w:t>
        </w:r>
        <w:r w:rsidR="00CA6196">
          <w:rPr>
            <w:noProof/>
            <w:webHidden/>
          </w:rPr>
          <w:fldChar w:fldCharType="end"/>
        </w:r>
      </w:hyperlink>
    </w:p>
    <w:p w14:paraId="47878232" w14:textId="77777777" w:rsidR="00CA6196" w:rsidRDefault="00C21F70">
      <w:pPr>
        <w:pStyle w:val="TOC3"/>
        <w:rPr>
          <w:rFonts w:asciiTheme="minorHAnsi" w:eastAsiaTheme="minorEastAsia" w:hAnsiTheme="minorHAnsi" w:cstheme="minorBidi"/>
          <w:noProof/>
          <w:sz w:val="22"/>
          <w:szCs w:val="22"/>
        </w:rPr>
      </w:pPr>
      <w:hyperlink w:anchor="_Toc467532646" w:history="1">
        <w:r w:rsidR="00CA6196" w:rsidRPr="00E15F28">
          <w:rPr>
            <w:rStyle w:val="Hyperlink"/>
            <w:noProof/>
          </w:rPr>
          <w:t>9.1.2</w:t>
        </w:r>
        <w:r w:rsidR="00CA6196">
          <w:rPr>
            <w:rFonts w:asciiTheme="minorHAnsi" w:eastAsiaTheme="minorEastAsia" w:hAnsiTheme="minorHAnsi" w:cstheme="minorBidi"/>
            <w:noProof/>
            <w:sz w:val="22"/>
            <w:szCs w:val="22"/>
          </w:rPr>
          <w:tab/>
        </w:r>
        <w:r w:rsidR="00CA6196" w:rsidRPr="00E15F28">
          <w:rPr>
            <w:rStyle w:val="Hyperlink"/>
            <w:noProof/>
          </w:rPr>
          <w:t>Severity Level 2 - High</w:t>
        </w:r>
        <w:r w:rsidR="00CA6196">
          <w:rPr>
            <w:noProof/>
            <w:webHidden/>
          </w:rPr>
          <w:tab/>
        </w:r>
        <w:r w:rsidR="00CA6196">
          <w:rPr>
            <w:noProof/>
            <w:webHidden/>
          </w:rPr>
          <w:fldChar w:fldCharType="begin"/>
        </w:r>
        <w:r w:rsidR="00CA6196">
          <w:rPr>
            <w:noProof/>
            <w:webHidden/>
          </w:rPr>
          <w:instrText xml:space="preserve"> PAGEREF _Toc467532646 \h </w:instrText>
        </w:r>
        <w:r w:rsidR="00CA6196">
          <w:rPr>
            <w:noProof/>
            <w:webHidden/>
          </w:rPr>
        </w:r>
        <w:r w:rsidR="00CA6196">
          <w:rPr>
            <w:noProof/>
            <w:webHidden/>
          </w:rPr>
          <w:fldChar w:fldCharType="separate"/>
        </w:r>
        <w:r w:rsidR="00CA6196">
          <w:rPr>
            <w:noProof/>
            <w:webHidden/>
          </w:rPr>
          <w:t>8</w:t>
        </w:r>
        <w:r w:rsidR="00CA6196">
          <w:rPr>
            <w:noProof/>
            <w:webHidden/>
          </w:rPr>
          <w:fldChar w:fldCharType="end"/>
        </w:r>
      </w:hyperlink>
    </w:p>
    <w:p w14:paraId="349A8D95" w14:textId="77777777" w:rsidR="00CA6196" w:rsidRDefault="00C21F70">
      <w:pPr>
        <w:pStyle w:val="TOC3"/>
        <w:rPr>
          <w:rFonts w:asciiTheme="minorHAnsi" w:eastAsiaTheme="minorEastAsia" w:hAnsiTheme="minorHAnsi" w:cstheme="minorBidi"/>
          <w:noProof/>
          <w:sz w:val="22"/>
          <w:szCs w:val="22"/>
        </w:rPr>
      </w:pPr>
      <w:hyperlink w:anchor="_Toc467532647" w:history="1">
        <w:r w:rsidR="00CA6196" w:rsidRPr="00E15F28">
          <w:rPr>
            <w:rStyle w:val="Hyperlink"/>
            <w:noProof/>
          </w:rPr>
          <w:t>9.1.3</w:t>
        </w:r>
        <w:r w:rsidR="00CA6196">
          <w:rPr>
            <w:rFonts w:asciiTheme="minorHAnsi" w:eastAsiaTheme="minorEastAsia" w:hAnsiTheme="minorHAnsi" w:cstheme="minorBidi"/>
            <w:noProof/>
            <w:sz w:val="22"/>
            <w:szCs w:val="22"/>
          </w:rPr>
          <w:tab/>
        </w:r>
        <w:r w:rsidR="00CA6196" w:rsidRPr="00E15F28">
          <w:rPr>
            <w:rStyle w:val="Hyperlink"/>
            <w:noProof/>
          </w:rPr>
          <w:t>Severity Level 3 - Medium</w:t>
        </w:r>
        <w:r w:rsidR="00CA6196">
          <w:rPr>
            <w:noProof/>
            <w:webHidden/>
          </w:rPr>
          <w:tab/>
        </w:r>
        <w:r w:rsidR="00CA6196">
          <w:rPr>
            <w:noProof/>
            <w:webHidden/>
          </w:rPr>
          <w:fldChar w:fldCharType="begin"/>
        </w:r>
        <w:r w:rsidR="00CA6196">
          <w:rPr>
            <w:noProof/>
            <w:webHidden/>
          </w:rPr>
          <w:instrText xml:space="preserve"> PAGEREF _Toc467532647 \h </w:instrText>
        </w:r>
        <w:r w:rsidR="00CA6196">
          <w:rPr>
            <w:noProof/>
            <w:webHidden/>
          </w:rPr>
        </w:r>
        <w:r w:rsidR="00CA6196">
          <w:rPr>
            <w:noProof/>
            <w:webHidden/>
          </w:rPr>
          <w:fldChar w:fldCharType="separate"/>
        </w:r>
        <w:r w:rsidR="00CA6196">
          <w:rPr>
            <w:noProof/>
            <w:webHidden/>
          </w:rPr>
          <w:t>8</w:t>
        </w:r>
        <w:r w:rsidR="00CA6196">
          <w:rPr>
            <w:noProof/>
            <w:webHidden/>
          </w:rPr>
          <w:fldChar w:fldCharType="end"/>
        </w:r>
      </w:hyperlink>
    </w:p>
    <w:p w14:paraId="283669AB" w14:textId="77777777" w:rsidR="00CA6196" w:rsidRDefault="00C21F70">
      <w:pPr>
        <w:pStyle w:val="TOC3"/>
        <w:rPr>
          <w:rFonts w:asciiTheme="minorHAnsi" w:eastAsiaTheme="minorEastAsia" w:hAnsiTheme="minorHAnsi" w:cstheme="minorBidi"/>
          <w:noProof/>
          <w:sz w:val="22"/>
          <w:szCs w:val="22"/>
        </w:rPr>
      </w:pPr>
      <w:hyperlink w:anchor="_Toc467532648" w:history="1">
        <w:r w:rsidR="00CA6196" w:rsidRPr="00E15F28">
          <w:rPr>
            <w:rStyle w:val="Hyperlink"/>
            <w:noProof/>
          </w:rPr>
          <w:t>9.1.4</w:t>
        </w:r>
        <w:r w:rsidR="00CA6196">
          <w:rPr>
            <w:rFonts w:asciiTheme="minorHAnsi" w:eastAsiaTheme="minorEastAsia" w:hAnsiTheme="minorHAnsi" w:cstheme="minorBidi"/>
            <w:noProof/>
            <w:sz w:val="22"/>
            <w:szCs w:val="22"/>
          </w:rPr>
          <w:tab/>
        </w:r>
        <w:r w:rsidR="00CA6196" w:rsidRPr="00E15F28">
          <w:rPr>
            <w:rStyle w:val="Hyperlink"/>
            <w:noProof/>
          </w:rPr>
          <w:t>Severity Level 4 - Low</w:t>
        </w:r>
        <w:r w:rsidR="00CA6196">
          <w:rPr>
            <w:noProof/>
            <w:webHidden/>
          </w:rPr>
          <w:tab/>
        </w:r>
        <w:r w:rsidR="00CA6196">
          <w:rPr>
            <w:noProof/>
            <w:webHidden/>
          </w:rPr>
          <w:fldChar w:fldCharType="begin"/>
        </w:r>
        <w:r w:rsidR="00CA6196">
          <w:rPr>
            <w:noProof/>
            <w:webHidden/>
          </w:rPr>
          <w:instrText xml:space="preserve"> PAGEREF _Toc467532648 \h </w:instrText>
        </w:r>
        <w:r w:rsidR="00CA6196">
          <w:rPr>
            <w:noProof/>
            <w:webHidden/>
          </w:rPr>
        </w:r>
        <w:r w:rsidR="00CA6196">
          <w:rPr>
            <w:noProof/>
            <w:webHidden/>
          </w:rPr>
          <w:fldChar w:fldCharType="separate"/>
        </w:r>
        <w:r w:rsidR="00CA6196">
          <w:rPr>
            <w:noProof/>
            <w:webHidden/>
          </w:rPr>
          <w:t>8</w:t>
        </w:r>
        <w:r w:rsidR="00CA6196">
          <w:rPr>
            <w:noProof/>
            <w:webHidden/>
          </w:rPr>
          <w:fldChar w:fldCharType="end"/>
        </w:r>
      </w:hyperlink>
    </w:p>
    <w:p w14:paraId="4A80851C" w14:textId="77777777" w:rsidR="00CA6196" w:rsidRDefault="00C21F70">
      <w:pPr>
        <w:pStyle w:val="TOC2"/>
        <w:rPr>
          <w:rFonts w:asciiTheme="minorHAnsi" w:eastAsiaTheme="minorEastAsia" w:hAnsiTheme="minorHAnsi" w:cstheme="minorBidi"/>
          <w:noProof/>
          <w:sz w:val="22"/>
          <w:szCs w:val="22"/>
        </w:rPr>
      </w:pPr>
      <w:hyperlink w:anchor="_Toc467532649" w:history="1">
        <w:r w:rsidR="00CA6196" w:rsidRPr="00E15F28">
          <w:rPr>
            <w:rStyle w:val="Hyperlink"/>
            <w:noProof/>
          </w:rPr>
          <w:t>9.2</w:t>
        </w:r>
        <w:r w:rsidR="00CA6196">
          <w:rPr>
            <w:rFonts w:asciiTheme="minorHAnsi" w:eastAsiaTheme="minorEastAsia" w:hAnsiTheme="minorHAnsi" w:cstheme="minorBidi"/>
            <w:noProof/>
            <w:sz w:val="22"/>
            <w:szCs w:val="22"/>
          </w:rPr>
          <w:tab/>
        </w:r>
        <w:r w:rsidR="00CA6196" w:rsidRPr="00E15F28">
          <w:rPr>
            <w:rStyle w:val="Hyperlink"/>
            <w:noProof/>
          </w:rPr>
          <w:t>Priority Classifications</w:t>
        </w:r>
        <w:r w:rsidR="00CA6196">
          <w:rPr>
            <w:noProof/>
            <w:webHidden/>
          </w:rPr>
          <w:tab/>
        </w:r>
        <w:r w:rsidR="00CA6196">
          <w:rPr>
            <w:noProof/>
            <w:webHidden/>
          </w:rPr>
          <w:fldChar w:fldCharType="begin"/>
        </w:r>
        <w:r w:rsidR="00CA6196">
          <w:rPr>
            <w:noProof/>
            <w:webHidden/>
          </w:rPr>
          <w:instrText xml:space="preserve"> PAGEREF _Toc467532649 \h </w:instrText>
        </w:r>
        <w:r w:rsidR="00CA6196">
          <w:rPr>
            <w:noProof/>
            <w:webHidden/>
          </w:rPr>
        </w:r>
        <w:r w:rsidR="00CA6196">
          <w:rPr>
            <w:noProof/>
            <w:webHidden/>
          </w:rPr>
          <w:fldChar w:fldCharType="separate"/>
        </w:r>
        <w:r w:rsidR="00CA6196">
          <w:rPr>
            <w:noProof/>
            <w:webHidden/>
          </w:rPr>
          <w:t>8</w:t>
        </w:r>
        <w:r w:rsidR="00CA6196">
          <w:rPr>
            <w:noProof/>
            <w:webHidden/>
          </w:rPr>
          <w:fldChar w:fldCharType="end"/>
        </w:r>
      </w:hyperlink>
    </w:p>
    <w:p w14:paraId="3F7F61A8" w14:textId="77777777" w:rsidR="00CA6196" w:rsidRDefault="00C21F70">
      <w:pPr>
        <w:pStyle w:val="TOC3"/>
        <w:rPr>
          <w:rFonts w:asciiTheme="minorHAnsi" w:eastAsiaTheme="minorEastAsia" w:hAnsiTheme="minorHAnsi" w:cstheme="minorBidi"/>
          <w:noProof/>
          <w:sz w:val="22"/>
          <w:szCs w:val="22"/>
        </w:rPr>
      </w:pPr>
      <w:hyperlink w:anchor="_Toc467532650" w:history="1">
        <w:r w:rsidR="00CA6196" w:rsidRPr="00E15F28">
          <w:rPr>
            <w:rStyle w:val="Hyperlink"/>
            <w:noProof/>
          </w:rPr>
          <w:t>9.2.1</w:t>
        </w:r>
        <w:r w:rsidR="00CA6196">
          <w:rPr>
            <w:rFonts w:asciiTheme="minorHAnsi" w:eastAsiaTheme="minorEastAsia" w:hAnsiTheme="minorHAnsi" w:cstheme="minorBidi"/>
            <w:noProof/>
            <w:sz w:val="22"/>
            <w:szCs w:val="22"/>
          </w:rPr>
          <w:tab/>
        </w:r>
        <w:r w:rsidR="00CA6196" w:rsidRPr="00E15F28">
          <w:rPr>
            <w:rStyle w:val="Hyperlink"/>
            <w:noProof/>
          </w:rPr>
          <w:t>Priority 1 - Resolve Immediately</w:t>
        </w:r>
        <w:r w:rsidR="00CA6196">
          <w:rPr>
            <w:noProof/>
            <w:webHidden/>
          </w:rPr>
          <w:tab/>
        </w:r>
        <w:r w:rsidR="00CA6196">
          <w:rPr>
            <w:noProof/>
            <w:webHidden/>
          </w:rPr>
          <w:fldChar w:fldCharType="begin"/>
        </w:r>
        <w:r w:rsidR="00CA6196">
          <w:rPr>
            <w:noProof/>
            <w:webHidden/>
          </w:rPr>
          <w:instrText xml:space="preserve"> PAGEREF _Toc467532650 \h </w:instrText>
        </w:r>
        <w:r w:rsidR="00CA6196">
          <w:rPr>
            <w:noProof/>
            <w:webHidden/>
          </w:rPr>
        </w:r>
        <w:r w:rsidR="00CA6196">
          <w:rPr>
            <w:noProof/>
            <w:webHidden/>
          </w:rPr>
          <w:fldChar w:fldCharType="separate"/>
        </w:r>
        <w:r w:rsidR="00CA6196">
          <w:rPr>
            <w:noProof/>
            <w:webHidden/>
          </w:rPr>
          <w:t>9</w:t>
        </w:r>
        <w:r w:rsidR="00CA6196">
          <w:rPr>
            <w:noProof/>
            <w:webHidden/>
          </w:rPr>
          <w:fldChar w:fldCharType="end"/>
        </w:r>
      </w:hyperlink>
    </w:p>
    <w:p w14:paraId="14D245BF" w14:textId="77777777" w:rsidR="00CA6196" w:rsidRDefault="00C21F70">
      <w:pPr>
        <w:pStyle w:val="TOC3"/>
        <w:rPr>
          <w:rFonts w:asciiTheme="minorHAnsi" w:eastAsiaTheme="minorEastAsia" w:hAnsiTheme="minorHAnsi" w:cstheme="minorBidi"/>
          <w:noProof/>
          <w:sz w:val="22"/>
          <w:szCs w:val="22"/>
        </w:rPr>
      </w:pPr>
      <w:hyperlink w:anchor="_Toc467532651" w:history="1">
        <w:r w:rsidR="00CA6196" w:rsidRPr="00E15F28">
          <w:rPr>
            <w:rStyle w:val="Hyperlink"/>
            <w:noProof/>
          </w:rPr>
          <w:t>9.2.2</w:t>
        </w:r>
        <w:r w:rsidR="00CA6196">
          <w:rPr>
            <w:rFonts w:asciiTheme="minorHAnsi" w:eastAsiaTheme="minorEastAsia" w:hAnsiTheme="minorHAnsi" w:cstheme="minorBidi"/>
            <w:noProof/>
            <w:sz w:val="22"/>
            <w:szCs w:val="22"/>
          </w:rPr>
          <w:tab/>
        </w:r>
        <w:r w:rsidR="00CA6196" w:rsidRPr="00E15F28">
          <w:rPr>
            <w:rStyle w:val="Hyperlink"/>
            <w:noProof/>
          </w:rPr>
          <w:t>Priority 2 - Give High Attention</w:t>
        </w:r>
        <w:r w:rsidR="00CA6196">
          <w:rPr>
            <w:noProof/>
            <w:webHidden/>
          </w:rPr>
          <w:tab/>
        </w:r>
        <w:r w:rsidR="00CA6196">
          <w:rPr>
            <w:noProof/>
            <w:webHidden/>
          </w:rPr>
          <w:fldChar w:fldCharType="begin"/>
        </w:r>
        <w:r w:rsidR="00CA6196">
          <w:rPr>
            <w:noProof/>
            <w:webHidden/>
          </w:rPr>
          <w:instrText xml:space="preserve"> PAGEREF _Toc467532651 \h </w:instrText>
        </w:r>
        <w:r w:rsidR="00CA6196">
          <w:rPr>
            <w:noProof/>
            <w:webHidden/>
          </w:rPr>
        </w:r>
        <w:r w:rsidR="00CA6196">
          <w:rPr>
            <w:noProof/>
            <w:webHidden/>
          </w:rPr>
          <w:fldChar w:fldCharType="separate"/>
        </w:r>
        <w:r w:rsidR="00CA6196">
          <w:rPr>
            <w:noProof/>
            <w:webHidden/>
          </w:rPr>
          <w:t>9</w:t>
        </w:r>
        <w:r w:rsidR="00CA6196">
          <w:rPr>
            <w:noProof/>
            <w:webHidden/>
          </w:rPr>
          <w:fldChar w:fldCharType="end"/>
        </w:r>
      </w:hyperlink>
    </w:p>
    <w:p w14:paraId="61CA7073" w14:textId="77777777" w:rsidR="00CA6196" w:rsidRDefault="00C21F70">
      <w:pPr>
        <w:pStyle w:val="TOC3"/>
        <w:rPr>
          <w:rFonts w:asciiTheme="minorHAnsi" w:eastAsiaTheme="minorEastAsia" w:hAnsiTheme="minorHAnsi" w:cstheme="minorBidi"/>
          <w:noProof/>
          <w:sz w:val="22"/>
          <w:szCs w:val="22"/>
        </w:rPr>
      </w:pPr>
      <w:hyperlink w:anchor="_Toc467532652" w:history="1">
        <w:r w:rsidR="00CA6196" w:rsidRPr="00E15F28">
          <w:rPr>
            <w:rStyle w:val="Hyperlink"/>
            <w:noProof/>
          </w:rPr>
          <w:t>9.2.3</w:t>
        </w:r>
        <w:r w:rsidR="00CA6196">
          <w:rPr>
            <w:rFonts w:asciiTheme="minorHAnsi" w:eastAsiaTheme="minorEastAsia" w:hAnsiTheme="minorHAnsi" w:cstheme="minorBidi"/>
            <w:noProof/>
            <w:sz w:val="22"/>
            <w:szCs w:val="22"/>
          </w:rPr>
          <w:tab/>
        </w:r>
        <w:r w:rsidR="00CA6196" w:rsidRPr="00E15F28">
          <w:rPr>
            <w:rStyle w:val="Hyperlink"/>
            <w:noProof/>
          </w:rPr>
          <w:t>Priority 3 - Normal Queue</w:t>
        </w:r>
        <w:r w:rsidR="00CA6196">
          <w:rPr>
            <w:noProof/>
            <w:webHidden/>
          </w:rPr>
          <w:tab/>
        </w:r>
        <w:r w:rsidR="00CA6196">
          <w:rPr>
            <w:noProof/>
            <w:webHidden/>
          </w:rPr>
          <w:fldChar w:fldCharType="begin"/>
        </w:r>
        <w:r w:rsidR="00CA6196">
          <w:rPr>
            <w:noProof/>
            <w:webHidden/>
          </w:rPr>
          <w:instrText xml:space="preserve"> PAGEREF _Toc467532652 \h </w:instrText>
        </w:r>
        <w:r w:rsidR="00CA6196">
          <w:rPr>
            <w:noProof/>
            <w:webHidden/>
          </w:rPr>
        </w:r>
        <w:r w:rsidR="00CA6196">
          <w:rPr>
            <w:noProof/>
            <w:webHidden/>
          </w:rPr>
          <w:fldChar w:fldCharType="separate"/>
        </w:r>
        <w:r w:rsidR="00CA6196">
          <w:rPr>
            <w:noProof/>
            <w:webHidden/>
          </w:rPr>
          <w:t>9</w:t>
        </w:r>
        <w:r w:rsidR="00CA6196">
          <w:rPr>
            <w:noProof/>
            <w:webHidden/>
          </w:rPr>
          <w:fldChar w:fldCharType="end"/>
        </w:r>
      </w:hyperlink>
    </w:p>
    <w:p w14:paraId="2E48D13B" w14:textId="77777777" w:rsidR="00CA6196" w:rsidRDefault="00C21F70">
      <w:pPr>
        <w:pStyle w:val="TOC3"/>
        <w:rPr>
          <w:rFonts w:asciiTheme="minorHAnsi" w:eastAsiaTheme="minorEastAsia" w:hAnsiTheme="minorHAnsi" w:cstheme="minorBidi"/>
          <w:noProof/>
          <w:sz w:val="22"/>
          <w:szCs w:val="22"/>
        </w:rPr>
      </w:pPr>
      <w:hyperlink w:anchor="_Toc467532653" w:history="1">
        <w:r w:rsidR="00CA6196" w:rsidRPr="00E15F28">
          <w:rPr>
            <w:rStyle w:val="Hyperlink"/>
            <w:noProof/>
          </w:rPr>
          <w:t>9.2.4</w:t>
        </w:r>
        <w:r w:rsidR="00CA6196">
          <w:rPr>
            <w:rFonts w:asciiTheme="minorHAnsi" w:eastAsiaTheme="minorEastAsia" w:hAnsiTheme="minorHAnsi" w:cstheme="minorBidi"/>
            <w:noProof/>
            <w:sz w:val="22"/>
            <w:szCs w:val="22"/>
          </w:rPr>
          <w:tab/>
        </w:r>
        <w:r w:rsidR="00CA6196" w:rsidRPr="00E15F28">
          <w:rPr>
            <w:rStyle w:val="Hyperlink"/>
            <w:noProof/>
          </w:rPr>
          <w:t>Priority 4 - Low Priority</w:t>
        </w:r>
        <w:r w:rsidR="00CA6196">
          <w:rPr>
            <w:noProof/>
            <w:webHidden/>
          </w:rPr>
          <w:tab/>
        </w:r>
        <w:r w:rsidR="00CA6196">
          <w:rPr>
            <w:noProof/>
            <w:webHidden/>
          </w:rPr>
          <w:fldChar w:fldCharType="begin"/>
        </w:r>
        <w:r w:rsidR="00CA6196">
          <w:rPr>
            <w:noProof/>
            <w:webHidden/>
          </w:rPr>
          <w:instrText xml:space="preserve"> PAGEREF _Toc467532653 \h </w:instrText>
        </w:r>
        <w:r w:rsidR="00CA6196">
          <w:rPr>
            <w:noProof/>
            <w:webHidden/>
          </w:rPr>
        </w:r>
        <w:r w:rsidR="00CA6196">
          <w:rPr>
            <w:noProof/>
            <w:webHidden/>
          </w:rPr>
          <w:fldChar w:fldCharType="separate"/>
        </w:r>
        <w:r w:rsidR="00CA6196">
          <w:rPr>
            <w:noProof/>
            <w:webHidden/>
          </w:rPr>
          <w:t>9</w:t>
        </w:r>
        <w:r w:rsidR="00CA6196">
          <w:rPr>
            <w:noProof/>
            <w:webHidden/>
          </w:rPr>
          <w:fldChar w:fldCharType="end"/>
        </w:r>
      </w:hyperlink>
    </w:p>
    <w:p w14:paraId="3A8F9C07" w14:textId="77777777" w:rsidR="00CA6196" w:rsidRDefault="00C21F70">
      <w:pPr>
        <w:pStyle w:val="TOC1"/>
        <w:rPr>
          <w:rFonts w:asciiTheme="minorHAnsi" w:eastAsiaTheme="minorEastAsia" w:hAnsiTheme="minorHAnsi" w:cstheme="minorBidi"/>
          <w:b w:val="0"/>
          <w:noProof/>
          <w:sz w:val="22"/>
          <w:szCs w:val="22"/>
        </w:rPr>
      </w:pPr>
      <w:hyperlink w:anchor="_Toc467532654" w:history="1">
        <w:r w:rsidR="00CA6196" w:rsidRPr="00E15F28">
          <w:rPr>
            <w:rStyle w:val="Hyperlink"/>
            <w:noProof/>
          </w:rPr>
          <w:t>10</w:t>
        </w:r>
        <w:r w:rsidR="00CA6196">
          <w:rPr>
            <w:rFonts w:asciiTheme="minorHAnsi" w:eastAsiaTheme="minorEastAsia" w:hAnsiTheme="minorHAnsi" w:cstheme="minorBidi"/>
            <w:b w:val="0"/>
            <w:noProof/>
            <w:sz w:val="22"/>
            <w:szCs w:val="22"/>
          </w:rPr>
          <w:tab/>
        </w:r>
        <w:r w:rsidR="00CA6196" w:rsidRPr="00E15F28">
          <w:rPr>
            <w:rStyle w:val="Hyperlink"/>
            <w:noProof/>
          </w:rPr>
          <w:t>Optional Tables, Charts, and Graphs</w:t>
        </w:r>
        <w:r w:rsidR="00CA6196">
          <w:rPr>
            <w:noProof/>
            <w:webHidden/>
          </w:rPr>
          <w:tab/>
        </w:r>
        <w:r w:rsidR="00CA6196">
          <w:rPr>
            <w:noProof/>
            <w:webHidden/>
          </w:rPr>
          <w:fldChar w:fldCharType="begin"/>
        </w:r>
        <w:r w:rsidR="00CA6196">
          <w:rPr>
            <w:noProof/>
            <w:webHidden/>
          </w:rPr>
          <w:instrText xml:space="preserve"> PAGEREF _Toc467532654 \h </w:instrText>
        </w:r>
        <w:r w:rsidR="00CA6196">
          <w:rPr>
            <w:noProof/>
            <w:webHidden/>
          </w:rPr>
        </w:r>
        <w:r w:rsidR="00CA6196">
          <w:rPr>
            <w:noProof/>
            <w:webHidden/>
          </w:rPr>
          <w:fldChar w:fldCharType="separate"/>
        </w:r>
        <w:r w:rsidR="00CA6196">
          <w:rPr>
            <w:noProof/>
            <w:webHidden/>
          </w:rPr>
          <w:t>9</w:t>
        </w:r>
        <w:r w:rsidR="00CA6196">
          <w:rPr>
            <w:noProof/>
            <w:webHidden/>
          </w:rPr>
          <w:fldChar w:fldCharType="end"/>
        </w:r>
      </w:hyperlink>
    </w:p>
    <w:p w14:paraId="326178FC" w14:textId="77777777" w:rsidR="00CA6196" w:rsidRDefault="00C21F70">
      <w:pPr>
        <w:pStyle w:val="TOC1"/>
        <w:rPr>
          <w:rFonts w:asciiTheme="minorHAnsi" w:eastAsiaTheme="minorEastAsia" w:hAnsiTheme="minorHAnsi" w:cstheme="minorBidi"/>
          <w:b w:val="0"/>
          <w:noProof/>
          <w:sz w:val="22"/>
          <w:szCs w:val="22"/>
        </w:rPr>
      </w:pPr>
      <w:hyperlink w:anchor="_Toc467532655" w:history="1">
        <w:r w:rsidR="00CA6196" w:rsidRPr="00E15F28">
          <w:rPr>
            <w:rStyle w:val="Hyperlink"/>
            <w:noProof/>
          </w:rPr>
          <w:t>11</w:t>
        </w:r>
        <w:r w:rsidR="00CA6196">
          <w:rPr>
            <w:rFonts w:asciiTheme="minorHAnsi" w:eastAsiaTheme="minorEastAsia" w:hAnsiTheme="minorHAnsi" w:cstheme="minorBidi"/>
            <w:b w:val="0"/>
            <w:noProof/>
            <w:sz w:val="22"/>
            <w:szCs w:val="22"/>
          </w:rPr>
          <w:tab/>
        </w:r>
        <w:r w:rsidR="00CA6196" w:rsidRPr="00E15F28">
          <w:rPr>
            <w:rStyle w:val="Hyperlink"/>
            <w:noProof/>
          </w:rPr>
          <w:t>Document Approval Signatures</w:t>
        </w:r>
        <w:r w:rsidR="00CA6196">
          <w:rPr>
            <w:noProof/>
            <w:webHidden/>
          </w:rPr>
          <w:tab/>
        </w:r>
        <w:r w:rsidR="00CA6196">
          <w:rPr>
            <w:noProof/>
            <w:webHidden/>
          </w:rPr>
          <w:fldChar w:fldCharType="begin"/>
        </w:r>
        <w:r w:rsidR="00CA6196">
          <w:rPr>
            <w:noProof/>
            <w:webHidden/>
          </w:rPr>
          <w:instrText xml:space="preserve"> PAGEREF _Toc467532655 \h </w:instrText>
        </w:r>
        <w:r w:rsidR="00CA6196">
          <w:rPr>
            <w:noProof/>
            <w:webHidden/>
          </w:rPr>
        </w:r>
        <w:r w:rsidR="00CA6196">
          <w:rPr>
            <w:noProof/>
            <w:webHidden/>
          </w:rPr>
          <w:fldChar w:fldCharType="separate"/>
        </w:r>
        <w:r w:rsidR="00CA6196">
          <w:rPr>
            <w:noProof/>
            <w:webHidden/>
          </w:rPr>
          <w:t>10</w:t>
        </w:r>
        <w:r w:rsidR="00CA6196">
          <w:rPr>
            <w:noProof/>
            <w:webHidden/>
          </w:rPr>
          <w:fldChar w:fldCharType="end"/>
        </w:r>
      </w:hyperlink>
    </w:p>
    <w:p w14:paraId="606B171D" w14:textId="77777777" w:rsidR="00CA6196" w:rsidRDefault="00C21F70">
      <w:pPr>
        <w:pStyle w:val="TOC1"/>
        <w:rPr>
          <w:rFonts w:asciiTheme="minorHAnsi" w:eastAsiaTheme="minorEastAsia" w:hAnsiTheme="minorHAnsi" w:cstheme="minorBidi"/>
          <w:b w:val="0"/>
          <w:noProof/>
          <w:sz w:val="22"/>
          <w:szCs w:val="22"/>
        </w:rPr>
      </w:pPr>
      <w:hyperlink w:anchor="_Toc467532656" w:history="1">
        <w:r w:rsidR="00CA6196" w:rsidRPr="00E15F28">
          <w:rPr>
            <w:rStyle w:val="Hyperlink"/>
            <w:rFonts w:eastAsia="Arial"/>
            <w:noProof/>
          </w:rPr>
          <w:t>Appendix A - Test Execution Log</w:t>
        </w:r>
        <w:r w:rsidR="00CA6196">
          <w:rPr>
            <w:noProof/>
            <w:webHidden/>
          </w:rPr>
          <w:tab/>
        </w:r>
        <w:r w:rsidR="00CA6196">
          <w:rPr>
            <w:noProof/>
            <w:webHidden/>
          </w:rPr>
          <w:fldChar w:fldCharType="begin"/>
        </w:r>
        <w:r w:rsidR="00CA6196">
          <w:rPr>
            <w:noProof/>
            <w:webHidden/>
          </w:rPr>
          <w:instrText xml:space="preserve"> PAGEREF _Toc467532656 \h </w:instrText>
        </w:r>
        <w:r w:rsidR="00CA6196">
          <w:rPr>
            <w:noProof/>
            <w:webHidden/>
          </w:rPr>
        </w:r>
        <w:r w:rsidR="00CA6196">
          <w:rPr>
            <w:noProof/>
            <w:webHidden/>
          </w:rPr>
          <w:fldChar w:fldCharType="separate"/>
        </w:r>
        <w:r w:rsidR="00CA6196">
          <w:rPr>
            <w:noProof/>
            <w:webHidden/>
          </w:rPr>
          <w:t>11</w:t>
        </w:r>
        <w:r w:rsidR="00CA6196">
          <w:rPr>
            <w:noProof/>
            <w:webHidden/>
          </w:rPr>
          <w:fldChar w:fldCharType="end"/>
        </w:r>
      </w:hyperlink>
    </w:p>
    <w:p w14:paraId="07629CE3" w14:textId="77777777" w:rsidR="00CA6196" w:rsidRDefault="00C21F70">
      <w:pPr>
        <w:pStyle w:val="TOC1"/>
        <w:rPr>
          <w:rFonts w:asciiTheme="minorHAnsi" w:eastAsiaTheme="minorEastAsia" w:hAnsiTheme="minorHAnsi" w:cstheme="minorBidi"/>
          <w:b w:val="0"/>
          <w:noProof/>
          <w:sz w:val="22"/>
          <w:szCs w:val="22"/>
        </w:rPr>
      </w:pPr>
      <w:hyperlink w:anchor="_Toc467532657" w:history="1">
        <w:r w:rsidR="00CA6196" w:rsidRPr="00E15F28">
          <w:rPr>
            <w:rStyle w:val="Hyperlink"/>
            <w:rFonts w:eastAsia="Arial"/>
            <w:noProof/>
          </w:rPr>
          <w:t>Appendix B - Defect Log</w:t>
        </w:r>
        <w:r w:rsidR="00CA6196">
          <w:rPr>
            <w:noProof/>
            <w:webHidden/>
          </w:rPr>
          <w:tab/>
        </w:r>
        <w:r w:rsidR="00CA6196">
          <w:rPr>
            <w:noProof/>
            <w:webHidden/>
          </w:rPr>
          <w:fldChar w:fldCharType="begin"/>
        </w:r>
        <w:r w:rsidR="00CA6196">
          <w:rPr>
            <w:noProof/>
            <w:webHidden/>
          </w:rPr>
          <w:instrText xml:space="preserve"> PAGEREF _Toc467532657 \h </w:instrText>
        </w:r>
        <w:r w:rsidR="00CA6196">
          <w:rPr>
            <w:noProof/>
            <w:webHidden/>
          </w:rPr>
        </w:r>
        <w:r w:rsidR="00CA6196">
          <w:rPr>
            <w:noProof/>
            <w:webHidden/>
          </w:rPr>
          <w:fldChar w:fldCharType="separate"/>
        </w:r>
        <w:r w:rsidR="00CA6196">
          <w:rPr>
            <w:noProof/>
            <w:webHidden/>
          </w:rPr>
          <w:t>26</w:t>
        </w:r>
        <w:r w:rsidR="00CA6196">
          <w:rPr>
            <w:noProof/>
            <w:webHidden/>
          </w:rPr>
          <w:fldChar w:fldCharType="end"/>
        </w:r>
      </w:hyperlink>
    </w:p>
    <w:p w14:paraId="6D2972C6" w14:textId="77777777" w:rsidR="00CA6196" w:rsidRDefault="00C21F70">
      <w:pPr>
        <w:pStyle w:val="TOC1"/>
        <w:rPr>
          <w:rFonts w:asciiTheme="minorHAnsi" w:eastAsiaTheme="minorEastAsia" w:hAnsiTheme="minorHAnsi" w:cstheme="minorBidi"/>
          <w:b w:val="0"/>
          <w:noProof/>
          <w:sz w:val="22"/>
          <w:szCs w:val="22"/>
        </w:rPr>
      </w:pPr>
      <w:hyperlink w:anchor="_Toc467532658" w:history="1">
        <w:r w:rsidR="00CA6196" w:rsidRPr="00E15F28">
          <w:rPr>
            <w:rStyle w:val="Hyperlink"/>
            <w:noProof/>
          </w:rPr>
          <w:t>Appendix C - Test Data Specification Document</w:t>
        </w:r>
        <w:r w:rsidR="00CA6196">
          <w:rPr>
            <w:noProof/>
            <w:webHidden/>
          </w:rPr>
          <w:tab/>
        </w:r>
        <w:r w:rsidR="00CA6196">
          <w:rPr>
            <w:noProof/>
            <w:webHidden/>
          </w:rPr>
          <w:fldChar w:fldCharType="begin"/>
        </w:r>
        <w:r w:rsidR="00CA6196">
          <w:rPr>
            <w:noProof/>
            <w:webHidden/>
          </w:rPr>
          <w:instrText xml:space="preserve"> PAGEREF _Toc467532658 \h </w:instrText>
        </w:r>
        <w:r w:rsidR="00CA6196">
          <w:rPr>
            <w:noProof/>
            <w:webHidden/>
          </w:rPr>
        </w:r>
        <w:r w:rsidR="00CA6196">
          <w:rPr>
            <w:noProof/>
            <w:webHidden/>
          </w:rPr>
          <w:fldChar w:fldCharType="separate"/>
        </w:r>
        <w:r w:rsidR="00CA6196">
          <w:rPr>
            <w:noProof/>
            <w:webHidden/>
          </w:rPr>
          <w:t>27</w:t>
        </w:r>
        <w:r w:rsidR="00CA6196">
          <w:rPr>
            <w:noProof/>
            <w:webHidden/>
          </w:rPr>
          <w:fldChar w:fldCharType="end"/>
        </w:r>
      </w:hyperlink>
    </w:p>
    <w:p w14:paraId="4AC17DB3" w14:textId="1AC886A6" w:rsidR="0000199D" w:rsidRDefault="0019240B" w:rsidP="0019240B">
      <w:pPr>
        <w:spacing w:before="120" w:after="120"/>
        <w:jc w:val="center"/>
      </w:pPr>
      <w:r>
        <w:rPr>
          <w:rFonts w:ascii="Arial" w:hAnsi="Arial"/>
          <w:b/>
          <w:sz w:val="28"/>
          <w:szCs w:val="20"/>
        </w:rPr>
        <w:fldChar w:fldCharType="end"/>
      </w:r>
    </w:p>
    <w:p w14:paraId="7C0014E4" w14:textId="145F3956" w:rsidR="0017367F" w:rsidRPr="00EC6AD8" w:rsidRDefault="00EC6AD8" w:rsidP="00EC6AD8">
      <w:pPr>
        <w:spacing w:before="120" w:after="120"/>
        <w:jc w:val="center"/>
        <w:rPr>
          <w:rFonts w:ascii="Arial" w:eastAsia="Arial" w:hAnsi="Arial" w:cs="Arial"/>
          <w:b/>
          <w:sz w:val="28"/>
          <w:szCs w:val="28"/>
        </w:rPr>
      </w:pPr>
      <w:r w:rsidRPr="00EC6AD8">
        <w:rPr>
          <w:rFonts w:ascii="Arial" w:eastAsia="Arial" w:hAnsi="Arial" w:cs="Arial"/>
          <w:b/>
          <w:sz w:val="28"/>
          <w:szCs w:val="28"/>
        </w:rPr>
        <w:t>List of Tables</w:t>
      </w:r>
    </w:p>
    <w:p w14:paraId="220CC960" w14:textId="77777777" w:rsidR="00CA6196" w:rsidRDefault="00EC6AD8">
      <w:pPr>
        <w:pStyle w:val="TableofFigures"/>
        <w:rPr>
          <w:rFonts w:asciiTheme="minorHAnsi" w:eastAsiaTheme="minorEastAsia" w:hAnsiTheme="minorHAnsi" w:cstheme="minorBidi"/>
          <w:i w:val="0"/>
          <w:noProof/>
          <w:szCs w:val="22"/>
        </w:rPr>
      </w:pPr>
      <w:r>
        <w:fldChar w:fldCharType="begin"/>
      </w:r>
      <w:r>
        <w:instrText xml:space="preserve"> TOC \h \z \c "Table" </w:instrText>
      </w:r>
      <w:r>
        <w:fldChar w:fldCharType="separate"/>
      </w:r>
      <w:hyperlink w:anchor="_Toc467532659" w:history="1">
        <w:r w:rsidR="00CA6196" w:rsidRPr="00B9155B">
          <w:rPr>
            <w:rStyle w:val="Hyperlink"/>
            <w:noProof/>
          </w:rPr>
          <w:t>Table 1: Known Issues</w:t>
        </w:r>
        <w:r w:rsidR="00CA6196">
          <w:rPr>
            <w:noProof/>
            <w:webHidden/>
          </w:rPr>
          <w:tab/>
        </w:r>
        <w:r w:rsidR="00CA6196">
          <w:rPr>
            <w:noProof/>
            <w:webHidden/>
          </w:rPr>
          <w:fldChar w:fldCharType="begin"/>
        </w:r>
        <w:r w:rsidR="00CA6196">
          <w:rPr>
            <w:noProof/>
            <w:webHidden/>
          </w:rPr>
          <w:instrText xml:space="preserve"> PAGEREF _Toc467532659 \h </w:instrText>
        </w:r>
        <w:r w:rsidR="00CA6196">
          <w:rPr>
            <w:noProof/>
            <w:webHidden/>
          </w:rPr>
        </w:r>
        <w:r w:rsidR="00CA6196">
          <w:rPr>
            <w:noProof/>
            <w:webHidden/>
          </w:rPr>
          <w:fldChar w:fldCharType="separate"/>
        </w:r>
        <w:r w:rsidR="00CA6196">
          <w:rPr>
            <w:noProof/>
            <w:webHidden/>
          </w:rPr>
          <w:t>2</w:t>
        </w:r>
        <w:r w:rsidR="00CA6196">
          <w:rPr>
            <w:noProof/>
            <w:webHidden/>
          </w:rPr>
          <w:fldChar w:fldCharType="end"/>
        </w:r>
      </w:hyperlink>
    </w:p>
    <w:p w14:paraId="5F96331A" w14:textId="77777777" w:rsidR="00CA6196" w:rsidRDefault="00C21F70">
      <w:pPr>
        <w:pStyle w:val="TableofFigures"/>
        <w:rPr>
          <w:rFonts w:asciiTheme="minorHAnsi" w:eastAsiaTheme="minorEastAsia" w:hAnsiTheme="minorHAnsi" w:cstheme="minorBidi"/>
          <w:i w:val="0"/>
          <w:noProof/>
          <w:szCs w:val="22"/>
        </w:rPr>
      </w:pPr>
      <w:hyperlink w:anchor="_Toc467532660" w:history="1">
        <w:r w:rsidR="00CA6196" w:rsidRPr="00B9155B">
          <w:rPr>
            <w:rStyle w:val="Hyperlink"/>
            <w:noProof/>
          </w:rPr>
          <w:t>Table 2: Breakdown of 3.0.10 Test Results</w:t>
        </w:r>
        <w:r w:rsidR="00CA6196">
          <w:rPr>
            <w:noProof/>
            <w:webHidden/>
          </w:rPr>
          <w:tab/>
        </w:r>
        <w:r w:rsidR="00CA6196">
          <w:rPr>
            <w:noProof/>
            <w:webHidden/>
          </w:rPr>
          <w:fldChar w:fldCharType="begin"/>
        </w:r>
        <w:r w:rsidR="00CA6196">
          <w:rPr>
            <w:noProof/>
            <w:webHidden/>
          </w:rPr>
          <w:instrText xml:space="preserve"> PAGEREF _Toc467532660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20335460" w14:textId="77777777" w:rsidR="00CA6196" w:rsidRDefault="00C21F70">
      <w:pPr>
        <w:pStyle w:val="TableofFigures"/>
        <w:rPr>
          <w:rFonts w:asciiTheme="minorHAnsi" w:eastAsiaTheme="minorEastAsia" w:hAnsiTheme="minorHAnsi" w:cstheme="minorBidi"/>
          <w:i w:val="0"/>
          <w:noProof/>
          <w:szCs w:val="22"/>
        </w:rPr>
      </w:pPr>
      <w:hyperlink w:anchor="_Toc467532661" w:history="1">
        <w:r w:rsidR="00CA6196" w:rsidRPr="00B9155B">
          <w:rPr>
            <w:rStyle w:val="Hyperlink"/>
            <w:noProof/>
          </w:rPr>
          <w:t>Table 3: VistA.js Phase 2.5 Increment 4 Test Execution Log</w:t>
        </w:r>
        <w:r w:rsidR="00CA6196">
          <w:rPr>
            <w:noProof/>
            <w:webHidden/>
          </w:rPr>
          <w:tab/>
        </w:r>
        <w:r w:rsidR="00CA6196">
          <w:rPr>
            <w:noProof/>
            <w:webHidden/>
          </w:rPr>
          <w:fldChar w:fldCharType="begin"/>
        </w:r>
        <w:r w:rsidR="00CA6196">
          <w:rPr>
            <w:noProof/>
            <w:webHidden/>
          </w:rPr>
          <w:instrText xml:space="preserve"> PAGEREF _Toc467532661 \h </w:instrText>
        </w:r>
        <w:r w:rsidR="00CA6196">
          <w:rPr>
            <w:noProof/>
            <w:webHidden/>
          </w:rPr>
        </w:r>
        <w:r w:rsidR="00CA6196">
          <w:rPr>
            <w:noProof/>
            <w:webHidden/>
          </w:rPr>
          <w:fldChar w:fldCharType="separate"/>
        </w:r>
        <w:r w:rsidR="00CA6196">
          <w:rPr>
            <w:noProof/>
            <w:webHidden/>
          </w:rPr>
          <w:t>11</w:t>
        </w:r>
        <w:r w:rsidR="00CA6196">
          <w:rPr>
            <w:noProof/>
            <w:webHidden/>
          </w:rPr>
          <w:fldChar w:fldCharType="end"/>
        </w:r>
      </w:hyperlink>
    </w:p>
    <w:p w14:paraId="6C3897E0" w14:textId="77777777" w:rsidR="00CA6196" w:rsidRDefault="00C21F70">
      <w:pPr>
        <w:pStyle w:val="TableofFigures"/>
        <w:rPr>
          <w:rFonts w:asciiTheme="minorHAnsi" w:eastAsiaTheme="minorEastAsia" w:hAnsiTheme="minorHAnsi" w:cstheme="minorBidi"/>
          <w:i w:val="0"/>
          <w:noProof/>
          <w:szCs w:val="22"/>
        </w:rPr>
      </w:pPr>
      <w:hyperlink w:anchor="_Toc467532662" w:history="1">
        <w:r w:rsidR="00CA6196" w:rsidRPr="00B9155B">
          <w:rPr>
            <w:rStyle w:val="Hyperlink"/>
            <w:noProof/>
          </w:rPr>
          <w:t>Table 4: Defect Summary Status</w:t>
        </w:r>
        <w:r w:rsidR="00CA6196">
          <w:rPr>
            <w:noProof/>
            <w:webHidden/>
          </w:rPr>
          <w:tab/>
        </w:r>
        <w:r w:rsidR="00CA6196">
          <w:rPr>
            <w:noProof/>
            <w:webHidden/>
          </w:rPr>
          <w:fldChar w:fldCharType="begin"/>
        </w:r>
        <w:r w:rsidR="00CA6196">
          <w:rPr>
            <w:noProof/>
            <w:webHidden/>
          </w:rPr>
          <w:instrText xml:space="preserve"> PAGEREF _Toc467532662 \h </w:instrText>
        </w:r>
        <w:r w:rsidR="00CA6196">
          <w:rPr>
            <w:noProof/>
            <w:webHidden/>
          </w:rPr>
        </w:r>
        <w:r w:rsidR="00CA6196">
          <w:rPr>
            <w:noProof/>
            <w:webHidden/>
          </w:rPr>
          <w:fldChar w:fldCharType="separate"/>
        </w:r>
        <w:r w:rsidR="00CA6196">
          <w:rPr>
            <w:noProof/>
            <w:webHidden/>
          </w:rPr>
          <w:t>26</w:t>
        </w:r>
        <w:r w:rsidR="00CA6196">
          <w:rPr>
            <w:noProof/>
            <w:webHidden/>
          </w:rPr>
          <w:fldChar w:fldCharType="end"/>
        </w:r>
      </w:hyperlink>
    </w:p>
    <w:p w14:paraId="2A2E5901" w14:textId="77777777" w:rsidR="0017367F" w:rsidRDefault="00EC6AD8">
      <w:pPr>
        <w:widowControl w:val="0"/>
        <w:spacing w:line="276" w:lineRule="auto"/>
      </w:pPr>
      <w:r>
        <w:fldChar w:fldCharType="end"/>
      </w:r>
    </w:p>
    <w:p w14:paraId="3194E838" w14:textId="2427487F" w:rsidR="00EC6AD8" w:rsidRPr="00EC6AD8" w:rsidRDefault="00EC6AD8" w:rsidP="00EC6AD8">
      <w:pPr>
        <w:spacing w:before="120" w:after="120"/>
        <w:jc w:val="center"/>
        <w:rPr>
          <w:rFonts w:ascii="Arial" w:eastAsia="Arial" w:hAnsi="Arial" w:cs="Arial"/>
          <w:b/>
          <w:sz w:val="28"/>
          <w:szCs w:val="28"/>
        </w:rPr>
      </w:pPr>
      <w:r w:rsidRPr="00EC6AD8">
        <w:rPr>
          <w:rFonts w:ascii="Arial" w:eastAsia="Arial" w:hAnsi="Arial" w:cs="Arial"/>
          <w:b/>
          <w:sz w:val="28"/>
          <w:szCs w:val="28"/>
        </w:rPr>
        <w:t>List of Figures</w:t>
      </w:r>
    </w:p>
    <w:p w14:paraId="4C794D4E" w14:textId="77777777" w:rsidR="00CA6196" w:rsidRDefault="00EC6AD8">
      <w:pPr>
        <w:pStyle w:val="TableofFigures"/>
        <w:rPr>
          <w:rFonts w:asciiTheme="minorHAnsi" w:eastAsiaTheme="minorEastAsia" w:hAnsiTheme="minorHAnsi" w:cstheme="minorBidi"/>
          <w:i w:val="0"/>
          <w:noProof/>
          <w:szCs w:val="22"/>
        </w:rPr>
      </w:pPr>
      <w:r>
        <w:fldChar w:fldCharType="begin"/>
      </w:r>
      <w:r>
        <w:instrText xml:space="preserve"> TOC \h \z \c "Figure" </w:instrText>
      </w:r>
      <w:r>
        <w:fldChar w:fldCharType="separate"/>
      </w:r>
      <w:hyperlink w:anchor="_Toc467532663" w:history="1">
        <w:r w:rsidR="00CA6196" w:rsidRPr="00383C6E">
          <w:rPr>
            <w:rStyle w:val="Hyperlink"/>
            <w:noProof/>
          </w:rPr>
          <w:t>Figure 1: Environment Preparation</w:t>
        </w:r>
        <w:r w:rsidR="00CA6196">
          <w:rPr>
            <w:noProof/>
            <w:webHidden/>
          </w:rPr>
          <w:tab/>
        </w:r>
        <w:r w:rsidR="00CA6196">
          <w:rPr>
            <w:noProof/>
            <w:webHidden/>
          </w:rPr>
          <w:fldChar w:fldCharType="begin"/>
        </w:r>
        <w:r w:rsidR="00CA6196">
          <w:rPr>
            <w:noProof/>
            <w:webHidden/>
          </w:rPr>
          <w:instrText xml:space="preserve"> PAGEREF _Toc467532663 \h </w:instrText>
        </w:r>
        <w:r w:rsidR="00CA6196">
          <w:rPr>
            <w:noProof/>
            <w:webHidden/>
          </w:rPr>
        </w:r>
        <w:r w:rsidR="00CA6196">
          <w:rPr>
            <w:noProof/>
            <w:webHidden/>
          </w:rPr>
          <w:fldChar w:fldCharType="separate"/>
        </w:r>
        <w:r w:rsidR="00CA6196">
          <w:rPr>
            <w:noProof/>
            <w:webHidden/>
          </w:rPr>
          <w:t>1</w:t>
        </w:r>
        <w:r w:rsidR="00CA6196">
          <w:rPr>
            <w:noProof/>
            <w:webHidden/>
          </w:rPr>
          <w:fldChar w:fldCharType="end"/>
        </w:r>
      </w:hyperlink>
    </w:p>
    <w:p w14:paraId="3BA8E936" w14:textId="77777777" w:rsidR="00EC6AD8" w:rsidRDefault="00EC6AD8">
      <w:pPr>
        <w:widowControl w:val="0"/>
        <w:spacing w:line="276" w:lineRule="auto"/>
        <w:sectPr w:rsidR="00EC6AD8" w:rsidSect="00651B21">
          <w:footerReference w:type="default" r:id="rId15"/>
          <w:pgSz w:w="12240" w:h="15840"/>
          <w:pgMar w:top="864" w:right="720" w:bottom="720" w:left="864" w:header="720" w:footer="720" w:gutter="0"/>
          <w:pgNumType w:fmt="lowerRoman" w:start="2"/>
          <w:cols w:space="720"/>
          <w:titlePg/>
          <w:docGrid w:linePitch="326"/>
        </w:sectPr>
      </w:pPr>
      <w:r>
        <w:fldChar w:fldCharType="end"/>
      </w:r>
    </w:p>
    <w:p w14:paraId="48F0EE96" w14:textId="77777777" w:rsidR="0019240B" w:rsidRDefault="0019240B" w:rsidP="00AA3A4F">
      <w:pPr>
        <w:pStyle w:val="Heading1"/>
        <w:ind w:left="576" w:hanging="576"/>
      </w:pPr>
      <w:bookmarkStart w:id="21" w:name="_Ref446919484"/>
      <w:bookmarkStart w:id="22" w:name="_Toc467532616"/>
      <w:r>
        <w:lastRenderedPageBreak/>
        <w:t>Test Evaluation Introduction</w:t>
      </w:r>
      <w:bookmarkEnd w:id="21"/>
      <w:bookmarkEnd w:id="22"/>
    </w:p>
    <w:p w14:paraId="6B1A1E21" w14:textId="779770CB" w:rsidR="0019240B" w:rsidRPr="0017367F" w:rsidRDefault="0019240B" w:rsidP="0019240B">
      <w:pPr>
        <w:pStyle w:val="BodyText"/>
      </w:pPr>
      <w:r w:rsidRPr="0017367F">
        <w:t>The Veterans Health Information System and Technology Architecture (</w:t>
      </w:r>
      <w:proofErr w:type="spellStart"/>
      <w:r w:rsidRPr="0017367F">
        <w:t>VistA</w:t>
      </w:r>
      <w:proofErr w:type="spellEnd"/>
      <w:r w:rsidRPr="0017367F">
        <w:t xml:space="preserve">) Services Assembler </w:t>
      </w:r>
      <w:r>
        <w:t>Phase 2</w:t>
      </w:r>
      <w:r w:rsidR="00CC4EF1">
        <w:t>.5</w:t>
      </w:r>
      <w:r>
        <w:t xml:space="preserve"> (VSA-P2</w:t>
      </w:r>
      <w:r w:rsidR="00CC4EF1">
        <w:t>.5</w:t>
      </w:r>
      <w:r>
        <w:t>)</w:t>
      </w:r>
      <w:r w:rsidRPr="0017367F">
        <w:t xml:space="preserve"> Platform Test Report </w:t>
      </w:r>
      <w:ins w:id="23" w:author="AUu" w:date="2016-11-21T09:51:00Z">
        <w:r w:rsidR="00117F5A">
          <w:t xml:space="preserve">3.0.11 </w:t>
        </w:r>
      </w:ins>
      <w:r w:rsidRPr="0017367F">
        <w:t xml:space="preserve">provides a summary of the results of tests performed as outlined within the </w:t>
      </w:r>
      <w:r>
        <w:t>Master Test Plan (MTP).</w:t>
      </w:r>
    </w:p>
    <w:p w14:paraId="6402BC17" w14:textId="2A8DD9BE" w:rsidR="0019240B" w:rsidRDefault="00AA3A4F" w:rsidP="00AA3A4F">
      <w:pPr>
        <w:pStyle w:val="Heading2"/>
      </w:pPr>
      <w:bookmarkStart w:id="24" w:name="_Toc467532617"/>
      <w:r>
        <w:t xml:space="preserve">Test </w:t>
      </w:r>
      <w:r w:rsidR="0019240B">
        <w:t>Evaluation Scope</w:t>
      </w:r>
      <w:bookmarkEnd w:id="24"/>
    </w:p>
    <w:p w14:paraId="57F6B1F8" w14:textId="1D587DC9" w:rsidR="0019240B" w:rsidRDefault="0019240B" w:rsidP="0019240B">
      <w:pPr>
        <w:pStyle w:val="BodyText"/>
      </w:pPr>
      <w:r>
        <w:t>This section will provide basic information about what was tested</w:t>
      </w:r>
      <w:r w:rsidR="00544123">
        <w:t xml:space="preserve"> along with the results</w:t>
      </w:r>
      <w:r>
        <w:t>.</w:t>
      </w:r>
    </w:p>
    <w:p w14:paraId="6CC8BB80" w14:textId="77777777" w:rsidR="00114CD9" w:rsidRDefault="0019240B" w:rsidP="00114CD9">
      <w:pPr>
        <w:pStyle w:val="BodyText"/>
        <w:numPr>
          <w:ilvl w:val="0"/>
          <w:numId w:val="41"/>
        </w:numPr>
      </w:pPr>
      <w:r w:rsidRPr="00466C20">
        <w:t xml:space="preserve">See </w:t>
      </w:r>
      <w:r w:rsidR="004D28CC" w:rsidRPr="004D28CC">
        <w:rPr>
          <w:color w:val="0000FF"/>
          <w:u w:val="single"/>
        </w:rPr>
        <w:fldChar w:fldCharType="begin"/>
      </w:r>
      <w:r w:rsidR="004D28CC" w:rsidRPr="004D28CC">
        <w:rPr>
          <w:color w:val="0000FF"/>
          <w:u w:val="single"/>
        </w:rPr>
        <w:instrText xml:space="preserve"> REF _Ref447022006 \h </w:instrText>
      </w:r>
      <w:r w:rsidR="004D28CC" w:rsidRPr="004D28CC">
        <w:rPr>
          <w:color w:val="0000FF"/>
          <w:u w:val="single"/>
        </w:rPr>
      </w:r>
      <w:r w:rsidR="004D28CC" w:rsidRPr="004D28CC">
        <w:rPr>
          <w:color w:val="0000FF"/>
          <w:u w:val="single"/>
        </w:rPr>
        <w:fldChar w:fldCharType="separate"/>
      </w:r>
      <w:r w:rsidR="004D28CC" w:rsidRPr="004D28CC">
        <w:rPr>
          <w:rFonts w:eastAsia="Arial"/>
          <w:color w:val="0000FF"/>
          <w:u w:val="single"/>
        </w:rPr>
        <w:t>Appendix A - Test Execution Log</w:t>
      </w:r>
      <w:r w:rsidR="004D28CC" w:rsidRPr="004D28CC">
        <w:rPr>
          <w:color w:val="0000FF"/>
          <w:u w:val="single"/>
        </w:rPr>
        <w:fldChar w:fldCharType="end"/>
      </w:r>
      <w:r w:rsidRPr="00466C20">
        <w:t xml:space="preserve"> of this document for </w:t>
      </w:r>
      <w:r w:rsidR="005C0CD8">
        <w:t xml:space="preserve">a </w:t>
      </w:r>
      <w:r w:rsidRPr="00466C20">
        <w:t>list of functionality being tested.</w:t>
      </w:r>
      <w:bookmarkStart w:id="25" w:name="_Ref443895163"/>
      <w:bookmarkStart w:id="26" w:name="_Ref443896246"/>
      <w:bookmarkStart w:id="27" w:name="_Ref443896993"/>
      <w:bookmarkStart w:id="28" w:name="_Ref443897233"/>
      <w:bookmarkStart w:id="29" w:name="_Ref443897575"/>
    </w:p>
    <w:p w14:paraId="26EABDBC" w14:textId="1BEBBE99" w:rsidR="00AD4E7A" w:rsidRDefault="00AD4E7A" w:rsidP="00114CD9">
      <w:pPr>
        <w:pStyle w:val="BodyText"/>
      </w:pPr>
      <w:r>
        <w:t xml:space="preserve">Increment </w:t>
      </w:r>
      <w:r w:rsidR="00CC4EF1">
        <w:t>4</w:t>
      </w:r>
      <w:r>
        <w:t xml:space="preserve"> t</w:t>
      </w:r>
      <w:r w:rsidR="00FC660B">
        <w:t xml:space="preserve">esting </w:t>
      </w:r>
      <w:r>
        <w:t xml:space="preserve">of </w:t>
      </w:r>
      <w:proofErr w:type="spellStart"/>
      <w:r w:rsidR="00D70B8C">
        <w:t>VistA</w:t>
      </w:r>
      <w:proofErr w:type="spellEnd"/>
      <w:r w:rsidR="00D70B8C">
        <w:t xml:space="preserve"> JavaScript (</w:t>
      </w:r>
      <w:r w:rsidR="00FC660B">
        <w:t>VistA.js</w:t>
      </w:r>
      <w:r w:rsidR="00D70B8C">
        <w:t>),</w:t>
      </w:r>
      <w:r w:rsidR="00FC660B">
        <w:t xml:space="preserve"> </w:t>
      </w:r>
      <w:r>
        <w:t>through</w:t>
      </w:r>
      <w:r w:rsidR="005418F2">
        <w:t xml:space="preserve"> version</w:t>
      </w:r>
      <w:r>
        <w:t xml:space="preserve"> 3.0.</w:t>
      </w:r>
      <w:r w:rsidR="00CC4EF1">
        <w:t>1</w:t>
      </w:r>
      <w:ins w:id="30" w:author="AUu" w:date="2016-11-21T09:51:00Z">
        <w:r w:rsidR="00117F5A">
          <w:t>1</w:t>
        </w:r>
      </w:ins>
      <w:del w:id="31" w:author="AUu" w:date="2016-11-21T09:51:00Z">
        <w:r w:rsidR="00CC4EF1" w:rsidDel="00117F5A">
          <w:delText>0</w:delText>
        </w:r>
      </w:del>
      <w:r>
        <w:t xml:space="preserve"> </w:t>
      </w:r>
      <w:r w:rsidR="00FC660B">
        <w:t xml:space="preserve">was performed in the </w:t>
      </w:r>
      <w:r w:rsidR="008D0CB8" w:rsidRPr="008D0CB8">
        <w:t>Department of Veterans Affairs</w:t>
      </w:r>
      <w:r w:rsidR="008D0CB8">
        <w:t xml:space="preserve"> (</w:t>
      </w:r>
      <w:r w:rsidR="00FC660B">
        <w:t>VA</w:t>
      </w:r>
      <w:r w:rsidR="008D0CB8">
        <w:t>)</w:t>
      </w:r>
      <w:r w:rsidR="00FC660B">
        <w:t xml:space="preserve"> Enterprise Development</w:t>
      </w:r>
      <w:r w:rsidR="009610B4">
        <w:t xml:space="preserve"> </w:t>
      </w:r>
      <w:r w:rsidR="00FC660B">
        <w:t xml:space="preserve">Environment </w:t>
      </w:r>
      <w:del w:id="32" w:author="AUu" w:date="2016-11-21T09:44:00Z">
        <w:r w:rsidDel="00D62DAE">
          <w:delText xml:space="preserve">11 </w:delText>
        </w:r>
      </w:del>
      <w:r w:rsidR="00FC660B">
        <w:t>(</w:t>
      </w:r>
      <w:ins w:id="33" w:author="AUu" w:date="2016-11-21T09:44:00Z">
        <w:r w:rsidR="00D62DAE">
          <w:t xml:space="preserve">DEV11 </w:t>
        </w:r>
      </w:ins>
      <w:del w:id="34" w:author="AUu" w:date="2016-11-21T09:44:00Z">
        <w:r w:rsidR="00FC660B" w:rsidDel="00D62DAE">
          <w:delText>EDE</w:delText>
        </w:r>
        <w:r w:rsidR="005418F2" w:rsidDel="00D62DAE">
          <w:delText>4</w:delText>
        </w:r>
      </w:del>
      <w:ins w:id="35" w:author="AUu" w:date="2016-11-21T09:44:00Z">
        <w:r w:rsidR="00D62DAE">
          <w:t>- EDE4</w:t>
        </w:r>
      </w:ins>
      <w:r w:rsidR="00FC660B">
        <w:t>)</w:t>
      </w:r>
      <w:r>
        <w:t xml:space="preserve">.  User Acceptance Testing (UAT) </w:t>
      </w:r>
      <w:del w:id="36" w:author="AUu" w:date="2016-11-21T09:51:00Z">
        <w:r w:rsidDel="00117F5A">
          <w:delText>is being</w:delText>
        </w:r>
      </w:del>
      <w:ins w:id="37" w:author="AUu" w:date="2016-11-21T09:51:00Z">
        <w:r w:rsidR="00117F5A">
          <w:t>will be</w:t>
        </w:r>
      </w:ins>
      <w:r>
        <w:t xml:space="preserve"> conducted in the VA </w:t>
      </w:r>
      <w:r w:rsidR="00B216D1">
        <w:t>EDE2</w:t>
      </w:r>
      <w:r>
        <w:t xml:space="preserve"> environment using version 3.0.</w:t>
      </w:r>
      <w:r w:rsidR="00CC4EF1">
        <w:t>1</w:t>
      </w:r>
      <w:ins w:id="38" w:author="AUu" w:date="2016-11-21T09:52:00Z">
        <w:r w:rsidR="00117F5A">
          <w:t>1</w:t>
        </w:r>
      </w:ins>
      <w:del w:id="39" w:author="AUu" w:date="2016-11-21T09:52:00Z">
        <w:r w:rsidR="00CC4EF1" w:rsidDel="00117F5A">
          <w:delText>0</w:delText>
        </w:r>
      </w:del>
      <w:r>
        <w:t xml:space="preserve">.  Enterprise Testing Services (ETS) </w:t>
      </w:r>
      <w:del w:id="40" w:author="AUu" w:date="2016-11-21T09:52:00Z">
        <w:r w:rsidR="00CC4EF1" w:rsidDel="00117F5A">
          <w:delText xml:space="preserve">is </w:delText>
        </w:r>
      </w:del>
      <w:ins w:id="41" w:author="AUu" w:date="2016-11-21T09:52:00Z">
        <w:r w:rsidR="00117F5A">
          <w:t xml:space="preserve">will be </w:t>
        </w:r>
      </w:ins>
      <w:r w:rsidR="00CC4EF1">
        <w:t xml:space="preserve">conducting </w:t>
      </w:r>
      <w:r>
        <w:t>ETS performance testing finalizing their test using version 3.0.</w:t>
      </w:r>
      <w:r w:rsidR="00CC4EF1">
        <w:t>1</w:t>
      </w:r>
      <w:ins w:id="42" w:author="AUu" w:date="2016-11-21T09:52:00Z">
        <w:r w:rsidR="00117F5A">
          <w:t>1</w:t>
        </w:r>
      </w:ins>
      <w:del w:id="43" w:author="AUu" w:date="2016-11-21T09:52:00Z">
        <w:r w:rsidR="00CC4EF1" w:rsidDel="00117F5A">
          <w:delText>0</w:delText>
        </w:r>
      </w:del>
      <w:r>
        <w:t xml:space="preserve">. </w:t>
      </w:r>
    </w:p>
    <w:p w14:paraId="2F9AE262" w14:textId="77777777" w:rsidR="00186EC3" w:rsidRDefault="00186EC3" w:rsidP="00AA3A4F">
      <w:pPr>
        <w:pStyle w:val="Heading2"/>
      </w:pPr>
      <w:bookmarkStart w:id="44" w:name="_Toc421802756"/>
      <w:bookmarkStart w:id="45" w:name="_Toc467532618"/>
      <w:r>
        <w:t>Test Architecture</w:t>
      </w:r>
      <w:bookmarkEnd w:id="44"/>
      <w:bookmarkEnd w:id="45"/>
    </w:p>
    <w:p w14:paraId="1D5F629C" w14:textId="79272271" w:rsidR="007D5602" w:rsidRDefault="007D5602" w:rsidP="007D5602">
      <w:pPr>
        <w:pStyle w:val="BodyText"/>
      </w:pPr>
      <w:r>
        <w:t xml:space="preserve">As stated in the </w:t>
      </w:r>
      <w:r w:rsidR="0028496F">
        <w:t>MTP</w:t>
      </w:r>
      <w:r>
        <w:t>, t</w:t>
      </w:r>
      <w:r w:rsidR="00594F23">
        <w:t>he VA Environment team</w:t>
      </w:r>
      <w:r w:rsidR="00594F23" w:rsidRPr="001B6965">
        <w:t xml:space="preserve"> establish</w:t>
      </w:r>
      <w:r w:rsidR="00594F23">
        <w:t>ed</w:t>
      </w:r>
      <w:r w:rsidR="00594F23" w:rsidRPr="001B6965">
        <w:t xml:space="preserve"> the test environment</w:t>
      </w:r>
      <w:r w:rsidR="00594F23">
        <w:t xml:space="preserve">s EDE1, EDE2, EDE4, and </w:t>
      </w:r>
      <w:r w:rsidR="008975EF" w:rsidRPr="005430BD">
        <w:t>Initial Operating Capacity</w:t>
      </w:r>
      <w:r w:rsidR="008975EF">
        <w:t xml:space="preserve"> (</w:t>
      </w:r>
      <w:r w:rsidR="00594F23">
        <w:t>IOC</w:t>
      </w:r>
      <w:r w:rsidR="008975EF">
        <w:t>)</w:t>
      </w:r>
      <w:r w:rsidR="00594F23">
        <w:t xml:space="preserve"> Pre-prod. The Apex Test Team</w:t>
      </w:r>
      <w:r w:rsidR="00594F23" w:rsidRPr="001B6965">
        <w:t xml:space="preserve"> ma</w:t>
      </w:r>
      <w:r w:rsidR="00594F23">
        <w:t>de</w:t>
      </w:r>
      <w:r w:rsidR="00594F23" w:rsidRPr="001B6965">
        <w:t xml:space="preserve"> modifications as necessary.</w:t>
      </w:r>
      <w:r w:rsidR="008D0CB8">
        <w:t xml:space="preserve"> </w:t>
      </w:r>
      <w:r w:rsidR="00594F23">
        <w:t>Apex submitted an environment request to the VA Environment Team.</w:t>
      </w:r>
      <w:r w:rsidR="008B101D">
        <w:t xml:space="preserve"> </w:t>
      </w:r>
      <w:r w:rsidR="00594F23">
        <w:t xml:space="preserve">The VA Environment Team built and </w:t>
      </w:r>
      <w:r w:rsidR="00594F23" w:rsidRPr="00AE14B5">
        <w:t>set up the hardware, software, and application components that support the software</w:t>
      </w:r>
      <w:r w:rsidR="00594F23">
        <w:t xml:space="preserve"> VSA VistA.js</w:t>
      </w:r>
      <w:r w:rsidR="00594F23" w:rsidRPr="00AE14B5">
        <w:t>. The test system</w:t>
      </w:r>
      <w:r w:rsidR="00594F23">
        <w:t xml:space="preserve"> closely</w:t>
      </w:r>
      <w:r w:rsidR="00594F23" w:rsidRPr="00AE14B5">
        <w:t xml:space="preserve"> simulate</w:t>
      </w:r>
      <w:r w:rsidR="00594F23">
        <w:t>s</w:t>
      </w:r>
      <w:r w:rsidR="00594F23" w:rsidRPr="00AE14B5">
        <w:t xml:space="preserve"> the production environment, scaling down the concurrent access and database size</w:t>
      </w:r>
      <w:r w:rsidR="008D0CB8">
        <w:t xml:space="preserve">. </w:t>
      </w:r>
      <w:r w:rsidRPr="001B6965">
        <w:t xml:space="preserve">Apex is responsible for managing the Apex Cloud environment. Note: Apex Cloud, EDE4 and EDE2 share the same </w:t>
      </w:r>
      <w:proofErr w:type="spellStart"/>
      <w:r w:rsidRPr="001B6965">
        <w:t>Sinopia</w:t>
      </w:r>
      <w:proofErr w:type="spellEnd"/>
      <w:r w:rsidRPr="001B6965">
        <w:t xml:space="preserve"> server.</w:t>
      </w:r>
    </w:p>
    <w:p w14:paraId="5671A575" w14:textId="2093D725" w:rsidR="007D5602" w:rsidRDefault="007D5602" w:rsidP="00275D32">
      <w:pPr>
        <w:pStyle w:val="Caption"/>
        <w:ind w:left="3600"/>
        <w:jc w:val="left"/>
      </w:pPr>
      <w:bookmarkStart w:id="46" w:name="_Toc467532663"/>
      <w:r>
        <w:t xml:space="preserve">Figure </w:t>
      </w:r>
      <w:fldSimple w:instr=" SEQ Figure \* ARABIC ">
        <w:r w:rsidR="00155D44">
          <w:rPr>
            <w:noProof/>
          </w:rPr>
          <w:t>1</w:t>
        </w:r>
      </w:fldSimple>
      <w:r>
        <w:t>: Environment Preparation</w:t>
      </w:r>
      <w:bookmarkEnd w:id="46"/>
    </w:p>
    <w:p w14:paraId="05D5879C" w14:textId="77777777" w:rsidR="00155D44" w:rsidRDefault="00275D32" w:rsidP="005756E4">
      <w:pPr>
        <w:pStyle w:val="BodyText"/>
        <w:keepNext/>
        <w:jc w:val="center"/>
      </w:pPr>
      <w:r w:rsidRPr="00AA3A4F">
        <w:rPr>
          <w:noProof/>
        </w:rPr>
        <w:drawing>
          <wp:inline distT="0" distB="0" distL="0" distR="0" wp14:anchorId="7F013502" wp14:editId="2BBBF988">
            <wp:extent cx="5670126" cy="2758440"/>
            <wp:effectExtent l="0" t="0" r="6985" b="3810"/>
            <wp:docPr id="1" name="Picture 1" descr="Enviroment Preparation flow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680184" cy="2763333"/>
                    </a:xfrm>
                    <a:prstGeom prst="rect">
                      <a:avLst/>
                    </a:prstGeom>
                  </pic:spPr>
                </pic:pic>
              </a:graphicData>
            </a:graphic>
          </wp:inline>
        </w:drawing>
      </w:r>
    </w:p>
    <w:p w14:paraId="44B307F8" w14:textId="7A677F9E" w:rsidR="00630CB3" w:rsidRDefault="00630CB3">
      <w:pPr>
        <w:rPr>
          <w:sz w:val="24"/>
        </w:rPr>
      </w:pPr>
      <w:r>
        <w:br w:type="page"/>
      </w:r>
    </w:p>
    <w:p w14:paraId="6E3EC91D" w14:textId="04FA3F82" w:rsidR="00FC660B" w:rsidRDefault="00FC660B" w:rsidP="00AA3A4F">
      <w:pPr>
        <w:pStyle w:val="Heading2"/>
      </w:pPr>
      <w:bookmarkStart w:id="47" w:name="_Toc465254252"/>
      <w:bookmarkStart w:id="48" w:name="_Toc467532619"/>
      <w:bookmarkEnd w:id="47"/>
      <w:r>
        <w:lastRenderedPageBreak/>
        <w:t>Installation Process</w:t>
      </w:r>
      <w:bookmarkEnd w:id="48"/>
    </w:p>
    <w:p w14:paraId="1C9BC206" w14:textId="5F35AB92" w:rsidR="008D0CB8" w:rsidRDefault="00B451E8" w:rsidP="006D79F9">
      <w:pPr>
        <w:pStyle w:val="BodyText"/>
        <w:keepNext/>
      </w:pPr>
      <w:r>
        <w:t xml:space="preserve">The VSA VistA.js </w:t>
      </w:r>
      <w:r w:rsidR="00E4701C">
        <w:t>version 3.0.</w:t>
      </w:r>
      <w:r w:rsidR="00630CB3">
        <w:t>1</w:t>
      </w:r>
      <w:ins w:id="49" w:author="AUu" w:date="2016-11-21T09:44:00Z">
        <w:r w:rsidR="00D62DAE">
          <w:t>1</w:t>
        </w:r>
      </w:ins>
      <w:del w:id="50" w:author="AUu" w:date="2016-11-21T09:44:00Z">
        <w:r w:rsidR="00630CB3" w:rsidDel="00D62DAE">
          <w:delText>0</w:delText>
        </w:r>
      </w:del>
      <w:r w:rsidR="00E4701C">
        <w:t xml:space="preserve"> was successfully installed to the </w:t>
      </w:r>
      <w:del w:id="51" w:author="AUu" w:date="2016-11-21T09:47:00Z">
        <w:r w:rsidR="00E4701C" w:rsidDel="00D62DAE">
          <w:delText>EDE</w:delText>
        </w:r>
      </w:del>
      <w:del w:id="52" w:author="AUu" w:date="2016-11-21T09:46:00Z">
        <w:r w:rsidR="00E4701C" w:rsidDel="00D62DAE">
          <w:delText>4</w:delText>
        </w:r>
      </w:del>
      <w:ins w:id="53" w:author="AUu" w:date="2016-11-21T09:47:00Z">
        <w:r w:rsidR="00D62DAE">
          <w:t>EDE4</w:t>
        </w:r>
      </w:ins>
      <w:r w:rsidR="00E4701C">
        <w:t xml:space="preserve"> environment on </w:t>
      </w:r>
      <w:del w:id="54" w:author="AUu" w:date="2016-11-21T09:44:00Z">
        <w:r w:rsidR="00AE6BE6" w:rsidDel="00D62DAE">
          <w:delText>October 14</w:delText>
        </w:r>
      </w:del>
      <w:ins w:id="55" w:author="AUu" w:date="2016-11-21T09:44:00Z">
        <w:r w:rsidR="00D62DAE">
          <w:t>November 16</w:t>
        </w:r>
      </w:ins>
      <w:r w:rsidR="00E4701C">
        <w:t>, 2016.</w:t>
      </w:r>
    </w:p>
    <w:p w14:paraId="58115FEC" w14:textId="2E27E60E" w:rsidR="004979FC" w:rsidRDefault="004979FC" w:rsidP="004979FC">
      <w:pPr>
        <w:pStyle w:val="BodyTextBullet1"/>
      </w:pPr>
      <w:r w:rsidRPr="00E4701C">
        <w:t>Testing</w:t>
      </w:r>
      <w:r>
        <w:t xml:space="preserve"> by the Apex team</w:t>
      </w:r>
      <w:r w:rsidRPr="00E4701C">
        <w:t xml:space="preserve"> </w:t>
      </w:r>
      <w:r>
        <w:t xml:space="preserve">was completed on Friday, </w:t>
      </w:r>
      <w:del w:id="56" w:author="AUu" w:date="2016-11-21T09:45:00Z">
        <w:r w:rsidR="00AE6BE6" w:rsidDel="00D62DAE">
          <w:delText>October 21</w:delText>
        </w:r>
      </w:del>
      <w:ins w:id="57" w:author="AUu" w:date="2016-11-21T09:45:00Z">
        <w:r w:rsidR="00D62DAE">
          <w:t>November 18</w:t>
        </w:r>
      </w:ins>
      <w:r>
        <w:t>, 2016</w:t>
      </w:r>
      <w:ins w:id="58" w:author="AUu" w:date="2016-11-21T09:49:00Z">
        <w:r w:rsidR="00117F5A">
          <w:t>.</w:t>
        </w:r>
      </w:ins>
    </w:p>
    <w:p w14:paraId="4C5F5D56" w14:textId="6019EBA7" w:rsidR="004979FC" w:rsidRDefault="004979FC" w:rsidP="004979FC">
      <w:pPr>
        <w:pStyle w:val="BodyTextBullet1"/>
      </w:pPr>
      <w:r>
        <w:t>Installment of 3.0.</w:t>
      </w:r>
      <w:r w:rsidR="00AE6BE6">
        <w:t>1</w:t>
      </w:r>
      <w:ins w:id="59" w:author="AUu" w:date="2016-11-21T09:46:00Z">
        <w:r w:rsidR="00D62DAE">
          <w:t>1</w:t>
        </w:r>
      </w:ins>
      <w:del w:id="60" w:author="AUu" w:date="2016-11-21T09:46:00Z">
        <w:r w:rsidR="00AE6BE6" w:rsidDel="00D62DAE">
          <w:delText>0</w:delText>
        </w:r>
      </w:del>
      <w:r>
        <w:t xml:space="preserve"> </w:t>
      </w:r>
      <w:del w:id="61" w:author="AUu" w:date="2016-11-21T09:58:00Z">
        <w:r w:rsidDel="008A2801">
          <w:delText xml:space="preserve">was </w:delText>
        </w:r>
      </w:del>
      <w:ins w:id="62" w:author="AUu" w:date="2016-11-21T09:58:00Z">
        <w:r w:rsidR="008A2801">
          <w:t xml:space="preserve">will be </w:t>
        </w:r>
      </w:ins>
      <w:r>
        <w:t xml:space="preserve">completed </w:t>
      </w:r>
      <w:r w:rsidR="00D03F26">
        <w:t>i</w:t>
      </w:r>
      <w:r>
        <w:t xml:space="preserve">n the EDE1 and EDE2 environments </w:t>
      </w:r>
      <w:ins w:id="63" w:author="AUu" w:date="2016-11-21T09:48:00Z">
        <w:r w:rsidR="00117F5A">
          <w:t xml:space="preserve">the week of </w:t>
        </w:r>
      </w:ins>
      <w:del w:id="64" w:author="AUu" w:date="2016-11-21T09:48:00Z">
        <w:r w:rsidDel="00117F5A">
          <w:delText xml:space="preserve">by </w:delText>
        </w:r>
      </w:del>
      <w:del w:id="65" w:author="AUu" w:date="2016-11-21T09:49:00Z">
        <w:r w:rsidR="00AE6BE6" w:rsidDel="00117F5A">
          <w:delText xml:space="preserve">October </w:delText>
        </w:r>
      </w:del>
      <w:ins w:id="66" w:author="AUu" w:date="2016-11-21T09:49:00Z">
        <w:r w:rsidR="00117F5A">
          <w:t xml:space="preserve">November </w:t>
        </w:r>
      </w:ins>
      <w:ins w:id="67" w:author="AUu" w:date="2016-11-21T09:46:00Z">
        <w:r w:rsidR="00D62DAE">
          <w:t>21</w:t>
        </w:r>
      </w:ins>
      <w:del w:id="68" w:author="AUu" w:date="2016-11-21T09:46:00Z">
        <w:r w:rsidR="00AE6BE6" w:rsidDel="00D62DAE">
          <w:delText>14</w:delText>
        </w:r>
      </w:del>
      <w:r>
        <w:t>, 2016.</w:t>
      </w:r>
    </w:p>
    <w:p w14:paraId="2116992E" w14:textId="6FFAA7BD" w:rsidR="004979FC" w:rsidRDefault="004979FC" w:rsidP="004979FC">
      <w:pPr>
        <w:pStyle w:val="BodyTextBullet1"/>
      </w:pPr>
      <w:r>
        <w:t xml:space="preserve">VA SQA </w:t>
      </w:r>
      <w:ins w:id="69" w:author="AUu" w:date="2016-11-21T09:48:00Z">
        <w:r w:rsidR="00117F5A">
          <w:t>will complete</w:t>
        </w:r>
      </w:ins>
      <w:del w:id="70" w:author="AUu" w:date="2016-11-21T09:48:00Z">
        <w:r w:rsidDel="00117F5A">
          <w:delText>completed</w:delText>
        </w:r>
      </w:del>
      <w:r>
        <w:t xml:space="preserve"> testing of 3.0.</w:t>
      </w:r>
      <w:r w:rsidR="00AE6BE6">
        <w:t>1</w:t>
      </w:r>
      <w:ins w:id="71" w:author="AUu" w:date="2016-11-21T09:46:00Z">
        <w:r w:rsidR="00D62DAE">
          <w:t>1</w:t>
        </w:r>
      </w:ins>
      <w:del w:id="72" w:author="AUu" w:date="2016-11-21T09:46:00Z">
        <w:r w:rsidR="00AE6BE6" w:rsidDel="00D62DAE">
          <w:delText>0</w:delText>
        </w:r>
      </w:del>
      <w:r>
        <w:t xml:space="preserve"> </w:t>
      </w:r>
      <w:ins w:id="73" w:author="AUu" w:date="2016-11-21T09:48:00Z">
        <w:r w:rsidR="00117F5A">
          <w:t xml:space="preserve">during the week of </w:t>
        </w:r>
      </w:ins>
      <w:del w:id="74" w:author="AUu" w:date="2016-11-21T09:48:00Z">
        <w:r w:rsidDel="00117F5A">
          <w:delText xml:space="preserve">on </w:delText>
        </w:r>
      </w:del>
      <w:ins w:id="75" w:author="AUu" w:date="2016-11-21T09:48:00Z">
        <w:r w:rsidR="00117F5A">
          <w:t xml:space="preserve"> </w:t>
        </w:r>
      </w:ins>
      <w:del w:id="76" w:author="AUu" w:date="2016-11-21T09:48:00Z">
        <w:r w:rsidR="00AE6BE6" w:rsidDel="00117F5A">
          <w:delText>October</w:delText>
        </w:r>
      </w:del>
      <w:ins w:id="77" w:author="AUu" w:date="2016-11-21T09:48:00Z">
        <w:r w:rsidR="00117F5A">
          <w:t>November</w:t>
        </w:r>
      </w:ins>
      <w:r w:rsidR="00AE6BE6">
        <w:t xml:space="preserve"> </w:t>
      </w:r>
      <w:del w:id="78" w:author="AUu" w:date="2016-11-21T09:49:00Z">
        <w:r w:rsidR="00AE6BE6" w:rsidDel="00117F5A">
          <w:delText>21</w:delText>
        </w:r>
      </w:del>
      <w:ins w:id="79" w:author="AUu" w:date="2016-11-21T09:49:00Z">
        <w:r w:rsidR="00117F5A">
          <w:t>28</w:t>
        </w:r>
      </w:ins>
      <w:r>
        <w:t>, 2016.</w:t>
      </w:r>
    </w:p>
    <w:p w14:paraId="11E64289" w14:textId="66191378" w:rsidR="004979FC" w:rsidRPr="00E4701C" w:rsidRDefault="004979FC" w:rsidP="004979FC">
      <w:pPr>
        <w:pStyle w:val="BodyTextBullet1"/>
      </w:pPr>
      <w:r>
        <w:t xml:space="preserve">UAT testing </w:t>
      </w:r>
      <w:ins w:id="80" w:author="AUu" w:date="2016-11-21T09:58:00Z">
        <w:r w:rsidR="008A2801">
          <w:t xml:space="preserve">will begin during the week of </w:t>
        </w:r>
      </w:ins>
      <w:ins w:id="81" w:author="AUu" w:date="2016-11-21T09:59:00Z">
        <w:r w:rsidR="008A2801">
          <w:t>November 21, 2016</w:t>
        </w:r>
      </w:ins>
      <w:del w:id="82" w:author="AUu" w:date="2016-11-21T09:59:00Z">
        <w:r w:rsidDel="008A2801">
          <w:delText xml:space="preserve">began on </w:delText>
        </w:r>
        <w:r w:rsidR="00AE6BE6" w:rsidDel="008A2801">
          <w:delText>October 25, 2016</w:delText>
        </w:r>
        <w:r w:rsidDel="008A2801">
          <w:delText xml:space="preserve"> </w:delText>
        </w:r>
      </w:del>
      <w:ins w:id="83" w:author="AUu" w:date="2016-11-21T09:59:00Z">
        <w:r w:rsidR="008A2801">
          <w:t xml:space="preserve"> </w:t>
        </w:r>
      </w:ins>
      <w:r>
        <w:t>in the EDE2 environment.</w:t>
      </w:r>
    </w:p>
    <w:p w14:paraId="2EBCCEA3" w14:textId="0251F1F0" w:rsidR="00AF5185" w:rsidRPr="00E4701C" w:rsidRDefault="00AF5185" w:rsidP="0028496F">
      <w:pPr>
        <w:pStyle w:val="BodyTextBullet2"/>
        <w:ind w:left="360"/>
      </w:pPr>
    </w:p>
    <w:p w14:paraId="6DF35D84" w14:textId="0D31F843" w:rsidR="0041254C" w:rsidRDefault="0041254C" w:rsidP="00AA3A4F">
      <w:pPr>
        <w:pStyle w:val="Heading2"/>
      </w:pPr>
      <w:bookmarkStart w:id="84" w:name="_Toc459307882"/>
      <w:bookmarkStart w:id="85" w:name="_Toc459327324"/>
      <w:bookmarkStart w:id="86" w:name="_Toc459307883"/>
      <w:bookmarkStart w:id="87" w:name="_Toc459327325"/>
      <w:bookmarkStart w:id="88" w:name="_Toc459307884"/>
      <w:bookmarkStart w:id="89" w:name="_Toc459327326"/>
      <w:bookmarkStart w:id="90" w:name="_Toc459307885"/>
      <w:bookmarkStart w:id="91" w:name="_Toc459327327"/>
      <w:bookmarkStart w:id="92" w:name="_Toc467532620"/>
      <w:bookmarkEnd w:id="84"/>
      <w:bookmarkEnd w:id="85"/>
      <w:bookmarkEnd w:id="86"/>
      <w:bookmarkEnd w:id="87"/>
      <w:bookmarkEnd w:id="88"/>
      <w:bookmarkEnd w:id="89"/>
      <w:bookmarkEnd w:id="90"/>
      <w:bookmarkEnd w:id="91"/>
      <w:r>
        <w:t>Test</w:t>
      </w:r>
      <w:r w:rsidR="00E15B68">
        <w:t xml:space="preserve"> Environm</w:t>
      </w:r>
      <w:r>
        <w:t>ent/ Configuration</w:t>
      </w:r>
      <w:bookmarkEnd w:id="92"/>
    </w:p>
    <w:p w14:paraId="6611D640" w14:textId="0B8A3B89" w:rsidR="0041254C" w:rsidRPr="00D70B8C" w:rsidRDefault="0041254C" w:rsidP="00E15B68">
      <w:pPr>
        <w:pStyle w:val="BodyText"/>
      </w:pPr>
      <w:r>
        <w:t xml:space="preserve">For Increment </w:t>
      </w:r>
      <w:r w:rsidR="00AE6BE6">
        <w:t>4</w:t>
      </w:r>
      <w:r>
        <w:t>, EDE4 was used for Smoke Testing, Integration, Regression Testing, and Deployment Testing. Unit Testing, Component Integration Testing and 508 Compliance Testing</w:t>
      </w:r>
      <w:r w:rsidRPr="00107C27">
        <w:rPr>
          <w:color w:val="FF0000"/>
        </w:rPr>
        <w:t xml:space="preserve"> </w:t>
      </w:r>
      <w:r w:rsidR="00D03F26">
        <w:t xml:space="preserve">were </w:t>
      </w:r>
      <w:r>
        <w:t>completed in th</w:t>
      </w:r>
      <w:r w:rsidR="00E15B68">
        <w:t xml:space="preserve">e Apex Development </w:t>
      </w:r>
      <w:r w:rsidR="00B216D1">
        <w:t xml:space="preserve">and Internal </w:t>
      </w:r>
      <w:r w:rsidR="00E15B68">
        <w:t>Environment</w:t>
      </w:r>
      <w:r w:rsidR="009E324C">
        <w:t>s</w:t>
      </w:r>
      <w:r w:rsidR="00E15B68">
        <w:t>.</w:t>
      </w:r>
    </w:p>
    <w:p w14:paraId="60740FBC" w14:textId="77777777" w:rsidR="00FC660B" w:rsidRDefault="00FC660B" w:rsidP="00FC660B">
      <w:pPr>
        <w:pStyle w:val="Heading1"/>
        <w:ind w:left="576" w:hanging="576"/>
      </w:pPr>
      <w:bookmarkStart w:id="93" w:name="_Toc467532621"/>
      <w:r>
        <w:t>Test Data</w:t>
      </w:r>
      <w:bookmarkEnd w:id="93"/>
    </w:p>
    <w:p w14:paraId="1BB75ABC" w14:textId="511AC020" w:rsidR="00652ED1" w:rsidRDefault="00A64C33" w:rsidP="005C0CD8">
      <w:pPr>
        <w:pStyle w:val="BodyText"/>
      </w:pPr>
      <w:r>
        <w:t>A sanitized data snapshot was taken from t</w:t>
      </w:r>
      <w:r w:rsidR="00FC660B" w:rsidRPr="005C0CD8">
        <w:t>he Gold Image</w:t>
      </w:r>
      <w:r w:rsidRPr="00A64C33">
        <w:t xml:space="preserve"> </w:t>
      </w:r>
      <w:r w:rsidRPr="001B6965">
        <w:t>database and copied to the EDE4 environment for Functional, Integration and Regression testing</w:t>
      </w:r>
      <w:r w:rsidR="00FC660B" w:rsidRPr="005C0CD8">
        <w:t xml:space="preserve"> </w:t>
      </w:r>
      <w:r>
        <w:t>during</w:t>
      </w:r>
      <w:r w:rsidR="00DE0226">
        <w:t xml:space="preserve"> the</w:t>
      </w:r>
      <w:r>
        <w:t xml:space="preserve"> </w:t>
      </w:r>
      <w:r w:rsidR="005C0CD8" w:rsidRPr="005C0CD8">
        <w:t>Phase 2</w:t>
      </w:r>
      <w:r w:rsidR="00AE6BE6">
        <w:t>.5</w:t>
      </w:r>
      <w:r w:rsidR="005C0CD8" w:rsidRPr="005C0CD8">
        <w:t xml:space="preserve"> Increment </w:t>
      </w:r>
      <w:r w:rsidR="00AE6BE6">
        <w:t>4</w:t>
      </w:r>
      <w:r w:rsidR="005C0CD8" w:rsidRPr="005C0CD8">
        <w:t xml:space="preserve"> testing.</w:t>
      </w:r>
      <w:r w:rsidR="00097CE7">
        <w:t xml:space="preserve"> </w:t>
      </w:r>
      <w:r w:rsidRPr="001B6965">
        <w:t>No data with personal identifiable information</w:t>
      </w:r>
      <w:r w:rsidR="003D4D07">
        <w:t xml:space="preserve"> (PII)</w:t>
      </w:r>
      <w:r w:rsidRPr="001B6965">
        <w:t xml:space="preserve"> or personal health information</w:t>
      </w:r>
      <w:r w:rsidR="003D4D07">
        <w:t xml:space="preserve"> (PHI)</w:t>
      </w:r>
      <w:r w:rsidRPr="001B6965">
        <w:t xml:space="preserve"> w</w:t>
      </w:r>
      <w:r>
        <w:t xml:space="preserve">as </w:t>
      </w:r>
      <w:r w:rsidRPr="001B6965">
        <w:t>used for testing</w:t>
      </w:r>
      <w:r>
        <w:t xml:space="preserve">. Test cases were </w:t>
      </w:r>
      <w:r w:rsidR="00DE0226">
        <w:t xml:space="preserve">created </w:t>
      </w:r>
      <w:r>
        <w:t xml:space="preserve">to validate the data. </w:t>
      </w:r>
      <w:r w:rsidR="0042561E">
        <w:t xml:space="preserve">The Treating Facility file had </w:t>
      </w:r>
      <w:r w:rsidR="00F47036">
        <w:t>ten (</w:t>
      </w:r>
      <w:r w:rsidR="0042561E">
        <w:t>10</w:t>
      </w:r>
      <w:r w:rsidR="00F47036">
        <w:t>)</w:t>
      </w:r>
      <w:r w:rsidR="0042561E">
        <w:t xml:space="preserve"> patients created to get allergies across four instances</w:t>
      </w:r>
      <w:r w:rsidR="00DE0226">
        <w:t>.</w:t>
      </w:r>
    </w:p>
    <w:p w14:paraId="7272FBF8" w14:textId="650444B5" w:rsidR="00651B21" w:rsidRDefault="00651B21" w:rsidP="00652ED1">
      <w:pPr>
        <w:pStyle w:val="BodyText"/>
        <w:numPr>
          <w:ilvl w:val="0"/>
          <w:numId w:val="37"/>
        </w:numPr>
      </w:pPr>
      <w:r>
        <w:t xml:space="preserve">Refer to </w:t>
      </w:r>
      <w:r w:rsidRPr="00651B21">
        <w:rPr>
          <w:color w:val="0000CC"/>
          <w:u w:val="single"/>
        </w:rPr>
        <w:fldChar w:fldCharType="begin"/>
      </w:r>
      <w:r w:rsidRPr="00651B21">
        <w:rPr>
          <w:color w:val="0000CC"/>
          <w:u w:val="single"/>
        </w:rPr>
        <w:instrText xml:space="preserve"> REF _Ref448321960 \h  \* MERGEFORMAT </w:instrText>
      </w:r>
      <w:r w:rsidRPr="00651B21">
        <w:rPr>
          <w:color w:val="0000CC"/>
          <w:u w:val="single"/>
        </w:rPr>
      </w:r>
      <w:r w:rsidRPr="00651B21">
        <w:rPr>
          <w:color w:val="0000CC"/>
          <w:u w:val="single"/>
        </w:rPr>
        <w:fldChar w:fldCharType="separate"/>
      </w:r>
      <w:r w:rsidRPr="00651B21">
        <w:rPr>
          <w:color w:val="0000CC"/>
          <w:u w:val="single"/>
        </w:rPr>
        <w:t>Appendix C – Test Data Specification Document</w:t>
      </w:r>
      <w:r w:rsidRPr="00651B21">
        <w:rPr>
          <w:color w:val="0000CC"/>
          <w:u w:val="single"/>
        </w:rPr>
        <w:fldChar w:fldCharType="end"/>
      </w:r>
      <w:r>
        <w:t xml:space="preserve"> for information on Gold Image and Phase 2</w:t>
      </w:r>
      <w:r w:rsidR="00AE6BE6">
        <w:t>.5</w:t>
      </w:r>
      <w:r>
        <w:t xml:space="preserve"> </w:t>
      </w:r>
      <w:del w:id="94" w:author="AUu" w:date="2016-11-21T10:01:00Z">
        <w:r w:rsidDel="008A2801">
          <w:delText>Increment  testing</w:delText>
        </w:r>
      </w:del>
      <w:ins w:id="95" w:author="AUu" w:date="2016-11-21T10:01:00Z">
        <w:r w:rsidR="008A2801">
          <w:t>Increment testing</w:t>
        </w:r>
      </w:ins>
      <w:r>
        <w:t>.</w:t>
      </w:r>
    </w:p>
    <w:p w14:paraId="65AAF4BA" w14:textId="392B677C" w:rsidR="00FC660B" w:rsidRDefault="00FC660B" w:rsidP="00FC660B">
      <w:pPr>
        <w:pStyle w:val="Heading1"/>
        <w:ind w:left="576" w:hanging="576"/>
      </w:pPr>
      <w:bookmarkStart w:id="96" w:name="_Toc467532622"/>
      <w:r>
        <w:t>Issue</w:t>
      </w:r>
      <w:r w:rsidR="009E324C">
        <w:t>s</w:t>
      </w:r>
      <w:bookmarkEnd w:id="96"/>
    </w:p>
    <w:p w14:paraId="2C5386C2" w14:textId="70CE00EC" w:rsidR="00E4701C" w:rsidRDefault="00E4701C" w:rsidP="00FC660B">
      <w:pPr>
        <w:pStyle w:val="BodyText"/>
      </w:pPr>
      <w:r>
        <w:t>The following table identifies the known issues from the previous releases as of version 3.0.5.</w:t>
      </w:r>
    </w:p>
    <w:p w14:paraId="3A905765" w14:textId="2A1726CF" w:rsidR="00155D44" w:rsidRDefault="00155D44" w:rsidP="00155D44">
      <w:pPr>
        <w:pStyle w:val="Caption"/>
        <w:keepNext/>
      </w:pPr>
      <w:bookmarkStart w:id="97" w:name="_Toc467532659"/>
      <w:r>
        <w:t xml:space="preserve">Table </w:t>
      </w:r>
      <w:fldSimple w:instr=" SEQ Table \* ARABIC ">
        <w:r>
          <w:rPr>
            <w:noProof/>
          </w:rPr>
          <w:t>1</w:t>
        </w:r>
      </w:fldSimple>
      <w:r>
        <w:t>: Known Issues</w:t>
      </w:r>
      <w:bookmarkEnd w:id="97"/>
    </w:p>
    <w:tbl>
      <w:tblPr>
        <w:tblW w:w="9040" w:type="dxa"/>
        <w:jc w:val="center"/>
        <w:tblLook w:val="04A0" w:firstRow="1" w:lastRow="0" w:firstColumn="1" w:lastColumn="0" w:noHBand="0" w:noVBand="1"/>
      </w:tblPr>
      <w:tblGrid>
        <w:gridCol w:w="1280"/>
        <w:gridCol w:w="7760"/>
      </w:tblGrid>
      <w:tr w:rsidR="00E4701C" w:rsidRPr="00E4701C" w14:paraId="0157F59D" w14:textId="77777777" w:rsidTr="0028496F">
        <w:trPr>
          <w:cantSplit/>
          <w:trHeight w:val="276"/>
          <w:tblHeader/>
          <w:jc w:val="center"/>
        </w:trPr>
        <w:tc>
          <w:tcPr>
            <w:tcW w:w="12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5CFC91F" w14:textId="77777777" w:rsidR="00E4701C" w:rsidRPr="00E4701C" w:rsidRDefault="00E4701C" w:rsidP="00E4701C">
            <w:pPr>
              <w:jc w:val="center"/>
              <w:rPr>
                <w:b/>
                <w:bCs/>
                <w:color w:val="000000"/>
                <w:szCs w:val="22"/>
              </w:rPr>
            </w:pPr>
            <w:r w:rsidRPr="00E4701C">
              <w:rPr>
                <w:b/>
                <w:bCs/>
                <w:color w:val="000000"/>
                <w:szCs w:val="22"/>
              </w:rPr>
              <w:t>Release</w:t>
            </w:r>
          </w:p>
        </w:tc>
        <w:tc>
          <w:tcPr>
            <w:tcW w:w="7760" w:type="dxa"/>
            <w:tcBorders>
              <w:top w:val="single" w:sz="4" w:space="0" w:color="auto"/>
              <w:left w:val="nil"/>
              <w:bottom w:val="single" w:sz="4" w:space="0" w:color="auto"/>
              <w:right w:val="single" w:sz="4" w:space="0" w:color="auto"/>
            </w:tcBorders>
            <w:shd w:val="clear" w:color="000000" w:fill="D9D9D9"/>
            <w:vAlign w:val="center"/>
            <w:hideMark/>
          </w:tcPr>
          <w:p w14:paraId="5F6358F1" w14:textId="77777777" w:rsidR="00E4701C" w:rsidRPr="00E4701C" w:rsidRDefault="00E4701C" w:rsidP="00E4701C">
            <w:pPr>
              <w:jc w:val="center"/>
              <w:rPr>
                <w:b/>
                <w:bCs/>
                <w:color w:val="000000"/>
                <w:szCs w:val="22"/>
              </w:rPr>
            </w:pPr>
            <w:r w:rsidRPr="00E4701C">
              <w:rPr>
                <w:b/>
                <w:bCs/>
                <w:color w:val="000000"/>
                <w:szCs w:val="22"/>
              </w:rPr>
              <w:t>Known Issues</w:t>
            </w:r>
          </w:p>
        </w:tc>
      </w:tr>
      <w:tr w:rsidR="00FC20E4" w:rsidRPr="00E4701C" w14:paraId="3F7F31E7" w14:textId="77777777" w:rsidTr="0028496F">
        <w:trPr>
          <w:cantSplit/>
          <w:trHeight w:val="312"/>
          <w:jc w:val="center"/>
          <w:ins w:id="98" w:author="AUu" w:date="2016-11-21T10:13:00Z"/>
        </w:trPr>
        <w:tc>
          <w:tcPr>
            <w:tcW w:w="1280" w:type="dxa"/>
            <w:tcBorders>
              <w:top w:val="nil"/>
              <w:left w:val="single" w:sz="4" w:space="0" w:color="auto"/>
              <w:bottom w:val="single" w:sz="4" w:space="0" w:color="auto"/>
              <w:right w:val="single" w:sz="4" w:space="0" w:color="auto"/>
            </w:tcBorders>
            <w:shd w:val="clear" w:color="auto" w:fill="auto"/>
          </w:tcPr>
          <w:p w14:paraId="0E63D1DF" w14:textId="686D5454" w:rsidR="00FC20E4" w:rsidRDefault="00FC20E4" w:rsidP="00E4701C">
            <w:pPr>
              <w:rPr>
                <w:ins w:id="99" w:author="AUu" w:date="2016-11-21T10:13:00Z"/>
                <w:color w:val="000000"/>
                <w:sz w:val="24"/>
              </w:rPr>
            </w:pPr>
            <w:ins w:id="100" w:author="AUu" w:date="2016-11-21T10:14:00Z">
              <w:r>
                <w:rPr>
                  <w:color w:val="000000"/>
                  <w:sz w:val="24"/>
                </w:rPr>
                <w:t>3.0.11</w:t>
              </w:r>
            </w:ins>
          </w:p>
        </w:tc>
        <w:tc>
          <w:tcPr>
            <w:tcW w:w="7760" w:type="dxa"/>
            <w:tcBorders>
              <w:top w:val="nil"/>
              <w:left w:val="nil"/>
              <w:bottom w:val="single" w:sz="4" w:space="0" w:color="auto"/>
              <w:right w:val="single" w:sz="4" w:space="0" w:color="auto"/>
            </w:tcBorders>
            <w:shd w:val="clear" w:color="auto" w:fill="auto"/>
          </w:tcPr>
          <w:p w14:paraId="2677081E" w14:textId="2732F1A7" w:rsidR="00FC20E4" w:rsidRPr="005E4684" w:rsidRDefault="00FC20E4" w:rsidP="005756E4">
            <w:pPr>
              <w:textAlignment w:val="baseline"/>
              <w:rPr>
                <w:ins w:id="101" w:author="AUu" w:date="2016-11-21T10:13:00Z"/>
                <w:sz w:val="24"/>
              </w:rPr>
            </w:pPr>
            <w:ins w:id="102" w:author="AUu" w:date="2016-11-21T10:13:00Z">
              <w:r w:rsidRPr="00FC20E4">
                <w:rPr>
                  <w:sz w:val="24"/>
                </w:rPr>
                <w:t>Known Issue - As IAM integration is still in development, HMAC verification has been disabled at this time for</w:t>
              </w:r>
            </w:ins>
            <w:ins w:id="103" w:author="AUu" w:date="2016-11-21T10:14:00Z">
              <w:r>
                <w:rPr>
                  <w:sz w:val="24"/>
                </w:rPr>
                <w:t xml:space="preserve"> internal test purposes.</w:t>
              </w:r>
            </w:ins>
          </w:p>
        </w:tc>
      </w:tr>
      <w:tr w:rsidR="00FC20E4" w:rsidRPr="00E4701C" w14:paraId="28FE1F25" w14:textId="77777777" w:rsidTr="0028496F">
        <w:trPr>
          <w:cantSplit/>
          <w:trHeight w:val="312"/>
          <w:jc w:val="center"/>
          <w:ins w:id="104" w:author="AUu" w:date="2016-11-21T10:13:00Z"/>
        </w:trPr>
        <w:tc>
          <w:tcPr>
            <w:tcW w:w="1280" w:type="dxa"/>
            <w:tcBorders>
              <w:top w:val="nil"/>
              <w:left w:val="single" w:sz="4" w:space="0" w:color="auto"/>
              <w:bottom w:val="single" w:sz="4" w:space="0" w:color="auto"/>
              <w:right w:val="single" w:sz="4" w:space="0" w:color="auto"/>
            </w:tcBorders>
            <w:shd w:val="clear" w:color="auto" w:fill="auto"/>
          </w:tcPr>
          <w:p w14:paraId="0DAA3DF1" w14:textId="4967A84F" w:rsidR="00FC20E4" w:rsidRDefault="00FC20E4" w:rsidP="00E4701C">
            <w:pPr>
              <w:rPr>
                <w:ins w:id="105" w:author="AUu" w:date="2016-11-21T10:13:00Z"/>
                <w:color w:val="000000"/>
                <w:sz w:val="24"/>
              </w:rPr>
            </w:pPr>
            <w:ins w:id="106" w:author="AUu" w:date="2016-11-21T10:14:00Z">
              <w:r>
                <w:rPr>
                  <w:color w:val="000000"/>
                  <w:sz w:val="24"/>
                </w:rPr>
                <w:t>3.0.11</w:t>
              </w:r>
            </w:ins>
          </w:p>
        </w:tc>
        <w:tc>
          <w:tcPr>
            <w:tcW w:w="7760" w:type="dxa"/>
            <w:tcBorders>
              <w:top w:val="nil"/>
              <w:left w:val="nil"/>
              <w:bottom w:val="single" w:sz="4" w:space="0" w:color="auto"/>
              <w:right w:val="single" w:sz="4" w:space="0" w:color="auto"/>
            </w:tcBorders>
            <w:shd w:val="clear" w:color="auto" w:fill="auto"/>
          </w:tcPr>
          <w:p w14:paraId="571703EA" w14:textId="2BBB3EDF" w:rsidR="00FC20E4" w:rsidRPr="005E4684" w:rsidRDefault="00FC20E4" w:rsidP="005756E4">
            <w:pPr>
              <w:textAlignment w:val="baseline"/>
              <w:rPr>
                <w:ins w:id="107" w:author="AUu" w:date="2016-11-21T10:13:00Z"/>
                <w:sz w:val="24"/>
              </w:rPr>
            </w:pPr>
            <w:ins w:id="108" w:author="AUu" w:date="2016-11-21T10:14:00Z">
              <w:r w:rsidRPr="00FC20E4">
                <w:rPr>
                  <w:sz w:val="24"/>
                </w:rPr>
                <w:t>Known Issue - Accept "Authorization" HTTP header with SAML token in accordance with RFC 2617.</w:t>
              </w:r>
            </w:ins>
          </w:p>
        </w:tc>
      </w:tr>
      <w:tr w:rsidR="00FC20E4" w:rsidRPr="00E4701C" w14:paraId="006D327A" w14:textId="77777777" w:rsidTr="0028496F">
        <w:trPr>
          <w:cantSplit/>
          <w:trHeight w:val="312"/>
          <w:jc w:val="center"/>
          <w:ins w:id="109" w:author="AUu" w:date="2016-11-21T10:09:00Z"/>
        </w:trPr>
        <w:tc>
          <w:tcPr>
            <w:tcW w:w="1280" w:type="dxa"/>
            <w:tcBorders>
              <w:top w:val="nil"/>
              <w:left w:val="single" w:sz="4" w:space="0" w:color="auto"/>
              <w:bottom w:val="single" w:sz="4" w:space="0" w:color="auto"/>
              <w:right w:val="single" w:sz="4" w:space="0" w:color="auto"/>
            </w:tcBorders>
            <w:shd w:val="clear" w:color="auto" w:fill="auto"/>
          </w:tcPr>
          <w:p w14:paraId="0A58D624" w14:textId="1EE67F75" w:rsidR="00FC20E4" w:rsidRDefault="00FC20E4" w:rsidP="00E4701C">
            <w:pPr>
              <w:rPr>
                <w:ins w:id="110" w:author="AUu" w:date="2016-11-21T10:09:00Z"/>
                <w:color w:val="000000"/>
                <w:sz w:val="24"/>
              </w:rPr>
            </w:pPr>
            <w:ins w:id="111" w:author="AUu" w:date="2016-11-21T10:10:00Z">
              <w:r>
                <w:rPr>
                  <w:color w:val="000000"/>
                  <w:sz w:val="24"/>
                </w:rPr>
                <w:t>3.0.10.1</w:t>
              </w:r>
            </w:ins>
          </w:p>
        </w:tc>
        <w:tc>
          <w:tcPr>
            <w:tcW w:w="7760" w:type="dxa"/>
            <w:tcBorders>
              <w:top w:val="nil"/>
              <w:left w:val="nil"/>
              <w:bottom w:val="single" w:sz="4" w:space="0" w:color="auto"/>
              <w:right w:val="single" w:sz="4" w:space="0" w:color="auto"/>
            </w:tcBorders>
            <w:shd w:val="clear" w:color="auto" w:fill="auto"/>
          </w:tcPr>
          <w:p w14:paraId="0D1BD954" w14:textId="4D931B65" w:rsidR="00FC20E4" w:rsidRPr="005E4684" w:rsidRDefault="00FC20E4" w:rsidP="005756E4">
            <w:pPr>
              <w:textAlignment w:val="baseline"/>
              <w:rPr>
                <w:ins w:id="112" w:author="AUu" w:date="2016-11-21T10:09:00Z"/>
                <w:sz w:val="24"/>
              </w:rPr>
            </w:pPr>
            <w:ins w:id="113" w:author="AUu" w:date="2016-11-21T10:11:00Z">
              <w:r w:rsidRPr="00FC20E4">
                <w:rPr>
                  <w:sz w:val="24"/>
                </w:rPr>
                <w:t>Known Issue - As IAM integration is still in development, HMAC verification has been disabled at this time for internal test purposes.</w:t>
              </w:r>
            </w:ins>
          </w:p>
        </w:tc>
      </w:tr>
      <w:tr w:rsidR="00FC20E4" w:rsidRPr="00E4701C" w14:paraId="6560C6E4" w14:textId="77777777" w:rsidTr="0028496F">
        <w:trPr>
          <w:cantSplit/>
          <w:trHeight w:val="312"/>
          <w:jc w:val="center"/>
          <w:ins w:id="114" w:author="AUu" w:date="2016-11-21T10:09:00Z"/>
        </w:trPr>
        <w:tc>
          <w:tcPr>
            <w:tcW w:w="1280" w:type="dxa"/>
            <w:tcBorders>
              <w:top w:val="nil"/>
              <w:left w:val="single" w:sz="4" w:space="0" w:color="auto"/>
              <w:bottom w:val="single" w:sz="4" w:space="0" w:color="auto"/>
              <w:right w:val="single" w:sz="4" w:space="0" w:color="auto"/>
            </w:tcBorders>
            <w:shd w:val="clear" w:color="auto" w:fill="auto"/>
          </w:tcPr>
          <w:p w14:paraId="78362651" w14:textId="42BE7049" w:rsidR="00FC20E4" w:rsidRDefault="00FC20E4" w:rsidP="00E4701C">
            <w:pPr>
              <w:rPr>
                <w:ins w:id="115" w:author="AUu" w:date="2016-11-21T10:09:00Z"/>
                <w:color w:val="000000"/>
                <w:sz w:val="24"/>
              </w:rPr>
            </w:pPr>
            <w:ins w:id="116" w:author="AUu" w:date="2016-11-21T10:10:00Z">
              <w:r>
                <w:rPr>
                  <w:color w:val="000000"/>
                  <w:sz w:val="24"/>
                </w:rPr>
                <w:t>3.0.10.1</w:t>
              </w:r>
            </w:ins>
          </w:p>
        </w:tc>
        <w:tc>
          <w:tcPr>
            <w:tcW w:w="7760" w:type="dxa"/>
            <w:tcBorders>
              <w:top w:val="nil"/>
              <w:left w:val="nil"/>
              <w:bottom w:val="single" w:sz="4" w:space="0" w:color="auto"/>
              <w:right w:val="single" w:sz="4" w:space="0" w:color="auto"/>
            </w:tcBorders>
            <w:shd w:val="clear" w:color="auto" w:fill="auto"/>
          </w:tcPr>
          <w:p w14:paraId="5068F3E0" w14:textId="58FE705D" w:rsidR="00FC20E4" w:rsidRPr="005E4684" w:rsidRDefault="00FC20E4" w:rsidP="005756E4">
            <w:pPr>
              <w:textAlignment w:val="baseline"/>
              <w:rPr>
                <w:ins w:id="117" w:author="AUu" w:date="2016-11-21T10:09:00Z"/>
                <w:sz w:val="24"/>
              </w:rPr>
            </w:pPr>
            <w:ins w:id="118" w:author="AUu" w:date="2016-11-21T10:11:00Z">
              <w:r w:rsidRPr="00FC20E4">
                <w:rPr>
                  <w:sz w:val="24"/>
                </w:rPr>
                <w:t>Known Issue - Accept "Authorization" HTTP header with SAML token in accordance with RFC 2617.</w:t>
              </w:r>
            </w:ins>
          </w:p>
        </w:tc>
      </w:tr>
      <w:tr w:rsidR="00B21E14" w:rsidRPr="00E4701C" w14:paraId="620D2FD7"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6A3FFF48" w14:textId="44B9E15F" w:rsidR="00B21E14" w:rsidRPr="00E4701C" w:rsidRDefault="00B21E14" w:rsidP="00E4701C">
            <w:pPr>
              <w:rPr>
                <w:color w:val="000000"/>
                <w:sz w:val="24"/>
              </w:rPr>
            </w:pPr>
            <w:r>
              <w:rPr>
                <w:color w:val="000000"/>
                <w:sz w:val="24"/>
              </w:rPr>
              <w:t>3.0.10</w:t>
            </w:r>
          </w:p>
        </w:tc>
        <w:tc>
          <w:tcPr>
            <w:tcW w:w="7760" w:type="dxa"/>
            <w:tcBorders>
              <w:top w:val="nil"/>
              <w:left w:val="nil"/>
              <w:bottom w:val="single" w:sz="4" w:space="0" w:color="auto"/>
              <w:right w:val="single" w:sz="4" w:space="0" w:color="auto"/>
            </w:tcBorders>
            <w:shd w:val="clear" w:color="auto" w:fill="auto"/>
          </w:tcPr>
          <w:p w14:paraId="34314ABE" w14:textId="265F8A54" w:rsidR="00B21E14" w:rsidRPr="005756E4" w:rsidRDefault="00B21E14" w:rsidP="005756E4">
            <w:pPr>
              <w:textAlignment w:val="baseline"/>
              <w:rPr>
                <w:rFonts w:ascii="Arial" w:hAnsi="Arial" w:cs="Arial"/>
                <w:sz w:val="20"/>
                <w:szCs w:val="20"/>
              </w:rPr>
            </w:pPr>
            <w:r w:rsidRPr="005E4684">
              <w:rPr>
                <w:sz w:val="24"/>
              </w:rPr>
              <w:t xml:space="preserve">Known Issue - </w:t>
            </w:r>
            <w:r w:rsidRPr="004A04D1">
              <w:rPr>
                <w:sz w:val="24"/>
              </w:rPr>
              <w:t>As IAM integration is still in development, HMAC verification has been disabled at this time for internal test purposes.</w:t>
            </w:r>
          </w:p>
        </w:tc>
      </w:tr>
      <w:tr w:rsidR="00B21E14" w:rsidRPr="00E4701C" w14:paraId="6EDD8EBD"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22E9EE55" w14:textId="4DFD780A" w:rsidR="00B21E14" w:rsidRPr="00E4701C" w:rsidRDefault="00B21E14" w:rsidP="0083505D">
            <w:pPr>
              <w:rPr>
                <w:color w:val="000000"/>
                <w:sz w:val="24"/>
              </w:rPr>
            </w:pPr>
            <w:r>
              <w:rPr>
                <w:color w:val="000000"/>
                <w:sz w:val="24"/>
              </w:rPr>
              <w:t>3.0.10</w:t>
            </w:r>
          </w:p>
        </w:tc>
        <w:tc>
          <w:tcPr>
            <w:tcW w:w="7760" w:type="dxa"/>
            <w:tcBorders>
              <w:top w:val="nil"/>
              <w:left w:val="nil"/>
              <w:bottom w:val="single" w:sz="4" w:space="0" w:color="auto"/>
              <w:right w:val="single" w:sz="4" w:space="0" w:color="auto"/>
            </w:tcBorders>
            <w:shd w:val="clear" w:color="auto" w:fill="auto"/>
          </w:tcPr>
          <w:p w14:paraId="0369047B" w14:textId="55CDF664" w:rsidR="00B21E14" w:rsidRPr="005756E4" w:rsidRDefault="00B21E14" w:rsidP="005756E4">
            <w:pPr>
              <w:textAlignment w:val="baseline"/>
              <w:rPr>
                <w:rFonts w:ascii="Arial" w:hAnsi="Arial" w:cs="Arial"/>
                <w:sz w:val="20"/>
                <w:szCs w:val="20"/>
              </w:rPr>
            </w:pPr>
            <w:r w:rsidRPr="005E4684">
              <w:rPr>
                <w:sz w:val="24"/>
              </w:rPr>
              <w:t xml:space="preserve">Known Issue - </w:t>
            </w:r>
            <w:r w:rsidRPr="004A04D1">
              <w:rPr>
                <w:sz w:val="24"/>
                <w:shd w:val="clear" w:color="auto" w:fill="FFFFFF"/>
              </w:rPr>
              <w:t>Accept "Authorization" HTTP header with SAML token in accordance with RFC 2617.</w:t>
            </w:r>
          </w:p>
        </w:tc>
      </w:tr>
      <w:tr w:rsidR="00B21E14" w:rsidRPr="00E4701C" w14:paraId="28241E60"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56773A48" w14:textId="10731607" w:rsidR="00B21E14" w:rsidRDefault="00A128E6" w:rsidP="00B21E14">
            <w:pPr>
              <w:rPr>
                <w:color w:val="000000"/>
                <w:sz w:val="24"/>
              </w:rPr>
            </w:pPr>
            <w:r>
              <w:rPr>
                <w:color w:val="000000"/>
                <w:sz w:val="24"/>
              </w:rPr>
              <w:lastRenderedPageBreak/>
              <w:t>3.0.9</w:t>
            </w:r>
          </w:p>
        </w:tc>
        <w:tc>
          <w:tcPr>
            <w:tcW w:w="7760" w:type="dxa"/>
            <w:tcBorders>
              <w:top w:val="nil"/>
              <w:left w:val="nil"/>
              <w:bottom w:val="single" w:sz="4" w:space="0" w:color="auto"/>
              <w:right w:val="single" w:sz="4" w:space="0" w:color="auto"/>
            </w:tcBorders>
            <w:shd w:val="clear" w:color="auto" w:fill="auto"/>
          </w:tcPr>
          <w:p w14:paraId="3703CEDF" w14:textId="06B2B269" w:rsidR="00B21E14" w:rsidRPr="005E4684" w:rsidRDefault="00A128E6" w:rsidP="00B21E14">
            <w:pPr>
              <w:textAlignment w:val="baseline"/>
              <w:rPr>
                <w:sz w:val="24"/>
              </w:rPr>
            </w:pPr>
            <w:r w:rsidRPr="00A128E6">
              <w:rPr>
                <w:sz w:val="24"/>
              </w:rPr>
              <w:t>Known Issue - As IAM integration is still in development, HMAC verification has been disabled at this time for internal test purposes.</w:t>
            </w:r>
          </w:p>
        </w:tc>
      </w:tr>
      <w:tr w:rsidR="00A128E6" w:rsidRPr="00E4701C" w14:paraId="62F4E9B3"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7BE7F31F" w14:textId="0E6016C1" w:rsidR="00A128E6" w:rsidRDefault="00A128E6" w:rsidP="00B21E14">
            <w:pPr>
              <w:rPr>
                <w:color w:val="000000"/>
                <w:sz w:val="24"/>
              </w:rPr>
            </w:pPr>
            <w:r>
              <w:rPr>
                <w:color w:val="000000"/>
                <w:sz w:val="24"/>
              </w:rPr>
              <w:t>3.0.9</w:t>
            </w:r>
          </w:p>
        </w:tc>
        <w:tc>
          <w:tcPr>
            <w:tcW w:w="7760" w:type="dxa"/>
            <w:tcBorders>
              <w:top w:val="nil"/>
              <w:left w:val="nil"/>
              <w:bottom w:val="single" w:sz="4" w:space="0" w:color="auto"/>
              <w:right w:val="single" w:sz="4" w:space="0" w:color="auto"/>
            </w:tcBorders>
            <w:shd w:val="clear" w:color="auto" w:fill="auto"/>
          </w:tcPr>
          <w:p w14:paraId="0C66E892" w14:textId="2AC51F23" w:rsidR="00A128E6" w:rsidRPr="00A128E6" w:rsidRDefault="00A128E6" w:rsidP="00B21E14">
            <w:pPr>
              <w:textAlignment w:val="baseline"/>
              <w:rPr>
                <w:sz w:val="24"/>
              </w:rPr>
            </w:pPr>
            <w:r w:rsidRPr="00A128E6">
              <w:rPr>
                <w:sz w:val="24"/>
              </w:rPr>
              <w:t>Known Issue - Accept "Authorization" HTTP header with SAML token in accordance with RFC 2617.</w:t>
            </w:r>
          </w:p>
        </w:tc>
      </w:tr>
      <w:tr w:rsidR="00A128E6" w:rsidRPr="00E4701C" w14:paraId="54A0E5B2"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082EE9FA" w14:textId="17559D4B" w:rsidR="00A128E6" w:rsidRDefault="00A128E6" w:rsidP="00B21E14">
            <w:pPr>
              <w:rPr>
                <w:color w:val="000000"/>
                <w:sz w:val="24"/>
              </w:rPr>
            </w:pPr>
            <w:r>
              <w:rPr>
                <w:color w:val="000000"/>
                <w:sz w:val="24"/>
              </w:rPr>
              <w:t>3.0.9</w:t>
            </w:r>
          </w:p>
        </w:tc>
        <w:tc>
          <w:tcPr>
            <w:tcW w:w="7760" w:type="dxa"/>
            <w:tcBorders>
              <w:top w:val="nil"/>
              <w:left w:val="nil"/>
              <w:bottom w:val="single" w:sz="4" w:space="0" w:color="auto"/>
              <w:right w:val="single" w:sz="4" w:space="0" w:color="auto"/>
            </w:tcBorders>
            <w:shd w:val="clear" w:color="auto" w:fill="auto"/>
          </w:tcPr>
          <w:p w14:paraId="0AD2D0CC" w14:textId="7E201484" w:rsidR="00A128E6" w:rsidRPr="00A128E6" w:rsidRDefault="00A128E6" w:rsidP="00B21E14">
            <w:pPr>
              <w:textAlignment w:val="baseline"/>
              <w:rPr>
                <w:sz w:val="24"/>
              </w:rPr>
            </w:pPr>
            <w:r w:rsidRPr="00A128E6">
              <w:rPr>
                <w:sz w:val="24"/>
              </w:rPr>
              <w:t>Partially Complete - Improve Error Handling - Currently, there is no differentiation between system and application errors. Both are surfaced to the end user. System errors also need to be logged correctly for diagnostic/forensic purposes.</w:t>
            </w:r>
          </w:p>
        </w:tc>
      </w:tr>
      <w:tr w:rsidR="00E4701C" w:rsidRPr="00E4701C" w14:paraId="211514E3"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hideMark/>
          </w:tcPr>
          <w:p w14:paraId="26763645" w14:textId="77777777" w:rsidR="00E4701C" w:rsidRPr="00E4701C" w:rsidRDefault="00E4701C" w:rsidP="00E4701C">
            <w:pPr>
              <w:rPr>
                <w:color w:val="000000"/>
                <w:sz w:val="24"/>
              </w:rPr>
            </w:pPr>
            <w:r w:rsidRPr="00E4701C">
              <w:rPr>
                <w:color w:val="000000"/>
                <w:sz w:val="24"/>
              </w:rPr>
              <w:t xml:space="preserve">3.0.8.1 </w:t>
            </w:r>
          </w:p>
        </w:tc>
        <w:tc>
          <w:tcPr>
            <w:tcW w:w="7760" w:type="dxa"/>
            <w:tcBorders>
              <w:top w:val="nil"/>
              <w:left w:val="nil"/>
              <w:bottom w:val="single" w:sz="4" w:space="0" w:color="auto"/>
              <w:right w:val="single" w:sz="4" w:space="0" w:color="auto"/>
            </w:tcBorders>
            <w:shd w:val="clear" w:color="auto" w:fill="auto"/>
            <w:hideMark/>
          </w:tcPr>
          <w:p w14:paraId="200CAB51" w14:textId="77777777" w:rsidR="00E4701C" w:rsidRPr="00E4701C" w:rsidRDefault="00E4701C" w:rsidP="0083505D">
            <w:pPr>
              <w:rPr>
                <w:color w:val="000000"/>
                <w:sz w:val="24"/>
              </w:rPr>
            </w:pPr>
            <w:r w:rsidRPr="00E4701C">
              <w:rPr>
                <w:color w:val="000000"/>
                <w:sz w:val="24"/>
              </w:rPr>
              <w:t>No Known Issues</w:t>
            </w:r>
          </w:p>
        </w:tc>
      </w:tr>
      <w:tr w:rsidR="00E4701C" w:rsidRPr="00E4701C" w14:paraId="70DB0CFE" w14:textId="77777777" w:rsidTr="0028496F">
        <w:trPr>
          <w:cantSplit/>
          <w:trHeight w:val="624"/>
          <w:jc w:val="center"/>
        </w:trPr>
        <w:tc>
          <w:tcPr>
            <w:tcW w:w="1280" w:type="dxa"/>
            <w:tcBorders>
              <w:top w:val="nil"/>
              <w:left w:val="single" w:sz="4" w:space="0" w:color="auto"/>
              <w:bottom w:val="single" w:sz="4" w:space="0" w:color="auto"/>
              <w:right w:val="single" w:sz="4" w:space="0" w:color="auto"/>
            </w:tcBorders>
            <w:shd w:val="clear" w:color="auto" w:fill="auto"/>
            <w:hideMark/>
          </w:tcPr>
          <w:p w14:paraId="40CF0B1D"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61EA3408" w14:textId="77777777" w:rsidR="00E4701C" w:rsidRPr="00E4701C" w:rsidRDefault="00E4701C" w:rsidP="00E4701C">
            <w:pPr>
              <w:rPr>
                <w:color w:val="000000"/>
                <w:sz w:val="24"/>
              </w:rPr>
            </w:pPr>
            <w:r w:rsidRPr="00E4701C">
              <w:rPr>
                <w:color w:val="000000"/>
                <w:sz w:val="24"/>
              </w:rPr>
              <w:t>Known Issue - As IAM integration is still in development, HMAC verification has been disabled at this time for internal test purposes.</w:t>
            </w:r>
          </w:p>
        </w:tc>
      </w:tr>
      <w:tr w:rsidR="00E4701C" w:rsidRPr="00E4701C" w14:paraId="535B23A5" w14:textId="77777777" w:rsidTr="0028496F">
        <w:trPr>
          <w:cantSplit/>
          <w:trHeight w:val="2496"/>
          <w:jc w:val="center"/>
        </w:trPr>
        <w:tc>
          <w:tcPr>
            <w:tcW w:w="1280" w:type="dxa"/>
            <w:tcBorders>
              <w:top w:val="nil"/>
              <w:left w:val="single" w:sz="4" w:space="0" w:color="auto"/>
              <w:bottom w:val="single" w:sz="4" w:space="0" w:color="auto"/>
              <w:right w:val="single" w:sz="4" w:space="0" w:color="auto"/>
            </w:tcBorders>
            <w:shd w:val="clear" w:color="auto" w:fill="auto"/>
            <w:hideMark/>
          </w:tcPr>
          <w:p w14:paraId="1E8E504E"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54AB86B1" w14:textId="3E25F1FB" w:rsidR="00E4701C" w:rsidRPr="00E4701C" w:rsidRDefault="00E4701C" w:rsidP="00E4701C">
            <w:pPr>
              <w:rPr>
                <w:color w:val="000000"/>
                <w:sz w:val="24"/>
              </w:rPr>
            </w:pPr>
            <w:r w:rsidRPr="00E4701C">
              <w:rPr>
                <w:color w:val="000000"/>
                <w:sz w:val="24"/>
              </w:rPr>
              <w:t xml:space="preserve">Partially Complete - IAM integration: 3.0.8 provides the ability </w:t>
            </w:r>
            <w:r w:rsidR="004979FC" w:rsidRPr="00E4701C">
              <w:rPr>
                <w:color w:val="000000"/>
                <w:sz w:val="24"/>
              </w:rPr>
              <w:t>to login</w:t>
            </w:r>
            <w:r w:rsidRPr="00E4701C">
              <w:rPr>
                <w:color w:val="000000"/>
                <w:sz w:val="24"/>
              </w:rPr>
              <w:t xml:space="preserve"> via SAML token. The SAML token is base 64 encoded and inserted into the Authorization header of a SAML login request to a federator. The ability to translate SOAP SPML requests into REST calls to the IAM Vista endpoints is also available.</w:t>
            </w:r>
            <w:r w:rsidRPr="00E4701C">
              <w:rPr>
                <w:color w:val="000000"/>
                <w:sz w:val="24"/>
              </w:rPr>
              <w:br/>
              <w:t xml:space="preserve"> - Dedicated IAM federation functionality is present in 3.0.8 as two federators will be needed for each installation; the IAM federator will be dedicated to handling only IAM traffic.</w:t>
            </w:r>
          </w:p>
        </w:tc>
      </w:tr>
      <w:tr w:rsidR="00E4701C" w:rsidRPr="00E4701C" w14:paraId="243A8C80" w14:textId="77777777" w:rsidTr="0028496F">
        <w:trPr>
          <w:cantSplit/>
          <w:trHeight w:val="3120"/>
          <w:jc w:val="center"/>
        </w:trPr>
        <w:tc>
          <w:tcPr>
            <w:tcW w:w="1280" w:type="dxa"/>
            <w:tcBorders>
              <w:top w:val="nil"/>
              <w:left w:val="single" w:sz="4" w:space="0" w:color="auto"/>
              <w:bottom w:val="single" w:sz="4" w:space="0" w:color="auto"/>
              <w:right w:val="single" w:sz="4" w:space="0" w:color="auto"/>
            </w:tcBorders>
            <w:shd w:val="clear" w:color="auto" w:fill="auto"/>
            <w:hideMark/>
          </w:tcPr>
          <w:p w14:paraId="6A7347A2"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638FF1C2" w14:textId="77777777" w:rsidR="00E4701C" w:rsidRPr="00E4701C" w:rsidRDefault="00E4701C" w:rsidP="00E4701C">
            <w:pPr>
              <w:rPr>
                <w:color w:val="000000"/>
                <w:sz w:val="24"/>
              </w:rPr>
            </w:pPr>
            <w:r w:rsidRPr="00E4701C">
              <w:rPr>
                <w:color w:val="000000"/>
                <w:sz w:val="24"/>
              </w:rPr>
              <w:t>Known Issue - API Browser "IAM" and "SESSIONS" Services Unfriendly Notification Message - Advanced security in 3.0.8 restricts access to the new IAM Service and the SESSIONS Service. If an API Browser user attempts to access the IAM Service and the SESSIONS Service from the drop down menu they will be directed to a notification message as they are not authorized to access these services. This current default message has the term 'error' in the text which could throw the user into thinking there is an actual error when there is not. Future development will format the notification message better in swagger-</w:t>
            </w:r>
            <w:proofErr w:type="spellStart"/>
            <w:r w:rsidRPr="00E4701C">
              <w:rPr>
                <w:color w:val="000000"/>
                <w:sz w:val="24"/>
              </w:rPr>
              <w:t>ui</w:t>
            </w:r>
            <w:proofErr w:type="spellEnd"/>
            <w:r w:rsidRPr="00E4701C">
              <w:rPr>
                <w:color w:val="000000"/>
                <w:sz w:val="24"/>
              </w:rPr>
              <w:t xml:space="preserve"> or attempt to remove the </w:t>
            </w:r>
            <w:r w:rsidRPr="00E4701C">
              <w:rPr>
                <w:color w:val="333333"/>
                <w:sz w:val="24"/>
              </w:rPr>
              <w:t>IAM Service and the SESSIONS Service from the drop down</w:t>
            </w:r>
            <w:r w:rsidRPr="00E4701C">
              <w:rPr>
                <w:color w:val="000000"/>
                <w:sz w:val="24"/>
              </w:rPr>
              <w:t xml:space="preserve"> menu. </w:t>
            </w:r>
          </w:p>
        </w:tc>
      </w:tr>
      <w:tr w:rsidR="00E4701C" w:rsidRPr="00E4701C" w14:paraId="502C162A" w14:textId="77777777" w:rsidTr="0028496F">
        <w:trPr>
          <w:cantSplit/>
          <w:trHeight w:val="624"/>
          <w:jc w:val="center"/>
        </w:trPr>
        <w:tc>
          <w:tcPr>
            <w:tcW w:w="1280" w:type="dxa"/>
            <w:tcBorders>
              <w:top w:val="nil"/>
              <w:left w:val="single" w:sz="4" w:space="0" w:color="auto"/>
              <w:bottom w:val="single" w:sz="4" w:space="0" w:color="auto"/>
              <w:right w:val="single" w:sz="4" w:space="0" w:color="auto"/>
            </w:tcBorders>
            <w:shd w:val="clear" w:color="auto" w:fill="auto"/>
            <w:hideMark/>
          </w:tcPr>
          <w:p w14:paraId="752CC8FD"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52277E7B" w14:textId="77777777" w:rsidR="00E4701C" w:rsidRPr="00E4701C" w:rsidRDefault="00E4701C" w:rsidP="00E4701C">
            <w:pPr>
              <w:rPr>
                <w:color w:val="000000"/>
                <w:sz w:val="24"/>
              </w:rPr>
            </w:pPr>
            <w:r w:rsidRPr="00E4701C">
              <w:rPr>
                <w:color w:val="000000"/>
                <w:sz w:val="24"/>
              </w:rPr>
              <w:t xml:space="preserve">Known Issue - </w:t>
            </w:r>
            <w:r w:rsidRPr="00E4701C">
              <w:rPr>
                <w:color w:val="333333"/>
                <w:sz w:val="24"/>
              </w:rPr>
              <w:t xml:space="preserve">Accept "Authorization" HTTP header with SAML token in accordance with RFC 2617. </w:t>
            </w:r>
          </w:p>
        </w:tc>
      </w:tr>
      <w:tr w:rsidR="00E4701C" w:rsidRPr="00E4701C" w14:paraId="633C28E6" w14:textId="77777777" w:rsidTr="0028496F">
        <w:trPr>
          <w:cantSplit/>
          <w:trHeight w:val="936"/>
          <w:jc w:val="center"/>
        </w:trPr>
        <w:tc>
          <w:tcPr>
            <w:tcW w:w="1280" w:type="dxa"/>
            <w:tcBorders>
              <w:top w:val="nil"/>
              <w:left w:val="single" w:sz="4" w:space="0" w:color="auto"/>
              <w:bottom w:val="single" w:sz="4" w:space="0" w:color="auto"/>
              <w:right w:val="single" w:sz="4" w:space="0" w:color="auto"/>
            </w:tcBorders>
            <w:shd w:val="clear" w:color="auto" w:fill="auto"/>
            <w:hideMark/>
          </w:tcPr>
          <w:p w14:paraId="465B2F29"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332D12EF" w14:textId="77777777" w:rsidR="00E4701C" w:rsidRPr="00E4701C" w:rsidRDefault="00E4701C" w:rsidP="00E4701C">
            <w:pPr>
              <w:rPr>
                <w:color w:val="000000"/>
                <w:sz w:val="24"/>
              </w:rPr>
            </w:pPr>
            <w:r w:rsidRPr="00E4701C">
              <w:rPr>
                <w:color w:val="000000"/>
                <w:sz w:val="24"/>
              </w:rPr>
              <w:t xml:space="preserve">Known Issue - Missing Session Data Error Message RPC WIZARD - When working in the RPC Wizard you receive a random pop-up saying that you are missing session data. </w:t>
            </w:r>
          </w:p>
        </w:tc>
      </w:tr>
      <w:tr w:rsidR="00E4701C" w:rsidRPr="00E4701C" w14:paraId="29CFE316" w14:textId="77777777" w:rsidTr="0028496F">
        <w:trPr>
          <w:cantSplit/>
          <w:trHeight w:val="1248"/>
          <w:jc w:val="center"/>
        </w:trPr>
        <w:tc>
          <w:tcPr>
            <w:tcW w:w="1280" w:type="dxa"/>
            <w:tcBorders>
              <w:top w:val="nil"/>
              <w:left w:val="single" w:sz="4" w:space="0" w:color="auto"/>
              <w:bottom w:val="single" w:sz="4" w:space="0" w:color="auto"/>
              <w:right w:val="single" w:sz="4" w:space="0" w:color="auto"/>
            </w:tcBorders>
            <w:shd w:val="clear" w:color="auto" w:fill="auto"/>
            <w:hideMark/>
          </w:tcPr>
          <w:p w14:paraId="15F9E3BD"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2EA27785" w14:textId="77777777" w:rsidR="00E4701C" w:rsidRPr="00E4701C" w:rsidRDefault="00E4701C" w:rsidP="00E4701C">
            <w:pPr>
              <w:rPr>
                <w:color w:val="000000"/>
                <w:sz w:val="24"/>
              </w:rPr>
            </w:pPr>
            <w:r w:rsidRPr="00E4701C">
              <w:rPr>
                <w:color w:val="000000"/>
                <w:sz w:val="24"/>
              </w:rPr>
              <w:t xml:space="preserve">Partially Complete - Improve Error Handling - Currently, there is no differentiation between system and application errors. Both are surfaced to the end user. System errors also need to be logged correctly for diagnostic/forensic purposes. </w:t>
            </w:r>
          </w:p>
        </w:tc>
      </w:tr>
      <w:tr w:rsidR="00E4701C" w:rsidRPr="00E4701C" w14:paraId="2016749A" w14:textId="77777777" w:rsidTr="0028496F">
        <w:trPr>
          <w:cantSplit/>
          <w:trHeight w:val="1872"/>
          <w:jc w:val="center"/>
        </w:trPr>
        <w:tc>
          <w:tcPr>
            <w:tcW w:w="1280" w:type="dxa"/>
            <w:tcBorders>
              <w:top w:val="nil"/>
              <w:left w:val="single" w:sz="4" w:space="0" w:color="auto"/>
              <w:bottom w:val="single" w:sz="4" w:space="0" w:color="auto"/>
              <w:right w:val="single" w:sz="4" w:space="0" w:color="auto"/>
            </w:tcBorders>
            <w:shd w:val="clear" w:color="auto" w:fill="auto"/>
            <w:hideMark/>
          </w:tcPr>
          <w:p w14:paraId="27479E8E" w14:textId="77777777" w:rsidR="00E4701C" w:rsidRPr="00E4701C" w:rsidRDefault="00E4701C" w:rsidP="00E4701C">
            <w:pPr>
              <w:rPr>
                <w:color w:val="000000"/>
                <w:sz w:val="24"/>
              </w:rPr>
            </w:pPr>
            <w:r w:rsidRPr="00E4701C">
              <w:rPr>
                <w:color w:val="000000"/>
                <w:sz w:val="24"/>
              </w:rPr>
              <w:lastRenderedPageBreak/>
              <w:t>3.0.8</w:t>
            </w:r>
          </w:p>
        </w:tc>
        <w:tc>
          <w:tcPr>
            <w:tcW w:w="7760" w:type="dxa"/>
            <w:tcBorders>
              <w:top w:val="nil"/>
              <w:left w:val="nil"/>
              <w:bottom w:val="single" w:sz="4" w:space="0" w:color="auto"/>
              <w:right w:val="single" w:sz="4" w:space="0" w:color="auto"/>
            </w:tcBorders>
            <w:shd w:val="clear" w:color="auto" w:fill="auto"/>
            <w:hideMark/>
          </w:tcPr>
          <w:p w14:paraId="019A8615" w14:textId="77777777" w:rsidR="00E4701C" w:rsidRPr="00E4701C" w:rsidRDefault="00E4701C" w:rsidP="00E4701C">
            <w:pPr>
              <w:rPr>
                <w:color w:val="000000"/>
                <w:sz w:val="24"/>
              </w:rPr>
            </w:pPr>
            <w:r w:rsidRPr="00E4701C">
              <w:rPr>
                <w:color w:val="000000"/>
                <w:sz w:val="24"/>
              </w:rPr>
              <w:t>Partially Complete - Refactor and Improve Logging capability. Centralize logging and provide new logging levels for system and application level items.  Completed to date:</w:t>
            </w:r>
            <w:r w:rsidRPr="00E4701C">
              <w:rPr>
                <w:color w:val="000000"/>
                <w:sz w:val="24"/>
              </w:rPr>
              <w:br/>
              <w:t>• Create Custom Winston Logger for App logs and Sys logs</w:t>
            </w:r>
            <w:r w:rsidRPr="00E4701C">
              <w:rPr>
                <w:color w:val="000000"/>
                <w:sz w:val="24"/>
              </w:rPr>
              <w:br/>
              <w:t xml:space="preserve">• Add logged in user name to </w:t>
            </w:r>
            <w:proofErr w:type="spellStart"/>
            <w:r w:rsidRPr="00E4701C">
              <w:rPr>
                <w:color w:val="000000"/>
                <w:sz w:val="24"/>
              </w:rPr>
              <w:t>vjsSessionToken</w:t>
            </w:r>
            <w:proofErr w:type="spellEnd"/>
            <w:r w:rsidRPr="00E4701C">
              <w:rPr>
                <w:color w:val="000000"/>
                <w:sz w:val="24"/>
              </w:rPr>
              <w:br/>
              <w:t xml:space="preserve">• Preprocessor middleware to log incoming request </w:t>
            </w:r>
          </w:p>
        </w:tc>
      </w:tr>
      <w:tr w:rsidR="00E4701C" w:rsidRPr="00E4701C" w14:paraId="0283D132" w14:textId="77777777" w:rsidTr="0028496F">
        <w:trPr>
          <w:cantSplit/>
          <w:trHeight w:val="936"/>
          <w:jc w:val="center"/>
        </w:trPr>
        <w:tc>
          <w:tcPr>
            <w:tcW w:w="1280" w:type="dxa"/>
            <w:tcBorders>
              <w:top w:val="nil"/>
              <w:left w:val="single" w:sz="4" w:space="0" w:color="auto"/>
              <w:bottom w:val="single" w:sz="4" w:space="0" w:color="auto"/>
              <w:right w:val="single" w:sz="4" w:space="0" w:color="auto"/>
            </w:tcBorders>
            <w:shd w:val="clear" w:color="auto" w:fill="auto"/>
            <w:hideMark/>
          </w:tcPr>
          <w:p w14:paraId="1883E86E" w14:textId="77777777" w:rsidR="00E4701C" w:rsidRPr="00E4701C" w:rsidRDefault="00E4701C" w:rsidP="00E4701C">
            <w:pPr>
              <w:rPr>
                <w:color w:val="000000"/>
                <w:sz w:val="24"/>
              </w:rPr>
            </w:pPr>
            <w:r w:rsidRPr="00E4701C">
              <w:rPr>
                <w:color w:val="000000"/>
                <w:sz w:val="24"/>
              </w:rPr>
              <w:t>3.0.7</w:t>
            </w:r>
          </w:p>
        </w:tc>
        <w:tc>
          <w:tcPr>
            <w:tcW w:w="7760" w:type="dxa"/>
            <w:tcBorders>
              <w:top w:val="nil"/>
              <w:left w:val="nil"/>
              <w:bottom w:val="single" w:sz="4" w:space="0" w:color="auto"/>
              <w:right w:val="single" w:sz="4" w:space="0" w:color="auto"/>
            </w:tcBorders>
            <w:shd w:val="clear" w:color="auto" w:fill="auto"/>
            <w:hideMark/>
          </w:tcPr>
          <w:p w14:paraId="17787095" w14:textId="77777777" w:rsidR="00E4701C" w:rsidRPr="00E4701C" w:rsidRDefault="00E4701C" w:rsidP="00E4701C">
            <w:pPr>
              <w:rPr>
                <w:color w:val="000000"/>
                <w:sz w:val="24"/>
              </w:rPr>
            </w:pPr>
            <w:r w:rsidRPr="00E4701C">
              <w:rPr>
                <w:rFonts w:eastAsia="Symbol" w:cs="Symbol"/>
                <w:color w:val="000000"/>
                <w:sz w:val="24"/>
              </w:rPr>
              <w:t>As IAM integration is still in development, Hash-based Message Authentication Code (HMAC) verification has been disabled at this time for internal test purposes.</w:t>
            </w:r>
          </w:p>
        </w:tc>
      </w:tr>
      <w:tr w:rsidR="00E4701C" w:rsidRPr="00E4701C" w14:paraId="093EFDE1" w14:textId="77777777" w:rsidTr="0028496F">
        <w:trPr>
          <w:cantSplit/>
          <w:trHeight w:val="936"/>
          <w:jc w:val="center"/>
        </w:trPr>
        <w:tc>
          <w:tcPr>
            <w:tcW w:w="1280" w:type="dxa"/>
            <w:tcBorders>
              <w:top w:val="nil"/>
              <w:left w:val="single" w:sz="4" w:space="0" w:color="auto"/>
              <w:bottom w:val="single" w:sz="4" w:space="0" w:color="auto"/>
              <w:right w:val="single" w:sz="4" w:space="0" w:color="auto"/>
            </w:tcBorders>
            <w:shd w:val="clear" w:color="auto" w:fill="auto"/>
            <w:hideMark/>
          </w:tcPr>
          <w:p w14:paraId="15FD2AD2" w14:textId="77777777" w:rsidR="00E4701C" w:rsidRPr="00E4701C" w:rsidRDefault="00E4701C" w:rsidP="00E4701C">
            <w:pPr>
              <w:rPr>
                <w:color w:val="000000"/>
                <w:sz w:val="24"/>
              </w:rPr>
            </w:pPr>
            <w:r w:rsidRPr="00E4701C">
              <w:rPr>
                <w:color w:val="000000"/>
                <w:sz w:val="24"/>
              </w:rPr>
              <w:t>3.0.7</w:t>
            </w:r>
          </w:p>
        </w:tc>
        <w:tc>
          <w:tcPr>
            <w:tcW w:w="7760" w:type="dxa"/>
            <w:tcBorders>
              <w:top w:val="nil"/>
              <w:left w:val="nil"/>
              <w:bottom w:val="single" w:sz="4" w:space="0" w:color="auto"/>
              <w:right w:val="single" w:sz="4" w:space="0" w:color="auto"/>
            </w:tcBorders>
            <w:shd w:val="clear" w:color="auto" w:fill="auto"/>
            <w:hideMark/>
          </w:tcPr>
          <w:p w14:paraId="2C60663D" w14:textId="77777777" w:rsidR="00E4701C" w:rsidRPr="00E4701C" w:rsidRDefault="00E4701C" w:rsidP="00E4701C">
            <w:pPr>
              <w:rPr>
                <w:color w:val="000000"/>
                <w:sz w:val="24"/>
              </w:rPr>
            </w:pPr>
            <w:r w:rsidRPr="00E4701C">
              <w:rPr>
                <w:rFonts w:eastAsia="Symbol" w:cs="Symbol"/>
                <w:color w:val="000000"/>
                <w:sz w:val="24"/>
              </w:rPr>
              <w:t>The VSA shall accommodate the communication of “consuming application” user identity in the form of the IAM ‘to be’ solution SAML token. (Jira ticket VV-656).</w:t>
            </w:r>
          </w:p>
        </w:tc>
      </w:tr>
      <w:tr w:rsidR="00E4701C" w:rsidRPr="00E4701C" w14:paraId="7C17696A" w14:textId="77777777" w:rsidTr="0028496F">
        <w:trPr>
          <w:cantSplit/>
          <w:trHeight w:val="624"/>
          <w:jc w:val="center"/>
        </w:trPr>
        <w:tc>
          <w:tcPr>
            <w:tcW w:w="1280" w:type="dxa"/>
            <w:tcBorders>
              <w:top w:val="nil"/>
              <w:left w:val="single" w:sz="4" w:space="0" w:color="auto"/>
              <w:bottom w:val="single" w:sz="4" w:space="0" w:color="auto"/>
              <w:right w:val="single" w:sz="4" w:space="0" w:color="auto"/>
            </w:tcBorders>
            <w:shd w:val="clear" w:color="auto" w:fill="auto"/>
            <w:hideMark/>
          </w:tcPr>
          <w:p w14:paraId="509E560D" w14:textId="77777777" w:rsidR="00E4701C" w:rsidRPr="00E4701C" w:rsidRDefault="00E4701C" w:rsidP="00E4701C">
            <w:pPr>
              <w:rPr>
                <w:color w:val="000000"/>
                <w:sz w:val="24"/>
              </w:rPr>
            </w:pPr>
            <w:r w:rsidRPr="00E4701C">
              <w:rPr>
                <w:color w:val="000000"/>
                <w:sz w:val="24"/>
              </w:rPr>
              <w:t>3.0.7</w:t>
            </w:r>
          </w:p>
        </w:tc>
        <w:tc>
          <w:tcPr>
            <w:tcW w:w="7760" w:type="dxa"/>
            <w:tcBorders>
              <w:top w:val="nil"/>
              <w:left w:val="nil"/>
              <w:bottom w:val="single" w:sz="4" w:space="0" w:color="auto"/>
              <w:right w:val="single" w:sz="4" w:space="0" w:color="auto"/>
            </w:tcBorders>
            <w:shd w:val="clear" w:color="auto" w:fill="auto"/>
            <w:hideMark/>
          </w:tcPr>
          <w:p w14:paraId="6558007B" w14:textId="77777777" w:rsidR="00E4701C" w:rsidRPr="00E4701C" w:rsidRDefault="00E4701C" w:rsidP="00E4701C">
            <w:pPr>
              <w:rPr>
                <w:color w:val="000000"/>
                <w:sz w:val="24"/>
              </w:rPr>
            </w:pPr>
            <w:bookmarkStart w:id="119" w:name="RANGE!B12"/>
            <w:r w:rsidRPr="00E4701C">
              <w:rPr>
                <w:rFonts w:eastAsia="Symbol" w:cs="Symbol"/>
                <w:color w:val="000000"/>
                <w:sz w:val="24"/>
              </w:rPr>
              <w:t xml:space="preserve">Accept "Authorization" </w:t>
            </w:r>
            <w:r w:rsidRPr="00E4701C">
              <w:rPr>
                <w:rFonts w:eastAsia="Symbol"/>
                <w:b/>
                <w:bCs/>
                <w:color w:val="000000"/>
                <w:sz w:val="24"/>
              </w:rPr>
              <w:t>Hypertext Transfer Protocol</w:t>
            </w:r>
            <w:r w:rsidRPr="00E4701C">
              <w:rPr>
                <w:rFonts w:eastAsia="Symbol"/>
                <w:color w:val="000000"/>
                <w:sz w:val="24"/>
              </w:rPr>
              <w:t xml:space="preserve"> HTTP header with SAML token in accordance with RFC 2617. (Jira ticket VV-659).</w:t>
            </w:r>
            <w:bookmarkEnd w:id="119"/>
          </w:p>
        </w:tc>
      </w:tr>
      <w:tr w:rsidR="00E4701C" w:rsidRPr="00E4701C" w14:paraId="299CBF1B" w14:textId="77777777" w:rsidTr="0028496F">
        <w:trPr>
          <w:cantSplit/>
          <w:trHeight w:val="624"/>
          <w:jc w:val="center"/>
        </w:trPr>
        <w:tc>
          <w:tcPr>
            <w:tcW w:w="1280" w:type="dxa"/>
            <w:tcBorders>
              <w:top w:val="nil"/>
              <w:left w:val="single" w:sz="4" w:space="0" w:color="auto"/>
              <w:bottom w:val="single" w:sz="4" w:space="0" w:color="auto"/>
              <w:right w:val="single" w:sz="4" w:space="0" w:color="auto"/>
            </w:tcBorders>
            <w:shd w:val="clear" w:color="auto" w:fill="auto"/>
            <w:hideMark/>
          </w:tcPr>
          <w:p w14:paraId="2933F594" w14:textId="77777777" w:rsidR="00E4701C" w:rsidRPr="00E4701C" w:rsidRDefault="00E4701C" w:rsidP="00E4701C">
            <w:pPr>
              <w:rPr>
                <w:color w:val="000000"/>
                <w:sz w:val="24"/>
              </w:rPr>
            </w:pPr>
            <w:r w:rsidRPr="00E4701C">
              <w:rPr>
                <w:color w:val="000000"/>
                <w:sz w:val="24"/>
              </w:rPr>
              <w:t>3.0.7</w:t>
            </w:r>
          </w:p>
        </w:tc>
        <w:tc>
          <w:tcPr>
            <w:tcW w:w="7760" w:type="dxa"/>
            <w:tcBorders>
              <w:top w:val="nil"/>
              <w:left w:val="nil"/>
              <w:bottom w:val="single" w:sz="4" w:space="0" w:color="auto"/>
              <w:right w:val="single" w:sz="4" w:space="0" w:color="auto"/>
            </w:tcBorders>
            <w:shd w:val="clear" w:color="auto" w:fill="auto"/>
            <w:hideMark/>
          </w:tcPr>
          <w:p w14:paraId="49610229" w14:textId="77777777" w:rsidR="00E4701C" w:rsidRPr="00E4701C" w:rsidRDefault="00E4701C" w:rsidP="00E4701C">
            <w:pPr>
              <w:rPr>
                <w:color w:val="000000"/>
                <w:sz w:val="24"/>
              </w:rPr>
            </w:pPr>
            <w:r w:rsidRPr="00E4701C">
              <w:rPr>
                <w:rFonts w:eastAsia="Symbol" w:cs="Symbol"/>
                <w:color w:val="000000"/>
                <w:sz w:val="24"/>
              </w:rPr>
              <w:t>All forms fields are not programmatically labeled (Jira ticket VV-738 previous ticket Jira VVSQA-230).</w:t>
            </w:r>
          </w:p>
        </w:tc>
      </w:tr>
      <w:tr w:rsidR="00E4701C" w:rsidRPr="00E4701C" w14:paraId="41DA58A8" w14:textId="77777777" w:rsidTr="0028496F">
        <w:trPr>
          <w:cantSplit/>
          <w:trHeight w:val="552"/>
          <w:jc w:val="center"/>
        </w:trPr>
        <w:tc>
          <w:tcPr>
            <w:tcW w:w="1280" w:type="dxa"/>
            <w:tcBorders>
              <w:top w:val="nil"/>
              <w:left w:val="single" w:sz="4" w:space="0" w:color="auto"/>
              <w:bottom w:val="single" w:sz="4" w:space="0" w:color="auto"/>
              <w:right w:val="single" w:sz="4" w:space="0" w:color="auto"/>
            </w:tcBorders>
            <w:shd w:val="clear" w:color="auto" w:fill="auto"/>
            <w:hideMark/>
          </w:tcPr>
          <w:p w14:paraId="7D5C2AF9" w14:textId="77777777" w:rsidR="00E4701C" w:rsidRPr="00E4701C" w:rsidRDefault="00E4701C" w:rsidP="00E4701C">
            <w:pPr>
              <w:rPr>
                <w:color w:val="000000"/>
                <w:szCs w:val="22"/>
              </w:rPr>
            </w:pPr>
            <w:r w:rsidRPr="00E4701C">
              <w:rPr>
                <w:color w:val="000000"/>
                <w:szCs w:val="22"/>
              </w:rPr>
              <w:t>3.0.6</w:t>
            </w:r>
          </w:p>
        </w:tc>
        <w:tc>
          <w:tcPr>
            <w:tcW w:w="7760" w:type="dxa"/>
            <w:tcBorders>
              <w:top w:val="nil"/>
              <w:left w:val="nil"/>
              <w:bottom w:val="single" w:sz="4" w:space="0" w:color="auto"/>
              <w:right w:val="single" w:sz="4" w:space="0" w:color="auto"/>
            </w:tcBorders>
            <w:shd w:val="clear" w:color="auto" w:fill="auto"/>
            <w:hideMark/>
          </w:tcPr>
          <w:p w14:paraId="53E98D30" w14:textId="77777777" w:rsidR="00E4701C" w:rsidRPr="00E4701C" w:rsidRDefault="00E4701C" w:rsidP="00E4701C">
            <w:pPr>
              <w:rPr>
                <w:color w:val="000000"/>
                <w:szCs w:val="22"/>
              </w:rPr>
            </w:pPr>
            <w:r w:rsidRPr="00E4701C">
              <w:rPr>
                <w:color w:val="000000"/>
                <w:szCs w:val="22"/>
              </w:rPr>
              <w:t>As IAM integration is still in development, HMAC verification has been disabled at this time for internal test purposes</w:t>
            </w:r>
          </w:p>
        </w:tc>
      </w:tr>
      <w:tr w:rsidR="00E4701C" w:rsidRPr="00E4701C" w14:paraId="40624037" w14:textId="77777777" w:rsidTr="0028496F">
        <w:trPr>
          <w:cantSplit/>
          <w:trHeight w:val="828"/>
          <w:jc w:val="center"/>
        </w:trPr>
        <w:tc>
          <w:tcPr>
            <w:tcW w:w="1280" w:type="dxa"/>
            <w:tcBorders>
              <w:top w:val="nil"/>
              <w:left w:val="single" w:sz="4" w:space="0" w:color="auto"/>
              <w:bottom w:val="single" w:sz="4" w:space="0" w:color="auto"/>
              <w:right w:val="single" w:sz="4" w:space="0" w:color="auto"/>
            </w:tcBorders>
            <w:shd w:val="clear" w:color="auto" w:fill="auto"/>
            <w:hideMark/>
          </w:tcPr>
          <w:p w14:paraId="70880649" w14:textId="77777777" w:rsidR="00E4701C" w:rsidRPr="00E4701C" w:rsidRDefault="00E4701C" w:rsidP="00E4701C">
            <w:pPr>
              <w:rPr>
                <w:color w:val="000000"/>
                <w:szCs w:val="22"/>
              </w:rPr>
            </w:pPr>
            <w:r w:rsidRPr="00E4701C">
              <w:rPr>
                <w:color w:val="000000"/>
                <w:szCs w:val="22"/>
              </w:rPr>
              <w:t>3.0.6</w:t>
            </w:r>
          </w:p>
        </w:tc>
        <w:tc>
          <w:tcPr>
            <w:tcW w:w="7760" w:type="dxa"/>
            <w:tcBorders>
              <w:top w:val="nil"/>
              <w:left w:val="nil"/>
              <w:bottom w:val="single" w:sz="4" w:space="0" w:color="auto"/>
              <w:right w:val="single" w:sz="4" w:space="0" w:color="auto"/>
            </w:tcBorders>
            <w:shd w:val="clear" w:color="auto" w:fill="auto"/>
            <w:hideMark/>
          </w:tcPr>
          <w:p w14:paraId="2D6615E2" w14:textId="77777777" w:rsidR="00E4701C" w:rsidRPr="00E4701C" w:rsidRDefault="00E4701C" w:rsidP="00E4701C">
            <w:pPr>
              <w:rPr>
                <w:color w:val="000000"/>
                <w:szCs w:val="22"/>
              </w:rPr>
            </w:pPr>
            <w:bookmarkStart w:id="120" w:name="RANGE!B15"/>
            <w:r w:rsidRPr="00E4701C">
              <w:rPr>
                <w:color w:val="000000"/>
                <w:szCs w:val="22"/>
              </w:rPr>
              <w:t>There is no well-defined on-screen indication of the current focus when moving among interactive interface elements as the input focus changes - Remote Procedure Call (RPC) Wizard Page (Jira ticket VV-733 previous ticket Jira VVSQA-229)</w:t>
            </w:r>
            <w:bookmarkEnd w:id="120"/>
          </w:p>
        </w:tc>
      </w:tr>
      <w:tr w:rsidR="00E4701C" w:rsidRPr="00E4701C" w14:paraId="47D8DD65" w14:textId="77777777" w:rsidTr="0028496F">
        <w:trPr>
          <w:cantSplit/>
          <w:trHeight w:val="552"/>
          <w:jc w:val="center"/>
        </w:trPr>
        <w:tc>
          <w:tcPr>
            <w:tcW w:w="1280" w:type="dxa"/>
            <w:tcBorders>
              <w:top w:val="nil"/>
              <w:left w:val="single" w:sz="4" w:space="0" w:color="auto"/>
              <w:bottom w:val="single" w:sz="4" w:space="0" w:color="auto"/>
              <w:right w:val="single" w:sz="4" w:space="0" w:color="auto"/>
            </w:tcBorders>
            <w:shd w:val="clear" w:color="auto" w:fill="auto"/>
            <w:hideMark/>
          </w:tcPr>
          <w:p w14:paraId="144651E7" w14:textId="77777777" w:rsidR="00E4701C" w:rsidRPr="00E4701C" w:rsidRDefault="00E4701C" w:rsidP="00E4701C">
            <w:pPr>
              <w:rPr>
                <w:color w:val="000000"/>
                <w:szCs w:val="22"/>
              </w:rPr>
            </w:pPr>
            <w:r w:rsidRPr="00E4701C">
              <w:rPr>
                <w:color w:val="000000"/>
                <w:szCs w:val="22"/>
              </w:rPr>
              <w:t>3.0.6</w:t>
            </w:r>
          </w:p>
        </w:tc>
        <w:tc>
          <w:tcPr>
            <w:tcW w:w="7760" w:type="dxa"/>
            <w:tcBorders>
              <w:top w:val="nil"/>
              <w:left w:val="nil"/>
              <w:bottom w:val="single" w:sz="4" w:space="0" w:color="auto"/>
              <w:right w:val="single" w:sz="4" w:space="0" w:color="auto"/>
            </w:tcBorders>
            <w:shd w:val="clear" w:color="auto" w:fill="auto"/>
            <w:hideMark/>
          </w:tcPr>
          <w:p w14:paraId="68C0CF2D" w14:textId="77777777" w:rsidR="00E4701C" w:rsidRPr="00E4701C" w:rsidRDefault="00E4701C" w:rsidP="00E4701C">
            <w:pPr>
              <w:rPr>
                <w:color w:val="000000"/>
                <w:szCs w:val="22"/>
              </w:rPr>
            </w:pPr>
            <w:bookmarkStart w:id="121" w:name="RANGE!B16"/>
            <w:r w:rsidRPr="00E4701C">
              <w:rPr>
                <w:color w:val="000000"/>
                <w:szCs w:val="22"/>
              </w:rPr>
              <w:t>All forms fields are not programmatically labeled (Jira ticket VV-738 previous ticket Jira VVSQA-230)</w:t>
            </w:r>
            <w:bookmarkEnd w:id="121"/>
          </w:p>
        </w:tc>
      </w:tr>
      <w:tr w:rsidR="00E4701C" w:rsidRPr="00E4701C" w14:paraId="7626D4CF" w14:textId="77777777" w:rsidTr="0028496F">
        <w:trPr>
          <w:cantSplit/>
          <w:trHeight w:val="552"/>
          <w:jc w:val="center"/>
        </w:trPr>
        <w:tc>
          <w:tcPr>
            <w:tcW w:w="1280" w:type="dxa"/>
            <w:tcBorders>
              <w:top w:val="nil"/>
              <w:left w:val="single" w:sz="4" w:space="0" w:color="auto"/>
              <w:bottom w:val="single" w:sz="4" w:space="0" w:color="auto"/>
              <w:right w:val="single" w:sz="4" w:space="0" w:color="auto"/>
            </w:tcBorders>
            <w:shd w:val="clear" w:color="auto" w:fill="auto"/>
            <w:hideMark/>
          </w:tcPr>
          <w:p w14:paraId="65B242AE" w14:textId="77777777" w:rsidR="00E4701C" w:rsidRPr="00E4701C" w:rsidRDefault="00E4701C" w:rsidP="00E4701C">
            <w:pPr>
              <w:rPr>
                <w:color w:val="000000"/>
                <w:szCs w:val="22"/>
              </w:rPr>
            </w:pPr>
            <w:r w:rsidRPr="00E4701C">
              <w:rPr>
                <w:color w:val="000000"/>
                <w:szCs w:val="22"/>
              </w:rPr>
              <w:t>3.0.6</w:t>
            </w:r>
          </w:p>
        </w:tc>
        <w:tc>
          <w:tcPr>
            <w:tcW w:w="7760" w:type="dxa"/>
            <w:tcBorders>
              <w:top w:val="nil"/>
              <w:left w:val="nil"/>
              <w:bottom w:val="single" w:sz="4" w:space="0" w:color="auto"/>
              <w:right w:val="single" w:sz="4" w:space="0" w:color="auto"/>
            </w:tcBorders>
            <w:shd w:val="clear" w:color="auto" w:fill="auto"/>
            <w:hideMark/>
          </w:tcPr>
          <w:p w14:paraId="02B508FF" w14:textId="77777777" w:rsidR="00E4701C" w:rsidRPr="00E4701C" w:rsidRDefault="00E4701C" w:rsidP="00E4701C">
            <w:pPr>
              <w:rPr>
                <w:color w:val="000000"/>
                <w:szCs w:val="22"/>
              </w:rPr>
            </w:pPr>
            <w:r w:rsidRPr="00E4701C">
              <w:rPr>
                <w:color w:val="000000"/>
                <w:szCs w:val="22"/>
              </w:rPr>
              <w:t>RPC Wizard does not indicate that some fields are required. (Jira ticket VV-736 previous ticket Jira VVSQA-93)</w:t>
            </w:r>
          </w:p>
        </w:tc>
      </w:tr>
      <w:tr w:rsidR="00E4701C" w:rsidRPr="00E4701C" w14:paraId="7D2D9DA1" w14:textId="77777777" w:rsidTr="0028496F">
        <w:trPr>
          <w:cantSplit/>
          <w:trHeight w:val="936"/>
          <w:jc w:val="center"/>
        </w:trPr>
        <w:tc>
          <w:tcPr>
            <w:tcW w:w="1280" w:type="dxa"/>
            <w:tcBorders>
              <w:top w:val="nil"/>
              <w:left w:val="single" w:sz="4" w:space="0" w:color="auto"/>
              <w:bottom w:val="single" w:sz="4" w:space="0" w:color="auto"/>
              <w:right w:val="single" w:sz="4" w:space="0" w:color="auto"/>
            </w:tcBorders>
            <w:shd w:val="clear" w:color="auto" w:fill="auto"/>
            <w:hideMark/>
          </w:tcPr>
          <w:p w14:paraId="4ABEEF8E" w14:textId="77777777" w:rsidR="00E4701C" w:rsidRPr="00E4701C" w:rsidRDefault="00E4701C" w:rsidP="00E4701C">
            <w:pPr>
              <w:rPr>
                <w:color w:val="000000"/>
                <w:szCs w:val="22"/>
              </w:rPr>
            </w:pPr>
            <w:r w:rsidRPr="00E4701C">
              <w:rPr>
                <w:color w:val="000000"/>
                <w:szCs w:val="22"/>
              </w:rPr>
              <w:t>3.0.5</w:t>
            </w:r>
          </w:p>
        </w:tc>
        <w:tc>
          <w:tcPr>
            <w:tcW w:w="7760" w:type="dxa"/>
            <w:tcBorders>
              <w:top w:val="nil"/>
              <w:left w:val="nil"/>
              <w:bottom w:val="single" w:sz="4" w:space="0" w:color="auto"/>
              <w:right w:val="single" w:sz="4" w:space="0" w:color="auto"/>
            </w:tcBorders>
            <w:shd w:val="clear" w:color="auto" w:fill="auto"/>
            <w:hideMark/>
          </w:tcPr>
          <w:p w14:paraId="19F8E9CA" w14:textId="77777777" w:rsidR="00E4701C" w:rsidRPr="00E4701C" w:rsidRDefault="00E4701C" w:rsidP="00E4701C">
            <w:pPr>
              <w:rPr>
                <w:color w:val="000000"/>
                <w:sz w:val="24"/>
              </w:rPr>
            </w:pPr>
            <w:r w:rsidRPr="00E4701C">
              <w:rPr>
                <w:rFonts w:eastAsia="Arial"/>
                <w:color w:val="000000"/>
                <w:sz w:val="24"/>
              </w:rPr>
              <w:t>There is no well-defined on-screen indication of the current focus when moving among interactive interface elements as the input focus changes - RPC Wizard Page (ticket VVSQA-229)</w:t>
            </w:r>
          </w:p>
        </w:tc>
      </w:tr>
      <w:tr w:rsidR="00E4701C" w:rsidRPr="00E4701C" w14:paraId="4DD72029"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hideMark/>
          </w:tcPr>
          <w:p w14:paraId="5A0532FB" w14:textId="77777777" w:rsidR="00E4701C" w:rsidRPr="00E4701C" w:rsidRDefault="00E4701C" w:rsidP="00E4701C">
            <w:pPr>
              <w:rPr>
                <w:color w:val="000000"/>
                <w:szCs w:val="22"/>
              </w:rPr>
            </w:pPr>
            <w:r w:rsidRPr="00E4701C">
              <w:rPr>
                <w:color w:val="000000"/>
                <w:szCs w:val="22"/>
              </w:rPr>
              <w:t>3.0.5</w:t>
            </w:r>
          </w:p>
        </w:tc>
        <w:tc>
          <w:tcPr>
            <w:tcW w:w="7760" w:type="dxa"/>
            <w:tcBorders>
              <w:top w:val="nil"/>
              <w:left w:val="nil"/>
              <w:bottom w:val="single" w:sz="4" w:space="0" w:color="auto"/>
              <w:right w:val="single" w:sz="4" w:space="0" w:color="auto"/>
            </w:tcBorders>
            <w:shd w:val="clear" w:color="auto" w:fill="auto"/>
            <w:hideMark/>
          </w:tcPr>
          <w:p w14:paraId="1481AD04" w14:textId="3E80BE04" w:rsidR="00E4701C" w:rsidRPr="00E4701C" w:rsidRDefault="00E4701C" w:rsidP="00E4701C">
            <w:pPr>
              <w:rPr>
                <w:color w:val="000000"/>
                <w:sz w:val="24"/>
              </w:rPr>
            </w:pPr>
            <w:r w:rsidRPr="00E4701C">
              <w:rPr>
                <w:rFonts w:eastAsia="Arial"/>
                <w:color w:val="000000"/>
                <w:sz w:val="24"/>
              </w:rPr>
              <w:t>All forms fields are not programmatically labeled (ticket VVSQA-230)</w:t>
            </w:r>
          </w:p>
        </w:tc>
      </w:tr>
      <w:tr w:rsidR="00E4701C" w:rsidRPr="00E4701C" w14:paraId="5E38C9A2" w14:textId="77777777" w:rsidTr="0028496F">
        <w:trPr>
          <w:cantSplit/>
          <w:trHeight w:val="624"/>
          <w:jc w:val="center"/>
        </w:trPr>
        <w:tc>
          <w:tcPr>
            <w:tcW w:w="1280" w:type="dxa"/>
            <w:tcBorders>
              <w:top w:val="nil"/>
              <w:left w:val="single" w:sz="4" w:space="0" w:color="auto"/>
              <w:bottom w:val="single" w:sz="4" w:space="0" w:color="auto"/>
              <w:right w:val="single" w:sz="4" w:space="0" w:color="auto"/>
            </w:tcBorders>
            <w:shd w:val="clear" w:color="auto" w:fill="auto"/>
            <w:hideMark/>
          </w:tcPr>
          <w:p w14:paraId="50F99717" w14:textId="77777777" w:rsidR="00E4701C" w:rsidRPr="00E4701C" w:rsidRDefault="00E4701C" w:rsidP="00E4701C">
            <w:pPr>
              <w:rPr>
                <w:color w:val="000000"/>
                <w:szCs w:val="22"/>
              </w:rPr>
            </w:pPr>
            <w:r w:rsidRPr="00E4701C">
              <w:rPr>
                <w:color w:val="000000"/>
                <w:szCs w:val="22"/>
              </w:rPr>
              <w:t>3.0.5</w:t>
            </w:r>
          </w:p>
        </w:tc>
        <w:tc>
          <w:tcPr>
            <w:tcW w:w="7760" w:type="dxa"/>
            <w:tcBorders>
              <w:top w:val="nil"/>
              <w:left w:val="nil"/>
              <w:bottom w:val="single" w:sz="4" w:space="0" w:color="auto"/>
              <w:right w:val="single" w:sz="4" w:space="0" w:color="auto"/>
            </w:tcBorders>
            <w:shd w:val="clear" w:color="auto" w:fill="auto"/>
            <w:hideMark/>
          </w:tcPr>
          <w:p w14:paraId="1226312A" w14:textId="77777777" w:rsidR="00E4701C" w:rsidRPr="00E4701C" w:rsidRDefault="00E4701C" w:rsidP="00E4701C">
            <w:pPr>
              <w:rPr>
                <w:color w:val="000000"/>
                <w:sz w:val="24"/>
              </w:rPr>
            </w:pPr>
            <w:r w:rsidRPr="00E4701C">
              <w:rPr>
                <w:rFonts w:eastAsia="Arial"/>
                <w:color w:val="000000"/>
                <w:sz w:val="24"/>
              </w:rPr>
              <w:t>RPC Wizard does not indicate that some fields are required. (ticket VVSQA-93)</w:t>
            </w:r>
          </w:p>
        </w:tc>
      </w:tr>
    </w:tbl>
    <w:p w14:paraId="52B9130F" w14:textId="77777777" w:rsidR="00E4701C" w:rsidRPr="0021226B" w:rsidRDefault="00E4701C" w:rsidP="00FC660B">
      <w:pPr>
        <w:pStyle w:val="BodyText"/>
      </w:pPr>
    </w:p>
    <w:p w14:paraId="1B7EA284" w14:textId="7D972CC7" w:rsidR="00FC660B" w:rsidRDefault="00FC660B" w:rsidP="00651B21">
      <w:pPr>
        <w:pStyle w:val="Heading1"/>
        <w:ind w:left="576" w:hanging="576"/>
      </w:pPr>
      <w:bookmarkStart w:id="122" w:name="_Toc467532623"/>
      <w:r>
        <w:lastRenderedPageBreak/>
        <w:t>Test Execution Log</w:t>
      </w:r>
      <w:bookmarkEnd w:id="122"/>
    </w:p>
    <w:p w14:paraId="642D5A26" w14:textId="49AC420A" w:rsidR="00FC660B" w:rsidRDefault="00FC660B" w:rsidP="00651B21">
      <w:pPr>
        <w:pStyle w:val="BodyText"/>
        <w:keepNext/>
      </w:pPr>
      <w:r>
        <w:t xml:space="preserve">The Test Execution Log records the execution of test scripts and documents the test results for each test script. The test analysts </w:t>
      </w:r>
      <w:r w:rsidR="00D70B8C">
        <w:t>are</w:t>
      </w:r>
      <w:r>
        <w:t xml:space="preserve"> responsible for completing the Test Execution Log. Each version of the Test Execution Log is listed in </w:t>
      </w:r>
      <w:r w:rsidR="005C0CD8">
        <w:rPr>
          <w:color w:val="0000FF"/>
          <w:u w:val="single"/>
        </w:rPr>
        <w:fldChar w:fldCharType="begin"/>
      </w:r>
      <w:r w:rsidR="005C0CD8" w:rsidRPr="00394860">
        <w:rPr>
          <w:color w:val="0000FF"/>
          <w:u w:val="single"/>
        </w:rPr>
        <w:instrText xml:space="preserve"> REF _Ref446919504 \h </w:instrText>
      </w:r>
      <w:r w:rsidR="00394860">
        <w:rPr>
          <w:color w:val="0000FF"/>
          <w:u w:val="single"/>
        </w:rPr>
        <w:instrText xml:space="preserve"> \* MERGEFORMAT </w:instrText>
      </w:r>
      <w:r w:rsidR="005C0CD8">
        <w:rPr>
          <w:color w:val="0000FF"/>
          <w:u w:val="single"/>
        </w:rPr>
      </w:r>
      <w:r w:rsidR="005C0CD8">
        <w:rPr>
          <w:color w:val="0000FF"/>
          <w:u w:val="single"/>
        </w:rPr>
        <w:fldChar w:fldCharType="separate"/>
      </w:r>
      <w:r w:rsidR="005C0CD8" w:rsidRPr="00394860">
        <w:rPr>
          <w:rFonts w:eastAsia="Arial"/>
          <w:color w:val="0000FF"/>
          <w:u w:val="single"/>
        </w:rPr>
        <w:t>Appendix A</w:t>
      </w:r>
      <w:r w:rsidR="00D70B8C">
        <w:rPr>
          <w:rFonts w:eastAsia="Arial"/>
          <w:color w:val="0000FF"/>
          <w:u w:val="single"/>
        </w:rPr>
        <w:t>,</w:t>
      </w:r>
      <w:r w:rsidR="005C0CD8">
        <w:rPr>
          <w:rFonts w:eastAsia="Arial"/>
        </w:rPr>
        <w:t xml:space="preserve"> </w:t>
      </w:r>
      <w:r w:rsidR="005C0CD8">
        <w:fldChar w:fldCharType="end"/>
      </w:r>
      <w:r w:rsidR="005C0CD8">
        <w:t xml:space="preserve">and </w:t>
      </w:r>
      <w:r>
        <w:t>shows any defect found during Phase 2</w:t>
      </w:r>
      <w:r w:rsidR="008353F8">
        <w:t>.5</w:t>
      </w:r>
      <w:r>
        <w:t xml:space="preserve"> Increment </w:t>
      </w:r>
      <w:r w:rsidR="008353F8">
        <w:t>4</w:t>
      </w:r>
      <w:r>
        <w:t xml:space="preserve"> testing.</w:t>
      </w:r>
    </w:p>
    <w:p w14:paraId="3AE8467C" w14:textId="55705965" w:rsidR="00FC660B" w:rsidRPr="00D91FA4" w:rsidRDefault="00FC660B" w:rsidP="00651B21">
      <w:pPr>
        <w:pStyle w:val="BodyText"/>
        <w:keepNext/>
        <w:numPr>
          <w:ilvl w:val="0"/>
          <w:numId w:val="36"/>
        </w:numPr>
      </w:pPr>
      <w:r>
        <w:t xml:space="preserve">Refer to </w:t>
      </w:r>
      <w:r w:rsidR="00D70B8C" w:rsidRPr="004D28CC">
        <w:rPr>
          <w:color w:val="0000FF"/>
          <w:u w:val="single"/>
        </w:rPr>
        <w:fldChar w:fldCharType="begin"/>
      </w:r>
      <w:r w:rsidR="00D70B8C" w:rsidRPr="004D28CC">
        <w:rPr>
          <w:color w:val="0000FF"/>
          <w:u w:val="single"/>
        </w:rPr>
        <w:instrText xml:space="preserve"> REF _Ref447022006 \h </w:instrText>
      </w:r>
      <w:r w:rsidR="00D70B8C" w:rsidRPr="004D28CC">
        <w:rPr>
          <w:color w:val="0000FF"/>
          <w:u w:val="single"/>
        </w:rPr>
      </w:r>
      <w:r w:rsidR="00D70B8C" w:rsidRPr="004D28CC">
        <w:rPr>
          <w:color w:val="0000FF"/>
          <w:u w:val="single"/>
        </w:rPr>
        <w:fldChar w:fldCharType="separate"/>
      </w:r>
      <w:r w:rsidR="00D70B8C" w:rsidRPr="004D28CC">
        <w:rPr>
          <w:rFonts w:eastAsia="Arial"/>
          <w:color w:val="0000FF"/>
          <w:u w:val="single"/>
        </w:rPr>
        <w:t xml:space="preserve">Appendix </w:t>
      </w:r>
      <w:proofErr w:type="gramStart"/>
      <w:r w:rsidR="00D70B8C" w:rsidRPr="004D28CC">
        <w:rPr>
          <w:rFonts w:eastAsia="Arial"/>
          <w:color w:val="0000FF"/>
          <w:u w:val="single"/>
        </w:rPr>
        <w:t>A</w:t>
      </w:r>
      <w:proofErr w:type="gramEnd"/>
      <w:r w:rsidR="00D70B8C" w:rsidRPr="004D28CC">
        <w:rPr>
          <w:rFonts w:eastAsia="Arial"/>
          <w:color w:val="0000FF"/>
          <w:u w:val="single"/>
        </w:rPr>
        <w:t xml:space="preserve"> - Test Execution Log</w:t>
      </w:r>
      <w:r w:rsidR="00D70B8C" w:rsidRPr="004D28CC">
        <w:rPr>
          <w:color w:val="0000FF"/>
          <w:u w:val="single"/>
        </w:rPr>
        <w:fldChar w:fldCharType="end"/>
      </w:r>
      <w:r w:rsidR="00D70B8C">
        <w:t xml:space="preserve"> </w:t>
      </w:r>
      <w:r>
        <w:t>for information on the results of each test script.</w:t>
      </w:r>
    </w:p>
    <w:p w14:paraId="7BE4E559" w14:textId="77777777" w:rsidR="00FC660B" w:rsidRDefault="00FC660B" w:rsidP="00FC660B">
      <w:pPr>
        <w:pStyle w:val="Heading1"/>
        <w:ind w:left="576" w:hanging="576"/>
      </w:pPr>
      <w:bookmarkStart w:id="123" w:name="_Toc467532624"/>
      <w:r>
        <w:t>Test Defect Log</w:t>
      </w:r>
      <w:bookmarkEnd w:id="123"/>
    </w:p>
    <w:p w14:paraId="173F9387" w14:textId="2ACABB11" w:rsidR="00FC660B" w:rsidRDefault="00FC660B" w:rsidP="00FC660B">
      <w:pPr>
        <w:pStyle w:val="BodyText"/>
      </w:pPr>
      <w:r>
        <w:t xml:space="preserve">The Test Defect Log, listed in </w:t>
      </w:r>
      <w:r w:rsidR="005056A2">
        <w:fldChar w:fldCharType="begin"/>
      </w:r>
      <w:r w:rsidR="005056A2">
        <w:instrText xml:space="preserve"> REF _Ref443896273 \h </w:instrText>
      </w:r>
      <w:r w:rsidR="005056A2">
        <w:fldChar w:fldCharType="separate"/>
      </w:r>
      <w:r w:rsidR="005056A2" w:rsidRPr="005056A2">
        <w:rPr>
          <w:rFonts w:eastAsia="Arial"/>
          <w:color w:val="0000FF"/>
          <w:u w:val="single"/>
        </w:rPr>
        <w:t>Appendix B</w:t>
      </w:r>
      <w:r w:rsidR="005056A2">
        <w:rPr>
          <w:rFonts w:eastAsia="Arial"/>
        </w:rPr>
        <w:t xml:space="preserve"> </w:t>
      </w:r>
      <w:r w:rsidR="005056A2">
        <w:fldChar w:fldCharType="end"/>
      </w:r>
      <w:r>
        <w:t xml:space="preserve">is a tool for recording, analyzing, tracking, and documenting the closure of defects. It specifies the screen, field, behavior or result that occurred, and the </w:t>
      </w:r>
      <w:r w:rsidR="00133CBD" w:rsidRPr="00133CBD">
        <w:t xml:space="preserve">Institute of Electrical and Electronics Engineers </w:t>
      </w:r>
      <w:r w:rsidR="00133CBD">
        <w:t>(</w:t>
      </w:r>
      <w:r>
        <w:t>IEEE</w:t>
      </w:r>
      <w:r w:rsidR="00133CBD">
        <w:t>)</w:t>
      </w:r>
      <w:r>
        <w:t xml:space="preserve"> defined Severity Level. It may include a screen capture and enough information for the developer to find and re-create the defect.</w:t>
      </w:r>
    </w:p>
    <w:p w14:paraId="7D0B4FD2" w14:textId="77777777" w:rsidR="00FC660B" w:rsidRDefault="00FC660B" w:rsidP="00FC660B">
      <w:pPr>
        <w:pStyle w:val="Heading1"/>
        <w:ind w:left="576" w:hanging="576"/>
      </w:pPr>
      <w:bookmarkStart w:id="124" w:name="_Toc467532625"/>
      <w:r>
        <w:t>Test Results Summary</w:t>
      </w:r>
      <w:bookmarkEnd w:id="124"/>
    </w:p>
    <w:p w14:paraId="36022AD1" w14:textId="77777777" w:rsidR="00FC660B" w:rsidRDefault="00FC660B" w:rsidP="00AA3A4F">
      <w:pPr>
        <w:pStyle w:val="Heading2"/>
      </w:pPr>
      <w:bookmarkStart w:id="125" w:name="_Toc467532626"/>
      <w:r>
        <w:t>Defect Severity and Priority Levels</w:t>
      </w:r>
      <w:bookmarkEnd w:id="125"/>
    </w:p>
    <w:p w14:paraId="0C3173C3" w14:textId="089BEBB9" w:rsidR="00FC660B" w:rsidRDefault="00FC660B" w:rsidP="00FC660B">
      <w:pPr>
        <w:pStyle w:val="BodyText"/>
      </w:pPr>
      <w:r>
        <w:t xml:space="preserve">A defect is defined as a flaw in a component or system </w:t>
      </w:r>
      <w:r w:rsidR="004D28CC">
        <w:t>and</w:t>
      </w:r>
      <w:r>
        <w:t xml:space="preserve"> can cause the component or system to fail to perform its required function, e.g., an incorrect statement or data definition. A defect, if encountered during execution, may cause a failure of the component or system.</w:t>
      </w:r>
    </w:p>
    <w:p w14:paraId="6032BF87" w14:textId="127000FD" w:rsidR="00FC660B" w:rsidRDefault="00FC660B" w:rsidP="00FC660B">
      <w:pPr>
        <w:pStyle w:val="BodyText"/>
      </w:pPr>
      <w:r>
        <w:t xml:space="preserve">Defects are categorized according to severity and priority levels. The test analyst assigns the severity, while the development manager assigns the priority for repair. For more information, see </w:t>
      </w:r>
      <w:r w:rsidR="004D28CC" w:rsidRPr="004D28CC">
        <w:rPr>
          <w:color w:val="0000FF"/>
          <w:u w:val="single"/>
        </w:rPr>
        <w:fldChar w:fldCharType="begin"/>
      </w:r>
      <w:r w:rsidR="004D28CC" w:rsidRPr="004D28CC">
        <w:rPr>
          <w:color w:val="0000FF"/>
          <w:u w:val="single"/>
        </w:rPr>
        <w:instrText xml:space="preserve"> REF _Ref447022254 \h </w:instrText>
      </w:r>
      <w:r w:rsidR="004D28CC" w:rsidRPr="004D28CC">
        <w:rPr>
          <w:color w:val="0000FF"/>
          <w:u w:val="single"/>
        </w:rPr>
      </w:r>
      <w:r w:rsidR="004D28CC" w:rsidRPr="004D28CC">
        <w:rPr>
          <w:color w:val="0000FF"/>
          <w:u w:val="single"/>
        </w:rPr>
        <w:fldChar w:fldCharType="separate"/>
      </w:r>
      <w:r w:rsidR="004D28CC" w:rsidRPr="004D28CC">
        <w:rPr>
          <w:color w:val="0000FF"/>
          <w:u w:val="single"/>
        </w:rPr>
        <w:t>Defect Severity and Priority Definitions</w:t>
      </w:r>
      <w:r w:rsidR="004D28CC" w:rsidRPr="004D28CC">
        <w:rPr>
          <w:color w:val="0000FF"/>
          <w:u w:val="single"/>
        </w:rPr>
        <w:fldChar w:fldCharType="end"/>
      </w:r>
      <w:r>
        <w:t>.</w:t>
      </w:r>
    </w:p>
    <w:p w14:paraId="15EA8705" w14:textId="77777777" w:rsidR="00FC660B" w:rsidRDefault="00FC660B" w:rsidP="00AA3A4F">
      <w:pPr>
        <w:pStyle w:val="Heading2"/>
      </w:pPr>
      <w:bookmarkStart w:id="126" w:name="_Toc467532627"/>
      <w:r>
        <w:t>Total Defects by Severity Level</w:t>
      </w:r>
      <w:bookmarkEnd w:id="126"/>
    </w:p>
    <w:p w14:paraId="614A90A6" w14:textId="084111F2" w:rsidR="00FC660B" w:rsidRDefault="00FC660B" w:rsidP="00FC660B">
      <w:pPr>
        <w:pStyle w:val="BodyText"/>
      </w:pPr>
      <w:r>
        <w:t xml:space="preserve">See </w:t>
      </w:r>
      <w:r w:rsidR="005056A2" w:rsidRPr="005056A2">
        <w:rPr>
          <w:color w:val="0000FF"/>
          <w:u w:val="single"/>
        </w:rPr>
        <w:fldChar w:fldCharType="begin"/>
      </w:r>
      <w:r w:rsidR="005056A2" w:rsidRPr="005056A2">
        <w:rPr>
          <w:color w:val="0000FF"/>
          <w:u w:val="single"/>
        </w:rPr>
        <w:instrText xml:space="preserve"> REF _Ref443896273 \h </w:instrText>
      </w:r>
      <w:r w:rsidR="005056A2" w:rsidRPr="005056A2">
        <w:rPr>
          <w:color w:val="0000FF"/>
          <w:u w:val="single"/>
        </w:rPr>
      </w:r>
      <w:r w:rsidR="005056A2" w:rsidRPr="005056A2">
        <w:rPr>
          <w:color w:val="0000FF"/>
          <w:u w:val="single"/>
        </w:rPr>
        <w:fldChar w:fldCharType="separate"/>
      </w:r>
      <w:r w:rsidR="005056A2" w:rsidRPr="005056A2">
        <w:rPr>
          <w:rFonts w:eastAsia="Arial"/>
          <w:color w:val="0000FF"/>
          <w:u w:val="single"/>
        </w:rPr>
        <w:t>Appendix B</w:t>
      </w:r>
      <w:r w:rsidR="005056A2" w:rsidRPr="005056A2">
        <w:rPr>
          <w:color w:val="0000FF"/>
          <w:u w:val="single"/>
        </w:rPr>
        <w:fldChar w:fldCharType="end"/>
      </w:r>
      <w:r>
        <w:t>.</w:t>
      </w:r>
    </w:p>
    <w:p w14:paraId="049C153D" w14:textId="77777777" w:rsidR="00FC660B" w:rsidRDefault="00FC660B" w:rsidP="00AA3A4F">
      <w:pPr>
        <w:pStyle w:val="Heading2"/>
      </w:pPr>
      <w:bookmarkStart w:id="127" w:name="_Toc467532628"/>
      <w:r>
        <w:t>Defects by Severity Level and Increment</w:t>
      </w:r>
      <w:bookmarkEnd w:id="127"/>
    </w:p>
    <w:p w14:paraId="72E76BF8" w14:textId="6D95421F" w:rsidR="00FC660B" w:rsidRDefault="00FC660B" w:rsidP="00FC660B">
      <w:pPr>
        <w:pStyle w:val="BodyText"/>
      </w:pPr>
      <w:r>
        <w:t xml:space="preserve">See </w:t>
      </w:r>
      <w:r w:rsidR="0057655C">
        <w:rPr>
          <w:color w:val="0000FF"/>
          <w:u w:val="single"/>
        </w:rPr>
        <w:fldChar w:fldCharType="begin"/>
      </w:r>
      <w:r w:rsidR="0057655C" w:rsidRPr="005056A2">
        <w:rPr>
          <w:color w:val="0000FF"/>
          <w:u w:val="single"/>
        </w:rPr>
        <w:instrText xml:space="preserve"> REF _Ref443896273 \h </w:instrText>
      </w:r>
      <w:r w:rsidR="0057655C">
        <w:rPr>
          <w:color w:val="0000FF"/>
          <w:u w:val="single"/>
        </w:rPr>
      </w:r>
      <w:r w:rsidR="0057655C">
        <w:rPr>
          <w:color w:val="0000FF"/>
          <w:u w:val="single"/>
        </w:rPr>
        <w:fldChar w:fldCharType="separate"/>
      </w:r>
      <w:r w:rsidR="0057655C" w:rsidRPr="005056A2">
        <w:rPr>
          <w:rFonts w:eastAsia="Arial"/>
          <w:color w:val="0000FF"/>
          <w:u w:val="single"/>
        </w:rPr>
        <w:t xml:space="preserve">Appendix </w:t>
      </w:r>
      <w:r w:rsidR="005056A2" w:rsidRPr="005056A2">
        <w:rPr>
          <w:rFonts w:eastAsia="Arial"/>
          <w:color w:val="0000FF"/>
          <w:u w:val="single"/>
        </w:rPr>
        <w:t>B</w:t>
      </w:r>
      <w:r w:rsidR="0057655C">
        <w:fldChar w:fldCharType="end"/>
      </w:r>
      <w:r>
        <w:t>.</w:t>
      </w:r>
    </w:p>
    <w:p w14:paraId="12B97618" w14:textId="77777777" w:rsidR="0056743C" w:rsidRDefault="0056743C" w:rsidP="00FC660B">
      <w:pPr>
        <w:pStyle w:val="BodyText"/>
      </w:pPr>
    </w:p>
    <w:p w14:paraId="33260CBE" w14:textId="77777777" w:rsidR="00FC660B" w:rsidRDefault="00FC660B" w:rsidP="00AA3A4F">
      <w:pPr>
        <w:pStyle w:val="Heading2"/>
      </w:pPr>
      <w:bookmarkStart w:id="128" w:name="_Toc467532629"/>
      <w:r>
        <w:t>Breakdown of Test Results</w:t>
      </w:r>
      <w:bookmarkEnd w:id="128"/>
    </w:p>
    <w:p w14:paraId="480A7239" w14:textId="52882602" w:rsidR="0056743C" w:rsidRPr="0056743C" w:rsidRDefault="00976305" w:rsidP="0028496F">
      <w:pPr>
        <w:pStyle w:val="BodyText"/>
      </w:pPr>
      <w:r>
        <w:t xml:space="preserve">The following table </w:t>
      </w:r>
      <w:r w:rsidR="0056743C">
        <w:t>displays the testing and test results of release 3.0.</w:t>
      </w:r>
      <w:r w:rsidR="008353F8">
        <w:t>10</w:t>
      </w:r>
      <w:r w:rsidR="0056743C">
        <w:t>.</w:t>
      </w:r>
      <w:r w:rsidR="00DA7F33">
        <w:t xml:space="preserve">  See </w:t>
      </w:r>
      <w:r w:rsidR="00DA7F33" w:rsidRPr="004D28CC">
        <w:rPr>
          <w:color w:val="0000FF"/>
          <w:u w:val="single"/>
        </w:rPr>
        <w:fldChar w:fldCharType="begin"/>
      </w:r>
      <w:r w:rsidR="00DA7F33" w:rsidRPr="004D28CC">
        <w:rPr>
          <w:color w:val="0000FF"/>
          <w:u w:val="single"/>
        </w:rPr>
        <w:instrText xml:space="preserve"> REF _Ref447022006 \h </w:instrText>
      </w:r>
      <w:r w:rsidR="00DA7F33" w:rsidRPr="004D28CC">
        <w:rPr>
          <w:color w:val="0000FF"/>
          <w:u w:val="single"/>
        </w:rPr>
      </w:r>
      <w:r w:rsidR="00DA7F33" w:rsidRPr="004D28CC">
        <w:rPr>
          <w:color w:val="0000FF"/>
          <w:u w:val="single"/>
        </w:rPr>
        <w:fldChar w:fldCharType="separate"/>
      </w:r>
      <w:r w:rsidR="00DA7F33" w:rsidRPr="004D28CC">
        <w:rPr>
          <w:rFonts w:eastAsia="Arial"/>
          <w:color w:val="0000FF"/>
          <w:u w:val="single"/>
        </w:rPr>
        <w:t>Appendix A - Test Execution Log</w:t>
      </w:r>
      <w:r w:rsidR="00DA7F33" w:rsidRPr="004D28CC">
        <w:rPr>
          <w:color w:val="0000FF"/>
          <w:u w:val="single"/>
        </w:rPr>
        <w:fldChar w:fldCharType="end"/>
      </w:r>
      <w:r w:rsidR="00DA7F33">
        <w:t xml:space="preserve"> for additional details for test cases executed for release 3.0.5 - 3.0.</w:t>
      </w:r>
      <w:r w:rsidR="008353F8">
        <w:t>10</w:t>
      </w:r>
      <w:r w:rsidR="00DA7F33">
        <w:t>.</w:t>
      </w:r>
    </w:p>
    <w:p w14:paraId="6BF487BC" w14:textId="4C270580" w:rsidR="00155D44" w:rsidRDefault="00155D44" w:rsidP="00155D44">
      <w:pPr>
        <w:pStyle w:val="Caption"/>
        <w:keepNext/>
      </w:pPr>
      <w:bookmarkStart w:id="129" w:name="_Toc467532660"/>
      <w:commentRangeStart w:id="130"/>
      <w:r>
        <w:t xml:space="preserve">Table </w:t>
      </w:r>
      <w:fldSimple w:instr=" SEQ Table \* ARABIC ">
        <w:r>
          <w:rPr>
            <w:noProof/>
          </w:rPr>
          <w:t>2</w:t>
        </w:r>
      </w:fldSimple>
      <w:r>
        <w:t>: Breakdown of 3.0.</w:t>
      </w:r>
      <w:r w:rsidR="008353F8">
        <w:t>10</w:t>
      </w:r>
      <w:r>
        <w:t xml:space="preserve"> Test Results</w:t>
      </w:r>
      <w:bookmarkEnd w:id="129"/>
      <w:commentRangeEnd w:id="130"/>
      <w:r w:rsidR="00C21F70">
        <w:rPr>
          <w:rStyle w:val="CommentReference"/>
          <w:rFonts w:ascii="Times New Roman" w:hAnsi="Times New Roman" w:cs="Times New Roman"/>
          <w:b w:val="0"/>
          <w:bCs w:val="0"/>
        </w:rPr>
        <w:commentReference w:id="130"/>
      </w:r>
    </w:p>
    <w:tbl>
      <w:tblPr>
        <w:tblW w:w="5000" w:type="pct"/>
        <w:shd w:val="clear" w:color="auto" w:fill="FFFFFF" w:themeFill="background1"/>
        <w:tblLook w:val="04A0" w:firstRow="1" w:lastRow="0" w:firstColumn="1" w:lastColumn="0" w:noHBand="0" w:noVBand="1"/>
        <w:tblDescription w:val="VistA.js Installation Checklist listing the Patch Installations and the pass,  fail, or blocked status."/>
      </w:tblPr>
      <w:tblGrid>
        <w:gridCol w:w="6952"/>
        <w:gridCol w:w="3920"/>
      </w:tblGrid>
      <w:tr w:rsidR="00123706" w:rsidRPr="00A70527" w14:paraId="48DC99F5" w14:textId="77777777" w:rsidTr="0028496F">
        <w:trPr>
          <w:cantSplit/>
          <w:trHeight w:val="300"/>
          <w:tblHeader/>
        </w:trPr>
        <w:tc>
          <w:tcPr>
            <w:tcW w:w="319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7AE48E22" w14:textId="100AD320" w:rsidR="00123706" w:rsidRPr="00A70527" w:rsidRDefault="009E324C" w:rsidP="0011698C">
            <w:pPr>
              <w:pStyle w:val="TableHeading"/>
            </w:pPr>
            <w:r>
              <w:t xml:space="preserve">Version </w:t>
            </w:r>
            <w:commentRangeStart w:id="131"/>
            <w:r>
              <w:t>3.0.</w:t>
            </w:r>
            <w:r w:rsidR="008353F8">
              <w:t>10</w:t>
            </w:r>
            <w:r w:rsidR="00DA7F33">
              <w:t xml:space="preserve"> - Test Sets</w:t>
            </w:r>
            <w:commentRangeEnd w:id="131"/>
            <w:r w:rsidR="00C21F70">
              <w:rPr>
                <w:rStyle w:val="CommentReference"/>
                <w:rFonts w:ascii="Times New Roman" w:eastAsia="Times New Roman" w:hAnsi="Times New Roman" w:cs="Times New Roman"/>
                <w:b w:val="0"/>
              </w:rPr>
              <w:commentReference w:id="131"/>
            </w:r>
          </w:p>
        </w:tc>
        <w:tc>
          <w:tcPr>
            <w:tcW w:w="1803" w:type="pct"/>
            <w:tcBorders>
              <w:top w:val="single" w:sz="4" w:space="0" w:color="auto"/>
              <w:left w:val="nil"/>
              <w:bottom w:val="single" w:sz="4" w:space="0" w:color="auto"/>
              <w:right w:val="single" w:sz="4" w:space="0" w:color="auto"/>
            </w:tcBorders>
            <w:shd w:val="clear" w:color="auto" w:fill="D9D9D9" w:themeFill="background1" w:themeFillShade="D9"/>
            <w:noWrap/>
            <w:hideMark/>
          </w:tcPr>
          <w:p w14:paraId="2D2D95E7" w14:textId="77777777" w:rsidR="00123706" w:rsidRPr="00A70527" w:rsidRDefault="00123706" w:rsidP="0011698C">
            <w:pPr>
              <w:pStyle w:val="TableHeading"/>
            </w:pPr>
            <w:r>
              <w:t>Pass, Fail, or Blocked</w:t>
            </w:r>
          </w:p>
        </w:tc>
      </w:tr>
      <w:tr w:rsidR="00123706" w:rsidRPr="00A70527" w14:paraId="4E7ECAA2" w14:textId="77777777" w:rsidTr="00013936">
        <w:trPr>
          <w:trHeight w:val="332"/>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520B1A14" w14:textId="7F6BD58C" w:rsidR="00123706" w:rsidRPr="0083505D" w:rsidRDefault="008353F8" w:rsidP="0011698C">
            <w:pPr>
              <w:pStyle w:val="TableText"/>
            </w:pPr>
            <w:proofErr w:type="spellStart"/>
            <w:r w:rsidRPr="008353F8">
              <w:rPr>
                <w:bCs/>
                <w:color w:val="000000"/>
                <w:szCs w:val="23"/>
                <w:shd w:val="clear" w:color="auto" w:fill="FFFFFF"/>
              </w:rPr>
              <w:t>VistA</w:t>
            </w:r>
            <w:proofErr w:type="spellEnd"/>
            <w:r w:rsidRPr="008353F8">
              <w:rPr>
                <w:bCs/>
                <w:color w:val="000000"/>
                <w:szCs w:val="23"/>
                <w:shd w:val="clear" w:color="auto" w:fill="FFFFFF"/>
              </w:rPr>
              <w:t xml:space="preserve"> Chained Services Test Set_3.0.1</w:t>
            </w:r>
            <w:ins w:id="132" w:author="AUu" w:date="2016-11-21T10:16:00Z">
              <w:r w:rsidR="00FC20E4">
                <w:rPr>
                  <w:bCs/>
                  <w:color w:val="000000"/>
                  <w:szCs w:val="23"/>
                  <w:shd w:val="clear" w:color="auto" w:fill="FFFFFF"/>
                </w:rPr>
                <w:t>1</w:t>
              </w:r>
            </w:ins>
            <w:del w:id="133" w:author="AUu" w:date="2016-11-21T10:16:00Z">
              <w:r w:rsidRPr="008353F8" w:rsidDel="00FC20E4">
                <w:rPr>
                  <w:bCs/>
                  <w:color w:val="000000"/>
                  <w:szCs w:val="23"/>
                  <w:shd w:val="clear" w:color="auto" w:fill="FFFFFF"/>
                </w:rPr>
                <w:delText>0</w:delText>
              </w:r>
            </w:del>
          </w:p>
        </w:tc>
        <w:tc>
          <w:tcPr>
            <w:tcW w:w="1803" w:type="pct"/>
            <w:tcBorders>
              <w:top w:val="nil"/>
              <w:left w:val="nil"/>
              <w:bottom w:val="single" w:sz="4" w:space="0" w:color="auto"/>
              <w:right w:val="single" w:sz="4" w:space="0" w:color="auto"/>
            </w:tcBorders>
            <w:shd w:val="clear" w:color="auto" w:fill="FFFFFF" w:themeFill="background1"/>
            <w:noWrap/>
            <w:hideMark/>
          </w:tcPr>
          <w:p w14:paraId="0EF45573" w14:textId="77777777" w:rsidR="00123706" w:rsidRPr="00A70527" w:rsidRDefault="00123706" w:rsidP="0011698C">
            <w:pPr>
              <w:pStyle w:val="TableText"/>
            </w:pPr>
            <w:r w:rsidRPr="00A70527">
              <w:t>Pass</w:t>
            </w:r>
          </w:p>
        </w:tc>
      </w:tr>
      <w:tr w:rsidR="00123706" w:rsidRPr="00A70527" w14:paraId="2B9195D0" w14:textId="77777777" w:rsidTr="00013936">
        <w:trPr>
          <w:trHeight w:val="350"/>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713088FB" w14:textId="6443D609" w:rsidR="00123706" w:rsidRPr="00A70527" w:rsidRDefault="008353F8" w:rsidP="0011698C">
            <w:pPr>
              <w:pStyle w:val="TableText"/>
            </w:pPr>
            <w:proofErr w:type="spellStart"/>
            <w:r w:rsidRPr="008353F8">
              <w:t>VistA</w:t>
            </w:r>
            <w:proofErr w:type="spellEnd"/>
            <w:r w:rsidRPr="008353F8">
              <w:t xml:space="preserve"> Mu</w:t>
            </w:r>
            <w:r>
              <w:t>l</w:t>
            </w:r>
            <w:r w:rsidRPr="008353F8">
              <w:t>tiple Targets Test Set_</w:t>
            </w:r>
            <w:ins w:id="134" w:author="AUu" w:date="2016-11-21T10:16:00Z">
              <w:r w:rsidR="00FC20E4" w:rsidRPr="008353F8">
                <w:rPr>
                  <w:bCs/>
                  <w:color w:val="000000"/>
                  <w:szCs w:val="23"/>
                  <w:shd w:val="clear" w:color="auto" w:fill="FFFFFF"/>
                </w:rPr>
                <w:t>3.0.1</w:t>
              </w:r>
              <w:r w:rsidR="00FC20E4">
                <w:rPr>
                  <w:bCs/>
                  <w:color w:val="000000"/>
                  <w:szCs w:val="23"/>
                  <w:shd w:val="clear" w:color="auto" w:fill="FFFFFF"/>
                </w:rPr>
                <w:t>1</w:t>
              </w:r>
            </w:ins>
            <w:del w:id="135" w:author="AUu" w:date="2016-11-21T10:16:00Z">
              <w:r w:rsidRPr="008353F8" w:rsidDel="00FC20E4">
                <w:delText>3.0.10</w:delText>
              </w:r>
            </w:del>
          </w:p>
        </w:tc>
        <w:tc>
          <w:tcPr>
            <w:tcW w:w="1803" w:type="pct"/>
            <w:tcBorders>
              <w:top w:val="nil"/>
              <w:left w:val="nil"/>
              <w:bottom w:val="single" w:sz="4" w:space="0" w:color="auto"/>
              <w:right w:val="single" w:sz="4" w:space="0" w:color="auto"/>
            </w:tcBorders>
            <w:shd w:val="clear" w:color="auto" w:fill="FFFFFF" w:themeFill="background1"/>
            <w:noWrap/>
            <w:hideMark/>
          </w:tcPr>
          <w:p w14:paraId="6E04071B" w14:textId="77777777" w:rsidR="00123706" w:rsidRPr="00A70527" w:rsidRDefault="00123706" w:rsidP="0011698C">
            <w:pPr>
              <w:pStyle w:val="TableText"/>
            </w:pPr>
            <w:r w:rsidRPr="00A70527">
              <w:t>Pass</w:t>
            </w:r>
          </w:p>
        </w:tc>
      </w:tr>
      <w:tr w:rsidR="00123706" w:rsidRPr="00A70527" w14:paraId="42F9ED4E" w14:textId="77777777" w:rsidTr="00013936">
        <w:trPr>
          <w:trHeight w:val="197"/>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0B2D21E9" w14:textId="7FDBD712" w:rsidR="00123706" w:rsidRPr="00A70527" w:rsidRDefault="008353F8" w:rsidP="0011698C">
            <w:pPr>
              <w:pStyle w:val="TableText"/>
            </w:pPr>
            <w:proofErr w:type="spellStart"/>
            <w:r w:rsidRPr="008353F8">
              <w:t>VistA</w:t>
            </w:r>
            <w:proofErr w:type="spellEnd"/>
            <w:r w:rsidRPr="008353F8">
              <w:t xml:space="preserve"> Request Validation Test Set_</w:t>
            </w:r>
            <w:ins w:id="136" w:author="AUu" w:date="2016-11-21T10:16:00Z">
              <w:r w:rsidR="00FC20E4" w:rsidRPr="00FC20E4">
                <w:t>3.0.11</w:t>
              </w:r>
            </w:ins>
            <w:del w:id="137" w:author="AUu" w:date="2016-11-21T10:16:00Z">
              <w:r w:rsidRPr="008353F8" w:rsidDel="00FC20E4">
                <w:delText>3.0.10</w:delText>
              </w:r>
            </w:del>
          </w:p>
        </w:tc>
        <w:tc>
          <w:tcPr>
            <w:tcW w:w="1803" w:type="pct"/>
            <w:tcBorders>
              <w:top w:val="nil"/>
              <w:left w:val="nil"/>
              <w:bottom w:val="single" w:sz="4" w:space="0" w:color="auto"/>
              <w:right w:val="single" w:sz="4" w:space="0" w:color="auto"/>
            </w:tcBorders>
            <w:shd w:val="clear" w:color="auto" w:fill="FFFFFF" w:themeFill="background1"/>
            <w:noWrap/>
            <w:hideMark/>
          </w:tcPr>
          <w:p w14:paraId="5D7A96D9" w14:textId="77777777" w:rsidR="00123706" w:rsidRPr="00A70527" w:rsidRDefault="00123706" w:rsidP="0011698C">
            <w:pPr>
              <w:pStyle w:val="TableText"/>
            </w:pPr>
            <w:r w:rsidRPr="00A70527">
              <w:t>Pass</w:t>
            </w:r>
          </w:p>
        </w:tc>
      </w:tr>
      <w:tr w:rsidR="00123706" w:rsidRPr="00A70527" w14:paraId="276677FA" w14:textId="77777777" w:rsidTr="00013936">
        <w:trPr>
          <w:trHeight w:val="350"/>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0911A773" w14:textId="3164307F" w:rsidR="00123706" w:rsidRPr="00A70527" w:rsidRDefault="008353F8" w:rsidP="0011698C">
            <w:pPr>
              <w:pStyle w:val="TableText"/>
            </w:pPr>
            <w:proofErr w:type="spellStart"/>
            <w:r w:rsidRPr="008353F8">
              <w:t>VistA</w:t>
            </w:r>
            <w:proofErr w:type="spellEnd"/>
            <w:r w:rsidRPr="008353F8">
              <w:t xml:space="preserve"> RPC </w:t>
            </w:r>
            <w:proofErr w:type="spellStart"/>
            <w:r w:rsidRPr="008353F8">
              <w:t>Wizard_Edit</w:t>
            </w:r>
            <w:proofErr w:type="spellEnd"/>
            <w:r w:rsidRPr="008353F8">
              <w:t xml:space="preserve"> Definition Display Test Set_</w:t>
            </w:r>
            <w:ins w:id="138" w:author="AUu" w:date="2016-11-21T10:16:00Z">
              <w:r w:rsidR="00FC20E4" w:rsidRPr="008353F8">
                <w:rPr>
                  <w:bCs/>
                  <w:color w:val="000000"/>
                  <w:szCs w:val="23"/>
                  <w:shd w:val="clear" w:color="auto" w:fill="FFFFFF"/>
                </w:rPr>
                <w:t>3.0.1</w:t>
              </w:r>
              <w:r w:rsidR="00FC20E4">
                <w:rPr>
                  <w:bCs/>
                  <w:color w:val="000000"/>
                  <w:szCs w:val="23"/>
                  <w:shd w:val="clear" w:color="auto" w:fill="FFFFFF"/>
                </w:rPr>
                <w:t>1</w:t>
              </w:r>
            </w:ins>
            <w:del w:id="139" w:author="AUu" w:date="2016-11-21T10:16:00Z">
              <w:r w:rsidRPr="008353F8" w:rsidDel="00FC20E4">
                <w:delText>3.0.10</w:delText>
              </w:r>
            </w:del>
          </w:p>
        </w:tc>
        <w:tc>
          <w:tcPr>
            <w:tcW w:w="1803" w:type="pct"/>
            <w:tcBorders>
              <w:top w:val="nil"/>
              <w:left w:val="nil"/>
              <w:bottom w:val="single" w:sz="4" w:space="0" w:color="auto"/>
              <w:right w:val="single" w:sz="4" w:space="0" w:color="auto"/>
            </w:tcBorders>
            <w:shd w:val="clear" w:color="auto" w:fill="FFFFFF" w:themeFill="background1"/>
            <w:noWrap/>
            <w:hideMark/>
          </w:tcPr>
          <w:p w14:paraId="05519FA7" w14:textId="77777777" w:rsidR="00123706" w:rsidRPr="00A70527" w:rsidRDefault="00123706" w:rsidP="0011698C">
            <w:pPr>
              <w:pStyle w:val="TableText"/>
            </w:pPr>
            <w:r w:rsidRPr="00A70527">
              <w:t>Pass</w:t>
            </w:r>
          </w:p>
        </w:tc>
      </w:tr>
      <w:tr w:rsidR="00123706" w:rsidRPr="00A70527" w14:paraId="2ADFF755" w14:textId="77777777" w:rsidTr="00013936">
        <w:trPr>
          <w:trHeight w:val="70"/>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21156F0A" w14:textId="0AC7CC43" w:rsidR="00123706" w:rsidRPr="00A70527" w:rsidRDefault="008353F8" w:rsidP="0011698C">
            <w:pPr>
              <w:pStyle w:val="TableText"/>
            </w:pPr>
            <w:proofErr w:type="spellStart"/>
            <w:r w:rsidRPr="008353F8">
              <w:t>VistA</w:t>
            </w:r>
            <w:proofErr w:type="spellEnd"/>
            <w:r w:rsidRPr="008353F8">
              <w:t xml:space="preserve"> RPC </w:t>
            </w:r>
            <w:proofErr w:type="spellStart"/>
            <w:r w:rsidRPr="008353F8">
              <w:t>Wizard_Edit</w:t>
            </w:r>
            <w:proofErr w:type="spellEnd"/>
            <w:r w:rsidRPr="008353F8">
              <w:t xml:space="preserve"> Definition Edit </w:t>
            </w:r>
            <w:proofErr w:type="spellStart"/>
            <w:r w:rsidRPr="008353F8">
              <w:t>Param</w:t>
            </w:r>
            <w:proofErr w:type="spellEnd"/>
            <w:r w:rsidRPr="008353F8">
              <w:t xml:space="preserve"> Test Set_</w:t>
            </w:r>
            <w:ins w:id="140" w:author="AUu" w:date="2016-11-21T10:16:00Z">
              <w:r w:rsidR="00FC20E4" w:rsidRPr="008353F8">
                <w:rPr>
                  <w:bCs/>
                  <w:color w:val="000000"/>
                  <w:szCs w:val="23"/>
                  <w:shd w:val="clear" w:color="auto" w:fill="FFFFFF"/>
                </w:rPr>
                <w:t>3.0.1</w:t>
              </w:r>
              <w:r w:rsidR="00FC20E4">
                <w:rPr>
                  <w:bCs/>
                  <w:color w:val="000000"/>
                  <w:szCs w:val="23"/>
                  <w:shd w:val="clear" w:color="auto" w:fill="FFFFFF"/>
                </w:rPr>
                <w:t>1</w:t>
              </w:r>
            </w:ins>
            <w:del w:id="141" w:author="AUu" w:date="2016-11-21T10:16:00Z">
              <w:r w:rsidRPr="008353F8" w:rsidDel="00FC20E4">
                <w:delText>3.0.10</w:delText>
              </w:r>
            </w:del>
          </w:p>
        </w:tc>
        <w:tc>
          <w:tcPr>
            <w:tcW w:w="1803" w:type="pct"/>
            <w:tcBorders>
              <w:top w:val="nil"/>
              <w:left w:val="nil"/>
              <w:bottom w:val="single" w:sz="4" w:space="0" w:color="auto"/>
              <w:right w:val="single" w:sz="4" w:space="0" w:color="auto"/>
            </w:tcBorders>
            <w:shd w:val="clear" w:color="auto" w:fill="FFFFFF" w:themeFill="background1"/>
            <w:noWrap/>
            <w:hideMark/>
          </w:tcPr>
          <w:p w14:paraId="4E519578" w14:textId="77777777" w:rsidR="00123706" w:rsidRPr="00A70527" w:rsidRDefault="00123706" w:rsidP="0011698C">
            <w:pPr>
              <w:pStyle w:val="TableText"/>
            </w:pPr>
            <w:r w:rsidRPr="00A70527">
              <w:t>Pass</w:t>
            </w:r>
          </w:p>
        </w:tc>
      </w:tr>
      <w:tr w:rsidR="00123706" w:rsidRPr="00A70527" w:rsidDel="00FC20E4" w14:paraId="1E248647" w14:textId="22DEF143" w:rsidTr="00013936">
        <w:trPr>
          <w:trHeight w:val="70"/>
          <w:del w:id="142" w:author="AUu" w:date="2016-11-21T10:16:00Z"/>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6D205071" w14:textId="066681D9" w:rsidR="00123706" w:rsidRPr="00A70527" w:rsidDel="00FC20E4" w:rsidRDefault="008353F8" w:rsidP="0011698C">
            <w:pPr>
              <w:pStyle w:val="TableText"/>
              <w:rPr>
                <w:del w:id="143" w:author="AUu" w:date="2016-11-21T10:16:00Z"/>
              </w:rPr>
            </w:pPr>
            <w:del w:id="144" w:author="AUu" w:date="2016-11-21T10:16:00Z">
              <w:r w:rsidRPr="008353F8" w:rsidDel="00FC20E4">
                <w:lastRenderedPageBreak/>
                <w:delText>VistA RPC Wizard_Edit Definition Test Set_3.0.10</w:delText>
              </w:r>
            </w:del>
          </w:p>
        </w:tc>
        <w:tc>
          <w:tcPr>
            <w:tcW w:w="1803" w:type="pct"/>
            <w:tcBorders>
              <w:top w:val="nil"/>
              <w:left w:val="nil"/>
              <w:bottom w:val="single" w:sz="4" w:space="0" w:color="auto"/>
              <w:right w:val="single" w:sz="4" w:space="0" w:color="auto"/>
            </w:tcBorders>
            <w:shd w:val="clear" w:color="auto" w:fill="FFFFFF" w:themeFill="background1"/>
            <w:noWrap/>
            <w:hideMark/>
          </w:tcPr>
          <w:p w14:paraId="0BBAF3B8" w14:textId="259010BD" w:rsidR="00123706" w:rsidRPr="00A70527" w:rsidDel="00FC20E4" w:rsidRDefault="00123706" w:rsidP="0011698C">
            <w:pPr>
              <w:pStyle w:val="TableText"/>
              <w:rPr>
                <w:del w:id="145" w:author="AUu" w:date="2016-11-21T10:16:00Z"/>
              </w:rPr>
            </w:pPr>
            <w:del w:id="146" w:author="AUu" w:date="2016-11-21T10:16:00Z">
              <w:r w:rsidRPr="00A70527" w:rsidDel="00FC20E4">
                <w:delText>Pass</w:delText>
              </w:r>
            </w:del>
          </w:p>
        </w:tc>
      </w:tr>
      <w:tr w:rsidR="005D5435" w:rsidRPr="00A70527" w14:paraId="17DC9B38" w14:textId="77777777" w:rsidTr="00013936">
        <w:trPr>
          <w:trHeight w:val="70"/>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7A40209D" w14:textId="3269B594" w:rsidR="005D5435" w:rsidRPr="00A70527" w:rsidRDefault="008353F8" w:rsidP="005D5435">
            <w:pPr>
              <w:pStyle w:val="TableText"/>
            </w:pPr>
            <w:proofErr w:type="spellStart"/>
            <w:r w:rsidRPr="008353F8">
              <w:t>VistA</w:t>
            </w:r>
            <w:proofErr w:type="spellEnd"/>
            <w:r w:rsidRPr="008353F8">
              <w:t xml:space="preserve"> RPC </w:t>
            </w:r>
            <w:proofErr w:type="spellStart"/>
            <w:r w:rsidRPr="008353F8">
              <w:t>Wizard_Select</w:t>
            </w:r>
            <w:proofErr w:type="spellEnd"/>
            <w:r w:rsidRPr="008353F8">
              <w:t xml:space="preserve"> RPC Test Set_</w:t>
            </w:r>
            <w:ins w:id="147" w:author="AUu" w:date="2016-11-21T10:17:00Z">
              <w:r w:rsidR="00FC20E4" w:rsidRPr="008353F8">
                <w:rPr>
                  <w:bCs/>
                  <w:color w:val="000000"/>
                  <w:szCs w:val="23"/>
                  <w:shd w:val="clear" w:color="auto" w:fill="FFFFFF"/>
                </w:rPr>
                <w:t>3.0.1</w:t>
              </w:r>
              <w:r w:rsidR="00FC20E4">
                <w:rPr>
                  <w:bCs/>
                  <w:color w:val="000000"/>
                  <w:szCs w:val="23"/>
                  <w:shd w:val="clear" w:color="auto" w:fill="FFFFFF"/>
                </w:rPr>
                <w:t>1</w:t>
              </w:r>
            </w:ins>
            <w:del w:id="148" w:author="AUu" w:date="2016-11-21T10:17:00Z">
              <w:r w:rsidRPr="008353F8" w:rsidDel="00FC20E4">
                <w:delText>3.0.10</w:delText>
              </w:r>
            </w:del>
          </w:p>
        </w:tc>
        <w:tc>
          <w:tcPr>
            <w:tcW w:w="1803" w:type="pct"/>
            <w:tcBorders>
              <w:top w:val="nil"/>
              <w:left w:val="nil"/>
              <w:bottom w:val="single" w:sz="4" w:space="0" w:color="auto"/>
              <w:right w:val="single" w:sz="4" w:space="0" w:color="auto"/>
            </w:tcBorders>
            <w:shd w:val="clear" w:color="auto" w:fill="FFFFFF" w:themeFill="background1"/>
            <w:noWrap/>
            <w:hideMark/>
          </w:tcPr>
          <w:p w14:paraId="09302A8A" w14:textId="77777777" w:rsidR="005D5435" w:rsidRPr="00A70527" w:rsidRDefault="005D5435" w:rsidP="005D5435">
            <w:pPr>
              <w:pStyle w:val="TableText"/>
            </w:pPr>
            <w:r w:rsidRPr="00A70527">
              <w:t>Pass</w:t>
            </w:r>
          </w:p>
        </w:tc>
      </w:tr>
      <w:tr w:rsidR="005D5435" w:rsidRPr="00A70527" w14:paraId="657F36EF" w14:textId="77777777" w:rsidTr="00013936">
        <w:trPr>
          <w:trHeight w:val="70"/>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053B77D5" w14:textId="1376638C" w:rsidR="005D5435" w:rsidRPr="00A70527" w:rsidRDefault="008353F8" w:rsidP="005D5435">
            <w:pPr>
              <w:pStyle w:val="TableText"/>
            </w:pPr>
            <w:proofErr w:type="spellStart"/>
            <w:r w:rsidRPr="008353F8">
              <w:t>VistA</w:t>
            </w:r>
            <w:proofErr w:type="spellEnd"/>
            <w:r w:rsidRPr="008353F8">
              <w:t xml:space="preserve"> Security Test Set_</w:t>
            </w:r>
            <w:ins w:id="149" w:author="AUu" w:date="2016-11-21T10:17:00Z">
              <w:r w:rsidR="00FC20E4" w:rsidRPr="008353F8">
                <w:rPr>
                  <w:bCs/>
                  <w:color w:val="000000"/>
                  <w:szCs w:val="23"/>
                  <w:shd w:val="clear" w:color="auto" w:fill="FFFFFF"/>
                </w:rPr>
                <w:t>3.0.1</w:t>
              </w:r>
              <w:r w:rsidR="00FC20E4">
                <w:rPr>
                  <w:bCs/>
                  <w:color w:val="000000"/>
                  <w:szCs w:val="23"/>
                  <w:shd w:val="clear" w:color="auto" w:fill="FFFFFF"/>
                </w:rPr>
                <w:t>1</w:t>
              </w:r>
            </w:ins>
            <w:del w:id="150" w:author="AUu" w:date="2016-11-21T10:17:00Z">
              <w:r w:rsidRPr="008353F8" w:rsidDel="00FC20E4">
                <w:delText>3.0.10</w:delText>
              </w:r>
            </w:del>
          </w:p>
        </w:tc>
        <w:tc>
          <w:tcPr>
            <w:tcW w:w="1803" w:type="pct"/>
            <w:tcBorders>
              <w:top w:val="nil"/>
              <w:left w:val="nil"/>
              <w:bottom w:val="single" w:sz="4" w:space="0" w:color="auto"/>
              <w:right w:val="single" w:sz="4" w:space="0" w:color="auto"/>
            </w:tcBorders>
            <w:shd w:val="clear" w:color="auto" w:fill="FFFFFF" w:themeFill="background1"/>
            <w:noWrap/>
            <w:hideMark/>
          </w:tcPr>
          <w:p w14:paraId="5570DA9A" w14:textId="1E49C3C4" w:rsidR="005D5435" w:rsidRPr="00A70527" w:rsidRDefault="005D5435" w:rsidP="005D5435">
            <w:pPr>
              <w:pStyle w:val="TableText"/>
            </w:pPr>
            <w:r>
              <w:t>Pass</w:t>
            </w:r>
          </w:p>
        </w:tc>
      </w:tr>
      <w:tr w:rsidR="005D5435" w:rsidRPr="00A70527" w14:paraId="771D5C15" w14:textId="77777777" w:rsidTr="00013936">
        <w:trPr>
          <w:trHeight w:val="70"/>
        </w:trPr>
        <w:tc>
          <w:tcPr>
            <w:tcW w:w="3197" w:type="pct"/>
            <w:tcBorders>
              <w:top w:val="nil"/>
              <w:left w:val="single" w:sz="4" w:space="0" w:color="auto"/>
              <w:bottom w:val="single" w:sz="4" w:space="0" w:color="auto"/>
              <w:right w:val="single" w:sz="4" w:space="0" w:color="auto"/>
            </w:tcBorders>
            <w:shd w:val="clear" w:color="auto" w:fill="FFFFFF" w:themeFill="background1"/>
          </w:tcPr>
          <w:p w14:paraId="2FCF0866" w14:textId="335E53A0" w:rsidR="005D5435" w:rsidRDefault="008353F8" w:rsidP="005D5435">
            <w:pPr>
              <w:pStyle w:val="TableText"/>
            </w:pPr>
            <w:proofErr w:type="spellStart"/>
            <w:r w:rsidRPr="008353F8">
              <w:t>VistA</w:t>
            </w:r>
            <w:proofErr w:type="spellEnd"/>
            <w:r w:rsidRPr="008353F8">
              <w:t xml:space="preserve"> Smoke Test Case Set_</w:t>
            </w:r>
            <w:ins w:id="151" w:author="AUu" w:date="2016-11-21T10:17:00Z">
              <w:r w:rsidR="00FC20E4" w:rsidRPr="008353F8">
                <w:rPr>
                  <w:bCs/>
                  <w:color w:val="000000"/>
                  <w:szCs w:val="23"/>
                  <w:shd w:val="clear" w:color="auto" w:fill="FFFFFF"/>
                </w:rPr>
                <w:t>3.0.1</w:t>
              </w:r>
              <w:r w:rsidR="00FC20E4">
                <w:rPr>
                  <w:bCs/>
                  <w:color w:val="000000"/>
                  <w:szCs w:val="23"/>
                  <w:shd w:val="clear" w:color="auto" w:fill="FFFFFF"/>
                </w:rPr>
                <w:t>1</w:t>
              </w:r>
            </w:ins>
            <w:del w:id="152" w:author="AUu" w:date="2016-11-21T10:17:00Z">
              <w:r w:rsidRPr="008353F8" w:rsidDel="00FC20E4">
                <w:delText>3.0.10</w:delText>
              </w:r>
            </w:del>
          </w:p>
        </w:tc>
        <w:tc>
          <w:tcPr>
            <w:tcW w:w="1803" w:type="pct"/>
            <w:tcBorders>
              <w:top w:val="nil"/>
              <w:left w:val="nil"/>
              <w:bottom w:val="single" w:sz="4" w:space="0" w:color="auto"/>
              <w:right w:val="single" w:sz="4" w:space="0" w:color="auto"/>
            </w:tcBorders>
            <w:shd w:val="clear" w:color="auto" w:fill="FFFFFF" w:themeFill="background1"/>
            <w:noWrap/>
          </w:tcPr>
          <w:p w14:paraId="3481EAE6" w14:textId="735A553E" w:rsidR="005D5435" w:rsidRPr="00A70527" w:rsidDel="009E324C" w:rsidRDefault="005D5435" w:rsidP="005D5435">
            <w:pPr>
              <w:pStyle w:val="TableText"/>
            </w:pPr>
            <w:r>
              <w:t>Pass</w:t>
            </w:r>
          </w:p>
        </w:tc>
      </w:tr>
      <w:tr w:rsidR="00123706" w:rsidRPr="00A70527" w14:paraId="3C45B12E" w14:textId="77777777" w:rsidTr="00013936">
        <w:trPr>
          <w:trHeight w:val="70"/>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5C6B6BBA" w14:textId="4B31987C" w:rsidR="00123706" w:rsidRPr="00A70527" w:rsidRDefault="008353F8" w:rsidP="0011698C">
            <w:pPr>
              <w:pStyle w:val="TableText"/>
            </w:pPr>
            <w:proofErr w:type="spellStart"/>
            <w:r w:rsidRPr="008353F8">
              <w:t>VistA</w:t>
            </w:r>
            <w:proofErr w:type="spellEnd"/>
            <w:r w:rsidRPr="008353F8">
              <w:t xml:space="preserve"> Systems Test </w:t>
            </w:r>
            <w:proofErr w:type="spellStart"/>
            <w:r w:rsidRPr="008353F8">
              <w:t>Test</w:t>
            </w:r>
            <w:proofErr w:type="spellEnd"/>
            <w:r w:rsidRPr="008353F8">
              <w:t xml:space="preserve"> Set_</w:t>
            </w:r>
            <w:ins w:id="153" w:author="AUu" w:date="2016-11-21T10:17:00Z">
              <w:r w:rsidR="00FC20E4" w:rsidRPr="008353F8">
                <w:rPr>
                  <w:bCs/>
                  <w:color w:val="000000"/>
                  <w:szCs w:val="23"/>
                  <w:shd w:val="clear" w:color="auto" w:fill="FFFFFF"/>
                </w:rPr>
                <w:t>3.0.1</w:t>
              </w:r>
              <w:r w:rsidR="00FC20E4">
                <w:rPr>
                  <w:bCs/>
                  <w:color w:val="000000"/>
                  <w:szCs w:val="23"/>
                  <w:shd w:val="clear" w:color="auto" w:fill="FFFFFF"/>
                </w:rPr>
                <w:t>1</w:t>
              </w:r>
            </w:ins>
            <w:del w:id="154" w:author="AUu" w:date="2016-11-21T10:17:00Z">
              <w:r w:rsidRPr="008353F8" w:rsidDel="00FC20E4">
                <w:delText>3.0.10</w:delText>
              </w:r>
            </w:del>
          </w:p>
        </w:tc>
        <w:tc>
          <w:tcPr>
            <w:tcW w:w="1803" w:type="pct"/>
            <w:tcBorders>
              <w:top w:val="nil"/>
              <w:left w:val="nil"/>
              <w:bottom w:val="single" w:sz="4" w:space="0" w:color="auto"/>
              <w:right w:val="single" w:sz="4" w:space="0" w:color="auto"/>
            </w:tcBorders>
            <w:shd w:val="clear" w:color="auto" w:fill="FFFFFF" w:themeFill="background1"/>
            <w:noWrap/>
            <w:hideMark/>
          </w:tcPr>
          <w:p w14:paraId="2010B6E8" w14:textId="2BB8C6FA" w:rsidR="00123706" w:rsidRPr="00A70527" w:rsidRDefault="008353F8">
            <w:pPr>
              <w:pStyle w:val="TableText"/>
            </w:pPr>
            <w:r>
              <w:t>Pass</w:t>
            </w:r>
          </w:p>
        </w:tc>
      </w:tr>
    </w:tbl>
    <w:p w14:paraId="4CCF9D4D" w14:textId="77777777" w:rsidR="00FC660B" w:rsidRPr="008E2DD2" w:rsidRDefault="00FC660B" w:rsidP="0028496F">
      <w:pPr>
        <w:pStyle w:val="Heading2"/>
        <w:spacing w:before="480"/>
      </w:pPr>
      <w:bookmarkStart w:id="155" w:name="_Toc467532630"/>
      <w:r w:rsidRPr="008E2DD2">
        <w:t>Performance Testing</w:t>
      </w:r>
      <w:bookmarkEnd w:id="155"/>
    </w:p>
    <w:p w14:paraId="53D27CEC" w14:textId="27D94554" w:rsidR="00FC660B" w:rsidRDefault="009410B9" w:rsidP="008274A1">
      <w:pPr>
        <w:pStyle w:val="BodyText1"/>
      </w:pPr>
      <w:r>
        <w:t xml:space="preserve">Testing </w:t>
      </w:r>
      <w:r w:rsidR="008353F8">
        <w:t xml:space="preserve">is </w:t>
      </w:r>
      <w:r w:rsidR="0028794D">
        <w:t xml:space="preserve">being </w:t>
      </w:r>
      <w:r>
        <w:t>performed by</w:t>
      </w:r>
      <w:r w:rsidR="00387A8A">
        <w:t xml:space="preserve"> </w:t>
      </w:r>
      <w:r>
        <w:rPr>
          <w:szCs w:val="24"/>
        </w:rPr>
        <w:t>ETS</w:t>
      </w:r>
      <w:r w:rsidR="00715A18">
        <w:rPr>
          <w:szCs w:val="24"/>
        </w:rPr>
        <w:t xml:space="preserve"> with support from Apex</w:t>
      </w:r>
      <w:r>
        <w:rPr>
          <w:szCs w:val="24"/>
        </w:rPr>
        <w:t xml:space="preserve">.  </w:t>
      </w:r>
      <w:r w:rsidR="007D271C">
        <w:rPr>
          <w:szCs w:val="24"/>
        </w:rPr>
        <w:t xml:space="preserve">These tests </w:t>
      </w:r>
      <w:r w:rsidR="0028794D">
        <w:rPr>
          <w:szCs w:val="24"/>
        </w:rPr>
        <w:t xml:space="preserve">are </w:t>
      </w:r>
      <w:r w:rsidR="007D271C">
        <w:rPr>
          <w:szCs w:val="24"/>
        </w:rPr>
        <w:t xml:space="preserve">executed in the </w:t>
      </w:r>
      <w:r w:rsidR="008274A1">
        <w:rPr>
          <w:szCs w:val="24"/>
        </w:rPr>
        <w:t>VA ETS</w:t>
      </w:r>
      <w:r w:rsidR="007D271C">
        <w:rPr>
          <w:szCs w:val="24"/>
        </w:rPr>
        <w:t xml:space="preserve"> environments</w:t>
      </w:r>
      <w:ins w:id="156" w:author="AUu" w:date="2016-11-21T10:17:00Z">
        <w:r w:rsidR="00FC20E4">
          <w:rPr>
            <w:szCs w:val="24"/>
          </w:rPr>
          <w:t>.</w:t>
        </w:r>
      </w:ins>
      <w:del w:id="157" w:author="AUu" w:date="2016-11-21T10:17:00Z">
        <w:r w:rsidR="008274A1" w:rsidDel="00FC20E4">
          <w:rPr>
            <w:szCs w:val="24"/>
          </w:rPr>
          <w:delText xml:space="preserve"> (</w:delText>
        </w:r>
        <w:r w:rsidR="008274A1" w:rsidRPr="008274A1" w:rsidDel="00FC20E4">
          <w:rPr>
            <w:szCs w:val="24"/>
          </w:rPr>
          <w:delText>DNS   appvsa02</w:delText>
        </w:r>
        <w:r w:rsidR="008274A1" w:rsidDel="00FC20E4">
          <w:rPr>
            <w:szCs w:val="24"/>
          </w:rPr>
          <w:delText xml:space="preserve"> and </w:delText>
        </w:r>
        <w:r w:rsidR="008274A1" w:rsidRPr="008274A1" w:rsidDel="00FC20E4">
          <w:rPr>
            <w:szCs w:val="24"/>
          </w:rPr>
          <w:delText>DNS   dbschy02</w:delText>
        </w:r>
        <w:r w:rsidR="008274A1" w:rsidDel="00FC20E4">
          <w:rPr>
            <w:szCs w:val="24"/>
          </w:rPr>
          <w:delText>).</w:delText>
        </w:r>
      </w:del>
    </w:p>
    <w:p w14:paraId="4D0F3D6E" w14:textId="2298D626" w:rsidR="00FC660B" w:rsidRDefault="00FC660B" w:rsidP="00FC660B">
      <w:pPr>
        <w:pStyle w:val="Heading3"/>
        <w:ind w:left="864" w:hanging="864"/>
      </w:pPr>
      <w:bookmarkStart w:id="158" w:name="_Toc467532631"/>
      <w:r>
        <w:t>Test Event</w:t>
      </w:r>
      <w:bookmarkEnd w:id="158"/>
    </w:p>
    <w:p w14:paraId="748F1366" w14:textId="50D8D4C3" w:rsidR="001B2532" w:rsidRPr="001B2532" w:rsidRDefault="007D271C" w:rsidP="001B2532">
      <w:pPr>
        <w:pStyle w:val="BodyText"/>
      </w:pPr>
      <w:r>
        <w:t>Performance testing which includ</w:t>
      </w:r>
      <w:r w:rsidR="008353F8">
        <w:t>es</w:t>
      </w:r>
      <w:r>
        <w:t xml:space="preserve"> load testing </w:t>
      </w:r>
      <w:del w:id="159" w:author="AUu" w:date="2016-11-21T10:17:00Z">
        <w:r w:rsidR="0028794D" w:rsidDel="00FC20E4">
          <w:delText>is being</w:delText>
        </w:r>
      </w:del>
      <w:ins w:id="160" w:author="AUu" w:date="2016-11-21T10:17:00Z">
        <w:r w:rsidR="00FC20E4">
          <w:t>will be</w:t>
        </w:r>
      </w:ins>
      <w:r w:rsidR="0028794D">
        <w:t xml:space="preserve"> </w:t>
      </w:r>
      <w:r>
        <w:t xml:space="preserve">conducted during the last </w:t>
      </w:r>
      <w:r w:rsidR="008353F8">
        <w:t>week</w:t>
      </w:r>
      <w:r>
        <w:t xml:space="preserve"> of </w:t>
      </w:r>
      <w:del w:id="161" w:author="AUu" w:date="2016-11-21T10:17:00Z">
        <w:r w:rsidR="008353F8" w:rsidDel="00FC20E4">
          <w:delText xml:space="preserve">October </w:delText>
        </w:r>
      </w:del>
      <w:ins w:id="162" w:author="AUu" w:date="2016-11-21T10:17:00Z">
        <w:r w:rsidR="00FC20E4">
          <w:t xml:space="preserve">November </w:t>
        </w:r>
      </w:ins>
      <w:r>
        <w:t>2016</w:t>
      </w:r>
      <w:r w:rsidR="00387A8A">
        <w:t xml:space="preserve"> by the ETS team. </w:t>
      </w:r>
    </w:p>
    <w:p w14:paraId="0AE23AAB" w14:textId="294419B6" w:rsidR="00A513E2" w:rsidRDefault="00A513E2" w:rsidP="00096B83">
      <w:pPr>
        <w:pStyle w:val="Heading3"/>
        <w:ind w:left="864" w:hanging="864"/>
      </w:pPr>
      <w:bookmarkStart w:id="163" w:name="_Toc467532632"/>
      <w:r>
        <w:t>Requirements Coverage</w:t>
      </w:r>
      <w:bookmarkEnd w:id="163"/>
    </w:p>
    <w:p w14:paraId="449C7788" w14:textId="77777777" w:rsidR="00360021" w:rsidRDefault="00360021" w:rsidP="00360021">
      <w:pPr>
        <w:pStyle w:val="BodyText"/>
      </w:pPr>
      <w:r>
        <w:t>Refer to ETS Performance Test Report.</w:t>
      </w:r>
    </w:p>
    <w:p w14:paraId="4BFBB4D8" w14:textId="7328DC27" w:rsidR="00FC660B" w:rsidRDefault="00FC660B" w:rsidP="00096B83">
      <w:pPr>
        <w:pStyle w:val="Heading3"/>
        <w:numPr>
          <w:ilvl w:val="2"/>
          <w:numId w:val="47"/>
        </w:numPr>
        <w:ind w:left="864" w:hanging="864"/>
      </w:pPr>
      <w:bookmarkStart w:id="164" w:name="_Toc467532633"/>
      <w:r>
        <w:t>Test Design</w:t>
      </w:r>
      <w:bookmarkEnd w:id="164"/>
    </w:p>
    <w:p w14:paraId="75212922" w14:textId="77777777" w:rsidR="00360021" w:rsidRDefault="00360021" w:rsidP="00360021">
      <w:pPr>
        <w:pStyle w:val="BodyText"/>
      </w:pPr>
      <w:r>
        <w:t>Refer to ETS Performance Test Report.</w:t>
      </w:r>
    </w:p>
    <w:p w14:paraId="7A4609C3" w14:textId="77777777" w:rsidR="00FC660B" w:rsidRDefault="00FC660B" w:rsidP="00FC660B">
      <w:pPr>
        <w:pStyle w:val="Heading3"/>
        <w:ind w:left="864" w:hanging="864"/>
      </w:pPr>
      <w:bookmarkStart w:id="165" w:name="_Toc467532634"/>
      <w:r>
        <w:t>Test Execution</w:t>
      </w:r>
      <w:bookmarkEnd w:id="165"/>
    </w:p>
    <w:p w14:paraId="09A5A573" w14:textId="77777777" w:rsidR="00D80DB6" w:rsidRPr="003258AB" w:rsidRDefault="00D80DB6" w:rsidP="00D80DB6">
      <w:pPr>
        <w:pStyle w:val="BodyText"/>
      </w:pPr>
      <w:r>
        <w:t>Refer to ETS Performance Test Report.</w:t>
      </w:r>
    </w:p>
    <w:p w14:paraId="2B85B1D9" w14:textId="77777777" w:rsidR="00FC660B" w:rsidRPr="003258AB" w:rsidRDefault="00FC660B" w:rsidP="00FC660B">
      <w:pPr>
        <w:pStyle w:val="Heading3"/>
        <w:ind w:left="864" w:hanging="864"/>
      </w:pPr>
      <w:bookmarkStart w:id="166" w:name="_Toc465254269"/>
      <w:bookmarkStart w:id="167" w:name="_Toc467532635"/>
      <w:bookmarkEnd w:id="166"/>
      <w:r w:rsidRPr="003258AB">
        <w:t>Analysis / What the Results Mean</w:t>
      </w:r>
      <w:bookmarkEnd w:id="167"/>
    </w:p>
    <w:p w14:paraId="47F2C584" w14:textId="77777777" w:rsidR="00D80DB6" w:rsidRPr="003258AB" w:rsidRDefault="00D80DB6" w:rsidP="00D80DB6">
      <w:pPr>
        <w:pStyle w:val="BodyText"/>
      </w:pPr>
      <w:r>
        <w:t>Refer to ETS Performance Test Report.</w:t>
      </w:r>
    </w:p>
    <w:p w14:paraId="2124663C" w14:textId="77777777" w:rsidR="00FC660B" w:rsidRPr="003258AB" w:rsidRDefault="00FC660B" w:rsidP="00FC660B">
      <w:pPr>
        <w:pStyle w:val="Heading3"/>
        <w:ind w:left="864" w:hanging="864"/>
      </w:pPr>
      <w:bookmarkStart w:id="168" w:name="_Toc465254271"/>
      <w:bookmarkStart w:id="169" w:name="_Toc465254272"/>
      <w:bookmarkStart w:id="170" w:name="_Toc467532636"/>
      <w:bookmarkEnd w:id="168"/>
      <w:bookmarkEnd w:id="169"/>
      <w:r w:rsidRPr="003258AB">
        <w:t>Performance Test Results</w:t>
      </w:r>
      <w:bookmarkEnd w:id="170"/>
    </w:p>
    <w:p w14:paraId="0471E262" w14:textId="77777777" w:rsidR="00D80DB6" w:rsidRPr="003258AB" w:rsidRDefault="00D80DB6" w:rsidP="00D80DB6">
      <w:pPr>
        <w:pStyle w:val="BodyText"/>
      </w:pPr>
      <w:r>
        <w:t>Refer to ETS Performance Test Report.</w:t>
      </w:r>
    </w:p>
    <w:p w14:paraId="29A4EC27" w14:textId="77777777" w:rsidR="00FC660B" w:rsidRPr="003258AB" w:rsidRDefault="00FC660B" w:rsidP="00FC660B">
      <w:pPr>
        <w:pStyle w:val="Heading3"/>
        <w:ind w:left="864" w:hanging="864"/>
      </w:pPr>
      <w:bookmarkStart w:id="171" w:name="_Toc465254274"/>
      <w:bookmarkStart w:id="172" w:name="_Toc467532637"/>
      <w:bookmarkEnd w:id="171"/>
      <w:r w:rsidRPr="003258AB">
        <w:t>Transaction Response Times</w:t>
      </w:r>
      <w:bookmarkEnd w:id="172"/>
    </w:p>
    <w:p w14:paraId="3DE08658" w14:textId="32B6A4DF" w:rsidR="00D80DB6" w:rsidRPr="003258AB" w:rsidRDefault="00D80DB6" w:rsidP="00D80DB6">
      <w:pPr>
        <w:pStyle w:val="BodyText"/>
      </w:pPr>
      <w:r>
        <w:t>Refer to ETS Performance Test Report.</w:t>
      </w:r>
    </w:p>
    <w:p w14:paraId="6A5F8E0F" w14:textId="433C187B" w:rsidR="0016084E" w:rsidRPr="003258AB" w:rsidRDefault="0016084E" w:rsidP="00096B83">
      <w:pPr>
        <w:pStyle w:val="Heading3"/>
        <w:ind w:left="864" w:hanging="864"/>
      </w:pPr>
      <w:bookmarkStart w:id="173" w:name="_Toc465254276"/>
      <w:bookmarkStart w:id="174" w:name="_Toc465254277"/>
      <w:bookmarkStart w:id="175" w:name="_Toc465254278"/>
      <w:bookmarkStart w:id="176" w:name="_Toc465254279"/>
      <w:bookmarkStart w:id="177" w:name="_Toc467532638"/>
      <w:bookmarkEnd w:id="173"/>
      <w:bookmarkEnd w:id="174"/>
      <w:bookmarkEnd w:id="175"/>
      <w:bookmarkEnd w:id="176"/>
      <w:r w:rsidRPr="003258AB">
        <w:t>Server Resources</w:t>
      </w:r>
      <w:bookmarkEnd w:id="177"/>
    </w:p>
    <w:p w14:paraId="4B2F8EAF" w14:textId="77777777" w:rsidR="00360021" w:rsidRDefault="00360021" w:rsidP="00360021">
      <w:pPr>
        <w:pStyle w:val="BodyText"/>
      </w:pPr>
      <w:r>
        <w:t>Refer to ETS Performance Test Report.</w:t>
      </w:r>
    </w:p>
    <w:p w14:paraId="4042114B" w14:textId="77777777" w:rsidR="00FC660B" w:rsidRDefault="00FC660B" w:rsidP="0086294A">
      <w:pPr>
        <w:pStyle w:val="Heading1"/>
        <w:ind w:left="576" w:hanging="576"/>
      </w:pPr>
      <w:bookmarkStart w:id="178" w:name="_Toc467532639"/>
      <w:r>
        <w:lastRenderedPageBreak/>
        <w:t>Test Coverage</w:t>
      </w:r>
      <w:bookmarkEnd w:id="178"/>
    </w:p>
    <w:p w14:paraId="5C461D27" w14:textId="77777777" w:rsidR="00CF0B47" w:rsidRDefault="00CF0B47" w:rsidP="0086294A">
      <w:pPr>
        <w:pStyle w:val="BodyText"/>
        <w:keepNext/>
      </w:pPr>
      <w:r>
        <w:t>Apex has performed/supported the following test types per the MTP:</w:t>
      </w:r>
    </w:p>
    <w:p w14:paraId="08D956F5" w14:textId="77777777" w:rsidR="00CF0B47" w:rsidRPr="0017367F" w:rsidRDefault="00CF0B47" w:rsidP="0086294A">
      <w:pPr>
        <w:pStyle w:val="BodyTextBullet1"/>
        <w:keepNext/>
      </w:pPr>
      <w:r w:rsidRPr="0017367F">
        <w:t>Unit Testing</w:t>
      </w:r>
    </w:p>
    <w:p w14:paraId="14E9BD2A" w14:textId="77777777" w:rsidR="00CF0B47" w:rsidRPr="0017367F" w:rsidRDefault="00CF0B47" w:rsidP="0086294A">
      <w:pPr>
        <w:pStyle w:val="BodyTextBullet1"/>
        <w:keepNext/>
      </w:pPr>
      <w:r w:rsidRPr="0017367F">
        <w:t>Component Integration Testing</w:t>
      </w:r>
    </w:p>
    <w:p w14:paraId="660AA4A9" w14:textId="77777777" w:rsidR="00CF0B47" w:rsidRPr="0017367F" w:rsidRDefault="00CF0B47" w:rsidP="0086294A">
      <w:pPr>
        <w:pStyle w:val="BodyTextBullet1"/>
        <w:keepNext/>
      </w:pPr>
      <w:r w:rsidRPr="0017367F">
        <w:t>508 Compliance Testing</w:t>
      </w:r>
    </w:p>
    <w:p w14:paraId="415BCE45" w14:textId="77777777" w:rsidR="00CF0B47" w:rsidRPr="0017367F" w:rsidRDefault="00CF0B47" w:rsidP="0086294A">
      <w:pPr>
        <w:pStyle w:val="BodyTextBullet1"/>
        <w:keepNext/>
      </w:pPr>
      <w:r w:rsidRPr="0017367F">
        <w:t>Smoke Testing</w:t>
      </w:r>
    </w:p>
    <w:p w14:paraId="7A0515F6" w14:textId="77777777" w:rsidR="00CF0B47" w:rsidRPr="0017367F" w:rsidRDefault="00CF0B47" w:rsidP="0086294A">
      <w:pPr>
        <w:pStyle w:val="BodyTextBullet1"/>
        <w:keepNext/>
      </w:pPr>
      <w:r w:rsidRPr="0017367F">
        <w:t>Integration Testing</w:t>
      </w:r>
    </w:p>
    <w:p w14:paraId="302889F6" w14:textId="167FE073" w:rsidR="00CF0B47" w:rsidRPr="0017367F" w:rsidRDefault="00CF0B47" w:rsidP="0086294A">
      <w:pPr>
        <w:pStyle w:val="BodyTextBullet1"/>
        <w:keepNext/>
      </w:pPr>
      <w:r w:rsidRPr="0017367F">
        <w:t>UAT (support only)</w:t>
      </w:r>
    </w:p>
    <w:p w14:paraId="1E416521" w14:textId="77777777" w:rsidR="00CF0B47" w:rsidRPr="0017367F" w:rsidRDefault="00CF0B47" w:rsidP="0086294A">
      <w:pPr>
        <w:pStyle w:val="BodyTextBullet1"/>
        <w:keepNext/>
      </w:pPr>
      <w:r w:rsidRPr="0017367F">
        <w:t>Regression Testing</w:t>
      </w:r>
    </w:p>
    <w:p w14:paraId="4DD176C2" w14:textId="77777777" w:rsidR="00CF0B47" w:rsidRPr="0017367F" w:rsidRDefault="00CF0B47" w:rsidP="0086294A">
      <w:pPr>
        <w:pStyle w:val="BodyTextBullet1"/>
        <w:keepNext/>
      </w:pPr>
      <w:r w:rsidRPr="0017367F">
        <w:t>Deployment Testing</w:t>
      </w:r>
    </w:p>
    <w:p w14:paraId="77C5CD29" w14:textId="77777777" w:rsidR="00CF0B47" w:rsidRDefault="00CF0B47" w:rsidP="0086294A">
      <w:pPr>
        <w:pStyle w:val="BodyText"/>
        <w:keepNext/>
        <w:spacing w:before="240"/>
      </w:pPr>
      <w:r>
        <w:t>As each test type was completed, this report was updated to include the results of the test.</w:t>
      </w:r>
    </w:p>
    <w:p w14:paraId="7A5C922E" w14:textId="6D4D326E" w:rsidR="00CF0B47" w:rsidRDefault="00CF0B47" w:rsidP="0086294A">
      <w:pPr>
        <w:pStyle w:val="BodyTextBullet1"/>
        <w:keepNext/>
      </w:pPr>
      <w:r>
        <w:t xml:space="preserve">Project Name: </w:t>
      </w:r>
      <w:r w:rsidRPr="00BB617A">
        <w:t>VSA-P2</w:t>
      </w:r>
      <w:r w:rsidR="0083505D">
        <w:t>.5</w:t>
      </w:r>
    </w:p>
    <w:p w14:paraId="4C60EB51" w14:textId="77777777" w:rsidR="00CF0B47" w:rsidRDefault="00CF0B47" w:rsidP="0086294A">
      <w:pPr>
        <w:pStyle w:val="BodyTextBullet1"/>
        <w:keepNext/>
      </w:pPr>
      <w:r>
        <w:t>System Name: VSA Platform</w:t>
      </w:r>
    </w:p>
    <w:p w14:paraId="3D305EF6" w14:textId="296725AB" w:rsidR="00CF0B47" w:rsidRDefault="00CF0B47" w:rsidP="0086294A">
      <w:pPr>
        <w:pStyle w:val="BodyTextBullet1"/>
        <w:keepNext/>
      </w:pPr>
      <w:r>
        <w:t>Version Number: VSA VistA.js 3.0.</w:t>
      </w:r>
      <w:r w:rsidR="0083505D">
        <w:t>1</w:t>
      </w:r>
      <w:ins w:id="179" w:author="AUu" w:date="2016-11-21T10:18:00Z">
        <w:r w:rsidR="00FC20E4">
          <w:t>1</w:t>
        </w:r>
      </w:ins>
      <w:del w:id="180" w:author="AUu" w:date="2016-11-21T10:18:00Z">
        <w:r w:rsidR="0083505D" w:rsidDel="00FC20E4">
          <w:delText>0</w:delText>
        </w:r>
      </w:del>
      <w:r>
        <w:t xml:space="preserve">  </w:t>
      </w:r>
    </w:p>
    <w:p w14:paraId="419E53D2" w14:textId="77777777" w:rsidR="00FC660B" w:rsidRDefault="00FC660B" w:rsidP="00096B83">
      <w:pPr>
        <w:pStyle w:val="Heading2"/>
        <w:keepLines/>
      </w:pPr>
      <w:bookmarkStart w:id="181" w:name="_Toc467532640"/>
      <w:r>
        <w:t>Requirements Covered</w:t>
      </w:r>
      <w:bookmarkEnd w:id="181"/>
    </w:p>
    <w:p w14:paraId="1A143E58" w14:textId="5D888992" w:rsidR="00C36DAE" w:rsidRDefault="00EC207B" w:rsidP="00F47036">
      <w:pPr>
        <w:pStyle w:val="BodyText"/>
      </w:pPr>
      <w:r>
        <w:t xml:space="preserve">In </w:t>
      </w:r>
      <w:commentRangeStart w:id="182"/>
      <w:r>
        <w:t>Increment 2</w:t>
      </w:r>
      <w:r w:rsidR="00D80DB6">
        <w:t>.5</w:t>
      </w:r>
      <w:r>
        <w:t xml:space="preserve"> Phase </w:t>
      </w:r>
      <w:r w:rsidR="00D80DB6">
        <w:t>4</w:t>
      </w:r>
      <w:commentRangeEnd w:id="182"/>
      <w:r w:rsidR="005D690A">
        <w:rPr>
          <w:rStyle w:val="CommentReference"/>
        </w:rPr>
        <w:commentReference w:id="182"/>
      </w:r>
      <w:ins w:id="184" w:author="AUu" w:date="2016-11-21T13:50:00Z">
        <w:r w:rsidR="00EA6924">
          <w:t>,</w:t>
        </w:r>
      </w:ins>
      <w:r>
        <w:t xml:space="preserve"> t</w:t>
      </w:r>
      <w:r w:rsidR="001B2532">
        <w:t xml:space="preserve">here were </w:t>
      </w:r>
      <w:del w:id="185" w:author="AUu" w:date="2016-11-21T13:49:00Z">
        <w:r w:rsidR="00CE4FB5" w:rsidDel="00EA6924">
          <w:delText xml:space="preserve">120 </w:delText>
        </w:r>
      </w:del>
      <w:ins w:id="186" w:author="AUu" w:date="2016-11-21T13:49:00Z">
        <w:r w:rsidR="00EA6924">
          <w:t xml:space="preserve">159 </w:t>
        </w:r>
      </w:ins>
      <w:r w:rsidR="001B2532">
        <w:t>requir</w:t>
      </w:r>
      <w:r w:rsidR="00096B83">
        <w:t>ements identified as testable</w:t>
      </w:r>
      <w:ins w:id="187" w:author="AUu" w:date="2016-11-21T13:50:00Z">
        <w:r w:rsidR="00EA6924">
          <w:t xml:space="preserve"> </w:t>
        </w:r>
      </w:ins>
      <w:ins w:id="188" w:author="AUu" w:date="2016-11-21T13:51:00Z">
        <w:r w:rsidR="00EA6924">
          <w:t>included in the</w:t>
        </w:r>
      </w:ins>
      <w:ins w:id="189" w:author="AUu" w:date="2016-11-21T13:50:00Z">
        <w:r w:rsidR="00EA6924">
          <w:t xml:space="preserve"> VSA VistA.js version 3.0.11</w:t>
        </w:r>
      </w:ins>
      <w:r w:rsidR="00096B83">
        <w:t xml:space="preserve">. </w:t>
      </w:r>
      <w:del w:id="190" w:author="AUu" w:date="2016-11-21T13:50:00Z">
        <w:r w:rsidR="00CE4FB5" w:rsidDel="00EA6924">
          <w:delText xml:space="preserve">Four </w:delText>
        </w:r>
        <w:r w:rsidR="007D09B2" w:rsidDel="00EA6924">
          <w:delText>(</w:delText>
        </w:r>
        <w:r w:rsidR="00CE4FB5" w:rsidDel="00EA6924">
          <w:delText>4</w:delText>
        </w:r>
        <w:r w:rsidR="007D09B2" w:rsidDel="00EA6924">
          <w:delText>)</w:delText>
        </w:r>
        <w:r w:rsidR="00F47036" w:rsidDel="00EA6924">
          <w:delText xml:space="preserve"> </w:delText>
        </w:r>
        <w:r w:rsidR="001B2532" w:rsidDel="00EA6924">
          <w:delText xml:space="preserve">requirements were not met </w:delText>
        </w:r>
        <w:r w:rsidR="007D09B2" w:rsidDel="00EA6924">
          <w:delText xml:space="preserve">with the completion of Increment </w:delText>
        </w:r>
        <w:r w:rsidR="00CE4FB5" w:rsidDel="00EA6924">
          <w:delText>4</w:delText>
        </w:r>
        <w:r w:rsidR="007D09B2" w:rsidDel="00EA6924">
          <w:delText xml:space="preserve">, Sprint </w:delText>
        </w:r>
        <w:r w:rsidR="00CE4FB5" w:rsidDel="00EA6924">
          <w:delText>10</w:delText>
        </w:r>
        <w:r w:rsidR="007D09B2" w:rsidDel="00EA6924">
          <w:delText xml:space="preserve">. </w:delText>
        </w:r>
        <w:r w:rsidR="00526810" w:rsidDel="00EA6924">
          <w:delText>These requirements have been put into the backlog for resolution in a future release.</w:delText>
        </w:r>
      </w:del>
    </w:p>
    <w:p w14:paraId="63891D2F" w14:textId="77777777" w:rsidR="00FC660B" w:rsidRDefault="00FC660B" w:rsidP="00AA3A4F">
      <w:pPr>
        <w:pStyle w:val="Heading2"/>
      </w:pPr>
      <w:bookmarkStart w:id="191" w:name="_Toc459327349"/>
      <w:bookmarkStart w:id="192" w:name="_Toc459327350"/>
      <w:bookmarkStart w:id="193" w:name="_Toc459327351"/>
      <w:bookmarkStart w:id="194" w:name="_Toc459327352"/>
      <w:bookmarkStart w:id="195" w:name="_Toc459327353"/>
      <w:bookmarkStart w:id="196" w:name="_Toc459327354"/>
      <w:bookmarkStart w:id="197" w:name="_Toc459327355"/>
      <w:bookmarkStart w:id="198" w:name="_Toc459327356"/>
      <w:bookmarkStart w:id="199" w:name="_Toc459327357"/>
      <w:bookmarkStart w:id="200" w:name="_Toc459327358"/>
      <w:bookmarkStart w:id="201" w:name="_Toc467532641"/>
      <w:bookmarkEnd w:id="191"/>
      <w:bookmarkEnd w:id="192"/>
      <w:bookmarkEnd w:id="193"/>
      <w:bookmarkEnd w:id="194"/>
      <w:bookmarkEnd w:id="195"/>
      <w:bookmarkEnd w:id="196"/>
      <w:bookmarkEnd w:id="197"/>
      <w:bookmarkEnd w:id="198"/>
      <w:bookmarkEnd w:id="199"/>
      <w:bookmarkEnd w:id="200"/>
      <w:r>
        <w:lastRenderedPageBreak/>
        <w:t>Section 508 Compliance Coverage</w:t>
      </w:r>
      <w:bookmarkEnd w:id="201"/>
    </w:p>
    <w:p w14:paraId="1E318AB0" w14:textId="7DB28F16" w:rsidR="00FC660B" w:rsidRDefault="00FC660B" w:rsidP="008320A5">
      <w:pPr>
        <w:pStyle w:val="BodyText"/>
        <w:keepNext/>
      </w:pPr>
      <w:r w:rsidRPr="0011698C">
        <w:t xml:space="preserve">Section </w:t>
      </w:r>
      <w:proofErr w:type="gramStart"/>
      <w:r w:rsidRPr="0011698C">
        <w:t xml:space="preserve">508 </w:t>
      </w:r>
      <w:r w:rsidR="00D03F26">
        <w:t>compliance</w:t>
      </w:r>
      <w:proofErr w:type="gramEnd"/>
      <w:r w:rsidR="00D03F26" w:rsidRPr="0011698C">
        <w:t xml:space="preserve"> </w:t>
      </w:r>
      <w:r w:rsidR="00D96D63">
        <w:t xml:space="preserve">has been </w:t>
      </w:r>
      <w:r w:rsidR="00526810">
        <w:t>conducted</w:t>
      </w:r>
      <w:r w:rsidR="00D96D63">
        <w:t xml:space="preserve"> with the release of version 3.0.8.1 using the requirements established by the VA 508 Compliance office.</w:t>
      </w:r>
    </w:p>
    <w:p w14:paraId="2C9CFF8D" w14:textId="38C2A31A" w:rsidR="00D96D63" w:rsidRDefault="00D96D63" w:rsidP="008320A5">
      <w:pPr>
        <w:pStyle w:val="BodyText"/>
        <w:keepNext/>
      </w:pPr>
      <w:proofErr w:type="gramStart"/>
      <w:r>
        <w:t>The 508 Self-Certification paperwork</w:t>
      </w:r>
      <w:proofErr w:type="gramEnd"/>
      <w:r>
        <w:t xml:space="preserve"> was submitted on August 16, 2016.  The required documents included the following:</w:t>
      </w:r>
    </w:p>
    <w:p w14:paraId="2FD4F388" w14:textId="3CFB80AA" w:rsidR="00D96D63" w:rsidRDefault="00D96D63" w:rsidP="00D96D63">
      <w:pPr>
        <w:pStyle w:val="BodyText"/>
        <w:keepNext/>
        <w:numPr>
          <w:ilvl w:val="0"/>
          <w:numId w:val="36"/>
        </w:numPr>
      </w:pPr>
      <w:r>
        <w:t>Test Methodology Description Document</w:t>
      </w:r>
    </w:p>
    <w:p w14:paraId="178F7AFB" w14:textId="5EFC84AA" w:rsidR="00D96D63" w:rsidRDefault="00D96D63" w:rsidP="00D96D63">
      <w:pPr>
        <w:pStyle w:val="BodyText"/>
        <w:keepNext/>
        <w:numPr>
          <w:ilvl w:val="0"/>
          <w:numId w:val="36"/>
        </w:numPr>
      </w:pPr>
      <w:r>
        <w:t>Conformance Validation Statement</w:t>
      </w:r>
    </w:p>
    <w:p w14:paraId="6A5B64FF" w14:textId="4DFFB268" w:rsidR="00073DE8" w:rsidRDefault="00D96D63" w:rsidP="00073DE8">
      <w:pPr>
        <w:pStyle w:val="BodyText"/>
        <w:keepNext/>
        <w:numPr>
          <w:ilvl w:val="0"/>
          <w:numId w:val="36"/>
        </w:numPr>
      </w:pPr>
      <w:r>
        <w:t>Self-Certification Document</w:t>
      </w:r>
    </w:p>
    <w:p w14:paraId="656C1606" w14:textId="5B36018F" w:rsidR="00073DE8" w:rsidRPr="0011698C" w:rsidRDefault="00073DE8" w:rsidP="005756E4">
      <w:pPr>
        <w:pStyle w:val="BodyText"/>
        <w:keepNext/>
      </w:pPr>
      <w:r>
        <w:t>Interim approval to install into production was received by the Section 508 office on September 15, 2016.  The Section 508 office has not yet completed their evaluation of VSA VistA.js, so formal self-certification is pending.</w:t>
      </w:r>
    </w:p>
    <w:p w14:paraId="05FE719E" w14:textId="77777777" w:rsidR="00FC660B" w:rsidRDefault="00FC660B" w:rsidP="00F63280">
      <w:pPr>
        <w:pStyle w:val="Heading1"/>
        <w:keepLines/>
        <w:ind w:left="576" w:hanging="576"/>
      </w:pPr>
      <w:bookmarkStart w:id="202" w:name="_Toc467532642"/>
      <w:r>
        <w:t>Suggested Actions</w:t>
      </w:r>
      <w:bookmarkEnd w:id="202"/>
    </w:p>
    <w:p w14:paraId="0D597F1C" w14:textId="70F556C4" w:rsidR="00FC660B" w:rsidRPr="0021226B" w:rsidRDefault="00936D9B" w:rsidP="00F63280">
      <w:pPr>
        <w:pStyle w:val="BodyText"/>
        <w:keepNext/>
        <w:keepLines/>
      </w:pPr>
      <w:r>
        <w:t>Learning to identify data, acquire permissions, and</w:t>
      </w:r>
      <w:r w:rsidRPr="00936D9B">
        <w:t xml:space="preserve"> </w:t>
      </w:r>
      <w:r>
        <w:t>closing communication gaps both internally</w:t>
      </w:r>
      <w:r w:rsidR="00F63280">
        <w:t>,</w:t>
      </w:r>
      <w:r>
        <w:t xml:space="preserve"> and with our client </w:t>
      </w:r>
      <w:r w:rsidR="008320A5">
        <w:t>w</w:t>
      </w:r>
      <w:r>
        <w:t>ill</w:t>
      </w:r>
      <w:r w:rsidR="008320A5">
        <w:t xml:space="preserve"> make our futu</w:t>
      </w:r>
      <w:r w:rsidR="00F63280">
        <w:t xml:space="preserve">re increments more successful. </w:t>
      </w:r>
      <w:r>
        <w:t>Understanding the needs of a test case and the requirements around it will ai</w:t>
      </w:r>
      <w:r w:rsidR="00F63280">
        <w:t xml:space="preserve">d in getting this information. </w:t>
      </w:r>
      <w:r>
        <w:t>Defect</w:t>
      </w:r>
      <w:r w:rsidR="00F63280">
        <w:t xml:space="preserve"> management will continue, and </w:t>
      </w:r>
      <w:r>
        <w:t>tickets will be triaged by le</w:t>
      </w:r>
      <w:r w:rsidR="00F63280">
        <w:t xml:space="preserve">vel of severity and priority </w:t>
      </w:r>
      <w:r>
        <w:t>by definition of the IEEE.</w:t>
      </w:r>
    </w:p>
    <w:p w14:paraId="3D6E1E4D" w14:textId="369F7F29" w:rsidR="00FC660B" w:rsidRDefault="00FC660B" w:rsidP="00FC660B">
      <w:pPr>
        <w:pStyle w:val="Heading1"/>
        <w:ind w:left="576" w:hanging="576"/>
      </w:pPr>
      <w:bookmarkStart w:id="203" w:name="_Ref447022254"/>
      <w:bookmarkStart w:id="204" w:name="_Toc467532643"/>
      <w:r>
        <w:t>Defect Severity and Priority Definitions</w:t>
      </w:r>
      <w:bookmarkEnd w:id="203"/>
      <w:bookmarkEnd w:id="204"/>
    </w:p>
    <w:p w14:paraId="448D549A" w14:textId="77777777" w:rsidR="00FC660B" w:rsidRPr="00BC22E9" w:rsidRDefault="00FC660B" w:rsidP="00FC660B">
      <w:pPr>
        <w:pStyle w:val="BodyText"/>
        <w:keepNext/>
        <w:keepLines/>
      </w:pPr>
      <w:r w:rsidRPr="00BC22E9">
        <w:t xml:space="preserve">The classification of defects within a system examines both the severity and priority of the defect. </w:t>
      </w:r>
    </w:p>
    <w:p w14:paraId="7CF36F9C" w14:textId="3DA5A865" w:rsidR="00FC660B" w:rsidRPr="00BC22E9" w:rsidRDefault="00FC660B" w:rsidP="00FC660B">
      <w:pPr>
        <w:pStyle w:val="BodyText"/>
        <w:keepNext/>
        <w:keepLines/>
      </w:pPr>
      <w:r w:rsidRPr="00BC22E9">
        <w:t>Severity is a measure of how great the impact is on the user’s ability to complete the docume</w:t>
      </w:r>
      <w:r w:rsidR="00F47036">
        <w:t>nted actions within the system.</w:t>
      </w:r>
    </w:p>
    <w:p w14:paraId="220DA172" w14:textId="45E21622" w:rsidR="00FC660B" w:rsidRPr="00BC22E9" w:rsidRDefault="00FC660B" w:rsidP="00FC660B">
      <w:pPr>
        <w:pStyle w:val="BodyText"/>
        <w:keepNext/>
        <w:keepLines/>
      </w:pPr>
      <w:r w:rsidRPr="00BC22E9">
        <w:t xml:space="preserve">Priority determines the speed with which a given defect must be </w:t>
      </w:r>
      <w:r w:rsidR="00715A18">
        <w:t>resolved</w:t>
      </w:r>
      <w:r w:rsidRPr="00BC22E9">
        <w:t xml:space="preserve">. </w:t>
      </w:r>
    </w:p>
    <w:p w14:paraId="7FF749EF" w14:textId="77777777" w:rsidR="00FC660B" w:rsidRPr="00BC22E9" w:rsidRDefault="00FC660B" w:rsidP="00FC660B">
      <w:pPr>
        <w:pStyle w:val="BodyText"/>
        <w:keepNext/>
        <w:keepLines/>
      </w:pPr>
      <w:r w:rsidRPr="00BC22E9">
        <w:t>Defect classification may be determined either because testing is delayed by a failure in the system or because a cumbersome workaround prevents a user from completing the assigned tasks. Both severity and pri</w:t>
      </w:r>
      <w:r>
        <w:t>ority measures must be recorded</w:t>
      </w:r>
      <w:r w:rsidRPr="008B30A8">
        <w:t xml:space="preserve"> in </w:t>
      </w:r>
      <w:r w:rsidRPr="00BC22E9">
        <w:t>defect resolution tasks.</w:t>
      </w:r>
    </w:p>
    <w:p w14:paraId="4CDC4684" w14:textId="77777777" w:rsidR="00FC660B" w:rsidRDefault="00FC660B" w:rsidP="00AA3A4F">
      <w:pPr>
        <w:pStyle w:val="Heading2"/>
      </w:pPr>
      <w:bookmarkStart w:id="205" w:name="_Toc467532644"/>
      <w:r>
        <w:t>Defect Severity Level</w:t>
      </w:r>
      <w:bookmarkEnd w:id="205"/>
    </w:p>
    <w:p w14:paraId="398A16FC" w14:textId="77777777" w:rsidR="00FC660B" w:rsidRDefault="00FC660B" w:rsidP="00FC660B">
      <w:pPr>
        <w:pStyle w:val="BodyText"/>
      </w:pPr>
      <w:r>
        <w:t>The following subsections identify the defect severity levels.</w:t>
      </w:r>
    </w:p>
    <w:p w14:paraId="01A0A402" w14:textId="77777777" w:rsidR="00FC660B" w:rsidRDefault="00FC660B" w:rsidP="00FC660B">
      <w:pPr>
        <w:pStyle w:val="Heading3"/>
        <w:ind w:left="864" w:hanging="864"/>
      </w:pPr>
      <w:bookmarkStart w:id="206" w:name="_Toc467532645"/>
      <w:r>
        <w:t>Severity Level 1 – Critical</w:t>
      </w:r>
      <w:bookmarkEnd w:id="206"/>
    </w:p>
    <w:p w14:paraId="0AC087C5" w14:textId="3A7A68DD" w:rsidR="00FC660B" w:rsidRDefault="00F63280" w:rsidP="00FC660B">
      <w:pPr>
        <w:pStyle w:val="BodyText"/>
      </w:pPr>
      <w:r>
        <w:t xml:space="preserve">IEEE </w:t>
      </w:r>
      <w:r w:rsidR="00FC660B">
        <w:t>definition: The defect results in the failure of the complete software system, of a subsystem, or of a software unit (program or module) within the system.</w:t>
      </w:r>
    </w:p>
    <w:p w14:paraId="17253609" w14:textId="77777777" w:rsidR="00FC660B" w:rsidRDefault="00FC660B" w:rsidP="00FC660B">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14:paraId="0996AF5B" w14:textId="77777777" w:rsidR="00FC660B" w:rsidRDefault="00FC660B" w:rsidP="00FC660B">
      <w:pPr>
        <w:pStyle w:val="BodyTextBullet1"/>
      </w:pPr>
      <w:r>
        <w:t>Loss of system functionality critical to user operations with no suitable workaround, i.e., there is no way to achieve the expected results using the application.</w:t>
      </w:r>
    </w:p>
    <w:p w14:paraId="74D1FB1A" w14:textId="77777777" w:rsidR="00FC660B" w:rsidRDefault="00FC660B" w:rsidP="00FC660B">
      <w:pPr>
        <w:pStyle w:val="BodyTextBullet1"/>
      </w:pPr>
      <w:r>
        <w:t>System crash or hang that prevents further testing or operation of the complete application or a section of the application.</w:t>
      </w:r>
    </w:p>
    <w:p w14:paraId="369B101E" w14:textId="77777777" w:rsidR="00FC660B" w:rsidRDefault="00FC660B" w:rsidP="00FC660B">
      <w:pPr>
        <w:pStyle w:val="BodyTextBullet1"/>
      </w:pPr>
      <w:r>
        <w:lastRenderedPageBreak/>
        <w:t>Any defect that causes corruption of data from a result of the system (as opposed to user error).</w:t>
      </w:r>
    </w:p>
    <w:p w14:paraId="206BAFFB" w14:textId="77777777" w:rsidR="007617D1" w:rsidRDefault="00FC660B" w:rsidP="00933A93">
      <w:pPr>
        <w:pStyle w:val="BodyTextBullet1"/>
      </w:pPr>
      <w:r>
        <w:t>Any defect in which inappropriate transmissions are consistently generated</w:t>
      </w:r>
      <w:r w:rsidR="007617D1">
        <w:t>.</w:t>
      </w:r>
    </w:p>
    <w:p w14:paraId="75C60DE9" w14:textId="547ABC96" w:rsidR="00FC660B" w:rsidRDefault="007617D1" w:rsidP="00933A93">
      <w:pPr>
        <w:pStyle w:val="BodyTextBullet1"/>
      </w:pPr>
      <w:r>
        <w:t>A</w:t>
      </w:r>
      <w:r w:rsidR="00FC660B">
        <w:t xml:space="preserve">ppropriate transmissions of </w:t>
      </w:r>
      <w:r w:rsidR="00933A93" w:rsidRPr="00933A93">
        <w:t>Health Level Seven</w:t>
      </w:r>
      <w:r w:rsidR="00933A93">
        <w:t xml:space="preserve"> (</w:t>
      </w:r>
      <w:r w:rsidR="00FC660B">
        <w:t>HL7</w:t>
      </w:r>
      <w:r w:rsidR="00933A93">
        <w:t>)</w:t>
      </w:r>
      <w:r w:rsidR="00FC660B">
        <w:t xml:space="preserve"> messages fail to be generated.</w:t>
      </w:r>
    </w:p>
    <w:p w14:paraId="4A109AA1" w14:textId="77777777" w:rsidR="00FC660B" w:rsidRDefault="00FC660B" w:rsidP="00FC660B">
      <w:pPr>
        <w:pStyle w:val="BodyTextBullet1"/>
      </w:pPr>
      <w:r>
        <w:t>Loss of functionality resulting in erroneous eligibility/enrollment determinations or communications not being sent.</w:t>
      </w:r>
    </w:p>
    <w:p w14:paraId="7A08FD68" w14:textId="77777777" w:rsidR="00FC660B" w:rsidRDefault="00FC660B" w:rsidP="00F63280">
      <w:pPr>
        <w:pStyle w:val="Heading3"/>
        <w:keepLines/>
        <w:ind w:left="864" w:hanging="864"/>
      </w:pPr>
      <w:bookmarkStart w:id="207" w:name="_Toc467532646"/>
      <w:r>
        <w:t>Severity Level 2 - High</w:t>
      </w:r>
      <w:bookmarkEnd w:id="207"/>
      <w:r>
        <w:t xml:space="preserve"> </w:t>
      </w:r>
    </w:p>
    <w:p w14:paraId="45EE86B3" w14:textId="77777777" w:rsidR="00FC660B" w:rsidRDefault="00FC660B" w:rsidP="00F63280">
      <w:pPr>
        <w:pStyle w:val="BodyText"/>
        <w:keepNext/>
        <w:keepLines/>
      </w:pPr>
      <w:r>
        <w:t>IEEE definition: The defect results in the failure of the complete software system, of a subsystem, or of a software unit (program or module) within the system. There is no way to make the failed component(s) function. However, there are acceptable processing alternatives that will yield the desired result.</w:t>
      </w:r>
    </w:p>
    <w:p w14:paraId="6AB26E0C" w14:textId="77BE0495" w:rsidR="00FC660B" w:rsidRDefault="00FC660B" w:rsidP="00F63280">
      <w:pPr>
        <w:pStyle w:val="BodyTextBullet1"/>
        <w:keepNext/>
        <w:keepLines/>
      </w:pPr>
      <w:r>
        <w:t>A major defect in the functionality that does n</w:t>
      </w:r>
      <w:r w:rsidR="00933A93">
        <w:t>ot result in corruption of data</w:t>
      </w:r>
      <w:r w:rsidR="00F63280">
        <w:t>.</w:t>
      </w:r>
    </w:p>
    <w:p w14:paraId="5A34A736" w14:textId="44672048" w:rsidR="00FC660B" w:rsidRDefault="00FC660B" w:rsidP="00F63280">
      <w:pPr>
        <w:pStyle w:val="BodyTextBullet1"/>
        <w:keepNext/>
        <w:keepLines/>
      </w:pPr>
      <w:r>
        <w:t xml:space="preserve">A major defect in the functionality resulting in a failure of all or part of </w:t>
      </w:r>
      <w:r w:rsidR="00933A93">
        <w:t xml:space="preserve">the application, </w:t>
      </w:r>
      <w:commentRangeStart w:id="208"/>
      <w:r w:rsidR="00933A93">
        <w:t>where:</w:t>
      </w:r>
      <w:commentRangeEnd w:id="208"/>
      <w:r w:rsidR="00C0586A">
        <w:rPr>
          <w:rStyle w:val="CommentReference"/>
        </w:rPr>
        <w:commentReference w:id="208"/>
      </w:r>
    </w:p>
    <w:p w14:paraId="30FFAF31" w14:textId="2AA7D56D" w:rsidR="00FC660B" w:rsidRDefault="00FC660B" w:rsidP="00F63280">
      <w:pPr>
        <w:pStyle w:val="BodyTextBullet1"/>
        <w:keepNext/>
        <w:keepLines/>
      </w:pPr>
      <w:r>
        <w:t>The expected results can temporarily be achieved by alternate means. The customer indicates the work around i</w:t>
      </w:r>
      <w:r w:rsidR="00933A93">
        <w:t>s acceptable for the short term</w:t>
      </w:r>
    </w:p>
    <w:p w14:paraId="5BF0A5D8" w14:textId="170734E9" w:rsidR="00FC660B" w:rsidRDefault="00FC660B" w:rsidP="00F63280">
      <w:pPr>
        <w:pStyle w:val="BodyTextBullet1"/>
        <w:keepNext/>
        <w:keepLines/>
      </w:pPr>
      <w:r>
        <w:t>Any defect that does not c</w:t>
      </w:r>
      <w:r w:rsidR="00933A93">
        <w:t>onform to Section 508 standards</w:t>
      </w:r>
    </w:p>
    <w:p w14:paraId="3A172E67" w14:textId="40C37B14" w:rsidR="00FC660B" w:rsidRDefault="00FC660B" w:rsidP="00F63280">
      <w:pPr>
        <w:pStyle w:val="BodyTextBullet1"/>
        <w:keepNext/>
        <w:keepLines/>
      </w:pPr>
      <w:r>
        <w:t>Any defect that results in ina</w:t>
      </w:r>
      <w:r w:rsidR="00933A93">
        <w:t>ccurate or missing requirements</w:t>
      </w:r>
    </w:p>
    <w:p w14:paraId="265C0494" w14:textId="77777777" w:rsidR="00FC660B" w:rsidRDefault="00FC660B" w:rsidP="00F63280">
      <w:pPr>
        <w:pStyle w:val="BodyTextBullet1"/>
        <w:keepNext/>
        <w:keepLines/>
      </w:pPr>
      <w:r>
        <w:t>Any defect that results in invalid authentication or authentication of an invalid end user.</w:t>
      </w:r>
    </w:p>
    <w:p w14:paraId="33286F78" w14:textId="308AB78D" w:rsidR="00FC660B" w:rsidRDefault="00FC660B" w:rsidP="00FC660B">
      <w:pPr>
        <w:pStyle w:val="Heading3"/>
        <w:ind w:left="864" w:hanging="864"/>
      </w:pPr>
      <w:bookmarkStart w:id="209" w:name="_Toc467532647"/>
      <w:r>
        <w:t>Severity Level 3 - Medium</w:t>
      </w:r>
      <w:bookmarkEnd w:id="209"/>
    </w:p>
    <w:p w14:paraId="31490FEF" w14:textId="77777777" w:rsidR="00FC660B" w:rsidRDefault="00FC660B" w:rsidP="00FC660B">
      <w:pPr>
        <w:pStyle w:val="BodyText"/>
      </w:pPr>
      <w:r>
        <w:t>IEEE definition: The defect does not result in a failure, but causes the system to produce incorrect, incomplete, or inconsistent results, or the defect impairs the systems usability.</w:t>
      </w:r>
    </w:p>
    <w:p w14:paraId="5AF50649" w14:textId="33D96564" w:rsidR="00FC660B" w:rsidRDefault="00FC660B" w:rsidP="00FC660B">
      <w:pPr>
        <w:pStyle w:val="BodyTextBullet1"/>
      </w:pPr>
      <w:r>
        <w:t xml:space="preserve">Minor functionality is not working as intended and a workaround exists but is not suitable for </w:t>
      </w:r>
      <w:r w:rsidR="00544123">
        <w:t>long-term</w:t>
      </w:r>
      <w:r>
        <w:t xml:space="preserve"> use</w:t>
      </w:r>
      <w:r w:rsidR="00F63280">
        <w:t>.</w:t>
      </w:r>
    </w:p>
    <w:p w14:paraId="04FEFCC9" w14:textId="1A39D5D8" w:rsidR="00FC660B" w:rsidRDefault="00FC660B" w:rsidP="00FC660B">
      <w:pPr>
        <w:pStyle w:val="BodyTextBullet1"/>
      </w:pPr>
      <w:r>
        <w:t>The inability of a valid user to access the system consistent with granted privileges</w:t>
      </w:r>
      <w:r w:rsidR="00371AF0">
        <w:t>.</w:t>
      </w:r>
    </w:p>
    <w:p w14:paraId="45344B77" w14:textId="37CD8501" w:rsidR="00FC660B" w:rsidRDefault="00FC660B" w:rsidP="00FC660B">
      <w:pPr>
        <w:pStyle w:val="BodyTextBullet1"/>
      </w:pPr>
      <w:r>
        <w:t>Typographical or grammatical errors in the application, including installation guides, user guides, training manuals, and design documents</w:t>
      </w:r>
      <w:r w:rsidR="00371AF0">
        <w:t>.</w:t>
      </w:r>
    </w:p>
    <w:p w14:paraId="023FE0A9" w14:textId="6274406B" w:rsidR="00FC660B" w:rsidRDefault="00FC660B" w:rsidP="00FC660B">
      <w:pPr>
        <w:pStyle w:val="BodyTextBullet1"/>
      </w:pPr>
      <w:r>
        <w:t>Any defect producing cryptic, incorrect, or inappropriate error messages</w:t>
      </w:r>
      <w:r w:rsidR="00371AF0">
        <w:t>.</w:t>
      </w:r>
    </w:p>
    <w:p w14:paraId="679A715C" w14:textId="1CF94433" w:rsidR="00FC660B" w:rsidRDefault="00FC660B" w:rsidP="00FC660B">
      <w:pPr>
        <w:pStyle w:val="BodyTextBullet1"/>
      </w:pPr>
      <w:r>
        <w:t xml:space="preserve">Any defect that results from the use of non-standard data terminology in the application or documentation, as defined by the </w:t>
      </w:r>
      <w:r w:rsidR="00371AF0">
        <w:t>VA.</w:t>
      </w:r>
    </w:p>
    <w:p w14:paraId="2AFBB895" w14:textId="77777777" w:rsidR="00FC660B" w:rsidRDefault="00FC660B" w:rsidP="00FC660B">
      <w:pPr>
        <w:pStyle w:val="BodyTextBullet1"/>
      </w:pPr>
      <w:r>
        <w:t>Cosmetic issues that are important to the integrity of the product, but do not result in data entry and or data quality problems.</w:t>
      </w:r>
    </w:p>
    <w:p w14:paraId="15E4F4AA" w14:textId="54B059BD" w:rsidR="00FC660B" w:rsidRDefault="00FC660B" w:rsidP="00FC660B">
      <w:pPr>
        <w:pStyle w:val="Heading3"/>
        <w:ind w:left="864" w:hanging="864"/>
      </w:pPr>
      <w:bookmarkStart w:id="210" w:name="_Toc467532648"/>
      <w:r>
        <w:t>Severity Level 4 - Low</w:t>
      </w:r>
      <w:bookmarkEnd w:id="210"/>
    </w:p>
    <w:p w14:paraId="0B8ACAA5" w14:textId="77777777" w:rsidR="00FC660B" w:rsidRDefault="00FC660B" w:rsidP="00FC660B">
      <w:pPr>
        <w:pStyle w:val="BodyText"/>
      </w:pPr>
      <w:r>
        <w:t>IEEE definition: The defect does not cause failure, does not impair usability, and the desired processing results are easily obtained by working around the defect.</w:t>
      </w:r>
    </w:p>
    <w:p w14:paraId="668CC7D9" w14:textId="21BA1380" w:rsidR="00FC660B" w:rsidRDefault="00FC660B" w:rsidP="00FC660B">
      <w:pPr>
        <w:pStyle w:val="BodyTextBullet1"/>
      </w:pPr>
      <w:r>
        <w:t>Minor loss of, or defect in the functionality where a long term use exists</w:t>
      </w:r>
      <w:r w:rsidR="00371AF0">
        <w:t>.</w:t>
      </w:r>
    </w:p>
    <w:p w14:paraId="41DBBA9B" w14:textId="77777777" w:rsidR="00FC660B" w:rsidRDefault="00FC660B" w:rsidP="00FC660B">
      <w:pPr>
        <w:pStyle w:val="BodyTextBullet1"/>
      </w:pPr>
      <w:r>
        <w:t>Low-level cosmetic issues.</w:t>
      </w:r>
    </w:p>
    <w:p w14:paraId="25929FEE" w14:textId="77777777" w:rsidR="00FC660B" w:rsidRDefault="00FC660B" w:rsidP="00AA3A4F">
      <w:pPr>
        <w:pStyle w:val="Heading2"/>
      </w:pPr>
      <w:bookmarkStart w:id="211" w:name="_Toc467532649"/>
      <w:r>
        <w:t>Priority Classifications</w:t>
      </w:r>
      <w:bookmarkEnd w:id="211"/>
    </w:p>
    <w:p w14:paraId="050E3C37" w14:textId="77777777" w:rsidR="00FC660B" w:rsidRDefault="00FC660B" w:rsidP="00FC660B">
      <w:pPr>
        <w:pStyle w:val="BodyText"/>
      </w:pPr>
      <w:r>
        <w:t>The following subsections identify the appropriate actions for defects at each priority level, per definitions of IEEE.</w:t>
      </w:r>
    </w:p>
    <w:p w14:paraId="0E28B9CA" w14:textId="77777777" w:rsidR="00FC660B" w:rsidRDefault="00FC660B" w:rsidP="00FC660B">
      <w:pPr>
        <w:pStyle w:val="Heading3"/>
        <w:ind w:left="864" w:hanging="864"/>
      </w:pPr>
      <w:bookmarkStart w:id="212" w:name="_Toc467532650"/>
      <w:r>
        <w:lastRenderedPageBreak/>
        <w:t>Priority 1 - Resolve Immediately</w:t>
      </w:r>
      <w:bookmarkEnd w:id="212"/>
    </w:p>
    <w:p w14:paraId="4B6C2983" w14:textId="77777777" w:rsidR="00FC660B" w:rsidRDefault="00FC660B" w:rsidP="00FC660B">
      <w:pPr>
        <w:pStyle w:val="BodyText"/>
      </w:pPr>
      <w:r>
        <w:t>Further development and/or testing cannot occur until the defect has been repaired. The system cannot be used until the repair has been affected.</w:t>
      </w:r>
    </w:p>
    <w:p w14:paraId="0F816A19" w14:textId="77777777" w:rsidR="00FC660B" w:rsidRDefault="00FC660B" w:rsidP="00FC660B">
      <w:pPr>
        <w:pStyle w:val="Heading3"/>
        <w:ind w:left="864" w:hanging="864"/>
      </w:pPr>
      <w:bookmarkStart w:id="213" w:name="_Toc467532651"/>
      <w:r>
        <w:t>Priority 2 - Give High Attention</w:t>
      </w:r>
      <w:bookmarkEnd w:id="213"/>
    </w:p>
    <w:p w14:paraId="72CFFCF2" w14:textId="390513BA" w:rsidR="00FC660B" w:rsidRDefault="00FC660B" w:rsidP="00FC660B">
      <w:pPr>
        <w:pStyle w:val="BodyText"/>
      </w:pPr>
      <w:r>
        <w:t xml:space="preserve">The defect must be resolved as soon as </w:t>
      </w:r>
      <w:r w:rsidR="0022744D">
        <w:t>possible,</w:t>
      </w:r>
      <w:r>
        <w:t xml:space="preserve"> because it is impairing development and/or testing activities. System use will be severely affe</w:t>
      </w:r>
      <w:r w:rsidR="00371AF0">
        <w:t>cted until the defect is fixed.</w:t>
      </w:r>
    </w:p>
    <w:p w14:paraId="3027D523" w14:textId="77777777" w:rsidR="00FC660B" w:rsidRDefault="00FC660B" w:rsidP="00FC660B">
      <w:pPr>
        <w:pStyle w:val="Heading3"/>
        <w:ind w:left="864" w:hanging="864"/>
      </w:pPr>
      <w:bookmarkStart w:id="214" w:name="_Toc467532652"/>
      <w:r>
        <w:t>Priority 3 - Normal Queue</w:t>
      </w:r>
      <w:bookmarkEnd w:id="214"/>
    </w:p>
    <w:p w14:paraId="0328780F" w14:textId="33838349" w:rsidR="00FC660B" w:rsidRDefault="00FC660B" w:rsidP="00FC660B">
      <w:pPr>
        <w:pStyle w:val="BodyText"/>
      </w:pPr>
      <w:r>
        <w:t>The defect should be resolved in the normal course of development activities. It can wait until a n</w:t>
      </w:r>
      <w:r w:rsidR="00371AF0">
        <w:t>ew build or version is created.</w:t>
      </w:r>
    </w:p>
    <w:p w14:paraId="429290D8" w14:textId="77777777" w:rsidR="00FC660B" w:rsidRDefault="00FC660B" w:rsidP="00FC660B">
      <w:pPr>
        <w:pStyle w:val="Heading3"/>
        <w:ind w:left="864" w:hanging="864"/>
      </w:pPr>
      <w:bookmarkStart w:id="215" w:name="_Toc467532653"/>
      <w:r>
        <w:t>Priority 4 - Low Priority</w:t>
      </w:r>
      <w:bookmarkEnd w:id="215"/>
    </w:p>
    <w:p w14:paraId="0BCB8D8F" w14:textId="77777777" w:rsidR="00FC660B" w:rsidRDefault="00FC660B" w:rsidP="00FC660B">
      <w:pPr>
        <w:pStyle w:val="BodyText"/>
      </w:pPr>
      <w:r>
        <w:t>The defect is an irritant that should be repaired, but can be repaired after defects that are more serious have been fixed.</w:t>
      </w:r>
    </w:p>
    <w:p w14:paraId="1B025E53" w14:textId="77777777" w:rsidR="00FC660B" w:rsidRDefault="00FC660B" w:rsidP="00FC660B">
      <w:pPr>
        <w:pStyle w:val="Heading1"/>
        <w:ind w:left="576" w:hanging="576"/>
      </w:pPr>
      <w:bookmarkStart w:id="216" w:name="_Toc467532654"/>
      <w:r>
        <w:t>Optional Tables, Charts, and Graphs</w:t>
      </w:r>
      <w:bookmarkEnd w:id="216"/>
    </w:p>
    <w:p w14:paraId="37301058" w14:textId="63A48A81" w:rsidR="00933A93" w:rsidRDefault="00D96D63" w:rsidP="00FC660B">
      <w:pPr>
        <w:pStyle w:val="BodyText"/>
      </w:pPr>
      <w:r>
        <w:t>No additional Tables, Charts, or Graphs.</w:t>
      </w:r>
    </w:p>
    <w:p w14:paraId="7155B493" w14:textId="354D0B21" w:rsidR="0066391F" w:rsidRDefault="0066391F">
      <w:pPr>
        <w:rPr>
          <w:sz w:val="24"/>
        </w:rPr>
      </w:pPr>
      <w:r>
        <w:br w:type="page"/>
      </w:r>
    </w:p>
    <w:p w14:paraId="034E051B" w14:textId="77777777" w:rsidR="0066391F" w:rsidRDefault="0066391F" w:rsidP="0066391F">
      <w:pPr>
        <w:pStyle w:val="Heading1"/>
      </w:pPr>
      <w:bookmarkStart w:id="217" w:name="_Toc467532655"/>
      <w:r>
        <w:lastRenderedPageBreak/>
        <w:t>Document Approval Signatures</w:t>
      </w:r>
      <w:bookmarkEnd w:id="217"/>
    </w:p>
    <w:p w14:paraId="1A32FE6B" w14:textId="77777777" w:rsidR="0066391F" w:rsidRDefault="0066391F" w:rsidP="0066391F">
      <w:pPr>
        <w:spacing w:before="120" w:after="120"/>
        <w:rPr>
          <w:sz w:val="24"/>
        </w:rPr>
      </w:pPr>
    </w:p>
    <w:p w14:paraId="151421B1" w14:textId="77777777" w:rsidR="00C026C4" w:rsidRPr="001E66DF" w:rsidRDefault="00C026C4" w:rsidP="00C026C4">
      <w:pPr>
        <w:pStyle w:val="BodyText"/>
        <w:keepNext/>
        <w:keepLines/>
      </w:pPr>
      <w:bookmarkStart w:id="218" w:name="_Ref446919504"/>
      <w:r>
        <w:t xml:space="preserve">REVIEW DATE: </w:t>
      </w:r>
    </w:p>
    <w:p w14:paraId="405D3235" w14:textId="77777777" w:rsidR="00C026C4" w:rsidRPr="001E66DF" w:rsidRDefault="00C026C4" w:rsidP="00C026C4">
      <w:pPr>
        <w:pStyle w:val="BodyText"/>
        <w:keepNext/>
        <w:keepLines/>
      </w:pPr>
      <w:r>
        <w:t>SCRIBE: Apex Data Solutions</w:t>
      </w:r>
    </w:p>
    <w:p w14:paraId="525BE9DA" w14:textId="77777777" w:rsidR="00C026C4" w:rsidRDefault="00C026C4" w:rsidP="00C026C4">
      <w:pPr>
        <w:pStyle w:val="BodyText"/>
        <w:keepNext/>
        <w:keepLines/>
      </w:pPr>
    </w:p>
    <w:p w14:paraId="2B273ECB" w14:textId="1B1A9E07" w:rsidR="00C026C4" w:rsidRDefault="00C026C4" w:rsidP="00C026C4">
      <w:pPr>
        <w:pStyle w:val="BodyText"/>
        <w:keepNext/>
        <w:keepLines/>
      </w:pPr>
      <w:r>
        <w:t>Signed:</w:t>
      </w:r>
    </w:p>
    <w:p w14:paraId="298346D4" w14:textId="77777777" w:rsidR="00D70B8C" w:rsidRDefault="00D70B8C" w:rsidP="00275D32">
      <w:pPr>
        <w:pStyle w:val="BodyText"/>
        <w:keepNext/>
        <w:keepLines/>
        <w:spacing w:before="480"/>
      </w:pPr>
    </w:p>
    <w:p w14:paraId="2AE1D30C" w14:textId="77777777" w:rsidR="00C026C4" w:rsidRDefault="00C026C4" w:rsidP="00C026C4">
      <w:pPr>
        <w:pStyle w:val="Signature"/>
        <w:keepNext/>
        <w:keepLines/>
      </w:pPr>
      <w:r>
        <w:t>______________________________________________________________________________</w:t>
      </w:r>
    </w:p>
    <w:p w14:paraId="346A4974" w14:textId="3A6266CF" w:rsidR="00C026C4" w:rsidRDefault="0038143B" w:rsidP="00C026C4">
      <w:pPr>
        <w:pStyle w:val="BodyText"/>
        <w:tabs>
          <w:tab w:val="left" w:pos="7920"/>
        </w:tabs>
      </w:pPr>
      <w:r>
        <w:t>Mike Davis, Business Sponsor</w:t>
      </w:r>
      <w:r w:rsidR="00C026C4">
        <w:tab/>
        <w:t>Date</w:t>
      </w:r>
    </w:p>
    <w:p w14:paraId="6C90B5AA" w14:textId="77777777" w:rsidR="00C026C4" w:rsidRDefault="00C026C4" w:rsidP="00C026C4">
      <w:pPr>
        <w:pStyle w:val="BodyText"/>
        <w:keepNext/>
        <w:keepLines/>
      </w:pPr>
    </w:p>
    <w:p w14:paraId="06962263" w14:textId="77777777" w:rsidR="00C026C4" w:rsidRDefault="00C026C4" w:rsidP="00C026C4">
      <w:pPr>
        <w:pStyle w:val="BodyText"/>
        <w:keepNext/>
        <w:keepLines/>
      </w:pPr>
    </w:p>
    <w:p w14:paraId="48B1EB88" w14:textId="77777777" w:rsidR="00C026C4" w:rsidRDefault="00C026C4" w:rsidP="00C026C4">
      <w:pPr>
        <w:pStyle w:val="Signature"/>
        <w:keepNext/>
        <w:keepLines/>
      </w:pPr>
      <w:r>
        <w:t>______________________________________________________________________________</w:t>
      </w:r>
    </w:p>
    <w:p w14:paraId="6CA5A9C1" w14:textId="6C0ED4E9" w:rsidR="00C026C4" w:rsidRDefault="0038143B" w:rsidP="00C026C4">
      <w:pPr>
        <w:pStyle w:val="BodyText"/>
        <w:tabs>
          <w:tab w:val="left" w:pos="7920"/>
          <w:tab w:val="left" w:pos="11520"/>
        </w:tabs>
      </w:pPr>
      <w:r>
        <w:t xml:space="preserve">Russell Holt, </w:t>
      </w:r>
      <w:r w:rsidR="00C026C4">
        <w:t>Program Manager</w:t>
      </w:r>
      <w:r w:rsidR="00C026C4">
        <w:tab/>
        <w:t>Date</w:t>
      </w:r>
    </w:p>
    <w:p w14:paraId="2A6E39CA" w14:textId="77777777" w:rsidR="00C026C4" w:rsidRDefault="00C026C4" w:rsidP="00C026C4">
      <w:pPr>
        <w:pStyle w:val="BodyText"/>
        <w:keepNext/>
        <w:keepLines/>
      </w:pPr>
    </w:p>
    <w:p w14:paraId="61ABCAC7" w14:textId="77777777" w:rsidR="00C026C4" w:rsidRDefault="00C026C4" w:rsidP="00C026C4">
      <w:pPr>
        <w:pStyle w:val="BodyText"/>
        <w:keepNext/>
        <w:keepLines/>
      </w:pPr>
    </w:p>
    <w:p w14:paraId="168F30AD" w14:textId="77777777" w:rsidR="00C026C4" w:rsidRDefault="00C026C4" w:rsidP="00C026C4">
      <w:pPr>
        <w:pStyle w:val="Signature"/>
        <w:keepNext/>
        <w:keepLines/>
      </w:pPr>
      <w:r>
        <w:t xml:space="preserve">______________________________________________________________________________ </w:t>
      </w:r>
    </w:p>
    <w:p w14:paraId="0E4B2468" w14:textId="48F55C36" w:rsidR="00C026C4" w:rsidRDefault="0038143B" w:rsidP="00C026C4">
      <w:pPr>
        <w:pStyle w:val="BodyText"/>
        <w:tabs>
          <w:tab w:val="left" w:pos="7920"/>
          <w:tab w:val="left" w:pos="11520"/>
        </w:tabs>
      </w:pPr>
      <w:r>
        <w:t xml:space="preserve">Lori Warren, </w:t>
      </w:r>
      <w:r w:rsidR="00C026C4">
        <w:t>Project Manager</w:t>
      </w:r>
      <w:r w:rsidR="00C026C4">
        <w:tab/>
        <w:t>Date</w:t>
      </w:r>
    </w:p>
    <w:p w14:paraId="2EDDC1BA" w14:textId="77777777" w:rsidR="00371AF0" w:rsidRDefault="00371AF0"/>
    <w:p w14:paraId="0C5DD7FC" w14:textId="77777777" w:rsidR="00371AF0" w:rsidRDefault="00371AF0">
      <w:pPr>
        <w:sectPr w:rsidR="00371AF0" w:rsidSect="0086294A">
          <w:pgSz w:w="12240" w:h="15840"/>
          <w:pgMar w:top="864" w:right="720" w:bottom="720" w:left="864" w:header="720" w:footer="720" w:gutter="0"/>
          <w:pgNumType w:start="1"/>
          <w:cols w:space="720"/>
          <w:docGrid w:linePitch="326"/>
        </w:sectPr>
      </w:pPr>
    </w:p>
    <w:p w14:paraId="23CE020A" w14:textId="10FB1FD0" w:rsidR="000A309F" w:rsidRDefault="0086294A" w:rsidP="00777F95">
      <w:pPr>
        <w:pStyle w:val="Heading1"/>
        <w:numPr>
          <w:ilvl w:val="0"/>
          <w:numId w:val="0"/>
        </w:numPr>
        <w:ind w:left="576" w:hanging="576"/>
      </w:pPr>
      <w:bookmarkStart w:id="219" w:name="_Ref447022006"/>
      <w:bookmarkStart w:id="220" w:name="_Toc467532656"/>
      <w:r>
        <w:rPr>
          <w:rFonts w:eastAsia="Arial"/>
        </w:rPr>
        <w:lastRenderedPageBreak/>
        <w:t xml:space="preserve">Appendix A - </w:t>
      </w:r>
      <w:r w:rsidR="005D5DF2">
        <w:rPr>
          <w:rFonts w:eastAsia="Arial"/>
        </w:rPr>
        <w:t>Test Execution Log</w:t>
      </w:r>
      <w:bookmarkEnd w:id="25"/>
      <w:bookmarkEnd w:id="26"/>
      <w:bookmarkEnd w:id="27"/>
      <w:bookmarkEnd w:id="28"/>
      <w:bookmarkEnd w:id="29"/>
      <w:bookmarkEnd w:id="218"/>
      <w:bookmarkEnd w:id="219"/>
      <w:bookmarkEnd w:id="220"/>
    </w:p>
    <w:p w14:paraId="3130F61A" w14:textId="2D8C08F8" w:rsidR="000A309F" w:rsidRDefault="006936F9" w:rsidP="000D5206">
      <w:pPr>
        <w:pStyle w:val="BodyText"/>
      </w:pPr>
      <w:r>
        <w:t xml:space="preserve">Increment </w:t>
      </w:r>
      <w:r w:rsidR="001E08A4">
        <w:t>4</w:t>
      </w:r>
      <w:r w:rsidR="00D96D63">
        <w:t xml:space="preserve"> Sprint </w:t>
      </w:r>
      <w:r w:rsidR="001E08A4">
        <w:t>1</w:t>
      </w:r>
      <w:ins w:id="221" w:author="AUu" w:date="2016-11-21T22:54:00Z">
        <w:r w:rsidR="00CA6196">
          <w:t>1</w:t>
        </w:r>
      </w:ins>
      <w:del w:id="222" w:author="AUu" w:date="2016-11-21T22:54:00Z">
        <w:r w:rsidR="001E08A4" w:rsidDel="00CA6196">
          <w:delText>0</w:delText>
        </w:r>
      </w:del>
      <w:r w:rsidR="00D96D63">
        <w:t xml:space="preserve"> </w:t>
      </w:r>
      <w:r w:rsidR="005553BB" w:rsidRPr="005553BB">
        <w:t>was used to</w:t>
      </w:r>
      <w:r w:rsidR="00E6700B">
        <w:t xml:space="preserve"> conduct</w:t>
      </w:r>
      <w:r>
        <w:t xml:space="preserve"> </w:t>
      </w:r>
      <w:r w:rsidR="00D96D63">
        <w:t xml:space="preserve">the final </w:t>
      </w:r>
      <w:r>
        <w:t>t</w:t>
      </w:r>
      <w:r w:rsidR="00E6700B">
        <w:t>esting</w:t>
      </w:r>
      <w:r w:rsidR="00D96D63">
        <w:t xml:space="preserve"> of version 3.0.</w:t>
      </w:r>
      <w:r w:rsidR="001E08A4">
        <w:t>1</w:t>
      </w:r>
      <w:ins w:id="223" w:author="AUu" w:date="2016-11-21T22:54:00Z">
        <w:r w:rsidR="00CA6196">
          <w:t>1</w:t>
        </w:r>
      </w:ins>
      <w:del w:id="224" w:author="AUu" w:date="2016-11-21T22:54:00Z">
        <w:r w:rsidR="001E08A4" w:rsidDel="00CA6196">
          <w:delText>0</w:delText>
        </w:r>
      </w:del>
      <w:r w:rsidR="00E6700B">
        <w:t xml:space="preserve">. </w:t>
      </w:r>
      <w:r w:rsidR="005553BB" w:rsidRPr="005553BB">
        <w:t xml:space="preserve">Updates </w:t>
      </w:r>
      <w:r w:rsidR="005764A7">
        <w:t>were</w:t>
      </w:r>
      <w:r w:rsidR="005553BB" w:rsidRPr="005553BB">
        <w:t xml:space="preserve"> made during the course of testing</w:t>
      </w:r>
      <w:r w:rsidR="00D96D63">
        <w:t xml:space="preserve"> throughout the testing cycles.</w:t>
      </w:r>
    </w:p>
    <w:p w14:paraId="53EEB063" w14:textId="787A25D7" w:rsidR="00155D44" w:rsidRDefault="00155D44" w:rsidP="00155D44">
      <w:pPr>
        <w:pStyle w:val="Caption"/>
        <w:keepNext/>
      </w:pPr>
      <w:bookmarkStart w:id="225" w:name="_Toc467532661"/>
      <w:r>
        <w:t xml:space="preserve">Table </w:t>
      </w:r>
      <w:fldSimple w:instr=" SEQ Table \* ARABIC ">
        <w:r>
          <w:rPr>
            <w:noProof/>
          </w:rPr>
          <w:t>3</w:t>
        </w:r>
      </w:fldSimple>
      <w:r>
        <w:t>: VistA.js Phase 2</w:t>
      </w:r>
      <w:r w:rsidR="00CE4FB5">
        <w:t>.5</w:t>
      </w:r>
      <w:r>
        <w:t xml:space="preserve"> Increment </w:t>
      </w:r>
      <w:r w:rsidR="00CE4FB5">
        <w:t>4</w:t>
      </w:r>
      <w:r>
        <w:t xml:space="preserve"> Test Execution Log</w:t>
      </w:r>
      <w:bookmarkEnd w:id="225"/>
    </w:p>
    <w:tbl>
      <w:tblPr>
        <w:tblW w:w="12897" w:type="dxa"/>
        <w:jc w:val="center"/>
        <w:tblLayout w:type="fixed"/>
        <w:tblLook w:val="04A0" w:firstRow="1" w:lastRow="0" w:firstColumn="1" w:lastColumn="0" w:noHBand="0" w:noVBand="1"/>
        <w:tblDescription w:val="VistA.js Increment 2 Phase 2 Test Execution Log listing the test case, test ID, date tested, build ID/patch, pass/fail status and defect ID."/>
      </w:tblPr>
      <w:tblGrid>
        <w:gridCol w:w="4315"/>
        <w:gridCol w:w="925"/>
        <w:gridCol w:w="1652"/>
        <w:gridCol w:w="2014"/>
        <w:gridCol w:w="1293"/>
        <w:gridCol w:w="2698"/>
        <w:tblGridChange w:id="226">
          <w:tblGrid>
            <w:gridCol w:w="4315"/>
            <w:gridCol w:w="925"/>
            <w:gridCol w:w="1652"/>
            <w:gridCol w:w="2014"/>
            <w:gridCol w:w="1293"/>
            <w:gridCol w:w="2698"/>
          </w:tblGrid>
        </w:tblGridChange>
      </w:tblGrid>
      <w:tr w:rsidR="00323AD0" w:rsidRPr="000E5658" w14:paraId="0A3CA539" w14:textId="77777777" w:rsidTr="005756E4">
        <w:trPr>
          <w:cantSplit/>
          <w:tblHeader/>
          <w:jc w:val="center"/>
        </w:trPr>
        <w:tc>
          <w:tcPr>
            <w:tcW w:w="431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B15D559" w14:textId="77777777" w:rsidR="002A74FB" w:rsidRPr="000E5658" w:rsidRDefault="002A74FB" w:rsidP="0028496F">
            <w:pPr>
              <w:pStyle w:val="TableHeading"/>
              <w:jc w:val="center"/>
            </w:pPr>
            <w:r w:rsidRPr="000E5658">
              <w:t>Test Case</w:t>
            </w:r>
          </w:p>
        </w:tc>
        <w:tc>
          <w:tcPr>
            <w:tcW w:w="92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FA6AAF3" w14:textId="77777777" w:rsidR="002A74FB" w:rsidRPr="000E5658" w:rsidRDefault="002A74FB" w:rsidP="0028496F">
            <w:pPr>
              <w:pStyle w:val="TableHeading"/>
              <w:jc w:val="center"/>
            </w:pPr>
            <w:r w:rsidRPr="000E5658">
              <w:t>Test ID</w:t>
            </w:r>
          </w:p>
        </w:tc>
        <w:tc>
          <w:tcPr>
            <w:tcW w:w="165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7F8EA3F" w14:textId="77777777" w:rsidR="002A74FB" w:rsidRPr="000E5658" w:rsidRDefault="002A74FB" w:rsidP="0028496F">
            <w:pPr>
              <w:pStyle w:val="TableHeading"/>
              <w:jc w:val="center"/>
            </w:pPr>
            <w:r w:rsidRPr="000E5658">
              <w:t>Date Tested</w:t>
            </w:r>
          </w:p>
        </w:tc>
        <w:tc>
          <w:tcPr>
            <w:tcW w:w="201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33F2EAD" w14:textId="77777777" w:rsidR="002A74FB" w:rsidRPr="000E5658" w:rsidRDefault="002A74FB" w:rsidP="0028496F">
            <w:pPr>
              <w:pStyle w:val="TableHeading"/>
              <w:jc w:val="center"/>
            </w:pPr>
            <w:r w:rsidRPr="000E5658">
              <w:t>Build ID/Patch #</w:t>
            </w:r>
          </w:p>
        </w:tc>
        <w:tc>
          <w:tcPr>
            <w:tcW w:w="129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9EEA11A" w14:textId="77777777" w:rsidR="002A74FB" w:rsidRPr="000E5658" w:rsidRDefault="002A74FB" w:rsidP="0028496F">
            <w:pPr>
              <w:pStyle w:val="TableHeading"/>
              <w:jc w:val="center"/>
            </w:pPr>
            <w:r w:rsidRPr="000E5658">
              <w:t>Pass/Fail</w:t>
            </w:r>
          </w:p>
        </w:tc>
        <w:tc>
          <w:tcPr>
            <w:tcW w:w="269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2A73ED5" w14:textId="1F8C1991" w:rsidR="002A74FB" w:rsidRPr="000E5658" w:rsidRDefault="002A74FB" w:rsidP="0028496F">
            <w:pPr>
              <w:pStyle w:val="TableHeading"/>
              <w:jc w:val="center"/>
            </w:pPr>
            <w:r w:rsidRPr="000E5658">
              <w:t>Defect</w:t>
            </w:r>
            <w:r w:rsidR="00323AD0">
              <w:t>/Requirement</w:t>
            </w:r>
            <w:r w:rsidRPr="000E5658">
              <w:t xml:space="preserve"> ID</w:t>
            </w:r>
          </w:p>
        </w:tc>
      </w:tr>
      <w:tr w:rsidR="001832A5" w:rsidRPr="000E5658" w14:paraId="184CE144" w14:textId="77777777" w:rsidTr="00947EC3">
        <w:tblPrEx>
          <w:tblW w:w="12897" w:type="dxa"/>
          <w:jc w:val="center"/>
          <w:tblLayout w:type="fixed"/>
          <w:tblPrExChange w:id="227" w:author="AUu" w:date="2016-11-21T10:23:00Z">
            <w:tblPrEx>
              <w:tblW w:w="12897" w:type="dxa"/>
              <w:jc w:val="center"/>
              <w:tblLayout w:type="fixed"/>
            </w:tblPrEx>
          </w:tblPrExChange>
        </w:tblPrEx>
        <w:trPr>
          <w:cantSplit/>
          <w:jc w:val="center"/>
          <w:ins w:id="228" w:author="AUu" w:date="2016-11-21T10:19:00Z"/>
          <w:trPrChange w:id="229" w:author="AUu" w:date="2016-11-21T10:23: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230" w:author="AUu" w:date="2016-11-21T10:23: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5659A135" w14:textId="618955D5" w:rsidR="001832A5" w:rsidRPr="000B1C4B" w:rsidRDefault="001832A5" w:rsidP="001832A5">
            <w:pPr>
              <w:pStyle w:val="TableText"/>
              <w:rPr>
                <w:ins w:id="231" w:author="AUu" w:date="2016-11-21T10:19:00Z"/>
              </w:rPr>
            </w:pPr>
            <w:ins w:id="232" w:author="AUu" w:date="2016-11-21T10:25:00Z">
              <w:r w:rsidRPr="00624002">
                <w:rPr>
                  <w:color w:val="000000"/>
                  <w:szCs w:val="18"/>
                </w:rPr>
                <w:t>VistA.js Chained Services</w:t>
              </w:r>
            </w:ins>
          </w:p>
        </w:tc>
        <w:tc>
          <w:tcPr>
            <w:tcW w:w="925" w:type="dxa"/>
            <w:tcBorders>
              <w:top w:val="nil"/>
              <w:left w:val="nil"/>
              <w:bottom w:val="single" w:sz="4" w:space="0" w:color="auto"/>
              <w:right w:val="single" w:sz="4" w:space="0" w:color="auto"/>
            </w:tcBorders>
            <w:shd w:val="clear" w:color="auto" w:fill="auto"/>
            <w:noWrap/>
            <w:tcPrChange w:id="233" w:author="AUu" w:date="2016-11-21T10:23: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478A5A9A" w14:textId="3E105D04" w:rsidR="001832A5" w:rsidRDefault="001832A5" w:rsidP="001832A5">
            <w:pPr>
              <w:pStyle w:val="TableText"/>
              <w:jc w:val="center"/>
              <w:rPr>
                <w:ins w:id="234" w:author="AUu" w:date="2016-11-21T10:19:00Z"/>
                <w:color w:val="000000"/>
              </w:rPr>
            </w:pPr>
            <w:ins w:id="235" w:author="AUu" w:date="2016-11-21T10:23:00Z">
              <w:r w:rsidRPr="00F26BE9">
                <w:t>TC001</w:t>
              </w:r>
            </w:ins>
          </w:p>
        </w:tc>
        <w:tc>
          <w:tcPr>
            <w:tcW w:w="1652" w:type="dxa"/>
            <w:tcBorders>
              <w:top w:val="nil"/>
              <w:left w:val="nil"/>
              <w:bottom w:val="single" w:sz="4" w:space="0" w:color="auto"/>
              <w:right w:val="single" w:sz="4" w:space="0" w:color="auto"/>
            </w:tcBorders>
            <w:shd w:val="clear" w:color="auto" w:fill="auto"/>
            <w:noWrap/>
            <w:tcPrChange w:id="236" w:author="AUu" w:date="2016-11-21T10:23: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21C29273" w14:textId="73979DE6" w:rsidR="001832A5" w:rsidRDefault="001832A5" w:rsidP="001832A5">
            <w:pPr>
              <w:pStyle w:val="TableText"/>
              <w:jc w:val="center"/>
              <w:rPr>
                <w:ins w:id="237" w:author="AUu" w:date="2016-11-21T10:19:00Z"/>
                <w:color w:val="000000"/>
              </w:rPr>
            </w:pPr>
            <w:ins w:id="238" w:author="AUu" w:date="2016-11-21T10:25:00Z">
              <w:r>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239" w:author="AUu" w:date="2016-11-21T10:23: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40790AB6" w14:textId="4AFC6BBF" w:rsidR="001832A5" w:rsidRDefault="001832A5" w:rsidP="001832A5">
            <w:pPr>
              <w:pStyle w:val="TableText"/>
              <w:jc w:val="center"/>
              <w:rPr>
                <w:ins w:id="240" w:author="AUu" w:date="2016-11-21T10:19:00Z"/>
                <w:color w:val="000000"/>
              </w:rPr>
            </w:pPr>
            <w:ins w:id="241" w:author="AUu" w:date="2016-11-21T10:26:00Z">
              <w:r>
                <w:rPr>
                  <w:color w:val="000000"/>
                </w:rPr>
                <w:t>3.0.11</w:t>
              </w:r>
            </w:ins>
          </w:p>
        </w:tc>
        <w:tc>
          <w:tcPr>
            <w:tcW w:w="1293" w:type="dxa"/>
            <w:tcBorders>
              <w:top w:val="nil"/>
              <w:left w:val="nil"/>
              <w:bottom w:val="single" w:sz="4" w:space="0" w:color="auto"/>
              <w:right w:val="single" w:sz="4" w:space="0" w:color="auto"/>
            </w:tcBorders>
            <w:shd w:val="clear" w:color="auto" w:fill="auto"/>
            <w:noWrap/>
            <w:vAlign w:val="center"/>
            <w:tcPrChange w:id="242" w:author="AUu" w:date="2016-11-21T10:23: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7E9CC626" w14:textId="023AB36E" w:rsidR="001832A5" w:rsidRDefault="001832A5" w:rsidP="001832A5">
            <w:pPr>
              <w:pStyle w:val="TableText"/>
              <w:rPr>
                <w:ins w:id="243" w:author="AUu" w:date="2016-11-21T10:19:00Z"/>
                <w:color w:val="000000"/>
              </w:rPr>
            </w:pPr>
            <w:ins w:id="244" w:author="AUu" w:date="2016-11-21T13:57:00Z">
              <w:r>
                <w:rPr>
                  <w:color w:val="000000"/>
                </w:rPr>
                <w:t>Pass</w:t>
              </w:r>
            </w:ins>
          </w:p>
        </w:tc>
        <w:tc>
          <w:tcPr>
            <w:tcW w:w="2698" w:type="dxa"/>
            <w:tcBorders>
              <w:top w:val="nil"/>
              <w:left w:val="nil"/>
              <w:bottom w:val="single" w:sz="4" w:space="0" w:color="auto"/>
              <w:right w:val="single" w:sz="4" w:space="0" w:color="auto"/>
            </w:tcBorders>
            <w:shd w:val="clear" w:color="auto" w:fill="auto"/>
            <w:noWrap/>
            <w:tcPrChange w:id="245" w:author="AUu" w:date="2016-11-21T10:23: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5F6A9E6F" w14:textId="678BA24D" w:rsidR="001832A5" w:rsidRPr="002A5E4A" w:rsidRDefault="001832A5" w:rsidP="001832A5">
            <w:pPr>
              <w:pStyle w:val="TableText"/>
              <w:rPr>
                <w:ins w:id="246" w:author="AUu" w:date="2016-11-21T10:19:00Z"/>
              </w:rPr>
            </w:pPr>
            <w:ins w:id="247" w:author="AUu" w:date="2016-11-21T14:01:00Z">
              <w:r w:rsidRPr="00FC08A0">
                <w:t>NONE</w:t>
              </w:r>
            </w:ins>
          </w:p>
        </w:tc>
      </w:tr>
      <w:tr w:rsidR="001832A5" w:rsidRPr="000E5658" w14:paraId="4965B8F2" w14:textId="77777777" w:rsidTr="00CA6196">
        <w:tblPrEx>
          <w:tblW w:w="12897" w:type="dxa"/>
          <w:jc w:val="center"/>
          <w:tblLayout w:type="fixed"/>
          <w:tblPrExChange w:id="248" w:author="AUu" w:date="2016-11-21T14:00:00Z">
            <w:tblPrEx>
              <w:tblW w:w="12897" w:type="dxa"/>
              <w:jc w:val="center"/>
              <w:tblLayout w:type="fixed"/>
            </w:tblPrEx>
          </w:tblPrExChange>
        </w:tblPrEx>
        <w:trPr>
          <w:cantSplit/>
          <w:jc w:val="center"/>
          <w:ins w:id="249" w:author="AUu" w:date="2016-11-21T10:21:00Z"/>
          <w:trPrChange w:id="250"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251" w:author="AUu" w:date="2016-11-21T14:00:00Z">
              <w:tcPr>
                <w:tcW w:w="4315" w:type="dxa"/>
                <w:tcBorders>
                  <w:top w:val="nil"/>
                  <w:left w:val="single" w:sz="4" w:space="0" w:color="auto"/>
                  <w:bottom w:val="single" w:sz="4" w:space="0" w:color="auto"/>
                  <w:right w:val="single" w:sz="4" w:space="0" w:color="auto"/>
                </w:tcBorders>
                <w:shd w:val="clear" w:color="auto" w:fill="auto"/>
                <w:noWrap/>
              </w:tcPr>
            </w:tcPrChange>
          </w:tcPr>
          <w:p w14:paraId="7806CD73" w14:textId="02FD8617" w:rsidR="001832A5" w:rsidRPr="000B1C4B" w:rsidRDefault="001832A5" w:rsidP="001832A5">
            <w:pPr>
              <w:pStyle w:val="TableText"/>
              <w:rPr>
                <w:ins w:id="252" w:author="AUu" w:date="2016-11-21T10:21:00Z"/>
              </w:rPr>
            </w:pPr>
            <w:ins w:id="253" w:author="AUu" w:date="2016-11-21T10:25:00Z">
              <w:r w:rsidRPr="00624002">
                <w:rPr>
                  <w:color w:val="000000"/>
                  <w:szCs w:val="18"/>
                </w:rPr>
                <w:t>VistA.js Chained Services</w:t>
              </w:r>
            </w:ins>
          </w:p>
        </w:tc>
        <w:tc>
          <w:tcPr>
            <w:tcW w:w="925" w:type="dxa"/>
            <w:tcBorders>
              <w:top w:val="nil"/>
              <w:left w:val="nil"/>
              <w:bottom w:val="single" w:sz="4" w:space="0" w:color="auto"/>
              <w:right w:val="single" w:sz="4" w:space="0" w:color="auto"/>
            </w:tcBorders>
            <w:shd w:val="clear" w:color="auto" w:fill="auto"/>
            <w:noWrap/>
            <w:tcPrChange w:id="254" w:author="AUu" w:date="2016-11-21T14:00:00Z">
              <w:tcPr>
                <w:tcW w:w="925" w:type="dxa"/>
                <w:tcBorders>
                  <w:top w:val="nil"/>
                  <w:left w:val="nil"/>
                  <w:bottom w:val="single" w:sz="4" w:space="0" w:color="auto"/>
                  <w:right w:val="single" w:sz="4" w:space="0" w:color="auto"/>
                </w:tcBorders>
                <w:shd w:val="clear" w:color="auto" w:fill="auto"/>
                <w:noWrap/>
                <w:vAlign w:val="bottom"/>
              </w:tcPr>
            </w:tcPrChange>
          </w:tcPr>
          <w:p w14:paraId="3804A133" w14:textId="14CD4609" w:rsidR="001832A5" w:rsidRDefault="001832A5" w:rsidP="001832A5">
            <w:pPr>
              <w:pStyle w:val="TableText"/>
              <w:jc w:val="center"/>
              <w:rPr>
                <w:ins w:id="255" w:author="AUu" w:date="2016-11-21T10:21:00Z"/>
                <w:color w:val="000000"/>
              </w:rPr>
            </w:pPr>
            <w:ins w:id="256" w:author="AUu" w:date="2016-11-21T10:23:00Z">
              <w:r w:rsidRPr="00F26BE9">
                <w:t>TC002</w:t>
              </w:r>
            </w:ins>
          </w:p>
        </w:tc>
        <w:tc>
          <w:tcPr>
            <w:tcW w:w="1652" w:type="dxa"/>
            <w:tcBorders>
              <w:top w:val="nil"/>
              <w:left w:val="nil"/>
              <w:bottom w:val="single" w:sz="4" w:space="0" w:color="auto"/>
              <w:right w:val="single" w:sz="4" w:space="0" w:color="auto"/>
            </w:tcBorders>
            <w:shd w:val="clear" w:color="auto" w:fill="auto"/>
            <w:noWrap/>
            <w:tcPrChange w:id="257" w:author="AUu" w:date="2016-11-21T14:00:00Z">
              <w:tcPr>
                <w:tcW w:w="1652" w:type="dxa"/>
                <w:tcBorders>
                  <w:top w:val="nil"/>
                  <w:left w:val="nil"/>
                  <w:bottom w:val="single" w:sz="4" w:space="0" w:color="auto"/>
                  <w:right w:val="single" w:sz="4" w:space="0" w:color="auto"/>
                </w:tcBorders>
                <w:shd w:val="clear" w:color="auto" w:fill="auto"/>
                <w:noWrap/>
              </w:tcPr>
            </w:tcPrChange>
          </w:tcPr>
          <w:p w14:paraId="24A8F513" w14:textId="370C9B2C" w:rsidR="001832A5" w:rsidRDefault="001832A5" w:rsidP="001832A5">
            <w:pPr>
              <w:pStyle w:val="TableText"/>
              <w:jc w:val="center"/>
              <w:rPr>
                <w:ins w:id="258" w:author="AUu" w:date="2016-11-21T10:21:00Z"/>
                <w:color w:val="000000"/>
              </w:rPr>
            </w:pPr>
            <w:ins w:id="259" w:author="AUu" w:date="2016-11-21T10:26:00Z">
              <w:r w:rsidRPr="007D0807">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260" w:author="AUu" w:date="2016-11-21T14:00:00Z">
              <w:tcPr>
                <w:tcW w:w="2014" w:type="dxa"/>
                <w:tcBorders>
                  <w:top w:val="nil"/>
                  <w:left w:val="nil"/>
                  <w:bottom w:val="single" w:sz="4" w:space="0" w:color="auto"/>
                  <w:right w:val="single" w:sz="4" w:space="0" w:color="auto"/>
                </w:tcBorders>
                <w:shd w:val="clear" w:color="auto" w:fill="auto"/>
                <w:noWrap/>
              </w:tcPr>
            </w:tcPrChange>
          </w:tcPr>
          <w:p w14:paraId="00CEA1B0" w14:textId="4974FCB5" w:rsidR="001832A5" w:rsidRDefault="001832A5" w:rsidP="001832A5">
            <w:pPr>
              <w:pStyle w:val="TableText"/>
              <w:jc w:val="center"/>
              <w:rPr>
                <w:ins w:id="261" w:author="AUu" w:date="2016-11-21T10:21:00Z"/>
                <w:color w:val="000000"/>
              </w:rPr>
            </w:pPr>
            <w:ins w:id="262"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263" w:author="AUu" w:date="2016-11-21T14:00:00Z">
              <w:tcPr>
                <w:tcW w:w="1293" w:type="dxa"/>
                <w:tcBorders>
                  <w:top w:val="nil"/>
                  <w:left w:val="nil"/>
                  <w:bottom w:val="single" w:sz="4" w:space="0" w:color="auto"/>
                  <w:right w:val="single" w:sz="4" w:space="0" w:color="auto"/>
                </w:tcBorders>
                <w:shd w:val="clear" w:color="auto" w:fill="auto"/>
                <w:noWrap/>
                <w:vAlign w:val="center"/>
              </w:tcPr>
            </w:tcPrChange>
          </w:tcPr>
          <w:p w14:paraId="121D90DE" w14:textId="08CBF475" w:rsidR="001832A5" w:rsidRDefault="001832A5" w:rsidP="001832A5">
            <w:pPr>
              <w:pStyle w:val="TableText"/>
              <w:rPr>
                <w:ins w:id="264" w:author="AUu" w:date="2016-11-21T10:21:00Z"/>
                <w:color w:val="000000"/>
              </w:rPr>
            </w:pPr>
            <w:ins w:id="265"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266" w:author="AUu" w:date="2016-11-21T14:00:00Z">
              <w:tcPr>
                <w:tcW w:w="2698" w:type="dxa"/>
                <w:tcBorders>
                  <w:top w:val="nil"/>
                  <w:left w:val="nil"/>
                  <w:bottom w:val="single" w:sz="4" w:space="0" w:color="auto"/>
                  <w:right w:val="single" w:sz="4" w:space="0" w:color="auto"/>
                </w:tcBorders>
                <w:shd w:val="clear" w:color="auto" w:fill="auto"/>
                <w:noWrap/>
              </w:tcPr>
            </w:tcPrChange>
          </w:tcPr>
          <w:p w14:paraId="134B4368" w14:textId="72DE57BC" w:rsidR="001832A5" w:rsidRPr="002A5E4A" w:rsidRDefault="001832A5" w:rsidP="001832A5">
            <w:pPr>
              <w:pStyle w:val="TableText"/>
              <w:rPr>
                <w:ins w:id="267" w:author="AUu" w:date="2016-11-21T10:21:00Z"/>
              </w:rPr>
            </w:pPr>
            <w:ins w:id="268" w:author="AUu" w:date="2016-11-21T14:01:00Z">
              <w:r w:rsidRPr="00FC08A0">
                <w:t>NONE</w:t>
              </w:r>
            </w:ins>
          </w:p>
        </w:tc>
      </w:tr>
      <w:tr w:rsidR="001832A5" w:rsidRPr="000E5658" w14:paraId="2734A188" w14:textId="77777777" w:rsidTr="00CA6196">
        <w:tblPrEx>
          <w:tblW w:w="12897" w:type="dxa"/>
          <w:jc w:val="center"/>
          <w:tblLayout w:type="fixed"/>
          <w:tblPrExChange w:id="269" w:author="AUu" w:date="2016-11-21T14:00:00Z">
            <w:tblPrEx>
              <w:tblW w:w="12897" w:type="dxa"/>
              <w:jc w:val="center"/>
              <w:tblLayout w:type="fixed"/>
            </w:tblPrEx>
          </w:tblPrExChange>
        </w:tblPrEx>
        <w:trPr>
          <w:cantSplit/>
          <w:jc w:val="center"/>
          <w:ins w:id="270" w:author="AUu" w:date="2016-11-21T10:21:00Z"/>
          <w:trPrChange w:id="271"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272" w:author="AUu" w:date="2016-11-21T14:00:00Z">
              <w:tcPr>
                <w:tcW w:w="4315" w:type="dxa"/>
                <w:tcBorders>
                  <w:top w:val="nil"/>
                  <w:left w:val="single" w:sz="4" w:space="0" w:color="auto"/>
                  <w:bottom w:val="single" w:sz="4" w:space="0" w:color="auto"/>
                  <w:right w:val="single" w:sz="4" w:space="0" w:color="auto"/>
                </w:tcBorders>
                <w:shd w:val="clear" w:color="auto" w:fill="auto"/>
                <w:noWrap/>
              </w:tcPr>
            </w:tcPrChange>
          </w:tcPr>
          <w:p w14:paraId="5E74FB09" w14:textId="52DAF731" w:rsidR="001832A5" w:rsidRPr="000B1C4B" w:rsidRDefault="001832A5" w:rsidP="001832A5">
            <w:pPr>
              <w:pStyle w:val="TableText"/>
              <w:rPr>
                <w:ins w:id="273" w:author="AUu" w:date="2016-11-21T10:21:00Z"/>
              </w:rPr>
            </w:pPr>
            <w:ins w:id="274" w:author="AUu" w:date="2016-11-21T10:25:00Z">
              <w:r w:rsidRPr="00624002">
                <w:rPr>
                  <w:color w:val="000000"/>
                  <w:szCs w:val="18"/>
                </w:rPr>
                <w:t>VistA.js Chained Services</w:t>
              </w:r>
            </w:ins>
          </w:p>
        </w:tc>
        <w:tc>
          <w:tcPr>
            <w:tcW w:w="925" w:type="dxa"/>
            <w:tcBorders>
              <w:top w:val="nil"/>
              <w:left w:val="nil"/>
              <w:bottom w:val="single" w:sz="4" w:space="0" w:color="auto"/>
              <w:right w:val="single" w:sz="4" w:space="0" w:color="auto"/>
            </w:tcBorders>
            <w:shd w:val="clear" w:color="auto" w:fill="auto"/>
            <w:noWrap/>
            <w:tcPrChange w:id="275" w:author="AUu" w:date="2016-11-21T14:00:00Z">
              <w:tcPr>
                <w:tcW w:w="925" w:type="dxa"/>
                <w:tcBorders>
                  <w:top w:val="nil"/>
                  <w:left w:val="nil"/>
                  <w:bottom w:val="single" w:sz="4" w:space="0" w:color="auto"/>
                  <w:right w:val="single" w:sz="4" w:space="0" w:color="auto"/>
                </w:tcBorders>
                <w:shd w:val="clear" w:color="auto" w:fill="auto"/>
                <w:noWrap/>
                <w:vAlign w:val="bottom"/>
              </w:tcPr>
            </w:tcPrChange>
          </w:tcPr>
          <w:p w14:paraId="48CF65A1" w14:textId="22048A1C" w:rsidR="001832A5" w:rsidRDefault="001832A5" w:rsidP="001832A5">
            <w:pPr>
              <w:pStyle w:val="TableText"/>
              <w:jc w:val="center"/>
              <w:rPr>
                <w:ins w:id="276" w:author="AUu" w:date="2016-11-21T10:21:00Z"/>
                <w:color w:val="000000"/>
              </w:rPr>
            </w:pPr>
            <w:ins w:id="277" w:author="AUu" w:date="2016-11-21T10:23:00Z">
              <w:r w:rsidRPr="00F26BE9">
                <w:t>TC003</w:t>
              </w:r>
            </w:ins>
          </w:p>
        </w:tc>
        <w:tc>
          <w:tcPr>
            <w:tcW w:w="1652" w:type="dxa"/>
            <w:tcBorders>
              <w:top w:val="nil"/>
              <w:left w:val="nil"/>
              <w:bottom w:val="single" w:sz="4" w:space="0" w:color="auto"/>
              <w:right w:val="single" w:sz="4" w:space="0" w:color="auto"/>
            </w:tcBorders>
            <w:shd w:val="clear" w:color="auto" w:fill="auto"/>
            <w:noWrap/>
            <w:tcPrChange w:id="278" w:author="AUu" w:date="2016-11-21T14:00:00Z">
              <w:tcPr>
                <w:tcW w:w="1652" w:type="dxa"/>
                <w:tcBorders>
                  <w:top w:val="nil"/>
                  <w:left w:val="nil"/>
                  <w:bottom w:val="single" w:sz="4" w:space="0" w:color="auto"/>
                  <w:right w:val="single" w:sz="4" w:space="0" w:color="auto"/>
                </w:tcBorders>
                <w:shd w:val="clear" w:color="auto" w:fill="auto"/>
                <w:noWrap/>
              </w:tcPr>
            </w:tcPrChange>
          </w:tcPr>
          <w:p w14:paraId="577AB7C4" w14:textId="79A9BA4D" w:rsidR="001832A5" w:rsidRDefault="001832A5" w:rsidP="001832A5">
            <w:pPr>
              <w:pStyle w:val="TableText"/>
              <w:jc w:val="center"/>
              <w:rPr>
                <w:ins w:id="279" w:author="AUu" w:date="2016-11-21T10:21:00Z"/>
                <w:color w:val="000000"/>
              </w:rPr>
            </w:pPr>
            <w:ins w:id="280" w:author="AUu" w:date="2016-11-21T10:26:00Z">
              <w:r w:rsidRPr="007D0807">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281" w:author="AUu" w:date="2016-11-21T14:00:00Z">
              <w:tcPr>
                <w:tcW w:w="2014" w:type="dxa"/>
                <w:tcBorders>
                  <w:top w:val="nil"/>
                  <w:left w:val="nil"/>
                  <w:bottom w:val="single" w:sz="4" w:space="0" w:color="auto"/>
                  <w:right w:val="single" w:sz="4" w:space="0" w:color="auto"/>
                </w:tcBorders>
                <w:shd w:val="clear" w:color="auto" w:fill="auto"/>
                <w:noWrap/>
              </w:tcPr>
            </w:tcPrChange>
          </w:tcPr>
          <w:p w14:paraId="19E8B1B9" w14:textId="280F8273" w:rsidR="001832A5" w:rsidRDefault="001832A5" w:rsidP="001832A5">
            <w:pPr>
              <w:pStyle w:val="TableText"/>
              <w:jc w:val="center"/>
              <w:rPr>
                <w:ins w:id="282" w:author="AUu" w:date="2016-11-21T10:21:00Z"/>
                <w:color w:val="000000"/>
              </w:rPr>
            </w:pPr>
            <w:ins w:id="283"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284" w:author="AUu" w:date="2016-11-21T14:00:00Z">
              <w:tcPr>
                <w:tcW w:w="1293" w:type="dxa"/>
                <w:tcBorders>
                  <w:top w:val="nil"/>
                  <w:left w:val="nil"/>
                  <w:bottom w:val="single" w:sz="4" w:space="0" w:color="auto"/>
                  <w:right w:val="single" w:sz="4" w:space="0" w:color="auto"/>
                </w:tcBorders>
                <w:shd w:val="clear" w:color="auto" w:fill="auto"/>
                <w:noWrap/>
                <w:vAlign w:val="center"/>
              </w:tcPr>
            </w:tcPrChange>
          </w:tcPr>
          <w:p w14:paraId="0EF6BFAE" w14:textId="136DE6BA" w:rsidR="001832A5" w:rsidRDefault="001832A5" w:rsidP="001832A5">
            <w:pPr>
              <w:pStyle w:val="TableText"/>
              <w:rPr>
                <w:ins w:id="285" w:author="AUu" w:date="2016-11-21T10:21:00Z"/>
                <w:color w:val="000000"/>
              </w:rPr>
            </w:pPr>
            <w:ins w:id="286"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287" w:author="AUu" w:date="2016-11-21T14:00:00Z">
              <w:tcPr>
                <w:tcW w:w="2698" w:type="dxa"/>
                <w:tcBorders>
                  <w:top w:val="nil"/>
                  <w:left w:val="nil"/>
                  <w:bottom w:val="single" w:sz="4" w:space="0" w:color="auto"/>
                  <w:right w:val="single" w:sz="4" w:space="0" w:color="auto"/>
                </w:tcBorders>
                <w:shd w:val="clear" w:color="auto" w:fill="auto"/>
                <w:noWrap/>
              </w:tcPr>
            </w:tcPrChange>
          </w:tcPr>
          <w:p w14:paraId="2B2435E7" w14:textId="56D8B97D" w:rsidR="001832A5" w:rsidRPr="002A5E4A" w:rsidRDefault="001832A5" w:rsidP="001832A5">
            <w:pPr>
              <w:pStyle w:val="TableText"/>
              <w:rPr>
                <w:ins w:id="288" w:author="AUu" w:date="2016-11-21T10:21:00Z"/>
              </w:rPr>
            </w:pPr>
            <w:ins w:id="289" w:author="AUu" w:date="2016-11-21T14:01:00Z">
              <w:r w:rsidRPr="00FC08A0">
                <w:t>NONE</w:t>
              </w:r>
            </w:ins>
          </w:p>
        </w:tc>
      </w:tr>
      <w:tr w:rsidR="001832A5" w:rsidRPr="000E5658" w14:paraId="644BCD28" w14:textId="77777777" w:rsidTr="00CA6196">
        <w:tblPrEx>
          <w:tblW w:w="12897" w:type="dxa"/>
          <w:jc w:val="center"/>
          <w:tblLayout w:type="fixed"/>
          <w:tblPrExChange w:id="290" w:author="AUu" w:date="2016-11-21T14:00:00Z">
            <w:tblPrEx>
              <w:tblW w:w="12897" w:type="dxa"/>
              <w:jc w:val="center"/>
              <w:tblLayout w:type="fixed"/>
            </w:tblPrEx>
          </w:tblPrExChange>
        </w:tblPrEx>
        <w:trPr>
          <w:cantSplit/>
          <w:jc w:val="center"/>
          <w:ins w:id="291" w:author="AUu" w:date="2016-11-21T10:21:00Z"/>
          <w:trPrChange w:id="292"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293" w:author="AUu" w:date="2016-11-21T14:00:00Z">
              <w:tcPr>
                <w:tcW w:w="4315" w:type="dxa"/>
                <w:tcBorders>
                  <w:top w:val="nil"/>
                  <w:left w:val="single" w:sz="4" w:space="0" w:color="auto"/>
                  <w:bottom w:val="single" w:sz="4" w:space="0" w:color="auto"/>
                  <w:right w:val="single" w:sz="4" w:space="0" w:color="auto"/>
                </w:tcBorders>
                <w:shd w:val="clear" w:color="auto" w:fill="auto"/>
                <w:noWrap/>
              </w:tcPr>
            </w:tcPrChange>
          </w:tcPr>
          <w:p w14:paraId="2925A43E" w14:textId="72D3E10C" w:rsidR="001832A5" w:rsidRPr="000B1C4B" w:rsidRDefault="001832A5" w:rsidP="001832A5">
            <w:pPr>
              <w:pStyle w:val="TableText"/>
              <w:rPr>
                <w:ins w:id="294" w:author="AUu" w:date="2016-11-21T10:21:00Z"/>
              </w:rPr>
            </w:pPr>
            <w:ins w:id="295" w:author="AUu" w:date="2016-11-21T10:25:00Z">
              <w:r w:rsidRPr="00624002">
                <w:rPr>
                  <w:color w:val="000000"/>
                  <w:szCs w:val="18"/>
                </w:rPr>
                <w:t>VistA.js Chained Services</w:t>
              </w:r>
            </w:ins>
          </w:p>
        </w:tc>
        <w:tc>
          <w:tcPr>
            <w:tcW w:w="925" w:type="dxa"/>
            <w:tcBorders>
              <w:top w:val="nil"/>
              <w:left w:val="nil"/>
              <w:bottom w:val="single" w:sz="4" w:space="0" w:color="auto"/>
              <w:right w:val="single" w:sz="4" w:space="0" w:color="auto"/>
            </w:tcBorders>
            <w:shd w:val="clear" w:color="auto" w:fill="auto"/>
            <w:noWrap/>
            <w:tcPrChange w:id="296" w:author="AUu" w:date="2016-11-21T14:00:00Z">
              <w:tcPr>
                <w:tcW w:w="925" w:type="dxa"/>
                <w:tcBorders>
                  <w:top w:val="nil"/>
                  <w:left w:val="nil"/>
                  <w:bottom w:val="single" w:sz="4" w:space="0" w:color="auto"/>
                  <w:right w:val="single" w:sz="4" w:space="0" w:color="auto"/>
                </w:tcBorders>
                <w:shd w:val="clear" w:color="auto" w:fill="auto"/>
                <w:noWrap/>
                <w:vAlign w:val="bottom"/>
              </w:tcPr>
            </w:tcPrChange>
          </w:tcPr>
          <w:p w14:paraId="241A9D17" w14:textId="2333088D" w:rsidR="001832A5" w:rsidRDefault="001832A5" w:rsidP="001832A5">
            <w:pPr>
              <w:pStyle w:val="TableText"/>
              <w:jc w:val="center"/>
              <w:rPr>
                <w:ins w:id="297" w:author="AUu" w:date="2016-11-21T10:21:00Z"/>
                <w:color w:val="000000"/>
              </w:rPr>
            </w:pPr>
            <w:ins w:id="298" w:author="AUu" w:date="2016-11-21T10:23:00Z">
              <w:r w:rsidRPr="00F26BE9">
                <w:t>TC004</w:t>
              </w:r>
            </w:ins>
          </w:p>
        </w:tc>
        <w:tc>
          <w:tcPr>
            <w:tcW w:w="1652" w:type="dxa"/>
            <w:tcBorders>
              <w:top w:val="nil"/>
              <w:left w:val="nil"/>
              <w:bottom w:val="single" w:sz="4" w:space="0" w:color="auto"/>
              <w:right w:val="single" w:sz="4" w:space="0" w:color="auto"/>
            </w:tcBorders>
            <w:shd w:val="clear" w:color="auto" w:fill="auto"/>
            <w:noWrap/>
            <w:tcPrChange w:id="299" w:author="AUu" w:date="2016-11-21T14:00:00Z">
              <w:tcPr>
                <w:tcW w:w="1652" w:type="dxa"/>
                <w:tcBorders>
                  <w:top w:val="nil"/>
                  <w:left w:val="nil"/>
                  <w:bottom w:val="single" w:sz="4" w:space="0" w:color="auto"/>
                  <w:right w:val="single" w:sz="4" w:space="0" w:color="auto"/>
                </w:tcBorders>
                <w:shd w:val="clear" w:color="auto" w:fill="auto"/>
                <w:noWrap/>
              </w:tcPr>
            </w:tcPrChange>
          </w:tcPr>
          <w:p w14:paraId="2C094888" w14:textId="7F5D1B92" w:rsidR="001832A5" w:rsidRDefault="001832A5" w:rsidP="001832A5">
            <w:pPr>
              <w:pStyle w:val="TableText"/>
              <w:jc w:val="center"/>
              <w:rPr>
                <w:ins w:id="300" w:author="AUu" w:date="2016-11-21T10:21:00Z"/>
                <w:color w:val="000000"/>
              </w:rPr>
            </w:pPr>
            <w:ins w:id="301" w:author="AUu" w:date="2016-11-21T10:26:00Z">
              <w:r w:rsidRPr="007D0807">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302" w:author="AUu" w:date="2016-11-21T14:00:00Z">
              <w:tcPr>
                <w:tcW w:w="2014" w:type="dxa"/>
                <w:tcBorders>
                  <w:top w:val="nil"/>
                  <w:left w:val="nil"/>
                  <w:bottom w:val="single" w:sz="4" w:space="0" w:color="auto"/>
                  <w:right w:val="single" w:sz="4" w:space="0" w:color="auto"/>
                </w:tcBorders>
                <w:shd w:val="clear" w:color="auto" w:fill="auto"/>
                <w:noWrap/>
              </w:tcPr>
            </w:tcPrChange>
          </w:tcPr>
          <w:p w14:paraId="7B3066B0" w14:textId="760C2F52" w:rsidR="001832A5" w:rsidRDefault="001832A5" w:rsidP="001832A5">
            <w:pPr>
              <w:pStyle w:val="TableText"/>
              <w:jc w:val="center"/>
              <w:rPr>
                <w:ins w:id="303" w:author="AUu" w:date="2016-11-21T10:21:00Z"/>
                <w:color w:val="000000"/>
              </w:rPr>
            </w:pPr>
            <w:ins w:id="304"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305" w:author="AUu" w:date="2016-11-21T14:00:00Z">
              <w:tcPr>
                <w:tcW w:w="1293" w:type="dxa"/>
                <w:tcBorders>
                  <w:top w:val="nil"/>
                  <w:left w:val="nil"/>
                  <w:bottom w:val="single" w:sz="4" w:space="0" w:color="auto"/>
                  <w:right w:val="single" w:sz="4" w:space="0" w:color="auto"/>
                </w:tcBorders>
                <w:shd w:val="clear" w:color="auto" w:fill="auto"/>
                <w:noWrap/>
                <w:vAlign w:val="center"/>
              </w:tcPr>
            </w:tcPrChange>
          </w:tcPr>
          <w:p w14:paraId="0AE0739D" w14:textId="7A392636" w:rsidR="001832A5" w:rsidRDefault="001832A5" w:rsidP="001832A5">
            <w:pPr>
              <w:pStyle w:val="TableText"/>
              <w:rPr>
                <w:ins w:id="306" w:author="AUu" w:date="2016-11-21T10:21:00Z"/>
                <w:color w:val="000000"/>
              </w:rPr>
            </w:pPr>
            <w:ins w:id="307"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308" w:author="AUu" w:date="2016-11-21T14:00:00Z">
              <w:tcPr>
                <w:tcW w:w="2698" w:type="dxa"/>
                <w:tcBorders>
                  <w:top w:val="nil"/>
                  <w:left w:val="nil"/>
                  <w:bottom w:val="single" w:sz="4" w:space="0" w:color="auto"/>
                  <w:right w:val="single" w:sz="4" w:space="0" w:color="auto"/>
                </w:tcBorders>
                <w:shd w:val="clear" w:color="auto" w:fill="auto"/>
                <w:noWrap/>
              </w:tcPr>
            </w:tcPrChange>
          </w:tcPr>
          <w:p w14:paraId="5FC0034F" w14:textId="5350C35B" w:rsidR="001832A5" w:rsidRPr="002A5E4A" w:rsidRDefault="001832A5" w:rsidP="001832A5">
            <w:pPr>
              <w:pStyle w:val="TableText"/>
              <w:rPr>
                <w:ins w:id="309" w:author="AUu" w:date="2016-11-21T10:21:00Z"/>
              </w:rPr>
            </w:pPr>
            <w:ins w:id="310" w:author="AUu" w:date="2016-11-21T14:01:00Z">
              <w:r w:rsidRPr="00FC08A0">
                <w:t>NONE</w:t>
              </w:r>
            </w:ins>
          </w:p>
        </w:tc>
      </w:tr>
      <w:tr w:rsidR="001832A5" w:rsidRPr="000E5658" w14:paraId="3064A4E0" w14:textId="77777777" w:rsidTr="00CA6196">
        <w:tblPrEx>
          <w:tblW w:w="12897" w:type="dxa"/>
          <w:jc w:val="center"/>
          <w:tblLayout w:type="fixed"/>
          <w:tblPrExChange w:id="311" w:author="AUu" w:date="2016-11-21T14:00:00Z">
            <w:tblPrEx>
              <w:tblW w:w="12897" w:type="dxa"/>
              <w:jc w:val="center"/>
              <w:tblLayout w:type="fixed"/>
            </w:tblPrEx>
          </w:tblPrExChange>
        </w:tblPrEx>
        <w:trPr>
          <w:cantSplit/>
          <w:jc w:val="center"/>
          <w:ins w:id="312" w:author="AUu" w:date="2016-11-21T10:21:00Z"/>
          <w:trPrChange w:id="313"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314" w:author="AUu" w:date="2016-11-21T14:00:00Z">
              <w:tcPr>
                <w:tcW w:w="4315" w:type="dxa"/>
                <w:tcBorders>
                  <w:top w:val="nil"/>
                  <w:left w:val="single" w:sz="4" w:space="0" w:color="auto"/>
                  <w:bottom w:val="single" w:sz="4" w:space="0" w:color="auto"/>
                  <w:right w:val="single" w:sz="4" w:space="0" w:color="auto"/>
                </w:tcBorders>
                <w:shd w:val="clear" w:color="auto" w:fill="auto"/>
                <w:noWrap/>
              </w:tcPr>
            </w:tcPrChange>
          </w:tcPr>
          <w:p w14:paraId="2A41050D" w14:textId="04580308" w:rsidR="001832A5" w:rsidRPr="000B1C4B" w:rsidRDefault="001832A5" w:rsidP="001832A5">
            <w:pPr>
              <w:pStyle w:val="TableText"/>
              <w:rPr>
                <w:ins w:id="315" w:author="AUu" w:date="2016-11-21T10:21:00Z"/>
              </w:rPr>
            </w:pPr>
            <w:ins w:id="316" w:author="AUu" w:date="2016-11-21T10:25:00Z">
              <w:r w:rsidRPr="00A160C2">
                <w:t xml:space="preserve">SMOKE </w:t>
              </w:r>
              <w:proofErr w:type="spellStart"/>
              <w:r w:rsidRPr="00A160C2">
                <w:t>TEST_VistAjsSplashPage</w:t>
              </w:r>
            </w:ins>
            <w:proofErr w:type="spellEnd"/>
          </w:p>
        </w:tc>
        <w:tc>
          <w:tcPr>
            <w:tcW w:w="925" w:type="dxa"/>
            <w:tcBorders>
              <w:top w:val="nil"/>
              <w:left w:val="nil"/>
              <w:bottom w:val="single" w:sz="4" w:space="0" w:color="auto"/>
              <w:right w:val="single" w:sz="4" w:space="0" w:color="auto"/>
            </w:tcBorders>
            <w:shd w:val="clear" w:color="auto" w:fill="auto"/>
            <w:noWrap/>
            <w:vAlign w:val="bottom"/>
            <w:tcPrChange w:id="317" w:author="AUu" w:date="2016-11-21T14:00:00Z">
              <w:tcPr>
                <w:tcW w:w="925" w:type="dxa"/>
                <w:tcBorders>
                  <w:top w:val="nil"/>
                  <w:left w:val="nil"/>
                  <w:bottom w:val="single" w:sz="4" w:space="0" w:color="auto"/>
                  <w:right w:val="single" w:sz="4" w:space="0" w:color="auto"/>
                </w:tcBorders>
                <w:shd w:val="clear" w:color="auto" w:fill="auto"/>
                <w:noWrap/>
                <w:vAlign w:val="bottom"/>
              </w:tcPr>
            </w:tcPrChange>
          </w:tcPr>
          <w:p w14:paraId="1B6B9AB8" w14:textId="334DBC40" w:rsidR="001832A5" w:rsidRDefault="001832A5" w:rsidP="001832A5">
            <w:pPr>
              <w:pStyle w:val="TableText"/>
              <w:jc w:val="center"/>
              <w:rPr>
                <w:ins w:id="318" w:author="AUu" w:date="2016-11-21T10:21:00Z"/>
                <w:color w:val="000000"/>
              </w:rPr>
            </w:pPr>
            <w:ins w:id="319" w:author="AUu" w:date="2016-11-21T10:25:00Z">
              <w:r w:rsidRPr="00F26BE9">
                <w:t>TC001</w:t>
              </w:r>
            </w:ins>
          </w:p>
        </w:tc>
        <w:tc>
          <w:tcPr>
            <w:tcW w:w="1652" w:type="dxa"/>
            <w:tcBorders>
              <w:top w:val="nil"/>
              <w:left w:val="nil"/>
              <w:bottom w:val="single" w:sz="4" w:space="0" w:color="auto"/>
              <w:right w:val="single" w:sz="4" w:space="0" w:color="auto"/>
            </w:tcBorders>
            <w:shd w:val="clear" w:color="auto" w:fill="auto"/>
            <w:noWrap/>
            <w:tcPrChange w:id="320" w:author="AUu" w:date="2016-11-21T14:00:00Z">
              <w:tcPr>
                <w:tcW w:w="1652" w:type="dxa"/>
                <w:tcBorders>
                  <w:top w:val="nil"/>
                  <w:left w:val="nil"/>
                  <w:bottom w:val="single" w:sz="4" w:space="0" w:color="auto"/>
                  <w:right w:val="single" w:sz="4" w:space="0" w:color="auto"/>
                </w:tcBorders>
                <w:shd w:val="clear" w:color="auto" w:fill="auto"/>
                <w:noWrap/>
              </w:tcPr>
            </w:tcPrChange>
          </w:tcPr>
          <w:p w14:paraId="0A1B33E7" w14:textId="31F7BD21" w:rsidR="001832A5" w:rsidRDefault="001832A5" w:rsidP="001832A5">
            <w:pPr>
              <w:pStyle w:val="TableText"/>
              <w:jc w:val="center"/>
              <w:rPr>
                <w:ins w:id="321" w:author="AUu" w:date="2016-11-21T10:21:00Z"/>
                <w:color w:val="000000"/>
              </w:rPr>
            </w:pPr>
            <w:ins w:id="322" w:author="AUu" w:date="2016-11-21T10:26:00Z">
              <w:r w:rsidRPr="007D0807">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323" w:author="AUu" w:date="2016-11-21T14:00:00Z">
              <w:tcPr>
                <w:tcW w:w="2014" w:type="dxa"/>
                <w:tcBorders>
                  <w:top w:val="nil"/>
                  <w:left w:val="nil"/>
                  <w:bottom w:val="single" w:sz="4" w:space="0" w:color="auto"/>
                  <w:right w:val="single" w:sz="4" w:space="0" w:color="auto"/>
                </w:tcBorders>
                <w:shd w:val="clear" w:color="auto" w:fill="auto"/>
                <w:noWrap/>
              </w:tcPr>
            </w:tcPrChange>
          </w:tcPr>
          <w:p w14:paraId="50A2DB17" w14:textId="4C8049CF" w:rsidR="001832A5" w:rsidRDefault="001832A5" w:rsidP="001832A5">
            <w:pPr>
              <w:pStyle w:val="TableText"/>
              <w:jc w:val="center"/>
              <w:rPr>
                <w:ins w:id="324" w:author="AUu" w:date="2016-11-21T10:21:00Z"/>
                <w:color w:val="000000"/>
              </w:rPr>
            </w:pPr>
            <w:ins w:id="325"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326" w:author="AUu" w:date="2016-11-21T14:00:00Z">
              <w:tcPr>
                <w:tcW w:w="1293" w:type="dxa"/>
                <w:tcBorders>
                  <w:top w:val="nil"/>
                  <w:left w:val="nil"/>
                  <w:bottom w:val="single" w:sz="4" w:space="0" w:color="auto"/>
                  <w:right w:val="single" w:sz="4" w:space="0" w:color="auto"/>
                </w:tcBorders>
                <w:shd w:val="clear" w:color="auto" w:fill="auto"/>
                <w:noWrap/>
                <w:vAlign w:val="center"/>
              </w:tcPr>
            </w:tcPrChange>
          </w:tcPr>
          <w:p w14:paraId="12BBE7B6" w14:textId="7D7BF21B" w:rsidR="001832A5" w:rsidRDefault="001832A5" w:rsidP="001832A5">
            <w:pPr>
              <w:pStyle w:val="TableText"/>
              <w:rPr>
                <w:ins w:id="327" w:author="AUu" w:date="2016-11-21T10:21:00Z"/>
                <w:color w:val="000000"/>
              </w:rPr>
            </w:pPr>
            <w:ins w:id="328"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329" w:author="AUu" w:date="2016-11-21T14:00:00Z">
              <w:tcPr>
                <w:tcW w:w="2698" w:type="dxa"/>
                <w:tcBorders>
                  <w:top w:val="nil"/>
                  <w:left w:val="nil"/>
                  <w:bottom w:val="single" w:sz="4" w:space="0" w:color="auto"/>
                  <w:right w:val="single" w:sz="4" w:space="0" w:color="auto"/>
                </w:tcBorders>
                <w:shd w:val="clear" w:color="auto" w:fill="auto"/>
                <w:noWrap/>
              </w:tcPr>
            </w:tcPrChange>
          </w:tcPr>
          <w:p w14:paraId="4DB4E93D" w14:textId="5C6356D2" w:rsidR="001832A5" w:rsidRPr="002A5E4A" w:rsidRDefault="001832A5" w:rsidP="001832A5">
            <w:pPr>
              <w:pStyle w:val="TableText"/>
              <w:rPr>
                <w:ins w:id="330" w:author="AUu" w:date="2016-11-21T10:21:00Z"/>
              </w:rPr>
            </w:pPr>
            <w:ins w:id="331" w:author="AUu" w:date="2016-11-21T14:01:00Z">
              <w:r w:rsidRPr="00FC08A0">
                <w:t>NONE</w:t>
              </w:r>
            </w:ins>
          </w:p>
        </w:tc>
      </w:tr>
      <w:tr w:rsidR="001832A5" w:rsidRPr="000E5658" w14:paraId="73776BFD" w14:textId="77777777" w:rsidTr="00CA6196">
        <w:tblPrEx>
          <w:tblW w:w="12897" w:type="dxa"/>
          <w:jc w:val="center"/>
          <w:tblLayout w:type="fixed"/>
          <w:tblPrExChange w:id="332" w:author="AUu" w:date="2016-11-21T14:00:00Z">
            <w:tblPrEx>
              <w:tblW w:w="12897" w:type="dxa"/>
              <w:jc w:val="center"/>
              <w:tblLayout w:type="fixed"/>
            </w:tblPrEx>
          </w:tblPrExChange>
        </w:tblPrEx>
        <w:trPr>
          <w:cantSplit/>
          <w:jc w:val="center"/>
          <w:ins w:id="333" w:author="AUu" w:date="2016-11-21T10:21:00Z"/>
          <w:trPrChange w:id="334"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335" w:author="AUu" w:date="2016-11-21T14:00:00Z">
              <w:tcPr>
                <w:tcW w:w="4315" w:type="dxa"/>
                <w:tcBorders>
                  <w:top w:val="nil"/>
                  <w:left w:val="single" w:sz="4" w:space="0" w:color="auto"/>
                  <w:bottom w:val="single" w:sz="4" w:space="0" w:color="auto"/>
                  <w:right w:val="single" w:sz="4" w:space="0" w:color="auto"/>
                </w:tcBorders>
                <w:shd w:val="clear" w:color="auto" w:fill="auto"/>
                <w:noWrap/>
              </w:tcPr>
            </w:tcPrChange>
          </w:tcPr>
          <w:p w14:paraId="2015E571" w14:textId="20A01EA3" w:rsidR="001832A5" w:rsidRPr="000B1C4B" w:rsidRDefault="001832A5" w:rsidP="001832A5">
            <w:pPr>
              <w:pStyle w:val="TableText"/>
              <w:rPr>
                <w:ins w:id="336" w:author="AUu" w:date="2016-11-21T10:21:00Z"/>
              </w:rPr>
            </w:pPr>
            <w:ins w:id="337" w:author="AUu" w:date="2016-11-21T10:25:00Z">
              <w:r w:rsidRPr="00A160C2">
                <w:t xml:space="preserve">SMOKE TEST_RPC Wizard </w:t>
              </w:r>
            </w:ins>
          </w:p>
        </w:tc>
        <w:tc>
          <w:tcPr>
            <w:tcW w:w="925" w:type="dxa"/>
            <w:tcBorders>
              <w:top w:val="nil"/>
              <w:left w:val="nil"/>
              <w:bottom w:val="single" w:sz="4" w:space="0" w:color="auto"/>
              <w:right w:val="single" w:sz="4" w:space="0" w:color="auto"/>
            </w:tcBorders>
            <w:shd w:val="clear" w:color="auto" w:fill="auto"/>
            <w:noWrap/>
            <w:tcPrChange w:id="338" w:author="AUu" w:date="2016-11-21T14:00:00Z">
              <w:tcPr>
                <w:tcW w:w="925" w:type="dxa"/>
                <w:tcBorders>
                  <w:top w:val="nil"/>
                  <w:left w:val="nil"/>
                  <w:bottom w:val="single" w:sz="4" w:space="0" w:color="auto"/>
                  <w:right w:val="single" w:sz="4" w:space="0" w:color="auto"/>
                </w:tcBorders>
                <w:shd w:val="clear" w:color="auto" w:fill="auto"/>
                <w:noWrap/>
                <w:vAlign w:val="bottom"/>
              </w:tcPr>
            </w:tcPrChange>
          </w:tcPr>
          <w:p w14:paraId="030FDF25" w14:textId="51505152" w:rsidR="001832A5" w:rsidRDefault="001832A5" w:rsidP="001832A5">
            <w:pPr>
              <w:pStyle w:val="TableText"/>
              <w:jc w:val="center"/>
              <w:rPr>
                <w:ins w:id="339" w:author="AUu" w:date="2016-11-21T10:21:00Z"/>
                <w:color w:val="000000"/>
              </w:rPr>
            </w:pPr>
            <w:ins w:id="340" w:author="AUu" w:date="2016-11-21T10:25:00Z">
              <w:r w:rsidRPr="00F26BE9">
                <w:t>TC001</w:t>
              </w:r>
            </w:ins>
          </w:p>
        </w:tc>
        <w:tc>
          <w:tcPr>
            <w:tcW w:w="1652" w:type="dxa"/>
            <w:tcBorders>
              <w:top w:val="nil"/>
              <w:left w:val="nil"/>
              <w:bottom w:val="single" w:sz="4" w:space="0" w:color="auto"/>
              <w:right w:val="single" w:sz="4" w:space="0" w:color="auto"/>
            </w:tcBorders>
            <w:shd w:val="clear" w:color="auto" w:fill="auto"/>
            <w:noWrap/>
            <w:tcPrChange w:id="341" w:author="AUu" w:date="2016-11-21T14:00:00Z">
              <w:tcPr>
                <w:tcW w:w="1652" w:type="dxa"/>
                <w:tcBorders>
                  <w:top w:val="nil"/>
                  <w:left w:val="nil"/>
                  <w:bottom w:val="single" w:sz="4" w:space="0" w:color="auto"/>
                  <w:right w:val="single" w:sz="4" w:space="0" w:color="auto"/>
                </w:tcBorders>
                <w:shd w:val="clear" w:color="auto" w:fill="auto"/>
                <w:noWrap/>
              </w:tcPr>
            </w:tcPrChange>
          </w:tcPr>
          <w:p w14:paraId="12F03FAC" w14:textId="081F7608" w:rsidR="001832A5" w:rsidRDefault="001832A5" w:rsidP="001832A5">
            <w:pPr>
              <w:pStyle w:val="TableText"/>
              <w:jc w:val="center"/>
              <w:rPr>
                <w:ins w:id="342" w:author="AUu" w:date="2016-11-21T10:21:00Z"/>
                <w:color w:val="000000"/>
              </w:rPr>
            </w:pPr>
            <w:ins w:id="343" w:author="AUu" w:date="2016-11-21T10:26:00Z">
              <w:r w:rsidRPr="007D0807">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344" w:author="AUu" w:date="2016-11-21T14:00:00Z">
              <w:tcPr>
                <w:tcW w:w="2014" w:type="dxa"/>
                <w:tcBorders>
                  <w:top w:val="nil"/>
                  <w:left w:val="nil"/>
                  <w:bottom w:val="single" w:sz="4" w:space="0" w:color="auto"/>
                  <w:right w:val="single" w:sz="4" w:space="0" w:color="auto"/>
                </w:tcBorders>
                <w:shd w:val="clear" w:color="auto" w:fill="auto"/>
                <w:noWrap/>
              </w:tcPr>
            </w:tcPrChange>
          </w:tcPr>
          <w:p w14:paraId="25C769ED" w14:textId="709C6F20" w:rsidR="001832A5" w:rsidRDefault="001832A5" w:rsidP="001832A5">
            <w:pPr>
              <w:pStyle w:val="TableText"/>
              <w:jc w:val="center"/>
              <w:rPr>
                <w:ins w:id="345" w:author="AUu" w:date="2016-11-21T10:21:00Z"/>
                <w:color w:val="000000"/>
              </w:rPr>
            </w:pPr>
            <w:ins w:id="346"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347" w:author="AUu" w:date="2016-11-21T14:00:00Z">
              <w:tcPr>
                <w:tcW w:w="1293" w:type="dxa"/>
                <w:tcBorders>
                  <w:top w:val="nil"/>
                  <w:left w:val="nil"/>
                  <w:bottom w:val="single" w:sz="4" w:space="0" w:color="auto"/>
                  <w:right w:val="single" w:sz="4" w:space="0" w:color="auto"/>
                </w:tcBorders>
                <w:shd w:val="clear" w:color="auto" w:fill="auto"/>
                <w:noWrap/>
                <w:vAlign w:val="center"/>
              </w:tcPr>
            </w:tcPrChange>
          </w:tcPr>
          <w:p w14:paraId="6E377BAB" w14:textId="1703E5D4" w:rsidR="001832A5" w:rsidRDefault="001832A5" w:rsidP="001832A5">
            <w:pPr>
              <w:pStyle w:val="TableText"/>
              <w:rPr>
                <w:ins w:id="348" w:author="AUu" w:date="2016-11-21T10:21:00Z"/>
                <w:color w:val="000000"/>
              </w:rPr>
            </w:pPr>
            <w:ins w:id="349"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350" w:author="AUu" w:date="2016-11-21T14:00:00Z">
              <w:tcPr>
                <w:tcW w:w="2698" w:type="dxa"/>
                <w:tcBorders>
                  <w:top w:val="nil"/>
                  <w:left w:val="nil"/>
                  <w:bottom w:val="single" w:sz="4" w:space="0" w:color="auto"/>
                  <w:right w:val="single" w:sz="4" w:space="0" w:color="auto"/>
                </w:tcBorders>
                <w:shd w:val="clear" w:color="auto" w:fill="auto"/>
                <w:noWrap/>
              </w:tcPr>
            </w:tcPrChange>
          </w:tcPr>
          <w:p w14:paraId="61902F67" w14:textId="6A068B2E" w:rsidR="001832A5" w:rsidRPr="002A5E4A" w:rsidRDefault="001832A5" w:rsidP="001832A5">
            <w:pPr>
              <w:pStyle w:val="TableText"/>
              <w:rPr>
                <w:ins w:id="351" w:author="AUu" w:date="2016-11-21T10:21:00Z"/>
              </w:rPr>
            </w:pPr>
            <w:ins w:id="352" w:author="AUu" w:date="2016-11-21T14:01:00Z">
              <w:r w:rsidRPr="00FC08A0">
                <w:t>NONE</w:t>
              </w:r>
            </w:ins>
          </w:p>
        </w:tc>
      </w:tr>
      <w:tr w:rsidR="001832A5" w:rsidRPr="000E5658" w14:paraId="6E0EF6AB" w14:textId="77777777" w:rsidTr="00CA6196">
        <w:tblPrEx>
          <w:tblW w:w="12897" w:type="dxa"/>
          <w:jc w:val="center"/>
          <w:tblLayout w:type="fixed"/>
          <w:tblPrExChange w:id="353" w:author="AUu" w:date="2016-11-21T14:00:00Z">
            <w:tblPrEx>
              <w:tblW w:w="12897" w:type="dxa"/>
              <w:jc w:val="center"/>
              <w:tblLayout w:type="fixed"/>
            </w:tblPrEx>
          </w:tblPrExChange>
        </w:tblPrEx>
        <w:trPr>
          <w:cantSplit/>
          <w:jc w:val="center"/>
          <w:ins w:id="354" w:author="AUu" w:date="2016-11-21T10:21:00Z"/>
          <w:trPrChange w:id="355"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356" w:author="AUu" w:date="2016-11-21T14:00:00Z">
              <w:tcPr>
                <w:tcW w:w="4315" w:type="dxa"/>
                <w:tcBorders>
                  <w:top w:val="nil"/>
                  <w:left w:val="single" w:sz="4" w:space="0" w:color="auto"/>
                  <w:bottom w:val="single" w:sz="4" w:space="0" w:color="auto"/>
                  <w:right w:val="single" w:sz="4" w:space="0" w:color="auto"/>
                </w:tcBorders>
                <w:shd w:val="clear" w:color="auto" w:fill="auto"/>
                <w:noWrap/>
              </w:tcPr>
            </w:tcPrChange>
          </w:tcPr>
          <w:p w14:paraId="4776C67D" w14:textId="3218F0C4" w:rsidR="001832A5" w:rsidRPr="000B1C4B" w:rsidRDefault="001832A5" w:rsidP="001832A5">
            <w:pPr>
              <w:pStyle w:val="TableText"/>
              <w:rPr>
                <w:ins w:id="357" w:author="AUu" w:date="2016-11-21T10:21:00Z"/>
              </w:rPr>
            </w:pPr>
            <w:ins w:id="358" w:author="AUu" w:date="2016-11-21T10:25:00Z">
              <w:r w:rsidRPr="00A160C2">
                <w:t xml:space="preserve">SMOKE TEST_RPC Wizard  </w:t>
              </w:r>
            </w:ins>
          </w:p>
        </w:tc>
        <w:tc>
          <w:tcPr>
            <w:tcW w:w="925" w:type="dxa"/>
            <w:tcBorders>
              <w:top w:val="nil"/>
              <w:left w:val="nil"/>
              <w:bottom w:val="single" w:sz="4" w:space="0" w:color="auto"/>
              <w:right w:val="single" w:sz="4" w:space="0" w:color="auto"/>
            </w:tcBorders>
            <w:shd w:val="clear" w:color="auto" w:fill="auto"/>
            <w:noWrap/>
            <w:tcPrChange w:id="359" w:author="AUu" w:date="2016-11-21T14:00:00Z">
              <w:tcPr>
                <w:tcW w:w="925" w:type="dxa"/>
                <w:tcBorders>
                  <w:top w:val="nil"/>
                  <w:left w:val="nil"/>
                  <w:bottom w:val="single" w:sz="4" w:space="0" w:color="auto"/>
                  <w:right w:val="single" w:sz="4" w:space="0" w:color="auto"/>
                </w:tcBorders>
                <w:shd w:val="clear" w:color="auto" w:fill="auto"/>
                <w:noWrap/>
                <w:vAlign w:val="bottom"/>
              </w:tcPr>
            </w:tcPrChange>
          </w:tcPr>
          <w:p w14:paraId="32A993BC" w14:textId="114C84F1" w:rsidR="001832A5" w:rsidRDefault="001832A5" w:rsidP="001832A5">
            <w:pPr>
              <w:pStyle w:val="TableText"/>
              <w:jc w:val="center"/>
              <w:rPr>
                <w:ins w:id="360" w:author="AUu" w:date="2016-11-21T10:21:00Z"/>
                <w:color w:val="000000"/>
              </w:rPr>
            </w:pPr>
            <w:ins w:id="361" w:author="AUu" w:date="2016-11-21T10:25:00Z">
              <w:r w:rsidRPr="00F26BE9">
                <w:t>TC002</w:t>
              </w:r>
            </w:ins>
          </w:p>
        </w:tc>
        <w:tc>
          <w:tcPr>
            <w:tcW w:w="1652" w:type="dxa"/>
            <w:tcBorders>
              <w:top w:val="nil"/>
              <w:left w:val="nil"/>
              <w:bottom w:val="single" w:sz="4" w:space="0" w:color="auto"/>
              <w:right w:val="single" w:sz="4" w:space="0" w:color="auto"/>
            </w:tcBorders>
            <w:shd w:val="clear" w:color="auto" w:fill="auto"/>
            <w:noWrap/>
            <w:tcPrChange w:id="362" w:author="AUu" w:date="2016-11-21T14:00:00Z">
              <w:tcPr>
                <w:tcW w:w="1652" w:type="dxa"/>
                <w:tcBorders>
                  <w:top w:val="nil"/>
                  <w:left w:val="nil"/>
                  <w:bottom w:val="single" w:sz="4" w:space="0" w:color="auto"/>
                  <w:right w:val="single" w:sz="4" w:space="0" w:color="auto"/>
                </w:tcBorders>
                <w:shd w:val="clear" w:color="auto" w:fill="auto"/>
                <w:noWrap/>
              </w:tcPr>
            </w:tcPrChange>
          </w:tcPr>
          <w:p w14:paraId="2E956379" w14:textId="39FFB89E" w:rsidR="001832A5" w:rsidRDefault="001832A5" w:rsidP="001832A5">
            <w:pPr>
              <w:pStyle w:val="TableText"/>
              <w:jc w:val="center"/>
              <w:rPr>
                <w:ins w:id="363" w:author="AUu" w:date="2016-11-21T10:21:00Z"/>
                <w:color w:val="000000"/>
              </w:rPr>
            </w:pPr>
            <w:ins w:id="364" w:author="AUu" w:date="2016-11-21T10:26:00Z">
              <w:r w:rsidRPr="007D0807">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365" w:author="AUu" w:date="2016-11-21T14:00:00Z">
              <w:tcPr>
                <w:tcW w:w="2014" w:type="dxa"/>
                <w:tcBorders>
                  <w:top w:val="nil"/>
                  <w:left w:val="nil"/>
                  <w:bottom w:val="single" w:sz="4" w:space="0" w:color="auto"/>
                  <w:right w:val="single" w:sz="4" w:space="0" w:color="auto"/>
                </w:tcBorders>
                <w:shd w:val="clear" w:color="auto" w:fill="auto"/>
                <w:noWrap/>
              </w:tcPr>
            </w:tcPrChange>
          </w:tcPr>
          <w:p w14:paraId="3415DA12" w14:textId="3C60122A" w:rsidR="001832A5" w:rsidRDefault="001832A5" w:rsidP="001832A5">
            <w:pPr>
              <w:pStyle w:val="TableText"/>
              <w:jc w:val="center"/>
              <w:rPr>
                <w:ins w:id="366" w:author="AUu" w:date="2016-11-21T10:21:00Z"/>
                <w:color w:val="000000"/>
              </w:rPr>
            </w:pPr>
            <w:ins w:id="367"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368" w:author="AUu" w:date="2016-11-21T14:00:00Z">
              <w:tcPr>
                <w:tcW w:w="1293" w:type="dxa"/>
                <w:tcBorders>
                  <w:top w:val="nil"/>
                  <w:left w:val="nil"/>
                  <w:bottom w:val="single" w:sz="4" w:space="0" w:color="auto"/>
                  <w:right w:val="single" w:sz="4" w:space="0" w:color="auto"/>
                </w:tcBorders>
                <w:shd w:val="clear" w:color="auto" w:fill="auto"/>
                <w:noWrap/>
                <w:vAlign w:val="center"/>
              </w:tcPr>
            </w:tcPrChange>
          </w:tcPr>
          <w:p w14:paraId="455BB875" w14:textId="0B94BEC6" w:rsidR="001832A5" w:rsidRDefault="001832A5" w:rsidP="001832A5">
            <w:pPr>
              <w:pStyle w:val="TableText"/>
              <w:rPr>
                <w:ins w:id="369" w:author="AUu" w:date="2016-11-21T10:21:00Z"/>
                <w:color w:val="000000"/>
              </w:rPr>
            </w:pPr>
            <w:ins w:id="370"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371" w:author="AUu" w:date="2016-11-21T14:00:00Z">
              <w:tcPr>
                <w:tcW w:w="2698" w:type="dxa"/>
                <w:tcBorders>
                  <w:top w:val="nil"/>
                  <w:left w:val="nil"/>
                  <w:bottom w:val="single" w:sz="4" w:space="0" w:color="auto"/>
                  <w:right w:val="single" w:sz="4" w:space="0" w:color="auto"/>
                </w:tcBorders>
                <w:shd w:val="clear" w:color="auto" w:fill="auto"/>
                <w:noWrap/>
              </w:tcPr>
            </w:tcPrChange>
          </w:tcPr>
          <w:p w14:paraId="6AC04B20" w14:textId="18165C33" w:rsidR="001832A5" w:rsidRPr="002A5E4A" w:rsidRDefault="001832A5" w:rsidP="001832A5">
            <w:pPr>
              <w:pStyle w:val="TableText"/>
              <w:rPr>
                <w:ins w:id="372" w:author="AUu" w:date="2016-11-21T10:21:00Z"/>
              </w:rPr>
            </w:pPr>
            <w:ins w:id="373" w:author="AUu" w:date="2016-11-21T14:01:00Z">
              <w:r w:rsidRPr="00FC08A0">
                <w:t>NONE</w:t>
              </w:r>
            </w:ins>
          </w:p>
        </w:tc>
      </w:tr>
      <w:tr w:rsidR="001832A5" w:rsidRPr="000E5658" w14:paraId="4C710B76" w14:textId="77777777" w:rsidTr="00CA6196">
        <w:tblPrEx>
          <w:tblW w:w="12897" w:type="dxa"/>
          <w:jc w:val="center"/>
          <w:tblLayout w:type="fixed"/>
          <w:tblPrExChange w:id="374" w:author="AUu" w:date="2016-11-21T14:00:00Z">
            <w:tblPrEx>
              <w:tblW w:w="12897" w:type="dxa"/>
              <w:jc w:val="center"/>
              <w:tblLayout w:type="fixed"/>
            </w:tblPrEx>
          </w:tblPrExChange>
        </w:tblPrEx>
        <w:trPr>
          <w:cantSplit/>
          <w:jc w:val="center"/>
          <w:ins w:id="375" w:author="AUu" w:date="2016-11-21T10:21:00Z"/>
          <w:trPrChange w:id="376"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377" w:author="AUu" w:date="2016-11-21T14:00:00Z">
              <w:tcPr>
                <w:tcW w:w="4315" w:type="dxa"/>
                <w:tcBorders>
                  <w:top w:val="nil"/>
                  <w:left w:val="single" w:sz="4" w:space="0" w:color="auto"/>
                  <w:bottom w:val="single" w:sz="4" w:space="0" w:color="auto"/>
                  <w:right w:val="single" w:sz="4" w:space="0" w:color="auto"/>
                </w:tcBorders>
                <w:shd w:val="clear" w:color="auto" w:fill="auto"/>
                <w:noWrap/>
              </w:tcPr>
            </w:tcPrChange>
          </w:tcPr>
          <w:p w14:paraId="4F19FB7A" w14:textId="09020651" w:rsidR="001832A5" w:rsidRPr="000B1C4B" w:rsidRDefault="001832A5" w:rsidP="001832A5">
            <w:pPr>
              <w:pStyle w:val="TableText"/>
              <w:rPr>
                <w:ins w:id="378" w:author="AUu" w:date="2016-11-21T10:21:00Z"/>
              </w:rPr>
            </w:pPr>
            <w:ins w:id="379" w:author="AUu" w:date="2016-11-21T10:25:00Z">
              <w:r w:rsidRPr="00A160C2">
                <w:t xml:space="preserve">SMOKE TEST_RPC Wizard </w:t>
              </w:r>
            </w:ins>
          </w:p>
        </w:tc>
        <w:tc>
          <w:tcPr>
            <w:tcW w:w="925" w:type="dxa"/>
            <w:tcBorders>
              <w:top w:val="nil"/>
              <w:left w:val="nil"/>
              <w:bottom w:val="single" w:sz="4" w:space="0" w:color="auto"/>
              <w:right w:val="single" w:sz="4" w:space="0" w:color="auto"/>
            </w:tcBorders>
            <w:shd w:val="clear" w:color="auto" w:fill="auto"/>
            <w:noWrap/>
            <w:tcPrChange w:id="380" w:author="AUu" w:date="2016-11-21T14:00:00Z">
              <w:tcPr>
                <w:tcW w:w="925" w:type="dxa"/>
                <w:tcBorders>
                  <w:top w:val="nil"/>
                  <w:left w:val="nil"/>
                  <w:bottom w:val="single" w:sz="4" w:space="0" w:color="auto"/>
                  <w:right w:val="single" w:sz="4" w:space="0" w:color="auto"/>
                </w:tcBorders>
                <w:shd w:val="clear" w:color="auto" w:fill="auto"/>
                <w:noWrap/>
                <w:vAlign w:val="bottom"/>
              </w:tcPr>
            </w:tcPrChange>
          </w:tcPr>
          <w:p w14:paraId="32D14CD1" w14:textId="3F94D656" w:rsidR="001832A5" w:rsidRDefault="001832A5" w:rsidP="001832A5">
            <w:pPr>
              <w:pStyle w:val="TableText"/>
              <w:jc w:val="center"/>
              <w:rPr>
                <w:ins w:id="381" w:author="AUu" w:date="2016-11-21T10:21:00Z"/>
                <w:color w:val="000000"/>
              </w:rPr>
            </w:pPr>
            <w:ins w:id="382" w:author="AUu" w:date="2016-11-21T10:25:00Z">
              <w:r w:rsidRPr="00F26BE9">
                <w:t>TC003</w:t>
              </w:r>
            </w:ins>
          </w:p>
        </w:tc>
        <w:tc>
          <w:tcPr>
            <w:tcW w:w="1652" w:type="dxa"/>
            <w:tcBorders>
              <w:top w:val="nil"/>
              <w:left w:val="nil"/>
              <w:bottom w:val="single" w:sz="4" w:space="0" w:color="auto"/>
              <w:right w:val="single" w:sz="4" w:space="0" w:color="auto"/>
            </w:tcBorders>
            <w:shd w:val="clear" w:color="auto" w:fill="auto"/>
            <w:noWrap/>
            <w:tcPrChange w:id="383" w:author="AUu" w:date="2016-11-21T14:00:00Z">
              <w:tcPr>
                <w:tcW w:w="1652" w:type="dxa"/>
                <w:tcBorders>
                  <w:top w:val="nil"/>
                  <w:left w:val="nil"/>
                  <w:bottom w:val="single" w:sz="4" w:space="0" w:color="auto"/>
                  <w:right w:val="single" w:sz="4" w:space="0" w:color="auto"/>
                </w:tcBorders>
                <w:shd w:val="clear" w:color="auto" w:fill="auto"/>
                <w:noWrap/>
              </w:tcPr>
            </w:tcPrChange>
          </w:tcPr>
          <w:p w14:paraId="227CAB12" w14:textId="225A6994" w:rsidR="001832A5" w:rsidRDefault="001832A5" w:rsidP="001832A5">
            <w:pPr>
              <w:pStyle w:val="TableText"/>
              <w:jc w:val="center"/>
              <w:rPr>
                <w:ins w:id="384" w:author="AUu" w:date="2016-11-21T10:21:00Z"/>
                <w:color w:val="000000"/>
              </w:rPr>
            </w:pPr>
            <w:ins w:id="385" w:author="AUu" w:date="2016-11-21T10:26:00Z">
              <w:r w:rsidRPr="007D0807">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386" w:author="AUu" w:date="2016-11-21T14:00:00Z">
              <w:tcPr>
                <w:tcW w:w="2014" w:type="dxa"/>
                <w:tcBorders>
                  <w:top w:val="nil"/>
                  <w:left w:val="nil"/>
                  <w:bottom w:val="single" w:sz="4" w:space="0" w:color="auto"/>
                  <w:right w:val="single" w:sz="4" w:space="0" w:color="auto"/>
                </w:tcBorders>
                <w:shd w:val="clear" w:color="auto" w:fill="auto"/>
                <w:noWrap/>
              </w:tcPr>
            </w:tcPrChange>
          </w:tcPr>
          <w:p w14:paraId="23BB8D69" w14:textId="4CA5B2B1" w:rsidR="001832A5" w:rsidRDefault="001832A5" w:rsidP="001832A5">
            <w:pPr>
              <w:pStyle w:val="TableText"/>
              <w:jc w:val="center"/>
              <w:rPr>
                <w:ins w:id="387" w:author="AUu" w:date="2016-11-21T10:21:00Z"/>
                <w:color w:val="000000"/>
              </w:rPr>
            </w:pPr>
            <w:ins w:id="388"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389" w:author="AUu" w:date="2016-11-21T14:00:00Z">
              <w:tcPr>
                <w:tcW w:w="1293" w:type="dxa"/>
                <w:tcBorders>
                  <w:top w:val="nil"/>
                  <w:left w:val="nil"/>
                  <w:bottom w:val="single" w:sz="4" w:space="0" w:color="auto"/>
                  <w:right w:val="single" w:sz="4" w:space="0" w:color="auto"/>
                </w:tcBorders>
                <w:shd w:val="clear" w:color="auto" w:fill="auto"/>
                <w:noWrap/>
                <w:vAlign w:val="center"/>
              </w:tcPr>
            </w:tcPrChange>
          </w:tcPr>
          <w:p w14:paraId="6D2CADA3" w14:textId="646773B7" w:rsidR="001832A5" w:rsidRDefault="001832A5" w:rsidP="001832A5">
            <w:pPr>
              <w:pStyle w:val="TableText"/>
              <w:rPr>
                <w:ins w:id="390" w:author="AUu" w:date="2016-11-21T10:21:00Z"/>
                <w:color w:val="000000"/>
              </w:rPr>
            </w:pPr>
            <w:ins w:id="391"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392" w:author="AUu" w:date="2016-11-21T14:00:00Z">
              <w:tcPr>
                <w:tcW w:w="2698" w:type="dxa"/>
                <w:tcBorders>
                  <w:top w:val="nil"/>
                  <w:left w:val="nil"/>
                  <w:bottom w:val="single" w:sz="4" w:space="0" w:color="auto"/>
                  <w:right w:val="single" w:sz="4" w:space="0" w:color="auto"/>
                </w:tcBorders>
                <w:shd w:val="clear" w:color="auto" w:fill="auto"/>
                <w:noWrap/>
              </w:tcPr>
            </w:tcPrChange>
          </w:tcPr>
          <w:p w14:paraId="660E44C4" w14:textId="2CDBC700" w:rsidR="001832A5" w:rsidRPr="002A5E4A" w:rsidRDefault="001832A5" w:rsidP="001832A5">
            <w:pPr>
              <w:pStyle w:val="TableText"/>
              <w:rPr>
                <w:ins w:id="393" w:author="AUu" w:date="2016-11-21T10:21:00Z"/>
              </w:rPr>
            </w:pPr>
            <w:ins w:id="394" w:author="AUu" w:date="2016-11-21T14:01:00Z">
              <w:r w:rsidRPr="00FC08A0">
                <w:t>NONE</w:t>
              </w:r>
            </w:ins>
          </w:p>
        </w:tc>
      </w:tr>
      <w:tr w:rsidR="001832A5" w:rsidRPr="000E5658" w14:paraId="4BB64316" w14:textId="77777777" w:rsidTr="00CA6196">
        <w:tblPrEx>
          <w:tblW w:w="12897" w:type="dxa"/>
          <w:jc w:val="center"/>
          <w:tblLayout w:type="fixed"/>
          <w:tblPrExChange w:id="395" w:author="AUu" w:date="2016-11-21T14:00:00Z">
            <w:tblPrEx>
              <w:tblW w:w="12897" w:type="dxa"/>
              <w:jc w:val="center"/>
              <w:tblLayout w:type="fixed"/>
            </w:tblPrEx>
          </w:tblPrExChange>
        </w:tblPrEx>
        <w:trPr>
          <w:cantSplit/>
          <w:jc w:val="center"/>
          <w:ins w:id="396" w:author="AUu" w:date="2016-11-21T10:21:00Z"/>
          <w:trPrChange w:id="397"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398" w:author="AUu" w:date="2016-11-21T14:00:00Z">
              <w:tcPr>
                <w:tcW w:w="4315" w:type="dxa"/>
                <w:tcBorders>
                  <w:top w:val="nil"/>
                  <w:left w:val="single" w:sz="4" w:space="0" w:color="auto"/>
                  <w:bottom w:val="single" w:sz="4" w:space="0" w:color="auto"/>
                  <w:right w:val="single" w:sz="4" w:space="0" w:color="auto"/>
                </w:tcBorders>
                <w:shd w:val="clear" w:color="auto" w:fill="auto"/>
                <w:noWrap/>
              </w:tcPr>
            </w:tcPrChange>
          </w:tcPr>
          <w:p w14:paraId="27D19C2A" w14:textId="2B911685" w:rsidR="001832A5" w:rsidRPr="000B1C4B" w:rsidRDefault="001832A5" w:rsidP="001832A5">
            <w:pPr>
              <w:pStyle w:val="TableText"/>
              <w:rPr>
                <w:ins w:id="399" w:author="AUu" w:date="2016-11-21T10:21:00Z"/>
              </w:rPr>
            </w:pPr>
            <w:ins w:id="400" w:author="AUu" w:date="2016-11-21T10:25:00Z">
              <w:r w:rsidRPr="00A160C2">
                <w:t>SMOKE TEST_RPC Wizard</w:t>
              </w:r>
            </w:ins>
          </w:p>
        </w:tc>
        <w:tc>
          <w:tcPr>
            <w:tcW w:w="925" w:type="dxa"/>
            <w:tcBorders>
              <w:top w:val="nil"/>
              <w:left w:val="nil"/>
              <w:bottom w:val="single" w:sz="4" w:space="0" w:color="auto"/>
              <w:right w:val="single" w:sz="4" w:space="0" w:color="auto"/>
            </w:tcBorders>
            <w:shd w:val="clear" w:color="auto" w:fill="auto"/>
            <w:noWrap/>
            <w:tcPrChange w:id="401" w:author="AUu" w:date="2016-11-21T14:00:00Z">
              <w:tcPr>
                <w:tcW w:w="925" w:type="dxa"/>
                <w:tcBorders>
                  <w:top w:val="nil"/>
                  <w:left w:val="nil"/>
                  <w:bottom w:val="single" w:sz="4" w:space="0" w:color="auto"/>
                  <w:right w:val="single" w:sz="4" w:space="0" w:color="auto"/>
                </w:tcBorders>
                <w:shd w:val="clear" w:color="auto" w:fill="auto"/>
                <w:noWrap/>
                <w:vAlign w:val="bottom"/>
              </w:tcPr>
            </w:tcPrChange>
          </w:tcPr>
          <w:p w14:paraId="2F60B91F" w14:textId="4BEF7157" w:rsidR="001832A5" w:rsidRDefault="001832A5" w:rsidP="001832A5">
            <w:pPr>
              <w:pStyle w:val="TableText"/>
              <w:jc w:val="center"/>
              <w:rPr>
                <w:ins w:id="402" w:author="AUu" w:date="2016-11-21T10:21:00Z"/>
                <w:color w:val="000000"/>
              </w:rPr>
            </w:pPr>
            <w:ins w:id="403" w:author="AUu" w:date="2016-11-21T10:25:00Z">
              <w:r w:rsidRPr="00F26BE9">
                <w:t>TC004</w:t>
              </w:r>
            </w:ins>
          </w:p>
        </w:tc>
        <w:tc>
          <w:tcPr>
            <w:tcW w:w="1652" w:type="dxa"/>
            <w:tcBorders>
              <w:top w:val="nil"/>
              <w:left w:val="nil"/>
              <w:bottom w:val="single" w:sz="4" w:space="0" w:color="auto"/>
              <w:right w:val="single" w:sz="4" w:space="0" w:color="auto"/>
            </w:tcBorders>
            <w:shd w:val="clear" w:color="auto" w:fill="auto"/>
            <w:noWrap/>
            <w:tcPrChange w:id="404" w:author="AUu" w:date="2016-11-21T14:00:00Z">
              <w:tcPr>
                <w:tcW w:w="1652" w:type="dxa"/>
                <w:tcBorders>
                  <w:top w:val="nil"/>
                  <w:left w:val="nil"/>
                  <w:bottom w:val="single" w:sz="4" w:space="0" w:color="auto"/>
                  <w:right w:val="single" w:sz="4" w:space="0" w:color="auto"/>
                </w:tcBorders>
                <w:shd w:val="clear" w:color="auto" w:fill="auto"/>
                <w:noWrap/>
              </w:tcPr>
            </w:tcPrChange>
          </w:tcPr>
          <w:p w14:paraId="2CAAA724" w14:textId="019126FD" w:rsidR="001832A5" w:rsidRDefault="001832A5" w:rsidP="001832A5">
            <w:pPr>
              <w:pStyle w:val="TableText"/>
              <w:jc w:val="center"/>
              <w:rPr>
                <w:ins w:id="405" w:author="AUu" w:date="2016-11-21T10:21:00Z"/>
                <w:color w:val="000000"/>
              </w:rPr>
            </w:pPr>
            <w:ins w:id="406" w:author="AUu" w:date="2016-11-21T10:26:00Z">
              <w:r w:rsidRPr="007D0807">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407" w:author="AUu" w:date="2016-11-21T14:00:00Z">
              <w:tcPr>
                <w:tcW w:w="2014" w:type="dxa"/>
                <w:tcBorders>
                  <w:top w:val="nil"/>
                  <w:left w:val="nil"/>
                  <w:bottom w:val="single" w:sz="4" w:space="0" w:color="auto"/>
                  <w:right w:val="single" w:sz="4" w:space="0" w:color="auto"/>
                </w:tcBorders>
                <w:shd w:val="clear" w:color="auto" w:fill="auto"/>
                <w:noWrap/>
              </w:tcPr>
            </w:tcPrChange>
          </w:tcPr>
          <w:p w14:paraId="29DAD17E" w14:textId="0BC51D8D" w:rsidR="001832A5" w:rsidRDefault="001832A5" w:rsidP="001832A5">
            <w:pPr>
              <w:pStyle w:val="TableText"/>
              <w:jc w:val="center"/>
              <w:rPr>
                <w:ins w:id="408" w:author="AUu" w:date="2016-11-21T10:21:00Z"/>
                <w:color w:val="000000"/>
              </w:rPr>
            </w:pPr>
            <w:ins w:id="409"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410" w:author="AUu" w:date="2016-11-21T14:00:00Z">
              <w:tcPr>
                <w:tcW w:w="1293" w:type="dxa"/>
                <w:tcBorders>
                  <w:top w:val="nil"/>
                  <w:left w:val="nil"/>
                  <w:bottom w:val="single" w:sz="4" w:space="0" w:color="auto"/>
                  <w:right w:val="single" w:sz="4" w:space="0" w:color="auto"/>
                </w:tcBorders>
                <w:shd w:val="clear" w:color="auto" w:fill="auto"/>
                <w:noWrap/>
                <w:vAlign w:val="center"/>
              </w:tcPr>
            </w:tcPrChange>
          </w:tcPr>
          <w:p w14:paraId="4AA39834" w14:textId="6FCF1FC0" w:rsidR="001832A5" w:rsidRDefault="001832A5" w:rsidP="001832A5">
            <w:pPr>
              <w:pStyle w:val="TableText"/>
              <w:rPr>
                <w:ins w:id="411" w:author="AUu" w:date="2016-11-21T10:21:00Z"/>
                <w:color w:val="000000"/>
              </w:rPr>
            </w:pPr>
            <w:ins w:id="412"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413" w:author="AUu" w:date="2016-11-21T14:00:00Z">
              <w:tcPr>
                <w:tcW w:w="2698" w:type="dxa"/>
                <w:tcBorders>
                  <w:top w:val="nil"/>
                  <w:left w:val="nil"/>
                  <w:bottom w:val="single" w:sz="4" w:space="0" w:color="auto"/>
                  <w:right w:val="single" w:sz="4" w:space="0" w:color="auto"/>
                </w:tcBorders>
                <w:shd w:val="clear" w:color="auto" w:fill="auto"/>
                <w:noWrap/>
              </w:tcPr>
            </w:tcPrChange>
          </w:tcPr>
          <w:p w14:paraId="0112DD09" w14:textId="066E26DE" w:rsidR="001832A5" w:rsidRPr="002A5E4A" w:rsidRDefault="001832A5" w:rsidP="001832A5">
            <w:pPr>
              <w:pStyle w:val="TableText"/>
              <w:rPr>
                <w:ins w:id="414" w:author="AUu" w:date="2016-11-21T10:21:00Z"/>
              </w:rPr>
            </w:pPr>
            <w:ins w:id="415" w:author="AUu" w:date="2016-11-21T14:01:00Z">
              <w:r w:rsidRPr="00FC08A0">
                <w:t>NONE</w:t>
              </w:r>
            </w:ins>
          </w:p>
        </w:tc>
      </w:tr>
      <w:tr w:rsidR="001832A5" w:rsidRPr="000E5658" w14:paraId="0DB9F1E9" w14:textId="77777777" w:rsidTr="00CA6196">
        <w:tblPrEx>
          <w:tblW w:w="12897" w:type="dxa"/>
          <w:jc w:val="center"/>
          <w:tblLayout w:type="fixed"/>
          <w:tblPrExChange w:id="416" w:author="AUu" w:date="2016-11-21T14:00:00Z">
            <w:tblPrEx>
              <w:tblW w:w="12897" w:type="dxa"/>
              <w:jc w:val="center"/>
              <w:tblLayout w:type="fixed"/>
            </w:tblPrEx>
          </w:tblPrExChange>
        </w:tblPrEx>
        <w:trPr>
          <w:cantSplit/>
          <w:jc w:val="center"/>
          <w:ins w:id="417" w:author="AUu" w:date="2016-11-21T10:21:00Z"/>
          <w:trPrChange w:id="418"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419" w:author="AUu" w:date="2016-11-21T14:00:00Z">
              <w:tcPr>
                <w:tcW w:w="4315" w:type="dxa"/>
                <w:tcBorders>
                  <w:top w:val="nil"/>
                  <w:left w:val="single" w:sz="4" w:space="0" w:color="auto"/>
                  <w:bottom w:val="single" w:sz="4" w:space="0" w:color="auto"/>
                  <w:right w:val="single" w:sz="4" w:space="0" w:color="auto"/>
                </w:tcBorders>
                <w:shd w:val="clear" w:color="auto" w:fill="auto"/>
                <w:noWrap/>
              </w:tcPr>
            </w:tcPrChange>
          </w:tcPr>
          <w:p w14:paraId="2A389243" w14:textId="0D48AB80" w:rsidR="001832A5" w:rsidRPr="000B1C4B" w:rsidRDefault="001832A5" w:rsidP="001832A5">
            <w:pPr>
              <w:pStyle w:val="TableText"/>
              <w:rPr>
                <w:ins w:id="420" w:author="AUu" w:date="2016-11-21T10:21:00Z"/>
              </w:rPr>
            </w:pPr>
            <w:ins w:id="421" w:author="AUu" w:date="2016-11-21T10:25:00Z">
              <w:r w:rsidRPr="00A160C2">
                <w:t>SMOKE TEST_API Browser</w:t>
              </w:r>
            </w:ins>
          </w:p>
        </w:tc>
        <w:tc>
          <w:tcPr>
            <w:tcW w:w="925" w:type="dxa"/>
            <w:tcBorders>
              <w:top w:val="nil"/>
              <w:left w:val="nil"/>
              <w:bottom w:val="single" w:sz="4" w:space="0" w:color="auto"/>
              <w:right w:val="single" w:sz="4" w:space="0" w:color="auto"/>
            </w:tcBorders>
            <w:shd w:val="clear" w:color="auto" w:fill="auto"/>
            <w:noWrap/>
            <w:tcPrChange w:id="422" w:author="AUu" w:date="2016-11-21T14:00:00Z">
              <w:tcPr>
                <w:tcW w:w="925" w:type="dxa"/>
                <w:tcBorders>
                  <w:top w:val="nil"/>
                  <w:left w:val="nil"/>
                  <w:bottom w:val="single" w:sz="4" w:space="0" w:color="auto"/>
                  <w:right w:val="single" w:sz="4" w:space="0" w:color="auto"/>
                </w:tcBorders>
                <w:shd w:val="clear" w:color="auto" w:fill="auto"/>
                <w:noWrap/>
                <w:vAlign w:val="bottom"/>
              </w:tcPr>
            </w:tcPrChange>
          </w:tcPr>
          <w:p w14:paraId="574FEF87" w14:textId="41CC651C" w:rsidR="001832A5" w:rsidRDefault="001832A5" w:rsidP="001832A5">
            <w:pPr>
              <w:pStyle w:val="TableText"/>
              <w:jc w:val="center"/>
              <w:rPr>
                <w:ins w:id="423" w:author="AUu" w:date="2016-11-21T10:21:00Z"/>
                <w:color w:val="000000"/>
              </w:rPr>
            </w:pPr>
            <w:ins w:id="424" w:author="AUu" w:date="2016-11-21T10:25:00Z">
              <w:r w:rsidRPr="00F26BE9">
                <w:t>TC001</w:t>
              </w:r>
            </w:ins>
          </w:p>
        </w:tc>
        <w:tc>
          <w:tcPr>
            <w:tcW w:w="1652" w:type="dxa"/>
            <w:tcBorders>
              <w:top w:val="nil"/>
              <w:left w:val="nil"/>
              <w:bottom w:val="single" w:sz="4" w:space="0" w:color="auto"/>
              <w:right w:val="single" w:sz="4" w:space="0" w:color="auto"/>
            </w:tcBorders>
            <w:shd w:val="clear" w:color="auto" w:fill="auto"/>
            <w:noWrap/>
            <w:tcPrChange w:id="425" w:author="AUu" w:date="2016-11-21T14:00:00Z">
              <w:tcPr>
                <w:tcW w:w="1652" w:type="dxa"/>
                <w:tcBorders>
                  <w:top w:val="nil"/>
                  <w:left w:val="nil"/>
                  <w:bottom w:val="single" w:sz="4" w:space="0" w:color="auto"/>
                  <w:right w:val="single" w:sz="4" w:space="0" w:color="auto"/>
                </w:tcBorders>
                <w:shd w:val="clear" w:color="auto" w:fill="auto"/>
                <w:noWrap/>
              </w:tcPr>
            </w:tcPrChange>
          </w:tcPr>
          <w:p w14:paraId="30A4EA0E" w14:textId="389171AE" w:rsidR="001832A5" w:rsidRDefault="001832A5" w:rsidP="001832A5">
            <w:pPr>
              <w:pStyle w:val="TableText"/>
              <w:jc w:val="center"/>
              <w:rPr>
                <w:ins w:id="426" w:author="AUu" w:date="2016-11-21T10:21:00Z"/>
                <w:color w:val="000000"/>
              </w:rPr>
            </w:pPr>
            <w:ins w:id="427" w:author="AUu" w:date="2016-11-21T10:26:00Z">
              <w:r w:rsidRPr="007D0807">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428" w:author="AUu" w:date="2016-11-21T14:00:00Z">
              <w:tcPr>
                <w:tcW w:w="2014" w:type="dxa"/>
                <w:tcBorders>
                  <w:top w:val="nil"/>
                  <w:left w:val="nil"/>
                  <w:bottom w:val="single" w:sz="4" w:space="0" w:color="auto"/>
                  <w:right w:val="single" w:sz="4" w:space="0" w:color="auto"/>
                </w:tcBorders>
                <w:shd w:val="clear" w:color="auto" w:fill="auto"/>
                <w:noWrap/>
              </w:tcPr>
            </w:tcPrChange>
          </w:tcPr>
          <w:p w14:paraId="41B3F706" w14:textId="240B5742" w:rsidR="001832A5" w:rsidRDefault="001832A5" w:rsidP="001832A5">
            <w:pPr>
              <w:pStyle w:val="TableText"/>
              <w:jc w:val="center"/>
              <w:rPr>
                <w:ins w:id="429" w:author="AUu" w:date="2016-11-21T10:21:00Z"/>
                <w:color w:val="000000"/>
              </w:rPr>
            </w:pPr>
            <w:ins w:id="430"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431" w:author="AUu" w:date="2016-11-21T14:00:00Z">
              <w:tcPr>
                <w:tcW w:w="1293" w:type="dxa"/>
                <w:tcBorders>
                  <w:top w:val="nil"/>
                  <w:left w:val="nil"/>
                  <w:bottom w:val="single" w:sz="4" w:space="0" w:color="auto"/>
                  <w:right w:val="single" w:sz="4" w:space="0" w:color="auto"/>
                </w:tcBorders>
                <w:shd w:val="clear" w:color="auto" w:fill="auto"/>
                <w:noWrap/>
                <w:vAlign w:val="center"/>
              </w:tcPr>
            </w:tcPrChange>
          </w:tcPr>
          <w:p w14:paraId="30187626" w14:textId="7801F4A5" w:rsidR="001832A5" w:rsidRDefault="001832A5" w:rsidP="001832A5">
            <w:pPr>
              <w:pStyle w:val="TableText"/>
              <w:rPr>
                <w:ins w:id="432" w:author="AUu" w:date="2016-11-21T10:21:00Z"/>
                <w:color w:val="000000"/>
              </w:rPr>
            </w:pPr>
            <w:ins w:id="433"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434" w:author="AUu" w:date="2016-11-21T14:00:00Z">
              <w:tcPr>
                <w:tcW w:w="2698" w:type="dxa"/>
                <w:tcBorders>
                  <w:top w:val="nil"/>
                  <w:left w:val="nil"/>
                  <w:bottom w:val="single" w:sz="4" w:space="0" w:color="auto"/>
                  <w:right w:val="single" w:sz="4" w:space="0" w:color="auto"/>
                </w:tcBorders>
                <w:shd w:val="clear" w:color="auto" w:fill="auto"/>
                <w:noWrap/>
              </w:tcPr>
            </w:tcPrChange>
          </w:tcPr>
          <w:p w14:paraId="357968E5" w14:textId="4AD5BA49" w:rsidR="001832A5" w:rsidRPr="002A5E4A" w:rsidRDefault="001832A5" w:rsidP="001832A5">
            <w:pPr>
              <w:pStyle w:val="TableText"/>
              <w:rPr>
                <w:ins w:id="435" w:author="AUu" w:date="2016-11-21T10:21:00Z"/>
              </w:rPr>
            </w:pPr>
            <w:ins w:id="436" w:author="AUu" w:date="2016-11-21T14:01:00Z">
              <w:r w:rsidRPr="00FC08A0">
                <w:t>NONE</w:t>
              </w:r>
            </w:ins>
          </w:p>
        </w:tc>
      </w:tr>
      <w:tr w:rsidR="001832A5" w:rsidRPr="000E5658" w14:paraId="5C4D95C6" w14:textId="77777777" w:rsidTr="00CA6196">
        <w:tblPrEx>
          <w:tblW w:w="12897" w:type="dxa"/>
          <w:jc w:val="center"/>
          <w:tblLayout w:type="fixed"/>
          <w:tblPrExChange w:id="437" w:author="AUu" w:date="2016-11-21T14:00:00Z">
            <w:tblPrEx>
              <w:tblW w:w="12897" w:type="dxa"/>
              <w:jc w:val="center"/>
              <w:tblLayout w:type="fixed"/>
            </w:tblPrEx>
          </w:tblPrExChange>
        </w:tblPrEx>
        <w:trPr>
          <w:cantSplit/>
          <w:jc w:val="center"/>
          <w:ins w:id="438" w:author="AUu" w:date="2016-11-21T10:19:00Z"/>
          <w:trPrChange w:id="439"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440"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586AB87B" w14:textId="5971D464" w:rsidR="001832A5" w:rsidRPr="000B1C4B" w:rsidRDefault="001832A5" w:rsidP="001832A5">
            <w:pPr>
              <w:pStyle w:val="TableText"/>
              <w:rPr>
                <w:ins w:id="441" w:author="AUu" w:date="2016-11-21T10:19:00Z"/>
              </w:rPr>
            </w:pPr>
            <w:ins w:id="442" w:author="AUu" w:date="2016-11-21T10:25:00Z">
              <w:r w:rsidRPr="00A160C2">
                <w:t>SMOKE TEST_API Browser</w:t>
              </w:r>
            </w:ins>
          </w:p>
        </w:tc>
        <w:tc>
          <w:tcPr>
            <w:tcW w:w="925" w:type="dxa"/>
            <w:tcBorders>
              <w:top w:val="nil"/>
              <w:left w:val="nil"/>
              <w:bottom w:val="single" w:sz="4" w:space="0" w:color="auto"/>
              <w:right w:val="single" w:sz="4" w:space="0" w:color="auto"/>
            </w:tcBorders>
            <w:shd w:val="clear" w:color="auto" w:fill="auto"/>
            <w:noWrap/>
            <w:tcPrChange w:id="443"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11342B2A" w14:textId="594FC55E" w:rsidR="001832A5" w:rsidRDefault="001832A5" w:rsidP="001832A5">
            <w:pPr>
              <w:pStyle w:val="TableText"/>
              <w:jc w:val="center"/>
              <w:rPr>
                <w:ins w:id="444" w:author="AUu" w:date="2016-11-21T10:19:00Z"/>
                <w:color w:val="000000"/>
              </w:rPr>
            </w:pPr>
            <w:ins w:id="445" w:author="AUu" w:date="2016-11-21T10:25:00Z">
              <w:r w:rsidRPr="00F26BE9">
                <w:t>TC002</w:t>
              </w:r>
            </w:ins>
          </w:p>
        </w:tc>
        <w:tc>
          <w:tcPr>
            <w:tcW w:w="1652" w:type="dxa"/>
            <w:tcBorders>
              <w:top w:val="nil"/>
              <w:left w:val="nil"/>
              <w:bottom w:val="single" w:sz="4" w:space="0" w:color="auto"/>
              <w:right w:val="single" w:sz="4" w:space="0" w:color="auto"/>
            </w:tcBorders>
            <w:shd w:val="clear" w:color="auto" w:fill="auto"/>
            <w:noWrap/>
            <w:tcPrChange w:id="446"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1968B3FD" w14:textId="3EC2FBC6" w:rsidR="001832A5" w:rsidRDefault="001832A5" w:rsidP="001832A5">
            <w:pPr>
              <w:pStyle w:val="TableText"/>
              <w:jc w:val="center"/>
              <w:rPr>
                <w:ins w:id="447" w:author="AUu" w:date="2016-11-21T10:19:00Z"/>
                <w:color w:val="000000"/>
              </w:rPr>
            </w:pPr>
            <w:ins w:id="448" w:author="AUu" w:date="2016-11-21T10:26:00Z">
              <w:r w:rsidRPr="007D0807">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449"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60CDC08F" w14:textId="621F38D2" w:rsidR="001832A5" w:rsidRDefault="001832A5" w:rsidP="001832A5">
            <w:pPr>
              <w:pStyle w:val="TableText"/>
              <w:jc w:val="center"/>
              <w:rPr>
                <w:ins w:id="450" w:author="AUu" w:date="2016-11-21T10:19:00Z"/>
                <w:color w:val="000000"/>
              </w:rPr>
            </w:pPr>
            <w:ins w:id="451"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452"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50610B02" w14:textId="7E134D5B" w:rsidR="001832A5" w:rsidRDefault="001832A5" w:rsidP="001832A5">
            <w:pPr>
              <w:pStyle w:val="TableText"/>
              <w:rPr>
                <w:ins w:id="453" w:author="AUu" w:date="2016-11-21T10:19:00Z"/>
                <w:color w:val="000000"/>
              </w:rPr>
            </w:pPr>
            <w:ins w:id="454"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455"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35F03C7F" w14:textId="04585FBC" w:rsidR="001832A5" w:rsidRPr="002A5E4A" w:rsidRDefault="001832A5" w:rsidP="001832A5">
            <w:pPr>
              <w:pStyle w:val="TableText"/>
              <w:rPr>
                <w:ins w:id="456" w:author="AUu" w:date="2016-11-21T10:19:00Z"/>
              </w:rPr>
            </w:pPr>
            <w:ins w:id="457" w:author="AUu" w:date="2016-11-21T14:01:00Z">
              <w:r w:rsidRPr="00FC08A0">
                <w:t>NONE</w:t>
              </w:r>
            </w:ins>
          </w:p>
        </w:tc>
      </w:tr>
      <w:tr w:rsidR="001832A5" w:rsidRPr="000E5658" w14:paraId="37386AC1" w14:textId="77777777" w:rsidTr="00CA6196">
        <w:tblPrEx>
          <w:tblW w:w="12897" w:type="dxa"/>
          <w:jc w:val="center"/>
          <w:tblLayout w:type="fixed"/>
          <w:tblPrExChange w:id="458" w:author="AUu" w:date="2016-11-21T14:00:00Z">
            <w:tblPrEx>
              <w:tblW w:w="12897" w:type="dxa"/>
              <w:jc w:val="center"/>
              <w:tblLayout w:type="fixed"/>
            </w:tblPrEx>
          </w:tblPrExChange>
        </w:tblPrEx>
        <w:trPr>
          <w:cantSplit/>
          <w:jc w:val="center"/>
          <w:ins w:id="459" w:author="AUu" w:date="2016-11-21T10:19:00Z"/>
          <w:trPrChange w:id="460"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461"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2777AB44" w14:textId="47944ADA" w:rsidR="001832A5" w:rsidRPr="000B1C4B" w:rsidRDefault="001832A5" w:rsidP="001832A5">
            <w:pPr>
              <w:pStyle w:val="TableText"/>
              <w:rPr>
                <w:ins w:id="462" w:author="AUu" w:date="2016-11-21T10:19:00Z"/>
              </w:rPr>
            </w:pPr>
            <w:ins w:id="463" w:author="AUu" w:date="2016-11-21T10:25:00Z">
              <w:r w:rsidRPr="00A160C2">
                <w:t>SMOKE TEST_API Browser</w:t>
              </w:r>
            </w:ins>
          </w:p>
        </w:tc>
        <w:tc>
          <w:tcPr>
            <w:tcW w:w="925" w:type="dxa"/>
            <w:tcBorders>
              <w:top w:val="nil"/>
              <w:left w:val="nil"/>
              <w:bottom w:val="single" w:sz="4" w:space="0" w:color="auto"/>
              <w:right w:val="single" w:sz="4" w:space="0" w:color="auto"/>
            </w:tcBorders>
            <w:shd w:val="clear" w:color="auto" w:fill="auto"/>
            <w:noWrap/>
            <w:tcPrChange w:id="464"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34F21D7B" w14:textId="64537AD7" w:rsidR="001832A5" w:rsidRDefault="001832A5" w:rsidP="001832A5">
            <w:pPr>
              <w:pStyle w:val="TableText"/>
              <w:jc w:val="center"/>
              <w:rPr>
                <w:ins w:id="465" w:author="AUu" w:date="2016-11-21T10:19:00Z"/>
                <w:color w:val="000000"/>
              </w:rPr>
            </w:pPr>
            <w:ins w:id="466" w:author="AUu" w:date="2016-11-21T10:25:00Z">
              <w:r w:rsidRPr="00F26BE9">
                <w:t>TC003</w:t>
              </w:r>
            </w:ins>
          </w:p>
        </w:tc>
        <w:tc>
          <w:tcPr>
            <w:tcW w:w="1652" w:type="dxa"/>
            <w:tcBorders>
              <w:top w:val="nil"/>
              <w:left w:val="nil"/>
              <w:bottom w:val="single" w:sz="4" w:space="0" w:color="auto"/>
              <w:right w:val="single" w:sz="4" w:space="0" w:color="auto"/>
            </w:tcBorders>
            <w:shd w:val="clear" w:color="auto" w:fill="auto"/>
            <w:noWrap/>
            <w:tcPrChange w:id="467"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4761BFFD" w14:textId="5941BEE2" w:rsidR="001832A5" w:rsidRDefault="001832A5" w:rsidP="001832A5">
            <w:pPr>
              <w:pStyle w:val="TableText"/>
              <w:jc w:val="center"/>
              <w:rPr>
                <w:ins w:id="468" w:author="AUu" w:date="2016-11-21T10:19:00Z"/>
                <w:color w:val="000000"/>
              </w:rPr>
            </w:pPr>
            <w:ins w:id="469" w:author="AUu" w:date="2016-11-21T10:26:00Z">
              <w:r w:rsidRPr="007D0807">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470"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0C0F319E" w14:textId="62D3B2D1" w:rsidR="001832A5" w:rsidRDefault="001832A5" w:rsidP="001832A5">
            <w:pPr>
              <w:pStyle w:val="TableText"/>
              <w:jc w:val="center"/>
              <w:rPr>
                <w:ins w:id="471" w:author="AUu" w:date="2016-11-21T10:19:00Z"/>
                <w:color w:val="000000"/>
              </w:rPr>
            </w:pPr>
            <w:ins w:id="472"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473"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3DEF32AC" w14:textId="458BA028" w:rsidR="001832A5" w:rsidRDefault="001832A5" w:rsidP="001832A5">
            <w:pPr>
              <w:pStyle w:val="TableText"/>
              <w:rPr>
                <w:ins w:id="474" w:author="AUu" w:date="2016-11-21T10:19:00Z"/>
                <w:color w:val="000000"/>
              </w:rPr>
            </w:pPr>
            <w:ins w:id="475"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476"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1C77B3C6" w14:textId="4D5D6146" w:rsidR="001832A5" w:rsidRPr="002A5E4A" w:rsidRDefault="001832A5" w:rsidP="001832A5">
            <w:pPr>
              <w:pStyle w:val="TableText"/>
              <w:rPr>
                <w:ins w:id="477" w:author="AUu" w:date="2016-11-21T10:19:00Z"/>
              </w:rPr>
            </w:pPr>
            <w:ins w:id="478" w:author="AUu" w:date="2016-11-21T14:01:00Z">
              <w:r w:rsidRPr="00FC08A0">
                <w:t>NONE</w:t>
              </w:r>
            </w:ins>
          </w:p>
        </w:tc>
      </w:tr>
      <w:tr w:rsidR="001832A5" w:rsidRPr="000E5658" w14:paraId="287115AA" w14:textId="77777777" w:rsidTr="00CA6196">
        <w:tblPrEx>
          <w:tblW w:w="12897" w:type="dxa"/>
          <w:jc w:val="center"/>
          <w:tblLayout w:type="fixed"/>
          <w:tblPrExChange w:id="479" w:author="AUu" w:date="2016-11-21T14:00:00Z">
            <w:tblPrEx>
              <w:tblW w:w="12897" w:type="dxa"/>
              <w:jc w:val="center"/>
              <w:tblLayout w:type="fixed"/>
            </w:tblPrEx>
          </w:tblPrExChange>
        </w:tblPrEx>
        <w:trPr>
          <w:cantSplit/>
          <w:jc w:val="center"/>
          <w:ins w:id="480" w:author="AUu" w:date="2016-11-21T10:19:00Z"/>
          <w:trPrChange w:id="481"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482"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0A642DF5" w14:textId="20B33274" w:rsidR="001832A5" w:rsidRPr="000B1C4B" w:rsidRDefault="001832A5" w:rsidP="001832A5">
            <w:pPr>
              <w:pStyle w:val="TableText"/>
              <w:rPr>
                <w:ins w:id="483" w:author="AUu" w:date="2016-11-21T10:19:00Z"/>
              </w:rPr>
            </w:pPr>
            <w:ins w:id="484" w:author="AUu" w:date="2016-11-21T10:25:00Z">
              <w:r w:rsidRPr="00A160C2">
                <w:t>SMOKE TEST_API Browser</w:t>
              </w:r>
            </w:ins>
          </w:p>
        </w:tc>
        <w:tc>
          <w:tcPr>
            <w:tcW w:w="925" w:type="dxa"/>
            <w:tcBorders>
              <w:top w:val="nil"/>
              <w:left w:val="nil"/>
              <w:bottom w:val="single" w:sz="4" w:space="0" w:color="auto"/>
              <w:right w:val="single" w:sz="4" w:space="0" w:color="auto"/>
            </w:tcBorders>
            <w:shd w:val="clear" w:color="auto" w:fill="auto"/>
            <w:noWrap/>
            <w:tcPrChange w:id="485"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4043BA30" w14:textId="719C862F" w:rsidR="001832A5" w:rsidRDefault="001832A5" w:rsidP="001832A5">
            <w:pPr>
              <w:pStyle w:val="TableText"/>
              <w:jc w:val="center"/>
              <w:rPr>
                <w:ins w:id="486" w:author="AUu" w:date="2016-11-21T10:19:00Z"/>
                <w:color w:val="000000"/>
              </w:rPr>
            </w:pPr>
            <w:ins w:id="487" w:author="AUu" w:date="2016-11-21T10:25:00Z">
              <w:r w:rsidRPr="00F26BE9">
                <w:t>TC004</w:t>
              </w:r>
            </w:ins>
          </w:p>
        </w:tc>
        <w:tc>
          <w:tcPr>
            <w:tcW w:w="1652" w:type="dxa"/>
            <w:tcBorders>
              <w:top w:val="nil"/>
              <w:left w:val="nil"/>
              <w:bottom w:val="single" w:sz="4" w:space="0" w:color="auto"/>
              <w:right w:val="single" w:sz="4" w:space="0" w:color="auto"/>
            </w:tcBorders>
            <w:shd w:val="clear" w:color="auto" w:fill="auto"/>
            <w:noWrap/>
            <w:tcPrChange w:id="488"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014AA765" w14:textId="4A44C9C7" w:rsidR="001832A5" w:rsidRDefault="001832A5" w:rsidP="001832A5">
            <w:pPr>
              <w:pStyle w:val="TableText"/>
              <w:jc w:val="center"/>
              <w:rPr>
                <w:ins w:id="489" w:author="AUu" w:date="2016-11-21T10:19:00Z"/>
                <w:color w:val="000000"/>
              </w:rPr>
            </w:pPr>
            <w:ins w:id="490" w:author="AUu" w:date="2016-11-21T10:26:00Z">
              <w:r w:rsidRPr="007D0807">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491"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28048D02" w14:textId="6E7FF6A8" w:rsidR="001832A5" w:rsidRDefault="001832A5" w:rsidP="001832A5">
            <w:pPr>
              <w:pStyle w:val="TableText"/>
              <w:jc w:val="center"/>
              <w:rPr>
                <w:ins w:id="492" w:author="AUu" w:date="2016-11-21T10:19:00Z"/>
                <w:color w:val="000000"/>
              </w:rPr>
            </w:pPr>
            <w:ins w:id="493"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494"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51A24BDC" w14:textId="188C015D" w:rsidR="001832A5" w:rsidRDefault="001832A5" w:rsidP="001832A5">
            <w:pPr>
              <w:pStyle w:val="TableText"/>
              <w:rPr>
                <w:ins w:id="495" w:author="AUu" w:date="2016-11-21T10:19:00Z"/>
                <w:color w:val="000000"/>
              </w:rPr>
            </w:pPr>
            <w:ins w:id="496"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497"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5A451CDC" w14:textId="12699A31" w:rsidR="001832A5" w:rsidRPr="002A5E4A" w:rsidRDefault="001832A5" w:rsidP="001832A5">
            <w:pPr>
              <w:pStyle w:val="TableText"/>
              <w:rPr>
                <w:ins w:id="498" w:author="AUu" w:date="2016-11-21T10:19:00Z"/>
              </w:rPr>
            </w:pPr>
            <w:ins w:id="499" w:author="AUu" w:date="2016-11-21T14:01:00Z">
              <w:r w:rsidRPr="00FC08A0">
                <w:t>NONE</w:t>
              </w:r>
            </w:ins>
          </w:p>
        </w:tc>
      </w:tr>
      <w:tr w:rsidR="00EA6924" w:rsidRPr="000E5658" w14:paraId="2658BA72" w14:textId="77777777" w:rsidTr="00CA6196">
        <w:tblPrEx>
          <w:tblW w:w="12897" w:type="dxa"/>
          <w:jc w:val="center"/>
          <w:tblLayout w:type="fixed"/>
          <w:tblPrExChange w:id="500" w:author="AUu" w:date="2016-11-21T14:00:00Z">
            <w:tblPrEx>
              <w:tblW w:w="12897" w:type="dxa"/>
              <w:jc w:val="center"/>
              <w:tblLayout w:type="fixed"/>
            </w:tblPrEx>
          </w:tblPrExChange>
        </w:tblPrEx>
        <w:trPr>
          <w:cantSplit/>
          <w:jc w:val="center"/>
          <w:ins w:id="501" w:author="AUu" w:date="2016-11-21T10:19:00Z"/>
          <w:trPrChange w:id="502"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503"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64C43D91" w14:textId="25E94C1D" w:rsidR="00EA6924" w:rsidRPr="000B1C4B" w:rsidRDefault="00EA6924" w:rsidP="00EA6924">
            <w:pPr>
              <w:pStyle w:val="TableText"/>
              <w:rPr>
                <w:ins w:id="504" w:author="AUu" w:date="2016-11-21T10:19:00Z"/>
              </w:rPr>
            </w:pPr>
            <w:ins w:id="505" w:author="AUu" w:date="2016-11-21T10:27:00Z">
              <w:r w:rsidRPr="00781381">
                <w:rPr>
                  <w:color w:val="000000"/>
                  <w:szCs w:val="18"/>
                </w:rPr>
                <w:t>VistA.js Multiple Targets</w:t>
              </w:r>
            </w:ins>
          </w:p>
        </w:tc>
        <w:tc>
          <w:tcPr>
            <w:tcW w:w="925" w:type="dxa"/>
            <w:tcBorders>
              <w:top w:val="nil"/>
              <w:left w:val="nil"/>
              <w:bottom w:val="single" w:sz="4" w:space="0" w:color="auto"/>
              <w:right w:val="single" w:sz="4" w:space="0" w:color="auto"/>
            </w:tcBorders>
            <w:shd w:val="clear" w:color="auto" w:fill="auto"/>
            <w:noWrap/>
            <w:tcPrChange w:id="506"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577AD08C" w14:textId="0DD74083" w:rsidR="00EA6924" w:rsidRDefault="00EA6924" w:rsidP="00EA6924">
            <w:pPr>
              <w:pStyle w:val="TableText"/>
              <w:jc w:val="center"/>
              <w:rPr>
                <w:ins w:id="507" w:author="AUu" w:date="2016-11-21T10:19:00Z"/>
                <w:color w:val="000000"/>
              </w:rPr>
            </w:pPr>
            <w:ins w:id="508" w:author="AUu" w:date="2016-11-21T10:27:00Z">
              <w:r w:rsidRPr="00F26BE9">
                <w:t>TC001</w:t>
              </w:r>
            </w:ins>
          </w:p>
        </w:tc>
        <w:tc>
          <w:tcPr>
            <w:tcW w:w="1652" w:type="dxa"/>
            <w:tcBorders>
              <w:top w:val="nil"/>
              <w:left w:val="nil"/>
              <w:bottom w:val="single" w:sz="4" w:space="0" w:color="auto"/>
              <w:right w:val="single" w:sz="4" w:space="0" w:color="auto"/>
            </w:tcBorders>
            <w:shd w:val="clear" w:color="auto" w:fill="auto"/>
            <w:noWrap/>
            <w:tcPrChange w:id="509"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1D9F61C7" w14:textId="61D1E95A" w:rsidR="00EA6924" w:rsidRDefault="00EA6924" w:rsidP="00EA6924">
            <w:pPr>
              <w:pStyle w:val="TableText"/>
              <w:jc w:val="center"/>
              <w:rPr>
                <w:ins w:id="510" w:author="AUu" w:date="2016-11-21T10:19:00Z"/>
                <w:color w:val="000000"/>
              </w:rPr>
            </w:pPr>
            <w:ins w:id="511" w:author="AUu" w:date="2016-11-21T10:38:00Z">
              <w:r w:rsidRPr="004332A8">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512"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0676DDBF" w14:textId="3E26791A" w:rsidR="00EA6924" w:rsidRDefault="00EA6924" w:rsidP="00EA6924">
            <w:pPr>
              <w:pStyle w:val="TableText"/>
              <w:jc w:val="center"/>
              <w:rPr>
                <w:ins w:id="513" w:author="AUu" w:date="2016-11-21T10:19:00Z"/>
                <w:color w:val="000000"/>
              </w:rPr>
            </w:pPr>
            <w:ins w:id="514"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515"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1925A2AF" w14:textId="4E1D16AA" w:rsidR="00EA6924" w:rsidRDefault="00EA6924" w:rsidP="00EA6924">
            <w:pPr>
              <w:pStyle w:val="TableText"/>
              <w:rPr>
                <w:ins w:id="516" w:author="AUu" w:date="2016-11-21T10:19:00Z"/>
                <w:color w:val="000000"/>
              </w:rPr>
            </w:pPr>
            <w:ins w:id="517"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518"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53DED330" w14:textId="37350F50" w:rsidR="00EA6924" w:rsidRPr="002A5E4A" w:rsidRDefault="001832A5" w:rsidP="00EA6924">
            <w:pPr>
              <w:pStyle w:val="TableText"/>
              <w:rPr>
                <w:ins w:id="519" w:author="AUu" w:date="2016-11-21T10:19:00Z"/>
              </w:rPr>
            </w:pPr>
            <w:ins w:id="520" w:author="AUu" w:date="2016-11-21T14:02:00Z">
              <w:r w:rsidRPr="00BB08F8">
                <w:rPr>
                  <w:color w:val="000000"/>
                </w:rPr>
                <w:t xml:space="preserve">Jazz Ticket </w:t>
              </w:r>
            </w:ins>
            <w:ins w:id="521" w:author="AUu" w:date="2016-11-21T10:42:00Z">
              <w:r w:rsidR="00EA6924">
                <w:t>420968</w:t>
              </w:r>
            </w:ins>
          </w:p>
        </w:tc>
      </w:tr>
      <w:tr w:rsidR="00EA6924" w:rsidRPr="000E5658" w14:paraId="566756D9" w14:textId="77777777" w:rsidTr="00CA6196">
        <w:tblPrEx>
          <w:tblW w:w="12897" w:type="dxa"/>
          <w:jc w:val="center"/>
          <w:tblLayout w:type="fixed"/>
          <w:tblPrExChange w:id="522" w:author="AUu" w:date="2016-11-21T14:00:00Z">
            <w:tblPrEx>
              <w:tblW w:w="12897" w:type="dxa"/>
              <w:jc w:val="center"/>
              <w:tblLayout w:type="fixed"/>
            </w:tblPrEx>
          </w:tblPrExChange>
        </w:tblPrEx>
        <w:trPr>
          <w:cantSplit/>
          <w:jc w:val="center"/>
          <w:ins w:id="523" w:author="AUu" w:date="2016-11-21T10:19:00Z"/>
          <w:trPrChange w:id="524"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525"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34F5715F" w14:textId="2F57955B" w:rsidR="00EA6924" w:rsidRPr="000B1C4B" w:rsidRDefault="00EA6924" w:rsidP="00EA6924">
            <w:pPr>
              <w:pStyle w:val="TableText"/>
              <w:rPr>
                <w:ins w:id="526" w:author="AUu" w:date="2016-11-21T10:19:00Z"/>
              </w:rPr>
            </w:pPr>
            <w:ins w:id="527" w:author="AUu" w:date="2016-11-21T10:27:00Z">
              <w:r w:rsidRPr="00781381">
                <w:rPr>
                  <w:color w:val="000000"/>
                  <w:szCs w:val="18"/>
                </w:rPr>
                <w:t>VistA.js Multiple Targets</w:t>
              </w:r>
            </w:ins>
          </w:p>
        </w:tc>
        <w:tc>
          <w:tcPr>
            <w:tcW w:w="925" w:type="dxa"/>
            <w:tcBorders>
              <w:top w:val="nil"/>
              <w:left w:val="nil"/>
              <w:bottom w:val="single" w:sz="4" w:space="0" w:color="auto"/>
              <w:right w:val="single" w:sz="4" w:space="0" w:color="auto"/>
            </w:tcBorders>
            <w:shd w:val="clear" w:color="auto" w:fill="auto"/>
            <w:noWrap/>
            <w:tcPrChange w:id="528"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470B07B4" w14:textId="15D29358" w:rsidR="00EA6924" w:rsidRDefault="00EA6924" w:rsidP="00EA6924">
            <w:pPr>
              <w:pStyle w:val="TableText"/>
              <w:jc w:val="center"/>
              <w:rPr>
                <w:ins w:id="529" w:author="AUu" w:date="2016-11-21T10:19:00Z"/>
                <w:color w:val="000000"/>
              </w:rPr>
            </w:pPr>
            <w:ins w:id="530" w:author="AUu" w:date="2016-11-21T10:27:00Z">
              <w:r w:rsidRPr="00F26BE9">
                <w:t>TC002</w:t>
              </w:r>
            </w:ins>
          </w:p>
        </w:tc>
        <w:tc>
          <w:tcPr>
            <w:tcW w:w="1652" w:type="dxa"/>
            <w:tcBorders>
              <w:top w:val="nil"/>
              <w:left w:val="nil"/>
              <w:bottom w:val="single" w:sz="4" w:space="0" w:color="auto"/>
              <w:right w:val="single" w:sz="4" w:space="0" w:color="auto"/>
            </w:tcBorders>
            <w:shd w:val="clear" w:color="auto" w:fill="auto"/>
            <w:noWrap/>
            <w:tcPrChange w:id="531"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0D335518" w14:textId="7B795ADC" w:rsidR="00EA6924" w:rsidRDefault="00EA6924" w:rsidP="00EA6924">
            <w:pPr>
              <w:pStyle w:val="TableText"/>
              <w:jc w:val="center"/>
              <w:rPr>
                <w:ins w:id="532" w:author="AUu" w:date="2016-11-21T10:19:00Z"/>
                <w:color w:val="000000"/>
              </w:rPr>
            </w:pPr>
            <w:ins w:id="533" w:author="AUu" w:date="2016-11-21T10:38:00Z">
              <w:r w:rsidRPr="004332A8">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534"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05541EE3" w14:textId="6500ADD7" w:rsidR="00EA6924" w:rsidRDefault="00EA6924" w:rsidP="00EA6924">
            <w:pPr>
              <w:pStyle w:val="TableText"/>
              <w:jc w:val="center"/>
              <w:rPr>
                <w:ins w:id="535" w:author="AUu" w:date="2016-11-21T10:19:00Z"/>
                <w:color w:val="000000"/>
              </w:rPr>
            </w:pPr>
            <w:ins w:id="536"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537"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0731A18A" w14:textId="4CFB5558" w:rsidR="00EA6924" w:rsidRDefault="00EA6924" w:rsidP="00EA6924">
            <w:pPr>
              <w:pStyle w:val="TableText"/>
              <w:rPr>
                <w:ins w:id="538" w:author="AUu" w:date="2016-11-21T10:19:00Z"/>
                <w:color w:val="000000"/>
              </w:rPr>
            </w:pPr>
            <w:ins w:id="539"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540"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160EF205" w14:textId="3B554135" w:rsidR="00EA6924" w:rsidRPr="002A5E4A" w:rsidRDefault="001832A5" w:rsidP="00EA6924">
            <w:pPr>
              <w:pStyle w:val="TableText"/>
              <w:rPr>
                <w:ins w:id="541" w:author="AUu" w:date="2016-11-21T10:19:00Z"/>
              </w:rPr>
            </w:pPr>
            <w:ins w:id="542" w:author="AUu" w:date="2016-11-21T14:02:00Z">
              <w:r w:rsidRPr="00BB08F8">
                <w:rPr>
                  <w:color w:val="000000"/>
                </w:rPr>
                <w:t xml:space="preserve">Jazz Ticket </w:t>
              </w:r>
            </w:ins>
            <w:ins w:id="543" w:author="AUu" w:date="2016-11-21T11:53:00Z">
              <w:r w:rsidR="00EA6924" w:rsidRPr="00202157">
                <w:t>420979</w:t>
              </w:r>
            </w:ins>
          </w:p>
        </w:tc>
      </w:tr>
      <w:tr w:rsidR="001832A5" w:rsidRPr="000E5658" w14:paraId="05E1DE9C" w14:textId="77777777" w:rsidTr="00CA6196">
        <w:tblPrEx>
          <w:tblW w:w="12897" w:type="dxa"/>
          <w:jc w:val="center"/>
          <w:tblLayout w:type="fixed"/>
          <w:tblPrExChange w:id="544" w:author="AUu" w:date="2016-11-21T14:00:00Z">
            <w:tblPrEx>
              <w:tblW w:w="12897" w:type="dxa"/>
              <w:jc w:val="center"/>
              <w:tblLayout w:type="fixed"/>
            </w:tblPrEx>
          </w:tblPrExChange>
        </w:tblPrEx>
        <w:trPr>
          <w:cantSplit/>
          <w:jc w:val="center"/>
          <w:ins w:id="545" w:author="AUu" w:date="2016-11-21T10:19:00Z"/>
          <w:trPrChange w:id="546"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547"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557BA30A" w14:textId="5F5DA75C" w:rsidR="001832A5" w:rsidRPr="000B1C4B" w:rsidRDefault="001832A5" w:rsidP="001832A5">
            <w:pPr>
              <w:pStyle w:val="TableText"/>
              <w:rPr>
                <w:ins w:id="548" w:author="AUu" w:date="2016-11-21T10:19:00Z"/>
              </w:rPr>
            </w:pPr>
            <w:ins w:id="549" w:author="AUu" w:date="2016-11-21T10:27:00Z">
              <w:r w:rsidRPr="00781381">
                <w:rPr>
                  <w:color w:val="000000"/>
                  <w:szCs w:val="18"/>
                </w:rPr>
                <w:t>VistA.js Multiple Targets</w:t>
              </w:r>
            </w:ins>
          </w:p>
        </w:tc>
        <w:tc>
          <w:tcPr>
            <w:tcW w:w="925" w:type="dxa"/>
            <w:tcBorders>
              <w:top w:val="nil"/>
              <w:left w:val="nil"/>
              <w:bottom w:val="single" w:sz="4" w:space="0" w:color="auto"/>
              <w:right w:val="single" w:sz="4" w:space="0" w:color="auto"/>
            </w:tcBorders>
            <w:shd w:val="clear" w:color="auto" w:fill="auto"/>
            <w:noWrap/>
            <w:tcPrChange w:id="550"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032A992B" w14:textId="4A6B61D2" w:rsidR="001832A5" w:rsidRDefault="001832A5" w:rsidP="001832A5">
            <w:pPr>
              <w:pStyle w:val="TableText"/>
              <w:jc w:val="center"/>
              <w:rPr>
                <w:ins w:id="551" w:author="AUu" w:date="2016-11-21T10:19:00Z"/>
                <w:color w:val="000000"/>
              </w:rPr>
            </w:pPr>
            <w:ins w:id="552" w:author="AUu" w:date="2016-11-21T10:27:00Z">
              <w:r w:rsidRPr="00F26BE9">
                <w:t>TC003</w:t>
              </w:r>
            </w:ins>
          </w:p>
        </w:tc>
        <w:tc>
          <w:tcPr>
            <w:tcW w:w="1652" w:type="dxa"/>
            <w:tcBorders>
              <w:top w:val="nil"/>
              <w:left w:val="nil"/>
              <w:bottom w:val="single" w:sz="4" w:space="0" w:color="auto"/>
              <w:right w:val="single" w:sz="4" w:space="0" w:color="auto"/>
            </w:tcBorders>
            <w:shd w:val="clear" w:color="auto" w:fill="auto"/>
            <w:noWrap/>
            <w:tcPrChange w:id="553"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1442B4A1" w14:textId="7BA212B7" w:rsidR="001832A5" w:rsidRDefault="001832A5" w:rsidP="001832A5">
            <w:pPr>
              <w:pStyle w:val="TableText"/>
              <w:jc w:val="center"/>
              <w:rPr>
                <w:ins w:id="554" w:author="AUu" w:date="2016-11-21T10:19:00Z"/>
                <w:color w:val="000000"/>
              </w:rPr>
            </w:pPr>
            <w:ins w:id="555" w:author="AUu" w:date="2016-11-21T10:38:00Z">
              <w:r w:rsidRPr="004332A8">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556"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5E184C32" w14:textId="6619F150" w:rsidR="001832A5" w:rsidRDefault="001832A5" w:rsidP="001832A5">
            <w:pPr>
              <w:pStyle w:val="TableText"/>
              <w:jc w:val="center"/>
              <w:rPr>
                <w:ins w:id="557" w:author="AUu" w:date="2016-11-21T10:19:00Z"/>
                <w:color w:val="000000"/>
              </w:rPr>
            </w:pPr>
            <w:ins w:id="558"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559"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6530047C" w14:textId="6105E5C9" w:rsidR="001832A5" w:rsidRDefault="001832A5" w:rsidP="001832A5">
            <w:pPr>
              <w:pStyle w:val="TableText"/>
              <w:rPr>
                <w:ins w:id="560" w:author="AUu" w:date="2016-11-21T10:19:00Z"/>
                <w:color w:val="000000"/>
              </w:rPr>
            </w:pPr>
            <w:ins w:id="561"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562"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7E28FF94" w14:textId="3BCAF2BB" w:rsidR="001832A5" w:rsidRPr="002A5E4A" w:rsidRDefault="001832A5" w:rsidP="001832A5">
            <w:pPr>
              <w:pStyle w:val="TableText"/>
              <w:rPr>
                <w:ins w:id="563" w:author="AUu" w:date="2016-11-21T10:19:00Z"/>
              </w:rPr>
            </w:pPr>
            <w:ins w:id="564" w:author="AUu" w:date="2016-11-21T14:01:00Z">
              <w:r w:rsidRPr="007E51EF">
                <w:rPr>
                  <w:color w:val="000000"/>
                </w:rPr>
                <w:t>NONE</w:t>
              </w:r>
            </w:ins>
          </w:p>
        </w:tc>
      </w:tr>
      <w:tr w:rsidR="001832A5" w:rsidRPr="000E5658" w14:paraId="149F0235" w14:textId="77777777" w:rsidTr="00CA6196">
        <w:tblPrEx>
          <w:tblW w:w="12897" w:type="dxa"/>
          <w:jc w:val="center"/>
          <w:tblLayout w:type="fixed"/>
          <w:tblPrExChange w:id="565" w:author="AUu" w:date="2016-11-21T14:00:00Z">
            <w:tblPrEx>
              <w:tblW w:w="12897" w:type="dxa"/>
              <w:jc w:val="center"/>
              <w:tblLayout w:type="fixed"/>
            </w:tblPrEx>
          </w:tblPrExChange>
        </w:tblPrEx>
        <w:trPr>
          <w:cantSplit/>
          <w:jc w:val="center"/>
          <w:ins w:id="566" w:author="AUu" w:date="2016-11-21T10:19:00Z"/>
          <w:trPrChange w:id="567"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568"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4525B44E" w14:textId="0A46FE49" w:rsidR="001832A5" w:rsidRPr="000B1C4B" w:rsidRDefault="001832A5" w:rsidP="001832A5">
            <w:pPr>
              <w:pStyle w:val="TableText"/>
              <w:rPr>
                <w:ins w:id="569" w:author="AUu" w:date="2016-11-21T10:19:00Z"/>
              </w:rPr>
            </w:pPr>
            <w:ins w:id="570" w:author="AUu" w:date="2016-11-21T10:27:00Z">
              <w:r w:rsidRPr="00781381">
                <w:rPr>
                  <w:color w:val="000000"/>
                  <w:szCs w:val="18"/>
                </w:rPr>
                <w:t>VistA.js Multiple Targets</w:t>
              </w:r>
            </w:ins>
          </w:p>
        </w:tc>
        <w:tc>
          <w:tcPr>
            <w:tcW w:w="925" w:type="dxa"/>
            <w:tcBorders>
              <w:top w:val="nil"/>
              <w:left w:val="nil"/>
              <w:bottom w:val="single" w:sz="4" w:space="0" w:color="auto"/>
              <w:right w:val="single" w:sz="4" w:space="0" w:color="auto"/>
            </w:tcBorders>
            <w:shd w:val="clear" w:color="auto" w:fill="auto"/>
            <w:noWrap/>
            <w:tcPrChange w:id="571"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5282DF90" w14:textId="1494A0BD" w:rsidR="001832A5" w:rsidRDefault="001832A5" w:rsidP="001832A5">
            <w:pPr>
              <w:pStyle w:val="TableText"/>
              <w:jc w:val="center"/>
              <w:rPr>
                <w:ins w:id="572" w:author="AUu" w:date="2016-11-21T10:19:00Z"/>
                <w:color w:val="000000"/>
              </w:rPr>
            </w:pPr>
            <w:ins w:id="573" w:author="AUu" w:date="2016-11-21T10:27:00Z">
              <w:r w:rsidRPr="00F26BE9">
                <w:t>TC004</w:t>
              </w:r>
            </w:ins>
          </w:p>
        </w:tc>
        <w:tc>
          <w:tcPr>
            <w:tcW w:w="1652" w:type="dxa"/>
            <w:tcBorders>
              <w:top w:val="nil"/>
              <w:left w:val="nil"/>
              <w:bottom w:val="single" w:sz="4" w:space="0" w:color="auto"/>
              <w:right w:val="single" w:sz="4" w:space="0" w:color="auto"/>
            </w:tcBorders>
            <w:shd w:val="clear" w:color="auto" w:fill="auto"/>
            <w:noWrap/>
            <w:tcPrChange w:id="574"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01C77F3E" w14:textId="1CB993BE" w:rsidR="001832A5" w:rsidRDefault="001832A5" w:rsidP="001832A5">
            <w:pPr>
              <w:pStyle w:val="TableText"/>
              <w:jc w:val="center"/>
              <w:rPr>
                <w:ins w:id="575" w:author="AUu" w:date="2016-11-21T10:19:00Z"/>
                <w:color w:val="000000"/>
              </w:rPr>
            </w:pPr>
            <w:ins w:id="576" w:author="AUu" w:date="2016-11-21T10:38:00Z">
              <w:r w:rsidRPr="004332A8">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577"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5D691E86" w14:textId="0C4B6C99" w:rsidR="001832A5" w:rsidRDefault="001832A5" w:rsidP="001832A5">
            <w:pPr>
              <w:pStyle w:val="TableText"/>
              <w:jc w:val="center"/>
              <w:rPr>
                <w:ins w:id="578" w:author="AUu" w:date="2016-11-21T10:19:00Z"/>
                <w:color w:val="000000"/>
              </w:rPr>
            </w:pPr>
            <w:ins w:id="579"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580"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24C4F2F2" w14:textId="3A4D4189" w:rsidR="001832A5" w:rsidRDefault="001832A5" w:rsidP="001832A5">
            <w:pPr>
              <w:pStyle w:val="TableText"/>
              <w:rPr>
                <w:ins w:id="581" w:author="AUu" w:date="2016-11-21T10:19:00Z"/>
                <w:color w:val="000000"/>
              </w:rPr>
            </w:pPr>
            <w:ins w:id="582"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583"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32A8E67C" w14:textId="73CEC43A" w:rsidR="001832A5" w:rsidRPr="002A5E4A" w:rsidRDefault="001832A5" w:rsidP="001832A5">
            <w:pPr>
              <w:pStyle w:val="TableText"/>
              <w:rPr>
                <w:ins w:id="584" w:author="AUu" w:date="2016-11-21T10:19:00Z"/>
              </w:rPr>
            </w:pPr>
            <w:ins w:id="585" w:author="AUu" w:date="2016-11-21T14:01:00Z">
              <w:r w:rsidRPr="007E51EF">
                <w:rPr>
                  <w:color w:val="000000"/>
                </w:rPr>
                <w:t>NONE</w:t>
              </w:r>
            </w:ins>
          </w:p>
        </w:tc>
      </w:tr>
      <w:tr w:rsidR="001832A5" w:rsidRPr="000E5658" w14:paraId="156AC25A" w14:textId="77777777" w:rsidTr="00CA6196">
        <w:tblPrEx>
          <w:tblW w:w="12897" w:type="dxa"/>
          <w:jc w:val="center"/>
          <w:tblLayout w:type="fixed"/>
          <w:tblPrExChange w:id="586" w:author="AUu" w:date="2016-11-21T14:00:00Z">
            <w:tblPrEx>
              <w:tblW w:w="12897" w:type="dxa"/>
              <w:jc w:val="center"/>
              <w:tblLayout w:type="fixed"/>
            </w:tblPrEx>
          </w:tblPrExChange>
        </w:tblPrEx>
        <w:trPr>
          <w:cantSplit/>
          <w:jc w:val="center"/>
          <w:ins w:id="587" w:author="AUu" w:date="2016-11-21T10:19:00Z"/>
          <w:trPrChange w:id="588"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589"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332478F5" w14:textId="725B6C03" w:rsidR="001832A5" w:rsidRPr="000B1C4B" w:rsidRDefault="001832A5" w:rsidP="001832A5">
            <w:pPr>
              <w:pStyle w:val="TableText"/>
              <w:rPr>
                <w:ins w:id="590" w:author="AUu" w:date="2016-11-21T10:19:00Z"/>
              </w:rPr>
            </w:pPr>
            <w:ins w:id="591" w:author="AUu" w:date="2016-11-21T10:27:00Z">
              <w:r w:rsidRPr="00781381">
                <w:rPr>
                  <w:color w:val="000000"/>
                  <w:szCs w:val="18"/>
                </w:rPr>
                <w:t>VistA.js Multiple Targets</w:t>
              </w:r>
            </w:ins>
          </w:p>
        </w:tc>
        <w:tc>
          <w:tcPr>
            <w:tcW w:w="925" w:type="dxa"/>
            <w:tcBorders>
              <w:top w:val="nil"/>
              <w:left w:val="nil"/>
              <w:bottom w:val="single" w:sz="4" w:space="0" w:color="auto"/>
              <w:right w:val="single" w:sz="4" w:space="0" w:color="auto"/>
            </w:tcBorders>
            <w:shd w:val="clear" w:color="auto" w:fill="auto"/>
            <w:noWrap/>
            <w:tcPrChange w:id="592"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19411058" w14:textId="2174D0E2" w:rsidR="001832A5" w:rsidRDefault="001832A5" w:rsidP="001832A5">
            <w:pPr>
              <w:pStyle w:val="TableText"/>
              <w:jc w:val="center"/>
              <w:rPr>
                <w:ins w:id="593" w:author="AUu" w:date="2016-11-21T10:19:00Z"/>
                <w:color w:val="000000"/>
              </w:rPr>
            </w:pPr>
            <w:ins w:id="594" w:author="AUu" w:date="2016-11-21T10:27:00Z">
              <w:r>
                <w:t>TC005</w:t>
              </w:r>
            </w:ins>
          </w:p>
        </w:tc>
        <w:tc>
          <w:tcPr>
            <w:tcW w:w="1652" w:type="dxa"/>
            <w:tcBorders>
              <w:top w:val="nil"/>
              <w:left w:val="nil"/>
              <w:bottom w:val="single" w:sz="4" w:space="0" w:color="auto"/>
              <w:right w:val="single" w:sz="4" w:space="0" w:color="auto"/>
            </w:tcBorders>
            <w:shd w:val="clear" w:color="auto" w:fill="auto"/>
            <w:noWrap/>
            <w:tcPrChange w:id="595"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701CC26D" w14:textId="542B6C67" w:rsidR="001832A5" w:rsidRDefault="001832A5" w:rsidP="001832A5">
            <w:pPr>
              <w:pStyle w:val="TableText"/>
              <w:jc w:val="center"/>
              <w:rPr>
                <w:ins w:id="596" w:author="AUu" w:date="2016-11-21T10:19:00Z"/>
                <w:color w:val="000000"/>
              </w:rPr>
            </w:pPr>
            <w:ins w:id="597" w:author="AUu" w:date="2016-11-21T10:38:00Z">
              <w:r w:rsidRPr="004332A8">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598"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1A5BD439" w14:textId="4491D797" w:rsidR="001832A5" w:rsidRDefault="001832A5" w:rsidP="001832A5">
            <w:pPr>
              <w:pStyle w:val="TableText"/>
              <w:jc w:val="center"/>
              <w:rPr>
                <w:ins w:id="599" w:author="AUu" w:date="2016-11-21T10:19:00Z"/>
                <w:color w:val="000000"/>
              </w:rPr>
            </w:pPr>
            <w:ins w:id="600"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601"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4FE955AA" w14:textId="40D805BA" w:rsidR="001832A5" w:rsidRDefault="001832A5" w:rsidP="001832A5">
            <w:pPr>
              <w:pStyle w:val="TableText"/>
              <w:rPr>
                <w:ins w:id="602" w:author="AUu" w:date="2016-11-21T10:19:00Z"/>
                <w:color w:val="000000"/>
              </w:rPr>
            </w:pPr>
            <w:ins w:id="603"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604"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4588351F" w14:textId="5E4ACC2C" w:rsidR="001832A5" w:rsidRPr="002A5E4A" w:rsidRDefault="001832A5" w:rsidP="001832A5">
            <w:pPr>
              <w:pStyle w:val="TableText"/>
              <w:rPr>
                <w:ins w:id="605" w:author="AUu" w:date="2016-11-21T10:19:00Z"/>
              </w:rPr>
            </w:pPr>
            <w:ins w:id="606" w:author="AUu" w:date="2016-11-21T14:01:00Z">
              <w:r w:rsidRPr="007E51EF">
                <w:rPr>
                  <w:color w:val="000000"/>
                </w:rPr>
                <w:t>NONE</w:t>
              </w:r>
            </w:ins>
          </w:p>
        </w:tc>
      </w:tr>
      <w:tr w:rsidR="001832A5" w:rsidRPr="000E5658" w14:paraId="25A1FF2F" w14:textId="77777777" w:rsidTr="00CA6196">
        <w:tblPrEx>
          <w:tblW w:w="12897" w:type="dxa"/>
          <w:jc w:val="center"/>
          <w:tblLayout w:type="fixed"/>
          <w:tblPrExChange w:id="607" w:author="AUu" w:date="2016-11-21T14:00:00Z">
            <w:tblPrEx>
              <w:tblW w:w="12897" w:type="dxa"/>
              <w:jc w:val="center"/>
              <w:tblLayout w:type="fixed"/>
            </w:tblPrEx>
          </w:tblPrExChange>
        </w:tblPrEx>
        <w:trPr>
          <w:cantSplit/>
          <w:jc w:val="center"/>
          <w:ins w:id="608" w:author="AUu" w:date="2016-11-21T10:19:00Z"/>
          <w:trPrChange w:id="609"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610"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423072DC" w14:textId="008C8B72" w:rsidR="001832A5" w:rsidRPr="000B1C4B" w:rsidRDefault="001832A5" w:rsidP="001832A5">
            <w:pPr>
              <w:pStyle w:val="TableText"/>
              <w:rPr>
                <w:ins w:id="611" w:author="AUu" w:date="2016-11-21T10:19:00Z"/>
              </w:rPr>
            </w:pPr>
            <w:ins w:id="612" w:author="AUu" w:date="2016-11-21T10:30:00Z">
              <w:r w:rsidRPr="00624002">
                <w:rPr>
                  <w:color w:val="000000"/>
                  <w:szCs w:val="18"/>
                </w:rPr>
                <w:t>VistA.js Request Validation</w:t>
              </w:r>
            </w:ins>
          </w:p>
        </w:tc>
        <w:tc>
          <w:tcPr>
            <w:tcW w:w="925" w:type="dxa"/>
            <w:tcBorders>
              <w:top w:val="nil"/>
              <w:left w:val="nil"/>
              <w:bottom w:val="single" w:sz="4" w:space="0" w:color="auto"/>
              <w:right w:val="single" w:sz="4" w:space="0" w:color="auto"/>
            </w:tcBorders>
            <w:shd w:val="clear" w:color="auto" w:fill="auto"/>
            <w:noWrap/>
            <w:tcPrChange w:id="613"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57B34760" w14:textId="502B02B3" w:rsidR="001832A5" w:rsidRDefault="001832A5" w:rsidP="001832A5">
            <w:pPr>
              <w:pStyle w:val="TableText"/>
              <w:jc w:val="center"/>
              <w:rPr>
                <w:ins w:id="614" w:author="AUu" w:date="2016-11-21T10:19:00Z"/>
                <w:color w:val="000000"/>
              </w:rPr>
            </w:pPr>
            <w:ins w:id="615" w:author="AUu" w:date="2016-11-21T10:30:00Z">
              <w:r w:rsidRPr="00F26BE9">
                <w:t>TC001</w:t>
              </w:r>
            </w:ins>
          </w:p>
        </w:tc>
        <w:tc>
          <w:tcPr>
            <w:tcW w:w="1652" w:type="dxa"/>
            <w:tcBorders>
              <w:top w:val="nil"/>
              <w:left w:val="nil"/>
              <w:bottom w:val="single" w:sz="4" w:space="0" w:color="auto"/>
              <w:right w:val="single" w:sz="4" w:space="0" w:color="auto"/>
            </w:tcBorders>
            <w:shd w:val="clear" w:color="auto" w:fill="auto"/>
            <w:noWrap/>
            <w:tcPrChange w:id="616"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13C60578" w14:textId="5E99F712" w:rsidR="001832A5" w:rsidRDefault="001832A5" w:rsidP="001832A5">
            <w:pPr>
              <w:pStyle w:val="TableText"/>
              <w:jc w:val="center"/>
              <w:rPr>
                <w:ins w:id="617" w:author="AUu" w:date="2016-11-21T10:19:00Z"/>
                <w:color w:val="000000"/>
              </w:rPr>
            </w:pPr>
            <w:ins w:id="618" w:author="AUu" w:date="2016-11-21T10:38:00Z">
              <w:r w:rsidRPr="004332A8">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619"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2ECC8D09" w14:textId="2A088390" w:rsidR="001832A5" w:rsidRDefault="001832A5" w:rsidP="001832A5">
            <w:pPr>
              <w:pStyle w:val="TableText"/>
              <w:jc w:val="center"/>
              <w:rPr>
                <w:ins w:id="620" w:author="AUu" w:date="2016-11-21T10:19:00Z"/>
                <w:color w:val="000000"/>
              </w:rPr>
            </w:pPr>
            <w:ins w:id="621"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622"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784B4DD6" w14:textId="3A608C0F" w:rsidR="001832A5" w:rsidRDefault="001832A5" w:rsidP="001832A5">
            <w:pPr>
              <w:pStyle w:val="TableText"/>
              <w:rPr>
                <w:ins w:id="623" w:author="AUu" w:date="2016-11-21T10:19:00Z"/>
                <w:color w:val="000000"/>
              </w:rPr>
            </w:pPr>
            <w:ins w:id="624"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625"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7BF5F417" w14:textId="76878B6C" w:rsidR="001832A5" w:rsidRPr="002A5E4A" w:rsidRDefault="001832A5" w:rsidP="001832A5">
            <w:pPr>
              <w:pStyle w:val="TableText"/>
              <w:rPr>
                <w:ins w:id="626" w:author="AUu" w:date="2016-11-21T10:19:00Z"/>
              </w:rPr>
            </w:pPr>
            <w:ins w:id="627" w:author="AUu" w:date="2016-11-21T14:01:00Z">
              <w:r w:rsidRPr="007E51EF">
                <w:rPr>
                  <w:color w:val="000000"/>
                </w:rPr>
                <w:t>NONE</w:t>
              </w:r>
            </w:ins>
          </w:p>
        </w:tc>
      </w:tr>
      <w:tr w:rsidR="001832A5" w:rsidRPr="000E5658" w14:paraId="23AC33C9" w14:textId="77777777" w:rsidTr="00CA6196">
        <w:tblPrEx>
          <w:tblW w:w="12897" w:type="dxa"/>
          <w:jc w:val="center"/>
          <w:tblLayout w:type="fixed"/>
          <w:tblPrExChange w:id="628" w:author="AUu" w:date="2016-11-21T14:00:00Z">
            <w:tblPrEx>
              <w:tblW w:w="12897" w:type="dxa"/>
              <w:jc w:val="center"/>
              <w:tblLayout w:type="fixed"/>
            </w:tblPrEx>
          </w:tblPrExChange>
        </w:tblPrEx>
        <w:trPr>
          <w:cantSplit/>
          <w:jc w:val="center"/>
          <w:ins w:id="629" w:author="AUu" w:date="2016-11-21T10:19:00Z"/>
          <w:trPrChange w:id="630"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631"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52C7660B" w14:textId="4516599B" w:rsidR="001832A5" w:rsidRPr="000B1C4B" w:rsidRDefault="001832A5" w:rsidP="001832A5">
            <w:pPr>
              <w:pStyle w:val="TableText"/>
              <w:rPr>
                <w:ins w:id="632" w:author="AUu" w:date="2016-11-21T10:19:00Z"/>
              </w:rPr>
            </w:pPr>
            <w:ins w:id="633" w:author="AUu" w:date="2016-11-21T10:30:00Z">
              <w:r w:rsidRPr="00624002">
                <w:rPr>
                  <w:color w:val="000000"/>
                  <w:szCs w:val="18"/>
                </w:rPr>
                <w:t>VistA.js Request Validation</w:t>
              </w:r>
            </w:ins>
          </w:p>
        </w:tc>
        <w:tc>
          <w:tcPr>
            <w:tcW w:w="925" w:type="dxa"/>
            <w:tcBorders>
              <w:top w:val="nil"/>
              <w:left w:val="nil"/>
              <w:bottom w:val="single" w:sz="4" w:space="0" w:color="auto"/>
              <w:right w:val="single" w:sz="4" w:space="0" w:color="auto"/>
            </w:tcBorders>
            <w:shd w:val="clear" w:color="auto" w:fill="auto"/>
            <w:noWrap/>
            <w:tcPrChange w:id="634"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46A2A823" w14:textId="1D136752" w:rsidR="001832A5" w:rsidRDefault="001832A5" w:rsidP="001832A5">
            <w:pPr>
              <w:pStyle w:val="TableText"/>
              <w:jc w:val="center"/>
              <w:rPr>
                <w:ins w:id="635" w:author="AUu" w:date="2016-11-21T10:19:00Z"/>
                <w:color w:val="000000"/>
              </w:rPr>
            </w:pPr>
            <w:ins w:id="636" w:author="AUu" w:date="2016-11-21T10:30:00Z">
              <w:r w:rsidRPr="00F26BE9">
                <w:t>TC002</w:t>
              </w:r>
            </w:ins>
          </w:p>
        </w:tc>
        <w:tc>
          <w:tcPr>
            <w:tcW w:w="1652" w:type="dxa"/>
            <w:tcBorders>
              <w:top w:val="nil"/>
              <w:left w:val="nil"/>
              <w:bottom w:val="single" w:sz="4" w:space="0" w:color="auto"/>
              <w:right w:val="single" w:sz="4" w:space="0" w:color="auto"/>
            </w:tcBorders>
            <w:shd w:val="clear" w:color="auto" w:fill="auto"/>
            <w:noWrap/>
            <w:tcPrChange w:id="637"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69190F05" w14:textId="7D679C22" w:rsidR="001832A5" w:rsidRDefault="001832A5" w:rsidP="001832A5">
            <w:pPr>
              <w:pStyle w:val="TableText"/>
              <w:jc w:val="center"/>
              <w:rPr>
                <w:ins w:id="638" w:author="AUu" w:date="2016-11-21T10:19:00Z"/>
                <w:color w:val="000000"/>
              </w:rPr>
            </w:pPr>
            <w:ins w:id="639" w:author="AUu" w:date="2016-11-21T10:38:00Z">
              <w:r w:rsidRPr="004332A8">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640"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01621786" w14:textId="23ABFEA3" w:rsidR="001832A5" w:rsidRDefault="001832A5" w:rsidP="001832A5">
            <w:pPr>
              <w:pStyle w:val="TableText"/>
              <w:jc w:val="center"/>
              <w:rPr>
                <w:ins w:id="641" w:author="AUu" w:date="2016-11-21T10:19:00Z"/>
                <w:color w:val="000000"/>
              </w:rPr>
            </w:pPr>
            <w:ins w:id="642"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643"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2B2D27F4" w14:textId="24E9ECF9" w:rsidR="001832A5" w:rsidRDefault="001832A5" w:rsidP="001832A5">
            <w:pPr>
              <w:pStyle w:val="TableText"/>
              <w:rPr>
                <w:ins w:id="644" w:author="AUu" w:date="2016-11-21T10:19:00Z"/>
                <w:color w:val="000000"/>
              </w:rPr>
            </w:pPr>
            <w:ins w:id="645"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646"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7E627EED" w14:textId="48FCAD76" w:rsidR="001832A5" w:rsidRPr="002A5E4A" w:rsidRDefault="001832A5" w:rsidP="001832A5">
            <w:pPr>
              <w:pStyle w:val="TableText"/>
              <w:rPr>
                <w:ins w:id="647" w:author="AUu" w:date="2016-11-21T10:19:00Z"/>
              </w:rPr>
            </w:pPr>
            <w:ins w:id="648" w:author="AUu" w:date="2016-11-21T14:01:00Z">
              <w:r w:rsidRPr="007E51EF">
                <w:rPr>
                  <w:color w:val="000000"/>
                </w:rPr>
                <w:t>NONE</w:t>
              </w:r>
            </w:ins>
          </w:p>
        </w:tc>
      </w:tr>
      <w:tr w:rsidR="001832A5" w:rsidRPr="000E5658" w14:paraId="4DAB25DC" w14:textId="77777777" w:rsidTr="00CA6196">
        <w:tblPrEx>
          <w:tblW w:w="12897" w:type="dxa"/>
          <w:jc w:val="center"/>
          <w:tblLayout w:type="fixed"/>
          <w:tblPrExChange w:id="649" w:author="AUu" w:date="2016-11-21T14:00:00Z">
            <w:tblPrEx>
              <w:tblW w:w="12897" w:type="dxa"/>
              <w:jc w:val="center"/>
              <w:tblLayout w:type="fixed"/>
            </w:tblPrEx>
          </w:tblPrExChange>
        </w:tblPrEx>
        <w:trPr>
          <w:cantSplit/>
          <w:jc w:val="center"/>
          <w:ins w:id="650" w:author="AUu" w:date="2016-11-21T10:19:00Z"/>
          <w:trPrChange w:id="651"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652"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204B749F" w14:textId="794822D9" w:rsidR="001832A5" w:rsidRPr="000B1C4B" w:rsidRDefault="001832A5" w:rsidP="001832A5">
            <w:pPr>
              <w:pStyle w:val="TableText"/>
              <w:rPr>
                <w:ins w:id="653" w:author="AUu" w:date="2016-11-21T10:19:00Z"/>
              </w:rPr>
            </w:pPr>
            <w:ins w:id="654" w:author="AUu" w:date="2016-11-21T10:30:00Z">
              <w:r w:rsidRPr="00624002">
                <w:rPr>
                  <w:color w:val="000000"/>
                  <w:szCs w:val="18"/>
                </w:rPr>
                <w:t>VistA.js Request Validation</w:t>
              </w:r>
            </w:ins>
          </w:p>
        </w:tc>
        <w:tc>
          <w:tcPr>
            <w:tcW w:w="925" w:type="dxa"/>
            <w:tcBorders>
              <w:top w:val="nil"/>
              <w:left w:val="nil"/>
              <w:bottom w:val="single" w:sz="4" w:space="0" w:color="auto"/>
              <w:right w:val="single" w:sz="4" w:space="0" w:color="auto"/>
            </w:tcBorders>
            <w:shd w:val="clear" w:color="auto" w:fill="auto"/>
            <w:noWrap/>
            <w:tcPrChange w:id="655"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09C5BFFF" w14:textId="0C6F638C" w:rsidR="001832A5" w:rsidRDefault="001832A5" w:rsidP="001832A5">
            <w:pPr>
              <w:pStyle w:val="TableText"/>
              <w:jc w:val="center"/>
              <w:rPr>
                <w:ins w:id="656" w:author="AUu" w:date="2016-11-21T10:19:00Z"/>
                <w:color w:val="000000"/>
              </w:rPr>
            </w:pPr>
            <w:ins w:id="657" w:author="AUu" w:date="2016-11-21T10:30:00Z">
              <w:r w:rsidRPr="00F26BE9">
                <w:t>TC003</w:t>
              </w:r>
            </w:ins>
          </w:p>
        </w:tc>
        <w:tc>
          <w:tcPr>
            <w:tcW w:w="1652" w:type="dxa"/>
            <w:tcBorders>
              <w:top w:val="nil"/>
              <w:left w:val="nil"/>
              <w:bottom w:val="single" w:sz="4" w:space="0" w:color="auto"/>
              <w:right w:val="single" w:sz="4" w:space="0" w:color="auto"/>
            </w:tcBorders>
            <w:shd w:val="clear" w:color="auto" w:fill="auto"/>
            <w:noWrap/>
            <w:tcPrChange w:id="658"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02635103" w14:textId="7A7699FC" w:rsidR="001832A5" w:rsidRDefault="001832A5" w:rsidP="001832A5">
            <w:pPr>
              <w:pStyle w:val="TableText"/>
              <w:jc w:val="center"/>
              <w:rPr>
                <w:ins w:id="659" w:author="AUu" w:date="2016-11-21T10:19:00Z"/>
                <w:color w:val="000000"/>
              </w:rPr>
            </w:pPr>
            <w:ins w:id="660" w:author="AUu" w:date="2016-11-21T10:38:00Z">
              <w:r w:rsidRPr="004332A8">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661"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37279C7C" w14:textId="18546618" w:rsidR="001832A5" w:rsidRDefault="001832A5" w:rsidP="001832A5">
            <w:pPr>
              <w:pStyle w:val="TableText"/>
              <w:jc w:val="center"/>
              <w:rPr>
                <w:ins w:id="662" w:author="AUu" w:date="2016-11-21T10:19:00Z"/>
                <w:color w:val="000000"/>
              </w:rPr>
            </w:pPr>
            <w:ins w:id="663"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664"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05AB03F7" w14:textId="3D34D7E9" w:rsidR="001832A5" w:rsidRDefault="001832A5" w:rsidP="001832A5">
            <w:pPr>
              <w:pStyle w:val="TableText"/>
              <w:rPr>
                <w:ins w:id="665" w:author="AUu" w:date="2016-11-21T10:19:00Z"/>
                <w:color w:val="000000"/>
              </w:rPr>
            </w:pPr>
            <w:ins w:id="666"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667"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0CC3C6B8" w14:textId="20977231" w:rsidR="001832A5" w:rsidRPr="002A5E4A" w:rsidRDefault="001832A5" w:rsidP="001832A5">
            <w:pPr>
              <w:pStyle w:val="TableText"/>
              <w:rPr>
                <w:ins w:id="668" w:author="AUu" w:date="2016-11-21T10:19:00Z"/>
              </w:rPr>
            </w:pPr>
            <w:ins w:id="669" w:author="AUu" w:date="2016-11-21T14:01:00Z">
              <w:r w:rsidRPr="007E51EF">
                <w:rPr>
                  <w:color w:val="000000"/>
                </w:rPr>
                <w:t>NONE</w:t>
              </w:r>
            </w:ins>
          </w:p>
        </w:tc>
      </w:tr>
      <w:tr w:rsidR="001832A5" w:rsidRPr="000E5658" w14:paraId="424F67F9" w14:textId="77777777" w:rsidTr="00CA6196">
        <w:tblPrEx>
          <w:tblW w:w="12897" w:type="dxa"/>
          <w:jc w:val="center"/>
          <w:tblLayout w:type="fixed"/>
          <w:tblPrExChange w:id="670" w:author="AUu" w:date="2016-11-21T14:00:00Z">
            <w:tblPrEx>
              <w:tblW w:w="12897" w:type="dxa"/>
              <w:jc w:val="center"/>
              <w:tblLayout w:type="fixed"/>
            </w:tblPrEx>
          </w:tblPrExChange>
        </w:tblPrEx>
        <w:trPr>
          <w:cantSplit/>
          <w:jc w:val="center"/>
          <w:ins w:id="671" w:author="AUu" w:date="2016-11-21T10:19:00Z"/>
          <w:trPrChange w:id="672"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673"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39D8386C" w14:textId="1590A854" w:rsidR="001832A5" w:rsidRPr="000B1C4B" w:rsidRDefault="001832A5" w:rsidP="001832A5">
            <w:pPr>
              <w:pStyle w:val="TableText"/>
              <w:rPr>
                <w:ins w:id="674" w:author="AUu" w:date="2016-11-21T10:19:00Z"/>
              </w:rPr>
            </w:pPr>
            <w:ins w:id="675" w:author="AUu" w:date="2016-11-21T10:30:00Z">
              <w:r w:rsidRPr="00624002">
                <w:rPr>
                  <w:color w:val="000000"/>
                  <w:szCs w:val="18"/>
                </w:rPr>
                <w:lastRenderedPageBreak/>
                <w:t>VistA.js Request Validation</w:t>
              </w:r>
            </w:ins>
          </w:p>
        </w:tc>
        <w:tc>
          <w:tcPr>
            <w:tcW w:w="925" w:type="dxa"/>
            <w:tcBorders>
              <w:top w:val="nil"/>
              <w:left w:val="nil"/>
              <w:bottom w:val="single" w:sz="4" w:space="0" w:color="auto"/>
              <w:right w:val="single" w:sz="4" w:space="0" w:color="auto"/>
            </w:tcBorders>
            <w:shd w:val="clear" w:color="auto" w:fill="auto"/>
            <w:noWrap/>
            <w:tcPrChange w:id="676"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36F9565C" w14:textId="284AB286" w:rsidR="001832A5" w:rsidRDefault="001832A5" w:rsidP="001832A5">
            <w:pPr>
              <w:pStyle w:val="TableText"/>
              <w:jc w:val="center"/>
              <w:rPr>
                <w:ins w:id="677" w:author="AUu" w:date="2016-11-21T10:19:00Z"/>
                <w:color w:val="000000"/>
              </w:rPr>
            </w:pPr>
            <w:ins w:id="678" w:author="AUu" w:date="2016-11-21T10:30:00Z">
              <w:r w:rsidRPr="00F26BE9">
                <w:t>TC004</w:t>
              </w:r>
            </w:ins>
          </w:p>
        </w:tc>
        <w:tc>
          <w:tcPr>
            <w:tcW w:w="1652" w:type="dxa"/>
            <w:tcBorders>
              <w:top w:val="nil"/>
              <w:left w:val="nil"/>
              <w:bottom w:val="single" w:sz="4" w:space="0" w:color="auto"/>
              <w:right w:val="single" w:sz="4" w:space="0" w:color="auto"/>
            </w:tcBorders>
            <w:shd w:val="clear" w:color="auto" w:fill="auto"/>
            <w:noWrap/>
            <w:tcPrChange w:id="679"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1672DA12" w14:textId="6285B0BC" w:rsidR="001832A5" w:rsidRDefault="001832A5" w:rsidP="001832A5">
            <w:pPr>
              <w:pStyle w:val="TableText"/>
              <w:jc w:val="center"/>
              <w:rPr>
                <w:ins w:id="680" w:author="AUu" w:date="2016-11-21T10:19:00Z"/>
                <w:color w:val="000000"/>
              </w:rPr>
            </w:pPr>
            <w:ins w:id="681" w:author="AUu" w:date="2016-11-21T10:38:00Z">
              <w:r w:rsidRPr="004332A8">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682"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4F24A56D" w14:textId="78DD6701" w:rsidR="001832A5" w:rsidRDefault="001832A5" w:rsidP="001832A5">
            <w:pPr>
              <w:pStyle w:val="TableText"/>
              <w:jc w:val="center"/>
              <w:rPr>
                <w:ins w:id="683" w:author="AUu" w:date="2016-11-21T10:19:00Z"/>
                <w:color w:val="000000"/>
              </w:rPr>
            </w:pPr>
            <w:ins w:id="684"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685"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4BEB2BFA" w14:textId="2F4BDC1D" w:rsidR="001832A5" w:rsidRDefault="001832A5" w:rsidP="001832A5">
            <w:pPr>
              <w:pStyle w:val="TableText"/>
              <w:rPr>
                <w:ins w:id="686" w:author="AUu" w:date="2016-11-21T10:19:00Z"/>
                <w:color w:val="000000"/>
              </w:rPr>
            </w:pPr>
            <w:ins w:id="687"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688"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1802E672" w14:textId="6D0491F9" w:rsidR="001832A5" w:rsidRPr="002A5E4A" w:rsidRDefault="001832A5" w:rsidP="001832A5">
            <w:pPr>
              <w:pStyle w:val="TableText"/>
              <w:rPr>
                <w:ins w:id="689" w:author="AUu" w:date="2016-11-21T10:19:00Z"/>
              </w:rPr>
            </w:pPr>
            <w:ins w:id="690" w:author="AUu" w:date="2016-11-21T14:01:00Z">
              <w:r w:rsidRPr="007E51EF">
                <w:rPr>
                  <w:color w:val="000000"/>
                </w:rPr>
                <w:t>NONE</w:t>
              </w:r>
            </w:ins>
          </w:p>
        </w:tc>
      </w:tr>
      <w:tr w:rsidR="001832A5" w:rsidRPr="000E5658" w14:paraId="2025D427" w14:textId="77777777" w:rsidTr="00CA6196">
        <w:tblPrEx>
          <w:tblW w:w="12897" w:type="dxa"/>
          <w:jc w:val="center"/>
          <w:tblLayout w:type="fixed"/>
          <w:tblPrExChange w:id="691" w:author="AUu" w:date="2016-11-21T14:00:00Z">
            <w:tblPrEx>
              <w:tblW w:w="12897" w:type="dxa"/>
              <w:jc w:val="center"/>
              <w:tblLayout w:type="fixed"/>
            </w:tblPrEx>
          </w:tblPrExChange>
        </w:tblPrEx>
        <w:trPr>
          <w:cantSplit/>
          <w:jc w:val="center"/>
          <w:ins w:id="692" w:author="AUu" w:date="2016-11-21T10:19:00Z"/>
          <w:trPrChange w:id="693"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694"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7B549D03" w14:textId="4960D197" w:rsidR="001832A5" w:rsidRPr="000B1C4B" w:rsidRDefault="001832A5" w:rsidP="001832A5">
            <w:pPr>
              <w:pStyle w:val="TableText"/>
              <w:rPr>
                <w:ins w:id="695" w:author="AUu" w:date="2016-11-21T10:19:00Z"/>
              </w:rPr>
            </w:pPr>
            <w:ins w:id="696" w:author="AUu" w:date="2016-11-21T10:30:00Z">
              <w:r w:rsidRPr="00624002">
                <w:rPr>
                  <w:color w:val="000000"/>
                  <w:szCs w:val="18"/>
                </w:rPr>
                <w:t>VistA.js Request Validation</w:t>
              </w:r>
            </w:ins>
          </w:p>
        </w:tc>
        <w:tc>
          <w:tcPr>
            <w:tcW w:w="925" w:type="dxa"/>
            <w:tcBorders>
              <w:top w:val="nil"/>
              <w:left w:val="nil"/>
              <w:bottom w:val="single" w:sz="4" w:space="0" w:color="auto"/>
              <w:right w:val="single" w:sz="4" w:space="0" w:color="auto"/>
            </w:tcBorders>
            <w:shd w:val="clear" w:color="auto" w:fill="auto"/>
            <w:noWrap/>
            <w:tcPrChange w:id="697"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781868F5" w14:textId="54AF8F27" w:rsidR="001832A5" w:rsidRDefault="001832A5" w:rsidP="001832A5">
            <w:pPr>
              <w:pStyle w:val="TableText"/>
              <w:jc w:val="center"/>
              <w:rPr>
                <w:ins w:id="698" w:author="AUu" w:date="2016-11-21T10:19:00Z"/>
                <w:color w:val="000000"/>
              </w:rPr>
            </w:pPr>
            <w:ins w:id="699" w:author="AUu" w:date="2016-11-21T10:30:00Z">
              <w:r>
                <w:t>TC005</w:t>
              </w:r>
            </w:ins>
          </w:p>
        </w:tc>
        <w:tc>
          <w:tcPr>
            <w:tcW w:w="1652" w:type="dxa"/>
            <w:tcBorders>
              <w:top w:val="nil"/>
              <w:left w:val="nil"/>
              <w:bottom w:val="single" w:sz="4" w:space="0" w:color="auto"/>
              <w:right w:val="single" w:sz="4" w:space="0" w:color="auto"/>
            </w:tcBorders>
            <w:shd w:val="clear" w:color="auto" w:fill="auto"/>
            <w:noWrap/>
            <w:tcPrChange w:id="700"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5B7F7C5C" w14:textId="5925018D" w:rsidR="001832A5" w:rsidRDefault="001832A5" w:rsidP="001832A5">
            <w:pPr>
              <w:pStyle w:val="TableText"/>
              <w:jc w:val="center"/>
              <w:rPr>
                <w:ins w:id="701" w:author="AUu" w:date="2016-11-21T10:19:00Z"/>
                <w:color w:val="000000"/>
              </w:rPr>
            </w:pPr>
            <w:ins w:id="702" w:author="AUu" w:date="2016-11-21T10:39:00Z">
              <w:r w:rsidRPr="00A07029">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703"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44D2AAEA" w14:textId="60C58BB8" w:rsidR="001832A5" w:rsidRDefault="001832A5" w:rsidP="001832A5">
            <w:pPr>
              <w:pStyle w:val="TableText"/>
              <w:jc w:val="center"/>
              <w:rPr>
                <w:ins w:id="704" w:author="AUu" w:date="2016-11-21T10:19:00Z"/>
                <w:color w:val="000000"/>
              </w:rPr>
            </w:pPr>
            <w:ins w:id="705"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706"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60F3B683" w14:textId="0C480F8B" w:rsidR="001832A5" w:rsidRDefault="001832A5" w:rsidP="001832A5">
            <w:pPr>
              <w:pStyle w:val="TableText"/>
              <w:rPr>
                <w:ins w:id="707" w:author="AUu" w:date="2016-11-21T10:19:00Z"/>
                <w:color w:val="000000"/>
              </w:rPr>
            </w:pPr>
            <w:ins w:id="708"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709"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00ADA1D3" w14:textId="6360E4EE" w:rsidR="001832A5" w:rsidRPr="002A5E4A" w:rsidRDefault="001832A5" w:rsidP="001832A5">
            <w:pPr>
              <w:pStyle w:val="TableText"/>
              <w:rPr>
                <w:ins w:id="710" w:author="AUu" w:date="2016-11-21T10:19:00Z"/>
              </w:rPr>
            </w:pPr>
            <w:ins w:id="711" w:author="AUu" w:date="2016-11-21T14:01:00Z">
              <w:r w:rsidRPr="007E51EF">
                <w:rPr>
                  <w:color w:val="000000"/>
                </w:rPr>
                <w:t>NONE</w:t>
              </w:r>
            </w:ins>
          </w:p>
        </w:tc>
      </w:tr>
      <w:tr w:rsidR="001832A5" w:rsidRPr="000E5658" w14:paraId="0C904E6B" w14:textId="77777777" w:rsidTr="00CA6196">
        <w:tblPrEx>
          <w:tblW w:w="12897" w:type="dxa"/>
          <w:jc w:val="center"/>
          <w:tblLayout w:type="fixed"/>
          <w:tblPrExChange w:id="712" w:author="AUu" w:date="2016-11-21T14:00:00Z">
            <w:tblPrEx>
              <w:tblW w:w="12897" w:type="dxa"/>
              <w:jc w:val="center"/>
              <w:tblLayout w:type="fixed"/>
            </w:tblPrEx>
          </w:tblPrExChange>
        </w:tblPrEx>
        <w:trPr>
          <w:cantSplit/>
          <w:jc w:val="center"/>
          <w:ins w:id="713" w:author="AUu" w:date="2016-11-21T10:19:00Z"/>
          <w:trPrChange w:id="714"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715"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66488DFF" w14:textId="3E6969D4" w:rsidR="001832A5" w:rsidRPr="000B1C4B" w:rsidRDefault="001832A5" w:rsidP="001832A5">
            <w:pPr>
              <w:pStyle w:val="TableText"/>
              <w:rPr>
                <w:ins w:id="716" w:author="AUu" w:date="2016-11-21T10:19:00Z"/>
              </w:rPr>
            </w:pPr>
            <w:ins w:id="717" w:author="AUu" w:date="2016-11-21T10:30:00Z">
              <w:r w:rsidRPr="00624002">
                <w:rPr>
                  <w:color w:val="000000"/>
                  <w:szCs w:val="18"/>
                </w:rPr>
                <w:t>VistA.js Request Validation</w:t>
              </w:r>
            </w:ins>
          </w:p>
        </w:tc>
        <w:tc>
          <w:tcPr>
            <w:tcW w:w="925" w:type="dxa"/>
            <w:tcBorders>
              <w:top w:val="nil"/>
              <w:left w:val="nil"/>
              <w:bottom w:val="single" w:sz="4" w:space="0" w:color="auto"/>
              <w:right w:val="single" w:sz="4" w:space="0" w:color="auto"/>
            </w:tcBorders>
            <w:shd w:val="clear" w:color="auto" w:fill="auto"/>
            <w:noWrap/>
            <w:tcPrChange w:id="718"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087C4CF7" w14:textId="3069950C" w:rsidR="001832A5" w:rsidRDefault="001832A5" w:rsidP="001832A5">
            <w:pPr>
              <w:pStyle w:val="TableText"/>
              <w:jc w:val="center"/>
              <w:rPr>
                <w:ins w:id="719" w:author="AUu" w:date="2016-11-21T10:19:00Z"/>
                <w:color w:val="000000"/>
              </w:rPr>
            </w:pPr>
            <w:ins w:id="720" w:author="AUu" w:date="2016-11-21T10:35:00Z">
              <w:r>
                <w:t>TC006</w:t>
              </w:r>
            </w:ins>
          </w:p>
        </w:tc>
        <w:tc>
          <w:tcPr>
            <w:tcW w:w="1652" w:type="dxa"/>
            <w:tcBorders>
              <w:top w:val="nil"/>
              <w:left w:val="nil"/>
              <w:bottom w:val="single" w:sz="4" w:space="0" w:color="auto"/>
              <w:right w:val="single" w:sz="4" w:space="0" w:color="auto"/>
            </w:tcBorders>
            <w:shd w:val="clear" w:color="auto" w:fill="auto"/>
            <w:noWrap/>
            <w:tcPrChange w:id="721"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23A148F1" w14:textId="14A45F40" w:rsidR="001832A5" w:rsidRDefault="001832A5" w:rsidP="001832A5">
            <w:pPr>
              <w:pStyle w:val="TableText"/>
              <w:jc w:val="center"/>
              <w:rPr>
                <w:ins w:id="722" w:author="AUu" w:date="2016-11-21T10:19:00Z"/>
                <w:color w:val="000000"/>
              </w:rPr>
            </w:pPr>
            <w:ins w:id="723" w:author="AUu" w:date="2016-11-21T10:39:00Z">
              <w:r w:rsidRPr="00A07029">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724"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7D781BA4" w14:textId="158E0383" w:rsidR="001832A5" w:rsidRDefault="001832A5" w:rsidP="001832A5">
            <w:pPr>
              <w:pStyle w:val="TableText"/>
              <w:jc w:val="center"/>
              <w:rPr>
                <w:ins w:id="725" w:author="AUu" w:date="2016-11-21T10:19:00Z"/>
                <w:color w:val="000000"/>
              </w:rPr>
            </w:pPr>
            <w:ins w:id="726"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727"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03C95778" w14:textId="4388F427" w:rsidR="001832A5" w:rsidRDefault="001832A5" w:rsidP="001832A5">
            <w:pPr>
              <w:pStyle w:val="TableText"/>
              <w:rPr>
                <w:ins w:id="728" w:author="AUu" w:date="2016-11-21T10:19:00Z"/>
                <w:color w:val="000000"/>
              </w:rPr>
            </w:pPr>
            <w:ins w:id="729"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730"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5E2D57DB" w14:textId="173B78D2" w:rsidR="001832A5" w:rsidRPr="002A5E4A" w:rsidRDefault="001832A5" w:rsidP="001832A5">
            <w:pPr>
              <w:pStyle w:val="TableText"/>
              <w:rPr>
                <w:ins w:id="731" w:author="AUu" w:date="2016-11-21T10:19:00Z"/>
              </w:rPr>
            </w:pPr>
            <w:ins w:id="732" w:author="AUu" w:date="2016-11-21T14:01:00Z">
              <w:r w:rsidRPr="007E51EF">
                <w:rPr>
                  <w:color w:val="000000"/>
                </w:rPr>
                <w:t>NONE</w:t>
              </w:r>
            </w:ins>
          </w:p>
        </w:tc>
      </w:tr>
      <w:tr w:rsidR="001832A5" w:rsidRPr="000E5658" w14:paraId="2C99887A" w14:textId="77777777" w:rsidTr="00CA6196">
        <w:tblPrEx>
          <w:tblW w:w="12897" w:type="dxa"/>
          <w:jc w:val="center"/>
          <w:tblLayout w:type="fixed"/>
          <w:tblPrExChange w:id="733" w:author="AUu" w:date="2016-11-21T14:00:00Z">
            <w:tblPrEx>
              <w:tblW w:w="12897" w:type="dxa"/>
              <w:jc w:val="center"/>
              <w:tblLayout w:type="fixed"/>
            </w:tblPrEx>
          </w:tblPrExChange>
        </w:tblPrEx>
        <w:trPr>
          <w:cantSplit/>
          <w:jc w:val="center"/>
          <w:ins w:id="734" w:author="AUu" w:date="2016-11-21T10:19:00Z"/>
          <w:trPrChange w:id="735"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736"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171D1AE4" w14:textId="427BCD1D" w:rsidR="001832A5" w:rsidRPr="000B1C4B" w:rsidRDefault="001832A5" w:rsidP="001832A5">
            <w:pPr>
              <w:pStyle w:val="TableText"/>
              <w:rPr>
                <w:ins w:id="737" w:author="AUu" w:date="2016-11-21T10:19:00Z"/>
              </w:rPr>
            </w:pPr>
            <w:ins w:id="738" w:author="AUu" w:date="2016-11-21T10:30:00Z">
              <w:r w:rsidRPr="00624002">
                <w:rPr>
                  <w:color w:val="000000"/>
                  <w:szCs w:val="18"/>
                </w:rPr>
                <w:t>VistA.js Request Validation</w:t>
              </w:r>
            </w:ins>
          </w:p>
        </w:tc>
        <w:tc>
          <w:tcPr>
            <w:tcW w:w="925" w:type="dxa"/>
            <w:tcBorders>
              <w:top w:val="nil"/>
              <w:left w:val="nil"/>
              <w:bottom w:val="single" w:sz="4" w:space="0" w:color="auto"/>
              <w:right w:val="single" w:sz="4" w:space="0" w:color="auto"/>
            </w:tcBorders>
            <w:shd w:val="clear" w:color="auto" w:fill="auto"/>
            <w:noWrap/>
            <w:tcPrChange w:id="739"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529D6343" w14:textId="29ADC8D0" w:rsidR="001832A5" w:rsidRDefault="001832A5" w:rsidP="001832A5">
            <w:pPr>
              <w:pStyle w:val="TableText"/>
              <w:jc w:val="center"/>
              <w:rPr>
                <w:ins w:id="740" w:author="AUu" w:date="2016-11-21T10:19:00Z"/>
                <w:color w:val="000000"/>
              </w:rPr>
            </w:pPr>
            <w:ins w:id="741" w:author="AUu" w:date="2016-11-21T10:35:00Z">
              <w:r>
                <w:t>TC007</w:t>
              </w:r>
            </w:ins>
          </w:p>
        </w:tc>
        <w:tc>
          <w:tcPr>
            <w:tcW w:w="1652" w:type="dxa"/>
            <w:tcBorders>
              <w:top w:val="nil"/>
              <w:left w:val="nil"/>
              <w:bottom w:val="single" w:sz="4" w:space="0" w:color="auto"/>
              <w:right w:val="single" w:sz="4" w:space="0" w:color="auto"/>
            </w:tcBorders>
            <w:shd w:val="clear" w:color="auto" w:fill="auto"/>
            <w:noWrap/>
            <w:tcPrChange w:id="742"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7AF5D149" w14:textId="60BABB1C" w:rsidR="001832A5" w:rsidRDefault="001832A5" w:rsidP="001832A5">
            <w:pPr>
              <w:pStyle w:val="TableText"/>
              <w:jc w:val="center"/>
              <w:rPr>
                <w:ins w:id="743" w:author="AUu" w:date="2016-11-21T10:19:00Z"/>
                <w:color w:val="000000"/>
              </w:rPr>
            </w:pPr>
            <w:ins w:id="744" w:author="AUu" w:date="2016-11-21T10:38:00Z">
              <w:r w:rsidRPr="00A62A2C">
                <w:rPr>
                  <w:color w:val="000000"/>
                </w:rPr>
                <w:t>11/18/2016</w:t>
              </w:r>
            </w:ins>
          </w:p>
        </w:tc>
        <w:tc>
          <w:tcPr>
            <w:tcW w:w="2014" w:type="dxa"/>
            <w:tcBorders>
              <w:top w:val="nil"/>
              <w:left w:val="nil"/>
              <w:bottom w:val="single" w:sz="4" w:space="0" w:color="auto"/>
              <w:right w:val="single" w:sz="4" w:space="0" w:color="auto"/>
            </w:tcBorders>
            <w:shd w:val="clear" w:color="auto" w:fill="auto"/>
            <w:noWrap/>
            <w:tcPrChange w:id="745"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436AD674" w14:textId="04298120" w:rsidR="001832A5" w:rsidRDefault="001832A5" w:rsidP="001832A5">
            <w:pPr>
              <w:pStyle w:val="TableText"/>
              <w:jc w:val="center"/>
              <w:rPr>
                <w:ins w:id="746" w:author="AUu" w:date="2016-11-21T10:19:00Z"/>
                <w:color w:val="000000"/>
              </w:rPr>
            </w:pPr>
            <w:ins w:id="747"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748"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74B20092" w14:textId="780B5FE5" w:rsidR="001832A5" w:rsidRDefault="001832A5" w:rsidP="001832A5">
            <w:pPr>
              <w:pStyle w:val="TableText"/>
              <w:rPr>
                <w:ins w:id="749" w:author="AUu" w:date="2016-11-21T10:19:00Z"/>
                <w:color w:val="000000"/>
              </w:rPr>
            </w:pPr>
            <w:ins w:id="750"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751"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6BCCD879" w14:textId="5F96DB84" w:rsidR="001832A5" w:rsidRPr="002A5E4A" w:rsidRDefault="001832A5" w:rsidP="001832A5">
            <w:pPr>
              <w:pStyle w:val="TableText"/>
              <w:rPr>
                <w:ins w:id="752" w:author="AUu" w:date="2016-11-21T10:19:00Z"/>
              </w:rPr>
            </w:pPr>
            <w:ins w:id="753" w:author="AUu" w:date="2016-11-21T14:01:00Z">
              <w:r w:rsidRPr="007E51EF">
                <w:rPr>
                  <w:color w:val="000000"/>
                </w:rPr>
                <w:t>NONE</w:t>
              </w:r>
            </w:ins>
          </w:p>
        </w:tc>
      </w:tr>
      <w:tr w:rsidR="001832A5" w:rsidRPr="000E5658" w14:paraId="5740B004" w14:textId="77777777" w:rsidTr="00CA6196">
        <w:tblPrEx>
          <w:tblW w:w="12897" w:type="dxa"/>
          <w:jc w:val="center"/>
          <w:tblLayout w:type="fixed"/>
          <w:tblPrExChange w:id="754" w:author="AUu" w:date="2016-11-21T14:00:00Z">
            <w:tblPrEx>
              <w:tblW w:w="12897" w:type="dxa"/>
              <w:jc w:val="center"/>
              <w:tblLayout w:type="fixed"/>
            </w:tblPrEx>
          </w:tblPrExChange>
        </w:tblPrEx>
        <w:trPr>
          <w:cantSplit/>
          <w:jc w:val="center"/>
          <w:ins w:id="755" w:author="AUu" w:date="2016-11-21T10:19:00Z"/>
          <w:trPrChange w:id="756"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757"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1915872A" w14:textId="08706947" w:rsidR="001832A5" w:rsidRPr="000B1C4B" w:rsidRDefault="001832A5" w:rsidP="001832A5">
            <w:pPr>
              <w:pStyle w:val="TableText"/>
              <w:rPr>
                <w:ins w:id="758" w:author="AUu" w:date="2016-11-21T10:19:00Z"/>
              </w:rPr>
            </w:pPr>
            <w:ins w:id="759" w:author="AUu" w:date="2016-11-21T10:30:00Z">
              <w:r w:rsidRPr="00624002">
                <w:rPr>
                  <w:color w:val="000000"/>
                  <w:szCs w:val="18"/>
                </w:rPr>
                <w:t>VistA.js Request Validation</w:t>
              </w:r>
            </w:ins>
          </w:p>
        </w:tc>
        <w:tc>
          <w:tcPr>
            <w:tcW w:w="925" w:type="dxa"/>
            <w:tcBorders>
              <w:top w:val="nil"/>
              <w:left w:val="nil"/>
              <w:bottom w:val="single" w:sz="4" w:space="0" w:color="auto"/>
              <w:right w:val="single" w:sz="4" w:space="0" w:color="auto"/>
            </w:tcBorders>
            <w:shd w:val="clear" w:color="auto" w:fill="auto"/>
            <w:noWrap/>
            <w:tcPrChange w:id="760"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69EF1DBD" w14:textId="67392DAD" w:rsidR="001832A5" w:rsidRDefault="001832A5" w:rsidP="001832A5">
            <w:pPr>
              <w:pStyle w:val="TableText"/>
              <w:jc w:val="center"/>
              <w:rPr>
                <w:ins w:id="761" w:author="AUu" w:date="2016-11-21T10:19:00Z"/>
                <w:color w:val="000000"/>
              </w:rPr>
            </w:pPr>
            <w:ins w:id="762" w:author="AUu" w:date="2016-11-21T10:35:00Z">
              <w:r>
                <w:t>TC00</w:t>
              </w:r>
            </w:ins>
            <w:ins w:id="763" w:author="AUu" w:date="2016-11-21T10:38:00Z">
              <w:r>
                <w:t>8</w:t>
              </w:r>
            </w:ins>
          </w:p>
        </w:tc>
        <w:tc>
          <w:tcPr>
            <w:tcW w:w="1652" w:type="dxa"/>
            <w:tcBorders>
              <w:top w:val="nil"/>
              <w:left w:val="nil"/>
              <w:bottom w:val="single" w:sz="4" w:space="0" w:color="auto"/>
              <w:right w:val="single" w:sz="4" w:space="0" w:color="auto"/>
            </w:tcBorders>
            <w:shd w:val="clear" w:color="auto" w:fill="auto"/>
            <w:noWrap/>
            <w:tcPrChange w:id="764"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1554C071" w14:textId="76A91B74" w:rsidR="001832A5" w:rsidRDefault="001832A5" w:rsidP="001832A5">
            <w:pPr>
              <w:pStyle w:val="TableText"/>
              <w:jc w:val="center"/>
              <w:rPr>
                <w:ins w:id="765" w:author="AUu" w:date="2016-11-21T10:19:00Z"/>
                <w:color w:val="000000"/>
              </w:rPr>
            </w:pPr>
            <w:ins w:id="766" w:author="AUu" w:date="2016-11-21T10:38:00Z">
              <w:r w:rsidRPr="00A62A2C">
                <w:rPr>
                  <w:color w:val="000000"/>
                </w:rPr>
                <w:t>11/18/2016</w:t>
              </w:r>
            </w:ins>
          </w:p>
        </w:tc>
        <w:tc>
          <w:tcPr>
            <w:tcW w:w="2014" w:type="dxa"/>
            <w:tcBorders>
              <w:top w:val="nil"/>
              <w:left w:val="nil"/>
              <w:bottom w:val="single" w:sz="4" w:space="0" w:color="auto"/>
              <w:right w:val="single" w:sz="4" w:space="0" w:color="auto"/>
            </w:tcBorders>
            <w:shd w:val="clear" w:color="auto" w:fill="auto"/>
            <w:noWrap/>
            <w:tcPrChange w:id="767"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6F676E4A" w14:textId="474B5582" w:rsidR="001832A5" w:rsidRDefault="001832A5" w:rsidP="001832A5">
            <w:pPr>
              <w:pStyle w:val="TableText"/>
              <w:jc w:val="center"/>
              <w:rPr>
                <w:ins w:id="768" w:author="AUu" w:date="2016-11-21T10:19:00Z"/>
                <w:color w:val="000000"/>
              </w:rPr>
            </w:pPr>
            <w:ins w:id="769"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770"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6DFEF268" w14:textId="676ACB53" w:rsidR="001832A5" w:rsidRDefault="001832A5" w:rsidP="001832A5">
            <w:pPr>
              <w:pStyle w:val="TableText"/>
              <w:rPr>
                <w:ins w:id="771" w:author="AUu" w:date="2016-11-21T10:19:00Z"/>
                <w:color w:val="000000"/>
              </w:rPr>
            </w:pPr>
            <w:ins w:id="772"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773"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68A684C7" w14:textId="39703EE1" w:rsidR="001832A5" w:rsidRPr="002A5E4A" w:rsidRDefault="001832A5" w:rsidP="001832A5">
            <w:pPr>
              <w:pStyle w:val="TableText"/>
              <w:rPr>
                <w:ins w:id="774" w:author="AUu" w:date="2016-11-21T10:19:00Z"/>
              </w:rPr>
            </w:pPr>
            <w:ins w:id="775" w:author="AUu" w:date="2016-11-21T14:01:00Z">
              <w:r w:rsidRPr="007E51EF">
                <w:rPr>
                  <w:color w:val="000000"/>
                </w:rPr>
                <w:t>NONE</w:t>
              </w:r>
            </w:ins>
          </w:p>
        </w:tc>
      </w:tr>
      <w:tr w:rsidR="001832A5" w:rsidRPr="000E5658" w14:paraId="28BFADD0" w14:textId="77777777" w:rsidTr="00CA6196">
        <w:tblPrEx>
          <w:tblW w:w="12897" w:type="dxa"/>
          <w:jc w:val="center"/>
          <w:tblLayout w:type="fixed"/>
          <w:tblPrExChange w:id="776" w:author="AUu" w:date="2016-11-21T14:00:00Z">
            <w:tblPrEx>
              <w:tblW w:w="12897" w:type="dxa"/>
              <w:jc w:val="center"/>
              <w:tblLayout w:type="fixed"/>
            </w:tblPrEx>
          </w:tblPrExChange>
        </w:tblPrEx>
        <w:trPr>
          <w:cantSplit/>
          <w:jc w:val="center"/>
          <w:ins w:id="777" w:author="AUu" w:date="2016-11-21T10:19:00Z"/>
          <w:trPrChange w:id="778"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779"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4B8C76F2" w14:textId="00E6CABC" w:rsidR="001832A5" w:rsidRPr="000B1C4B" w:rsidRDefault="001832A5" w:rsidP="001832A5">
            <w:pPr>
              <w:pStyle w:val="TableText"/>
              <w:rPr>
                <w:ins w:id="780" w:author="AUu" w:date="2016-11-21T10:19:00Z"/>
              </w:rPr>
            </w:pPr>
            <w:ins w:id="781" w:author="AUu" w:date="2016-11-21T10:22:00Z">
              <w:r w:rsidRPr="000B1C4B">
                <w:rPr>
                  <w:color w:val="000000"/>
                  <w:szCs w:val="18"/>
                  <w:rPrChange w:id="782" w:author="AUu" w:date="2016-11-21T10:24:00Z">
                    <w:rPr>
                      <w:rFonts w:ascii="Calibri" w:hAnsi="Calibri"/>
                      <w:color w:val="000000"/>
                      <w:sz w:val="18"/>
                      <w:szCs w:val="18"/>
                    </w:rPr>
                  </w:rPrChange>
                </w:rPr>
                <w:t xml:space="preserve">RPC </w:t>
              </w:r>
              <w:proofErr w:type="spellStart"/>
              <w:r w:rsidRPr="000B1C4B">
                <w:rPr>
                  <w:color w:val="000000"/>
                  <w:szCs w:val="18"/>
                  <w:rPrChange w:id="783" w:author="AUu" w:date="2016-11-21T10:24:00Z">
                    <w:rPr>
                      <w:rFonts w:ascii="Calibri" w:hAnsi="Calibri"/>
                      <w:color w:val="000000"/>
                      <w:sz w:val="18"/>
                      <w:szCs w:val="18"/>
                    </w:rPr>
                  </w:rPrChange>
                </w:rPr>
                <w:t>Wizard_Edit</w:t>
              </w:r>
              <w:proofErr w:type="spellEnd"/>
              <w:r w:rsidRPr="000B1C4B">
                <w:rPr>
                  <w:color w:val="000000"/>
                  <w:szCs w:val="18"/>
                  <w:rPrChange w:id="784" w:author="AUu" w:date="2016-11-21T10:24:00Z">
                    <w:rPr>
                      <w:rFonts w:ascii="Calibri" w:hAnsi="Calibri"/>
                      <w:color w:val="000000"/>
                      <w:sz w:val="18"/>
                      <w:szCs w:val="18"/>
                    </w:rPr>
                  </w:rPrChange>
                </w:rPr>
                <w:t xml:space="preserve"> Definition Display</w:t>
              </w:r>
            </w:ins>
          </w:p>
        </w:tc>
        <w:tc>
          <w:tcPr>
            <w:tcW w:w="925" w:type="dxa"/>
            <w:tcBorders>
              <w:top w:val="nil"/>
              <w:left w:val="nil"/>
              <w:bottom w:val="single" w:sz="4" w:space="0" w:color="auto"/>
              <w:right w:val="single" w:sz="4" w:space="0" w:color="auto"/>
            </w:tcBorders>
            <w:shd w:val="clear" w:color="auto" w:fill="auto"/>
            <w:noWrap/>
            <w:tcPrChange w:id="785"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66BC0A10" w14:textId="05CFFD96" w:rsidR="001832A5" w:rsidRDefault="001832A5" w:rsidP="001832A5">
            <w:pPr>
              <w:pStyle w:val="TableText"/>
              <w:jc w:val="center"/>
              <w:rPr>
                <w:ins w:id="786" w:author="AUu" w:date="2016-11-21T10:19:00Z"/>
                <w:color w:val="000000"/>
              </w:rPr>
            </w:pPr>
            <w:ins w:id="787" w:author="AUu" w:date="2016-11-21T10:58:00Z">
              <w:r w:rsidRPr="00F26BE9">
                <w:t>TC001</w:t>
              </w:r>
            </w:ins>
          </w:p>
        </w:tc>
        <w:tc>
          <w:tcPr>
            <w:tcW w:w="1652" w:type="dxa"/>
            <w:tcBorders>
              <w:top w:val="nil"/>
              <w:left w:val="nil"/>
              <w:bottom w:val="single" w:sz="4" w:space="0" w:color="auto"/>
              <w:right w:val="single" w:sz="4" w:space="0" w:color="auto"/>
            </w:tcBorders>
            <w:shd w:val="clear" w:color="auto" w:fill="auto"/>
            <w:noWrap/>
            <w:tcPrChange w:id="788"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56DAF415" w14:textId="6D0D3B2C" w:rsidR="001832A5" w:rsidRDefault="001832A5" w:rsidP="001832A5">
            <w:pPr>
              <w:pStyle w:val="TableText"/>
              <w:jc w:val="center"/>
              <w:rPr>
                <w:ins w:id="789" w:author="AUu" w:date="2016-11-21T10:19:00Z"/>
                <w:color w:val="000000"/>
              </w:rPr>
            </w:pPr>
            <w:ins w:id="790" w:author="AUu" w:date="2016-11-21T10:59:00Z">
              <w:r w:rsidRPr="00341372">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791"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28D2B587" w14:textId="301C2E80" w:rsidR="001832A5" w:rsidRDefault="001832A5" w:rsidP="001832A5">
            <w:pPr>
              <w:pStyle w:val="TableText"/>
              <w:jc w:val="center"/>
              <w:rPr>
                <w:ins w:id="792" w:author="AUu" w:date="2016-11-21T10:19:00Z"/>
                <w:color w:val="000000"/>
              </w:rPr>
            </w:pPr>
            <w:ins w:id="793"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794"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368AC519" w14:textId="0707282A" w:rsidR="001832A5" w:rsidRDefault="001832A5" w:rsidP="001832A5">
            <w:pPr>
              <w:pStyle w:val="TableText"/>
              <w:rPr>
                <w:ins w:id="795" w:author="AUu" w:date="2016-11-21T10:19:00Z"/>
                <w:color w:val="000000"/>
              </w:rPr>
            </w:pPr>
            <w:ins w:id="796"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797"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04B82DBF" w14:textId="2229151B" w:rsidR="001832A5" w:rsidRPr="002A5E4A" w:rsidRDefault="001832A5" w:rsidP="001832A5">
            <w:pPr>
              <w:pStyle w:val="TableText"/>
              <w:rPr>
                <w:ins w:id="798" w:author="AUu" w:date="2016-11-21T10:19:00Z"/>
              </w:rPr>
            </w:pPr>
            <w:ins w:id="799" w:author="AUu" w:date="2016-11-21T14:01:00Z">
              <w:r w:rsidRPr="007E51EF">
                <w:rPr>
                  <w:color w:val="000000"/>
                </w:rPr>
                <w:t>NONE</w:t>
              </w:r>
            </w:ins>
          </w:p>
        </w:tc>
      </w:tr>
      <w:tr w:rsidR="001832A5" w:rsidRPr="000E5658" w14:paraId="4ACA0989" w14:textId="77777777" w:rsidTr="00CA6196">
        <w:tblPrEx>
          <w:tblW w:w="12897" w:type="dxa"/>
          <w:jc w:val="center"/>
          <w:tblLayout w:type="fixed"/>
          <w:tblPrExChange w:id="800" w:author="AUu" w:date="2016-11-21T14:00:00Z">
            <w:tblPrEx>
              <w:tblW w:w="12897" w:type="dxa"/>
              <w:jc w:val="center"/>
              <w:tblLayout w:type="fixed"/>
            </w:tblPrEx>
          </w:tblPrExChange>
        </w:tblPrEx>
        <w:trPr>
          <w:cantSplit/>
          <w:jc w:val="center"/>
          <w:ins w:id="801" w:author="AUu" w:date="2016-11-21T10:19:00Z"/>
          <w:trPrChange w:id="802"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803"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5C7BCB98" w14:textId="3422EF31" w:rsidR="001832A5" w:rsidRPr="000B1C4B" w:rsidRDefault="001832A5" w:rsidP="001832A5">
            <w:pPr>
              <w:pStyle w:val="TableText"/>
              <w:rPr>
                <w:ins w:id="804" w:author="AUu" w:date="2016-11-21T10:19:00Z"/>
              </w:rPr>
            </w:pPr>
            <w:ins w:id="805" w:author="AUu" w:date="2016-11-21T10:57:00Z">
              <w:r w:rsidRPr="00624002">
                <w:rPr>
                  <w:color w:val="000000"/>
                  <w:szCs w:val="18"/>
                </w:rPr>
                <w:t xml:space="preserve">RPC </w:t>
              </w:r>
              <w:proofErr w:type="spellStart"/>
              <w:r w:rsidRPr="00624002">
                <w:rPr>
                  <w:color w:val="000000"/>
                  <w:szCs w:val="18"/>
                </w:rPr>
                <w:t>Wizard_Edit</w:t>
              </w:r>
              <w:proofErr w:type="spellEnd"/>
              <w:r w:rsidRPr="00624002">
                <w:rPr>
                  <w:color w:val="000000"/>
                  <w:szCs w:val="18"/>
                </w:rPr>
                <w:t xml:space="preserve"> Definition Display</w:t>
              </w:r>
            </w:ins>
          </w:p>
        </w:tc>
        <w:tc>
          <w:tcPr>
            <w:tcW w:w="925" w:type="dxa"/>
            <w:tcBorders>
              <w:top w:val="nil"/>
              <w:left w:val="nil"/>
              <w:bottom w:val="single" w:sz="4" w:space="0" w:color="auto"/>
              <w:right w:val="single" w:sz="4" w:space="0" w:color="auto"/>
            </w:tcBorders>
            <w:shd w:val="clear" w:color="auto" w:fill="auto"/>
            <w:noWrap/>
            <w:tcPrChange w:id="806"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143E678E" w14:textId="1740268E" w:rsidR="001832A5" w:rsidRDefault="001832A5" w:rsidP="001832A5">
            <w:pPr>
              <w:pStyle w:val="TableText"/>
              <w:jc w:val="center"/>
              <w:rPr>
                <w:ins w:id="807" w:author="AUu" w:date="2016-11-21T10:19:00Z"/>
                <w:color w:val="000000"/>
              </w:rPr>
            </w:pPr>
            <w:ins w:id="808" w:author="AUu" w:date="2016-11-21T10:58:00Z">
              <w:r w:rsidRPr="00F26BE9">
                <w:t>TC002</w:t>
              </w:r>
            </w:ins>
          </w:p>
        </w:tc>
        <w:tc>
          <w:tcPr>
            <w:tcW w:w="1652" w:type="dxa"/>
            <w:tcBorders>
              <w:top w:val="nil"/>
              <w:left w:val="nil"/>
              <w:bottom w:val="single" w:sz="4" w:space="0" w:color="auto"/>
              <w:right w:val="single" w:sz="4" w:space="0" w:color="auto"/>
            </w:tcBorders>
            <w:shd w:val="clear" w:color="auto" w:fill="auto"/>
            <w:noWrap/>
            <w:tcPrChange w:id="809"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39176430" w14:textId="2FA3EF36" w:rsidR="001832A5" w:rsidRDefault="001832A5" w:rsidP="001832A5">
            <w:pPr>
              <w:pStyle w:val="TableText"/>
              <w:jc w:val="center"/>
              <w:rPr>
                <w:ins w:id="810" w:author="AUu" w:date="2016-11-21T10:19:00Z"/>
                <w:color w:val="000000"/>
              </w:rPr>
            </w:pPr>
            <w:ins w:id="811" w:author="AUu" w:date="2016-11-21T10:59:00Z">
              <w:r w:rsidRPr="00341372">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812"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516B68B7" w14:textId="4430A8E9" w:rsidR="001832A5" w:rsidRDefault="001832A5" w:rsidP="001832A5">
            <w:pPr>
              <w:pStyle w:val="TableText"/>
              <w:jc w:val="center"/>
              <w:rPr>
                <w:ins w:id="813" w:author="AUu" w:date="2016-11-21T10:19:00Z"/>
                <w:color w:val="000000"/>
              </w:rPr>
            </w:pPr>
            <w:ins w:id="814"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815"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209D282C" w14:textId="389C9426" w:rsidR="001832A5" w:rsidRDefault="001832A5" w:rsidP="001832A5">
            <w:pPr>
              <w:pStyle w:val="TableText"/>
              <w:rPr>
                <w:ins w:id="816" w:author="AUu" w:date="2016-11-21T10:19:00Z"/>
                <w:color w:val="000000"/>
              </w:rPr>
            </w:pPr>
            <w:ins w:id="817"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818"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481AE4D8" w14:textId="1D1B7EB5" w:rsidR="001832A5" w:rsidRPr="002A5E4A" w:rsidRDefault="001832A5" w:rsidP="001832A5">
            <w:pPr>
              <w:pStyle w:val="TableText"/>
              <w:rPr>
                <w:ins w:id="819" w:author="AUu" w:date="2016-11-21T10:19:00Z"/>
              </w:rPr>
            </w:pPr>
            <w:ins w:id="820" w:author="AUu" w:date="2016-11-21T14:01:00Z">
              <w:r w:rsidRPr="007E51EF">
                <w:rPr>
                  <w:color w:val="000000"/>
                </w:rPr>
                <w:t>NONE</w:t>
              </w:r>
            </w:ins>
          </w:p>
        </w:tc>
      </w:tr>
      <w:tr w:rsidR="001832A5" w:rsidRPr="000E5658" w14:paraId="7C341DF2" w14:textId="77777777" w:rsidTr="00CA6196">
        <w:tblPrEx>
          <w:tblW w:w="12897" w:type="dxa"/>
          <w:jc w:val="center"/>
          <w:tblLayout w:type="fixed"/>
          <w:tblPrExChange w:id="821" w:author="AUu" w:date="2016-11-21T14:00:00Z">
            <w:tblPrEx>
              <w:tblW w:w="12897" w:type="dxa"/>
              <w:jc w:val="center"/>
              <w:tblLayout w:type="fixed"/>
            </w:tblPrEx>
          </w:tblPrExChange>
        </w:tblPrEx>
        <w:trPr>
          <w:cantSplit/>
          <w:jc w:val="center"/>
          <w:ins w:id="822" w:author="AUu" w:date="2016-11-21T10:19:00Z"/>
          <w:trPrChange w:id="823"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824"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43DCA928" w14:textId="7AD8A24D" w:rsidR="001832A5" w:rsidRPr="000B1C4B" w:rsidRDefault="001832A5" w:rsidP="001832A5">
            <w:pPr>
              <w:pStyle w:val="TableText"/>
              <w:rPr>
                <w:ins w:id="825" w:author="AUu" w:date="2016-11-21T10:19:00Z"/>
              </w:rPr>
            </w:pPr>
            <w:ins w:id="826" w:author="AUu" w:date="2016-11-21T10:57:00Z">
              <w:r w:rsidRPr="00624002">
                <w:rPr>
                  <w:color w:val="000000"/>
                  <w:szCs w:val="18"/>
                </w:rPr>
                <w:t xml:space="preserve">RPC </w:t>
              </w:r>
              <w:proofErr w:type="spellStart"/>
              <w:r w:rsidRPr="00624002">
                <w:rPr>
                  <w:color w:val="000000"/>
                  <w:szCs w:val="18"/>
                </w:rPr>
                <w:t>Wizard_Edit</w:t>
              </w:r>
              <w:proofErr w:type="spellEnd"/>
              <w:r w:rsidRPr="00624002">
                <w:rPr>
                  <w:color w:val="000000"/>
                  <w:szCs w:val="18"/>
                </w:rPr>
                <w:t xml:space="preserve"> Definition Display</w:t>
              </w:r>
            </w:ins>
          </w:p>
        </w:tc>
        <w:tc>
          <w:tcPr>
            <w:tcW w:w="925" w:type="dxa"/>
            <w:tcBorders>
              <w:top w:val="nil"/>
              <w:left w:val="nil"/>
              <w:bottom w:val="single" w:sz="4" w:space="0" w:color="auto"/>
              <w:right w:val="single" w:sz="4" w:space="0" w:color="auto"/>
            </w:tcBorders>
            <w:shd w:val="clear" w:color="auto" w:fill="auto"/>
            <w:noWrap/>
            <w:tcPrChange w:id="827"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03523BF3" w14:textId="1313DEDE" w:rsidR="001832A5" w:rsidRDefault="001832A5" w:rsidP="001832A5">
            <w:pPr>
              <w:pStyle w:val="TableText"/>
              <w:jc w:val="center"/>
              <w:rPr>
                <w:ins w:id="828" w:author="AUu" w:date="2016-11-21T10:19:00Z"/>
                <w:color w:val="000000"/>
              </w:rPr>
            </w:pPr>
            <w:ins w:id="829" w:author="AUu" w:date="2016-11-21T10:58:00Z">
              <w:r w:rsidRPr="00F26BE9">
                <w:t>TC003</w:t>
              </w:r>
            </w:ins>
          </w:p>
        </w:tc>
        <w:tc>
          <w:tcPr>
            <w:tcW w:w="1652" w:type="dxa"/>
            <w:tcBorders>
              <w:top w:val="nil"/>
              <w:left w:val="nil"/>
              <w:bottom w:val="single" w:sz="4" w:space="0" w:color="auto"/>
              <w:right w:val="single" w:sz="4" w:space="0" w:color="auto"/>
            </w:tcBorders>
            <w:shd w:val="clear" w:color="auto" w:fill="auto"/>
            <w:noWrap/>
            <w:tcPrChange w:id="830"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04D299A5" w14:textId="3F1CB792" w:rsidR="001832A5" w:rsidRDefault="001832A5" w:rsidP="001832A5">
            <w:pPr>
              <w:pStyle w:val="TableText"/>
              <w:jc w:val="center"/>
              <w:rPr>
                <w:ins w:id="831" w:author="AUu" w:date="2016-11-21T10:19:00Z"/>
                <w:color w:val="000000"/>
              </w:rPr>
            </w:pPr>
            <w:ins w:id="832" w:author="AUu" w:date="2016-11-21T10:59:00Z">
              <w:r w:rsidRPr="00341372">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833"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1E5D038C" w14:textId="19CCC644" w:rsidR="001832A5" w:rsidRDefault="001832A5" w:rsidP="001832A5">
            <w:pPr>
              <w:pStyle w:val="TableText"/>
              <w:jc w:val="center"/>
              <w:rPr>
                <w:ins w:id="834" w:author="AUu" w:date="2016-11-21T10:19:00Z"/>
                <w:color w:val="000000"/>
              </w:rPr>
            </w:pPr>
            <w:ins w:id="835"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836"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715DC998" w14:textId="69EC34D1" w:rsidR="001832A5" w:rsidRDefault="001832A5" w:rsidP="001832A5">
            <w:pPr>
              <w:pStyle w:val="TableText"/>
              <w:rPr>
                <w:ins w:id="837" w:author="AUu" w:date="2016-11-21T10:19:00Z"/>
                <w:color w:val="000000"/>
              </w:rPr>
            </w:pPr>
            <w:ins w:id="838"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839"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360BC292" w14:textId="42D8ADAF" w:rsidR="001832A5" w:rsidRPr="002A5E4A" w:rsidRDefault="001832A5" w:rsidP="001832A5">
            <w:pPr>
              <w:pStyle w:val="TableText"/>
              <w:rPr>
                <w:ins w:id="840" w:author="AUu" w:date="2016-11-21T10:19:00Z"/>
              </w:rPr>
            </w:pPr>
            <w:ins w:id="841" w:author="AUu" w:date="2016-11-21T14:01:00Z">
              <w:r w:rsidRPr="007E51EF">
                <w:rPr>
                  <w:color w:val="000000"/>
                </w:rPr>
                <w:t>NONE</w:t>
              </w:r>
            </w:ins>
          </w:p>
        </w:tc>
      </w:tr>
      <w:tr w:rsidR="001832A5" w:rsidRPr="000E5658" w14:paraId="64A0BD7A" w14:textId="77777777" w:rsidTr="00CA6196">
        <w:tblPrEx>
          <w:tblW w:w="12897" w:type="dxa"/>
          <w:jc w:val="center"/>
          <w:tblLayout w:type="fixed"/>
          <w:tblPrExChange w:id="842" w:author="AUu" w:date="2016-11-21T14:00:00Z">
            <w:tblPrEx>
              <w:tblW w:w="12897" w:type="dxa"/>
              <w:jc w:val="center"/>
              <w:tblLayout w:type="fixed"/>
            </w:tblPrEx>
          </w:tblPrExChange>
        </w:tblPrEx>
        <w:trPr>
          <w:cantSplit/>
          <w:jc w:val="center"/>
          <w:ins w:id="843" w:author="AUu" w:date="2016-11-21T11:41:00Z"/>
          <w:trPrChange w:id="844"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845" w:author="AUu" w:date="2016-11-21T14:00:00Z">
              <w:tcPr>
                <w:tcW w:w="4315" w:type="dxa"/>
                <w:tcBorders>
                  <w:top w:val="nil"/>
                  <w:left w:val="single" w:sz="4" w:space="0" w:color="auto"/>
                  <w:bottom w:val="single" w:sz="4" w:space="0" w:color="auto"/>
                  <w:right w:val="single" w:sz="4" w:space="0" w:color="auto"/>
                </w:tcBorders>
                <w:shd w:val="clear" w:color="auto" w:fill="auto"/>
                <w:noWrap/>
              </w:tcPr>
            </w:tcPrChange>
          </w:tcPr>
          <w:p w14:paraId="250CB687" w14:textId="4EC3E4BD" w:rsidR="001832A5" w:rsidRPr="000B1C4B" w:rsidRDefault="001832A5" w:rsidP="001832A5">
            <w:pPr>
              <w:pStyle w:val="TableText"/>
              <w:rPr>
                <w:ins w:id="846" w:author="AUu" w:date="2016-11-21T11:41:00Z"/>
                <w:color w:val="000000"/>
                <w:szCs w:val="18"/>
              </w:rPr>
            </w:pPr>
            <w:ins w:id="847" w:author="AUu" w:date="2016-11-21T11:42:00Z">
              <w:r w:rsidRPr="00433338">
                <w:t xml:space="preserve">RPC </w:t>
              </w:r>
              <w:proofErr w:type="spellStart"/>
              <w:r w:rsidRPr="00433338">
                <w:t>Wizard_Edit</w:t>
              </w:r>
              <w:proofErr w:type="spellEnd"/>
              <w:r w:rsidRPr="00433338">
                <w:t xml:space="preserve"> Definition Edit </w:t>
              </w:r>
              <w:proofErr w:type="spellStart"/>
              <w:r w:rsidRPr="00433338">
                <w:t>Param</w:t>
              </w:r>
            </w:ins>
            <w:proofErr w:type="spellEnd"/>
          </w:p>
        </w:tc>
        <w:tc>
          <w:tcPr>
            <w:tcW w:w="925" w:type="dxa"/>
            <w:tcBorders>
              <w:top w:val="nil"/>
              <w:left w:val="nil"/>
              <w:bottom w:val="single" w:sz="4" w:space="0" w:color="auto"/>
              <w:right w:val="single" w:sz="4" w:space="0" w:color="auto"/>
            </w:tcBorders>
            <w:shd w:val="clear" w:color="auto" w:fill="auto"/>
            <w:noWrap/>
            <w:tcPrChange w:id="848" w:author="AUu" w:date="2016-11-21T14:00:00Z">
              <w:tcPr>
                <w:tcW w:w="925" w:type="dxa"/>
                <w:tcBorders>
                  <w:top w:val="nil"/>
                  <w:left w:val="nil"/>
                  <w:bottom w:val="single" w:sz="4" w:space="0" w:color="auto"/>
                  <w:right w:val="single" w:sz="4" w:space="0" w:color="auto"/>
                </w:tcBorders>
                <w:shd w:val="clear" w:color="auto" w:fill="auto"/>
                <w:noWrap/>
              </w:tcPr>
            </w:tcPrChange>
          </w:tcPr>
          <w:p w14:paraId="73C319DA" w14:textId="5CB7A377" w:rsidR="001832A5" w:rsidRPr="00F26BE9" w:rsidRDefault="001832A5" w:rsidP="001832A5">
            <w:pPr>
              <w:pStyle w:val="TableText"/>
              <w:jc w:val="center"/>
              <w:rPr>
                <w:ins w:id="849" w:author="AUu" w:date="2016-11-21T11:41:00Z"/>
              </w:rPr>
            </w:pPr>
            <w:ins w:id="850" w:author="AUu" w:date="2016-11-21T11:42:00Z">
              <w:r w:rsidRPr="00F26BE9">
                <w:t>TC001</w:t>
              </w:r>
            </w:ins>
          </w:p>
        </w:tc>
        <w:tc>
          <w:tcPr>
            <w:tcW w:w="1652" w:type="dxa"/>
            <w:tcBorders>
              <w:top w:val="nil"/>
              <w:left w:val="nil"/>
              <w:bottom w:val="single" w:sz="4" w:space="0" w:color="auto"/>
              <w:right w:val="single" w:sz="4" w:space="0" w:color="auto"/>
            </w:tcBorders>
            <w:shd w:val="clear" w:color="auto" w:fill="auto"/>
            <w:noWrap/>
            <w:tcPrChange w:id="851" w:author="AUu" w:date="2016-11-21T14:00:00Z">
              <w:tcPr>
                <w:tcW w:w="1652" w:type="dxa"/>
                <w:tcBorders>
                  <w:top w:val="nil"/>
                  <w:left w:val="nil"/>
                  <w:bottom w:val="single" w:sz="4" w:space="0" w:color="auto"/>
                  <w:right w:val="single" w:sz="4" w:space="0" w:color="auto"/>
                </w:tcBorders>
                <w:shd w:val="clear" w:color="auto" w:fill="auto"/>
                <w:noWrap/>
              </w:tcPr>
            </w:tcPrChange>
          </w:tcPr>
          <w:p w14:paraId="1EC3C4F8" w14:textId="0C06E2ED" w:rsidR="001832A5" w:rsidRPr="00A62A2C" w:rsidRDefault="001832A5" w:rsidP="001832A5">
            <w:pPr>
              <w:pStyle w:val="TableText"/>
              <w:jc w:val="center"/>
              <w:rPr>
                <w:ins w:id="852" w:author="AUu" w:date="2016-11-21T11:41:00Z"/>
                <w:color w:val="000000"/>
              </w:rPr>
            </w:pPr>
            <w:ins w:id="853" w:author="AUu" w:date="2016-11-21T11:42:00Z">
              <w:r w:rsidRPr="00A62A2C">
                <w:rPr>
                  <w:color w:val="000000"/>
                </w:rPr>
                <w:t>11/18/2016</w:t>
              </w:r>
            </w:ins>
          </w:p>
        </w:tc>
        <w:tc>
          <w:tcPr>
            <w:tcW w:w="2014" w:type="dxa"/>
            <w:tcBorders>
              <w:top w:val="nil"/>
              <w:left w:val="nil"/>
              <w:bottom w:val="single" w:sz="4" w:space="0" w:color="auto"/>
              <w:right w:val="single" w:sz="4" w:space="0" w:color="auto"/>
            </w:tcBorders>
            <w:shd w:val="clear" w:color="auto" w:fill="auto"/>
            <w:noWrap/>
            <w:tcPrChange w:id="854" w:author="AUu" w:date="2016-11-21T14:00:00Z">
              <w:tcPr>
                <w:tcW w:w="2014" w:type="dxa"/>
                <w:tcBorders>
                  <w:top w:val="nil"/>
                  <w:left w:val="nil"/>
                  <w:bottom w:val="single" w:sz="4" w:space="0" w:color="auto"/>
                  <w:right w:val="single" w:sz="4" w:space="0" w:color="auto"/>
                </w:tcBorders>
                <w:shd w:val="clear" w:color="auto" w:fill="auto"/>
                <w:noWrap/>
              </w:tcPr>
            </w:tcPrChange>
          </w:tcPr>
          <w:p w14:paraId="576832D6" w14:textId="5FDEED73" w:rsidR="001832A5" w:rsidRDefault="001832A5" w:rsidP="001832A5">
            <w:pPr>
              <w:pStyle w:val="TableText"/>
              <w:jc w:val="center"/>
              <w:rPr>
                <w:ins w:id="855" w:author="AUu" w:date="2016-11-21T11:41:00Z"/>
                <w:color w:val="000000"/>
              </w:rPr>
            </w:pPr>
            <w:ins w:id="856"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857" w:author="AUu" w:date="2016-11-21T14:00:00Z">
              <w:tcPr>
                <w:tcW w:w="1293" w:type="dxa"/>
                <w:tcBorders>
                  <w:top w:val="nil"/>
                  <w:left w:val="nil"/>
                  <w:bottom w:val="single" w:sz="4" w:space="0" w:color="auto"/>
                  <w:right w:val="single" w:sz="4" w:space="0" w:color="auto"/>
                </w:tcBorders>
                <w:shd w:val="clear" w:color="auto" w:fill="auto"/>
                <w:noWrap/>
                <w:vAlign w:val="center"/>
              </w:tcPr>
            </w:tcPrChange>
          </w:tcPr>
          <w:p w14:paraId="5373264A" w14:textId="25B32CEA" w:rsidR="001832A5" w:rsidRDefault="001832A5" w:rsidP="001832A5">
            <w:pPr>
              <w:pStyle w:val="TableText"/>
              <w:rPr>
                <w:ins w:id="858" w:author="AUu" w:date="2016-11-21T11:41:00Z"/>
                <w:color w:val="000000"/>
              </w:rPr>
            </w:pPr>
            <w:ins w:id="859"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860" w:author="AUu" w:date="2016-11-21T14:00:00Z">
              <w:tcPr>
                <w:tcW w:w="2698" w:type="dxa"/>
                <w:tcBorders>
                  <w:top w:val="nil"/>
                  <w:left w:val="nil"/>
                  <w:bottom w:val="single" w:sz="4" w:space="0" w:color="auto"/>
                  <w:right w:val="single" w:sz="4" w:space="0" w:color="auto"/>
                </w:tcBorders>
                <w:shd w:val="clear" w:color="auto" w:fill="auto"/>
                <w:noWrap/>
              </w:tcPr>
            </w:tcPrChange>
          </w:tcPr>
          <w:p w14:paraId="0390C9F7" w14:textId="0D8BFACE" w:rsidR="001832A5" w:rsidRPr="002A5E4A" w:rsidRDefault="001832A5" w:rsidP="001832A5">
            <w:pPr>
              <w:pStyle w:val="TableText"/>
              <w:rPr>
                <w:ins w:id="861" w:author="AUu" w:date="2016-11-21T11:41:00Z"/>
              </w:rPr>
            </w:pPr>
            <w:ins w:id="862" w:author="AUu" w:date="2016-11-21T14:01:00Z">
              <w:r w:rsidRPr="007E51EF">
                <w:rPr>
                  <w:color w:val="000000"/>
                </w:rPr>
                <w:t>NONE</w:t>
              </w:r>
            </w:ins>
          </w:p>
        </w:tc>
      </w:tr>
      <w:tr w:rsidR="001832A5" w:rsidRPr="000E5658" w14:paraId="48C15451" w14:textId="77777777" w:rsidTr="00CA6196">
        <w:tblPrEx>
          <w:tblW w:w="12897" w:type="dxa"/>
          <w:jc w:val="center"/>
          <w:tblLayout w:type="fixed"/>
          <w:tblPrExChange w:id="863" w:author="AUu" w:date="2016-11-21T14:00:00Z">
            <w:tblPrEx>
              <w:tblW w:w="12897" w:type="dxa"/>
              <w:jc w:val="center"/>
              <w:tblLayout w:type="fixed"/>
            </w:tblPrEx>
          </w:tblPrExChange>
        </w:tblPrEx>
        <w:trPr>
          <w:cantSplit/>
          <w:jc w:val="center"/>
          <w:ins w:id="864" w:author="AUu" w:date="2016-11-21T11:41:00Z"/>
          <w:trPrChange w:id="865"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866" w:author="AUu" w:date="2016-11-21T14:00:00Z">
              <w:tcPr>
                <w:tcW w:w="4315" w:type="dxa"/>
                <w:tcBorders>
                  <w:top w:val="nil"/>
                  <w:left w:val="single" w:sz="4" w:space="0" w:color="auto"/>
                  <w:bottom w:val="single" w:sz="4" w:space="0" w:color="auto"/>
                  <w:right w:val="single" w:sz="4" w:space="0" w:color="auto"/>
                </w:tcBorders>
                <w:shd w:val="clear" w:color="auto" w:fill="auto"/>
                <w:noWrap/>
              </w:tcPr>
            </w:tcPrChange>
          </w:tcPr>
          <w:p w14:paraId="0591ECBB" w14:textId="4C2AFA34" w:rsidR="001832A5" w:rsidRPr="000B1C4B" w:rsidRDefault="001832A5" w:rsidP="001832A5">
            <w:pPr>
              <w:pStyle w:val="TableText"/>
              <w:rPr>
                <w:ins w:id="867" w:author="AUu" w:date="2016-11-21T11:41:00Z"/>
                <w:color w:val="000000"/>
                <w:szCs w:val="18"/>
              </w:rPr>
            </w:pPr>
            <w:ins w:id="868" w:author="AUu" w:date="2016-11-21T11:42:00Z">
              <w:r w:rsidRPr="00433338">
                <w:t xml:space="preserve">RPC </w:t>
              </w:r>
              <w:proofErr w:type="spellStart"/>
              <w:r w:rsidRPr="00433338">
                <w:t>Wizard_Edit</w:t>
              </w:r>
              <w:proofErr w:type="spellEnd"/>
              <w:r w:rsidRPr="00433338">
                <w:t xml:space="preserve"> Definition Edit </w:t>
              </w:r>
              <w:proofErr w:type="spellStart"/>
              <w:r w:rsidRPr="00433338">
                <w:t>Param</w:t>
              </w:r>
            </w:ins>
            <w:proofErr w:type="spellEnd"/>
          </w:p>
        </w:tc>
        <w:tc>
          <w:tcPr>
            <w:tcW w:w="925" w:type="dxa"/>
            <w:tcBorders>
              <w:top w:val="nil"/>
              <w:left w:val="nil"/>
              <w:bottom w:val="single" w:sz="4" w:space="0" w:color="auto"/>
              <w:right w:val="single" w:sz="4" w:space="0" w:color="auto"/>
            </w:tcBorders>
            <w:shd w:val="clear" w:color="auto" w:fill="auto"/>
            <w:noWrap/>
            <w:tcPrChange w:id="869" w:author="AUu" w:date="2016-11-21T14:00:00Z">
              <w:tcPr>
                <w:tcW w:w="925" w:type="dxa"/>
                <w:tcBorders>
                  <w:top w:val="nil"/>
                  <w:left w:val="nil"/>
                  <w:bottom w:val="single" w:sz="4" w:space="0" w:color="auto"/>
                  <w:right w:val="single" w:sz="4" w:space="0" w:color="auto"/>
                </w:tcBorders>
                <w:shd w:val="clear" w:color="auto" w:fill="auto"/>
                <w:noWrap/>
              </w:tcPr>
            </w:tcPrChange>
          </w:tcPr>
          <w:p w14:paraId="4A337BA1" w14:textId="7F3C57A4" w:rsidR="001832A5" w:rsidRPr="00F26BE9" w:rsidRDefault="001832A5" w:rsidP="001832A5">
            <w:pPr>
              <w:pStyle w:val="TableText"/>
              <w:jc w:val="center"/>
              <w:rPr>
                <w:ins w:id="870" w:author="AUu" w:date="2016-11-21T11:41:00Z"/>
              </w:rPr>
            </w:pPr>
            <w:ins w:id="871" w:author="AUu" w:date="2016-11-21T11:42:00Z">
              <w:r w:rsidRPr="00F26BE9">
                <w:t>TC002</w:t>
              </w:r>
            </w:ins>
          </w:p>
        </w:tc>
        <w:tc>
          <w:tcPr>
            <w:tcW w:w="1652" w:type="dxa"/>
            <w:tcBorders>
              <w:top w:val="nil"/>
              <w:left w:val="nil"/>
              <w:bottom w:val="single" w:sz="4" w:space="0" w:color="auto"/>
              <w:right w:val="single" w:sz="4" w:space="0" w:color="auto"/>
            </w:tcBorders>
            <w:shd w:val="clear" w:color="auto" w:fill="auto"/>
            <w:noWrap/>
            <w:tcPrChange w:id="872" w:author="AUu" w:date="2016-11-21T14:00:00Z">
              <w:tcPr>
                <w:tcW w:w="1652" w:type="dxa"/>
                <w:tcBorders>
                  <w:top w:val="nil"/>
                  <w:left w:val="nil"/>
                  <w:bottom w:val="single" w:sz="4" w:space="0" w:color="auto"/>
                  <w:right w:val="single" w:sz="4" w:space="0" w:color="auto"/>
                </w:tcBorders>
                <w:shd w:val="clear" w:color="auto" w:fill="auto"/>
                <w:noWrap/>
              </w:tcPr>
            </w:tcPrChange>
          </w:tcPr>
          <w:p w14:paraId="341AA415" w14:textId="48FB1B99" w:rsidR="001832A5" w:rsidRPr="00A62A2C" w:rsidRDefault="001832A5" w:rsidP="001832A5">
            <w:pPr>
              <w:pStyle w:val="TableText"/>
              <w:jc w:val="center"/>
              <w:rPr>
                <w:ins w:id="873" w:author="AUu" w:date="2016-11-21T11:41:00Z"/>
                <w:color w:val="000000"/>
              </w:rPr>
            </w:pPr>
            <w:ins w:id="874" w:author="AUu" w:date="2016-11-21T11:42:00Z">
              <w:r w:rsidRPr="00A62A2C">
                <w:rPr>
                  <w:color w:val="000000"/>
                </w:rPr>
                <w:t>11/18/2016</w:t>
              </w:r>
            </w:ins>
          </w:p>
        </w:tc>
        <w:tc>
          <w:tcPr>
            <w:tcW w:w="2014" w:type="dxa"/>
            <w:tcBorders>
              <w:top w:val="nil"/>
              <w:left w:val="nil"/>
              <w:bottom w:val="single" w:sz="4" w:space="0" w:color="auto"/>
              <w:right w:val="single" w:sz="4" w:space="0" w:color="auto"/>
            </w:tcBorders>
            <w:shd w:val="clear" w:color="auto" w:fill="auto"/>
            <w:noWrap/>
            <w:tcPrChange w:id="875" w:author="AUu" w:date="2016-11-21T14:00:00Z">
              <w:tcPr>
                <w:tcW w:w="2014" w:type="dxa"/>
                <w:tcBorders>
                  <w:top w:val="nil"/>
                  <w:left w:val="nil"/>
                  <w:bottom w:val="single" w:sz="4" w:space="0" w:color="auto"/>
                  <w:right w:val="single" w:sz="4" w:space="0" w:color="auto"/>
                </w:tcBorders>
                <w:shd w:val="clear" w:color="auto" w:fill="auto"/>
                <w:noWrap/>
              </w:tcPr>
            </w:tcPrChange>
          </w:tcPr>
          <w:p w14:paraId="7D15963D" w14:textId="06485150" w:rsidR="001832A5" w:rsidRDefault="001832A5" w:rsidP="001832A5">
            <w:pPr>
              <w:pStyle w:val="TableText"/>
              <w:jc w:val="center"/>
              <w:rPr>
                <w:ins w:id="876" w:author="AUu" w:date="2016-11-21T11:41:00Z"/>
                <w:color w:val="000000"/>
              </w:rPr>
            </w:pPr>
            <w:ins w:id="877"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878" w:author="AUu" w:date="2016-11-21T14:00:00Z">
              <w:tcPr>
                <w:tcW w:w="1293" w:type="dxa"/>
                <w:tcBorders>
                  <w:top w:val="nil"/>
                  <w:left w:val="nil"/>
                  <w:bottom w:val="single" w:sz="4" w:space="0" w:color="auto"/>
                  <w:right w:val="single" w:sz="4" w:space="0" w:color="auto"/>
                </w:tcBorders>
                <w:shd w:val="clear" w:color="auto" w:fill="auto"/>
                <w:noWrap/>
                <w:vAlign w:val="center"/>
              </w:tcPr>
            </w:tcPrChange>
          </w:tcPr>
          <w:p w14:paraId="40318F7B" w14:textId="65CED191" w:rsidR="001832A5" w:rsidRDefault="001832A5" w:rsidP="001832A5">
            <w:pPr>
              <w:pStyle w:val="TableText"/>
              <w:rPr>
                <w:ins w:id="879" w:author="AUu" w:date="2016-11-21T11:41:00Z"/>
                <w:color w:val="000000"/>
              </w:rPr>
            </w:pPr>
            <w:ins w:id="880"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881" w:author="AUu" w:date="2016-11-21T14:00:00Z">
              <w:tcPr>
                <w:tcW w:w="2698" w:type="dxa"/>
                <w:tcBorders>
                  <w:top w:val="nil"/>
                  <w:left w:val="nil"/>
                  <w:bottom w:val="single" w:sz="4" w:space="0" w:color="auto"/>
                  <w:right w:val="single" w:sz="4" w:space="0" w:color="auto"/>
                </w:tcBorders>
                <w:shd w:val="clear" w:color="auto" w:fill="auto"/>
                <w:noWrap/>
              </w:tcPr>
            </w:tcPrChange>
          </w:tcPr>
          <w:p w14:paraId="485A3C1F" w14:textId="4E215759" w:rsidR="001832A5" w:rsidRPr="002A5E4A" w:rsidRDefault="001832A5" w:rsidP="001832A5">
            <w:pPr>
              <w:pStyle w:val="TableText"/>
              <w:rPr>
                <w:ins w:id="882" w:author="AUu" w:date="2016-11-21T11:41:00Z"/>
              </w:rPr>
            </w:pPr>
            <w:ins w:id="883" w:author="AUu" w:date="2016-11-21T14:01:00Z">
              <w:r w:rsidRPr="007E51EF">
                <w:rPr>
                  <w:color w:val="000000"/>
                </w:rPr>
                <w:t>NONE</w:t>
              </w:r>
            </w:ins>
          </w:p>
        </w:tc>
      </w:tr>
      <w:tr w:rsidR="001832A5" w:rsidRPr="000E5658" w14:paraId="20CA84F9" w14:textId="77777777" w:rsidTr="00CA6196">
        <w:tblPrEx>
          <w:tblW w:w="12897" w:type="dxa"/>
          <w:jc w:val="center"/>
          <w:tblLayout w:type="fixed"/>
          <w:tblPrExChange w:id="884" w:author="AUu" w:date="2016-11-21T14:00:00Z">
            <w:tblPrEx>
              <w:tblW w:w="12897" w:type="dxa"/>
              <w:jc w:val="center"/>
              <w:tblLayout w:type="fixed"/>
            </w:tblPrEx>
          </w:tblPrExChange>
        </w:tblPrEx>
        <w:trPr>
          <w:cantSplit/>
          <w:jc w:val="center"/>
          <w:ins w:id="885" w:author="AUu" w:date="2016-11-21T10:19:00Z"/>
          <w:trPrChange w:id="886"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887"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3A69D562" w14:textId="4BBB246B" w:rsidR="001832A5" w:rsidRPr="000B1C4B" w:rsidRDefault="001832A5" w:rsidP="001832A5">
            <w:pPr>
              <w:pStyle w:val="TableText"/>
              <w:rPr>
                <w:ins w:id="888" w:author="AUu" w:date="2016-11-21T10:19:00Z"/>
              </w:rPr>
            </w:pPr>
            <w:ins w:id="889" w:author="AUu" w:date="2016-11-21T10:22:00Z">
              <w:r w:rsidRPr="000B1C4B">
                <w:rPr>
                  <w:color w:val="000000"/>
                  <w:szCs w:val="18"/>
                  <w:rPrChange w:id="890" w:author="AUu" w:date="2016-11-21T10:24:00Z">
                    <w:rPr>
                      <w:rFonts w:ascii="Calibri" w:hAnsi="Calibri"/>
                      <w:color w:val="000000"/>
                      <w:sz w:val="18"/>
                      <w:szCs w:val="18"/>
                    </w:rPr>
                  </w:rPrChange>
                </w:rPr>
                <w:t xml:space="preserve">RPC </w:t>
              </w:r>
              <w:proofErr w:type="spellStart"/>
              <w:r w:rsidRPr="000B1C4B">
                <w:rPr>
                  <w:color w:val="000000"/>
                  <w:szCs w:val="18"/>
                  <w:rPrChange w:id="891" w:author="AUu" w:date="2016-11-21T10:24:00Z">
                    <w:rPr>
                      <w:rFonts w:ascii="Calibri" w:hAnsi="Calibri"/>
                      <w:color w:val="000000"/>
                      <w:sz w:val="18"/>
                      <w:szCs w:val="18"/>
                    </w:rPr>
                  </w:rPrChange>
                </w:rPr>
                <w:t>Wizard_Select</w:t>
              </w:r>
              <w:proofErr w:type="spellEnd"/>
              <w:r w:rsidRPr="000B1C4B">
                <w:rPr>
                  <w:color w:val="000000"/>
                  <w:szCs w:val="18"/>
                  <w:rPrChange w:id="892" w:author="AUu" w:date="2016-11-21T10:24:00Z">
                    <w:rPr>
                      <w:rFonts w:ascii="Calibri" w:hAnsi="Calibri"/>
                      <w:color w:val="000000"/>
                      <w:sz w:val="18"/>
                      <w:szCs w:val="18"/>
                    </w:rPr>
                  </w:rPrChange>
                </w:rPr>
                <w:t xml:space="preserve"> RPC</w:t>
              </w:r>
            </w:ins>
          </w:p>
        </w:tc>
        <w:tc>
          <w:tcPr>
            <w:tcW w:w="925" w:type="dxa"/>
            <w:tcBorders>
              <w:top w:val="nil"/>
              <w:left w:val="nil"/>
              <w:bottom w:val="single" w:sz="4" w:space="0" w:color="auto"/>
              <w:right w:val="single" w:sz="4" w:space="0" w:color="auto"/>
            </w:tcBorders>
            <w:shd w:val="clear" w:color="auto" w:fill="auto"/>
            <w:noWrap/>
            <w:tcPrChange w:id="893"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092BF5FC" w14:textId="02AD6065" w:rsidR="001832A5" w:rsidRDefault="001832A5" w:rsidP="001832A5">
            <w:pPr>
              <w:pStyle w:val="TableText"/>
              <w:jc w:val="center"/>
              <w:rPr>
                <w:ins w:id="894" w:author="AUu" w:date="2016-11-21T10:19:00Z"/>
                <w:color w:val="000000"/>
              </w:rPr>
            </w:pPr>
            <w:ins w:id="895" w:author="AUu" w:date="2016-11-21T10:59:00Z">
              <w:r w:rsidRPr="00F26BE9">
                <w:t>TC001</w:t>
              </w:r>
            </w:ins>
          </w:p>
        </w:tc>
        <w:tc>
          <w:tcPr>
            <w:tcW w:w="1652" w:type="dxa"/>
            <w:tcBorders>
              <w:top w:val="nil"/>
              <w:left w:val="nil"/>
              <w:bottom w:val="single" w:sz="4" w:space="0" w:color="auto"/>
              <w:right w:val="single" w:sz="4" w:space="0" w:color="auto"/>
            </w:tcBorders>
            <w:shd w:val="clear" w:color="auto" w:fill="auto"/>
            <w:noWrap/>
            <w:tcPrChange w:id="896"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76886ECE" w14:textId="40118FE3" w:rsidR="001832A5" w:rsidRDefault="001832A5" w:rsidP="001832A5">
            <w:pPr>
              <w:pStyle w:val="TableText"/>
              <w:jc w:val="center"/>
              <w:rPr>
                <w:ins w:id="897" w:author="AUu" w:date="2016-11-21T10:19:00Z"/>
                <w:color w:val="000000"/>
              </w:rPr>
            </w:pPr>
            <w:ins w:id="898" w:author="AUu" w:date="2016-11-21T10:59:00Z">
              <w:r w:rsidRPr="00A62A2C">
                <w:rPr>
                  <w:color w:val="000000"/>
                </w:rPr>
                <w:t>11/18/2016</w:t>
              </w:r>
            </w:ins>
          </w:p>
        </w:tc>
        <w:tc>
          <w:tcPr>
            <w:tcW w:w="2014" w:type="dxa"/>
            <w:tcBorders>
              <w:top w:val="nil"/>
              <w:left w:val="nil"/>
              <w:bottom w:val="single" w:sz="4" w:space="0" w:color="auto"/>
              <w:right w:val="single" w:sz="4" w:space="0" w:color="auto"/>
            </w:tcBorders>
            <w:shd w:val="clear" w:color="auto" w:fill="auto"/>
            <w:noWrap/>
            <w:tcPrChange w:id="899"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6B0FBFC2" w14:textId="1F641932" w:rsidR="001832A5" w:rsidRDefault="001832A5" w:rsidP="001832A5">
            <w:pPr>
              <w:pStyle w:val="TableText"/>
              <w:jc w:val="center"/>
              <w:rPr>
                <w:ins w:id="900" w:author="AUu" w:date="2016-11-21T10:19:00Z"/>
                <w:color w:val="000000"/>
              </w:rPr>
            </w:pPr>
            <w:ins w:id="901"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902"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563C571B" w14:textId="4A4A893B" w:rsidR="001832A5" w:rsidRDefault="001832A5" w:rsidP="001832A5">
            <w:pPr>
              <w:pStyle w:val="TableText"/>
              <w:rPr>
                <w:ins w:id="903" w:author="AUu" w:date="2016-11-21T10:19:00Z"/>
                <w:color w:val="000000"/>
              </w:rPr>
            </w:pPr>
            <w:ins w:id="904"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905"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63E69AB9" w14:textId="7020D91B" w:rsidR="001832A5" w:rsidRPr="002A5E4A" w:rsidRDefault="001832A5" w:rsidP="001832A5">
            <w:pPr>
              <w:pStyle w:val="TableText"/>
              <w:rPr>
                <w:ins w:id="906" w:author="AUu" w:date="2016-11-21T10:19:00Z"/>
              </w:rPr>
            </w:pPr>
            <w:ins w:id="907" w:author="AUu" w:date="2016-11-21T14:01:00Z">
              <w:r w:rsidRPr="007E51EF">
                <w:rPr>
                  <w:color w:val="000000"/>
                </w:rPr>
                <w:t>NONE</w:t>
              </w:r>
            </w:ins>
          </w:p>
        </w:tc>
      </w:tr>
      <w:tr w:rsidR="001832A5" w:rsidRPr="000E5658" w14:paraId="308C1E78" w14:textId="77777777" w:rsidTr="00CA6196">
        <w:tblPrEx>
          <w:tblW w:w="12897" w:type="dxa"/>
          <w:jc w:val="center"/>
          <w:tblLayout w:type="fixed"/>
          <w:tblPrExChange w:id="908" w:author="AUu" w:date="2016-11-21T14:00:00Z">
            <w:tblPrEx>
              <w:tblW w:w="12897" w:type="dxa"/>
              <w:jc w:val="center"/>
              <w:tblLayout w:type="fixed"/>
            </w:tblPrEx>
          </w:tblPrExChange>
        </w:tblPrEx>
        <w:trPr>
          <w:cantSplit/>
          <w:jc w:val="center"/>
          <w:ins w:id="909" w:author="AUu" w:date="2016-11-21T10:19:00Z"/>
          <w:trPrChange w:id="910"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911"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145C0F2A" w14:textId="1D5A8326" w:rsidR="001832A5" w:rsidRPr="000B1C4B" w:rsidRDefault="001832A5" w:rsidP="001832A5">
            <w:pPr>
              <w:pStyle w:val="TableText"/>
              <w:rPr>
                <w:ins w:id="912" w:author="AUu" w:date="2016-11-21T10:19:00Z"/>
              </w:rPr>
            </w:pPr>
            <w:ins w:id="913" w:author="AUu" w:date="2016-11-21T10:22:00Z">
              <w:r w:rsidRPr="000B1C4B">
                <w:rPr>
                  <w:color w:val="000000"/>
                  <w:szCs w:val="18"/>
                  <w:rPrChange w:id="914" w:author="AUu" w:date="2016-11-21T10:24:00Z">
                    <w:rPr>
                      <w:rFonts w:ascii="Calibri" w:hAnsi="Calibri"/>
                      <w:color w:val="000000"/>
                      <w:sz w:val="18"/>
                      <w:szCs w:val="18"/>
                    </w:rPr>
                  </w:rPrChange>
                </w:rPr>
                <w:t xml:space="preserve">RPC </w:t>
              </w:r>
              <w:proofErr w:type="spellStart"/>
              <w:r w:rsidRPr="000B1C4B">
                <w:rPr>
                  <w:color w:val="000000"/>
                  <w:szCs w:val="18"/>
                  <w:rPrChange w:id="915" w:author="AUu" w:date="2016-11-21T10:24:00Z">
                    <w:rPr>
                      <w:rFonts w:ascii="Calibri" w:hAnsi="Calibri"/>
                      <w:color w:val="000000"/>
                      <w:sz w:val="18"/>
                      <w:szCs w:val="18"/>
                    </w:rPr>
                  </w:rPrChange>
                </w:rPr>
                <w:t>Wizard_Select</w:t>
              </w:r>
              <w:proofErr w:type="spellEnd"/>
              <w:r w:rsidRPr="000B1C4B">
                <w:rPr>
                  <w:color w:val="000000"/>
                  <w:szCs w:val="18"/>
                  <w:rPrChange w:id="916" w:author="AUu" w:date="2016-11-21T10:24:00Z">
                    <w:rPr>
                      <w:rFonts w:ascii="Calibri" w:hAnsi="Calibri"/>
                      <w:color w:val="000000"/>
                      <w:sz w:val="18"/>
                      <w:szCs w:val="18"/>
                    </w:rPr>
                  </w:rPrChange>
                </w:rPr>
                <w:t xml:space="preserve"> RPC</w:t>
              </w:r>
            </w:ins>
          </w:p>
        </w:tc>
        <w:tc>
          <w:tcPr>
            <w:tcW w:w="925" w:type="dxa"/>
            <w:tcBorders>
              <w:top w:val="nil"/>
              <w:left w:val="nil"/>
              <w:bottom w:val="single" w:sz="4" w:space="0" w:color="auto"/>
              <w:right w:val="single" w:sz="4" w:space="0" w:color="auto"/>
            </w:tcBorders>
            <w:shd w:val="clear" w:color="auto" w:fill="auto"/>
            <w:noWrap/>
            <w:tcPrChange w:id="917"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2ABE7568" w14:textId="5057B292" w:rsidR="001832A5" w:rsidRDefault="001832A5" w:rsidP="001832A5">
            <w:pPr>
              <w:pStyle w:val="TableText"/>
              <w:jc w:val="center"/>
              <w:rPr>
                <w:ins w:id="918" w:author="AUu" w:date="2016-11-21T10:19:00Z"/>
                <w:color w:val="000000"/>
              </w:rPr>
            </w:pPr>
            <w:ins w:id="919" w:author="AUu" w:date="2016-11-21T10:59:00Z">
              <w:r w:rsidRPr="00F26BE9">
                <w:t>TC002</w:t>
              </w:r>
            </w:ins>
          </w:p>
        </w:tc>
        <w:tc>
          <w:tcPr>
            <w:tcW w:w="1652" w:type="dxa"/>
            <w:tcBorders>
              <w:top w:val="nil"/>
              <w:left w:val="nil"/>
              <w:bottom w:val="single" w:sz="4" w:space="0" w:color="auto"/>
              <w:right w:val="single" w:sz="4" w:space="0" w:color="auto"/>
            </w:tcBorders>
            <w:shd w:val="clear" w:color="auto" w:fill="auto"/>
            <w:noWrap/>
            <w:tcPrChange w:id="920"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67AAE4A1" w14:textId="7CC9D100" w:rsidR="001832A5" w:rsidRDefault="001832A5" w:rsidP="001832A5">
            <w:pPr>
              <w:pStyle w:val="TableText"/>
              <w:jc w:val="center"/>
              <w:rPr>
                <w:ins w:id="921" w:author="AUu" w:date="2016-11-21T10:19:00Z"/>
                <w:color w:val="000000"/>
              </w:rPr>
            </w:pPr>
            <w:ins w:id="922" w:author="AUu" w:date="2016-11-21T10:59:00Z">
              <w:r w:rsidRPr="00A62A2C">
                <w:rPr>
                  <w:color w:val="000000"/>
                </w:rPr>
                <w:t>11/18/2016</w:t>
              </w:r>
            </w:ins>
          </w:p>
        </w:tc>
        <w:tc>
          <w:tcPr>
            <w:tcW w:w="2014" w:type="dxa"/>
            <w:tcBorders>
              <w:top w:val="nil"/>
              <w:left w:val="nil"/>
              <w:bottom w:val="single" w:sz="4" w:space="0" w:color="auto"/>
              <w:right w:val="single" w:sz="4" w:space="0" w:color="auto"/>
            </w:tcBorders>
            <w:shd w:val="clear" w:color="auto" w:fill="auto"/>
            <w:noWrap/>
            <w:tcPrChange w:id="923"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2211EA21" w14:textId="5E27504E" w:rsidR="001832A5" w:rsidRDefault="001832A5" w:rsidP="001832A5">
            <w:pPr>
              <w:pStyle w:val="TableText"/>
              <w:jc w:val="center"/>
              <w:rPr>
                <w:ins w:id="924" w:author="AUu" w:date="2016-11-21T10:19:00Z"/>
                <w:color w:val="000000"/>
              </w:rPr>
            </w:pPr>
            <w:ins w:id="925"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926"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244FAE36" w14:textId="287F894E" w:rsidR="001832A5" w:rsidRDefault="001832A5" w:rsidP="001832A5">
            <w:pPr>
              <w:pStyle w:val="TableText"/>
              <w:rPr>
                <w:ins w:id="927" w:author="AUu" w:date="2016-11-21T10:19:00Z"/>
                <w:color w:val="000000"/>
              </w:rPr>
            </w:pPr>
            <w:ins w:id="928"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929"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1FDB0644" w14:textId="3735D09A" w:rsidR="001832A5" w:rsidRPr="002A5E4A" w:rsidRDefault="001832A5" w:rsidP="001832A5">
            <w:pPr>
              <w:pStyle w:val="TableText"/>
              <w:rPr>
                <w:ins w:id="930" w:author="AUu" w:date="2016-11-21T10:19:00Z"/>
              </w:rPr>
            </w:pPr>
            <w:ins w:id="931" w:author="AUu" w:date="2016-11-21T14:01:00Z">
              <w:r w:rsidRPr="007E51EF">
                <w:rPr>
                  <w:color w:val="000000"/>
                </w:rPr>
                <w:t>NONE</w:t>
              </w:r>
            </w:ins>
          </w:p>
        </w:tc>
      </w:tr>
      <w:tr w:rsidR="001832A5" w:rsidRPr="000E5658" w14:paraId="60BD2E10" w14:textId="77777777" w:rsidTr="00CA6196">
        <w:tblPrEx>
          <w:tblW w:w="12897" w:type="dxa"/>
          <w:jc w:val="center"/>
          <w:tblLayout w:type="fixed"/>
          <w:tblPrExChange w:id="932" w:author="AUu" w:date="2016-11-21T14:00:00Z">
            <w:tblPrEx>
              <w:tblW w:w="12897" w:type="dxa"/>
              <w:jc w:val="center"/>
              <w:tblLayout w:type="fixed"/>
            </w:tblPrEx>
          </w:tblPrExChange>
        </w:tblPrEx>
        <w:trPr>
          <w:cantSplit/>
          <w:jc w:val="center"/>
          <w:ins w:id="933" w:author="AUu" w:date="2016-11-21T10:19:00Z"/>
          <w:trPrChange w:id="934"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935"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28468A67" w14:textId="3C1DEC22" w:rsidR="001832A5" w:rsidRPr="000B1C4B" w:rsidRDefault="001832A5" w:rsidP="001832A5">
            <w:pPr>
              <w:pStyle w:val="TableText"/>
              <w:rPr>
                <w:ins w:id="936" w:author="AUu" w:date="2016-11-21T10:19:00Z"/>
              </w:rPr>
            </w:pPr>
            <w:ins w:id="937" w:author="AUu" w:date="2016-11-21T11:00:00Z">
              <w:r w:rsidRPr="00B30F39">
                <w:rPr>
                  <w:color w:val="000000"/>
                  <w:szCs w:val="18"/>
                </w:rPr>
                <w:t>Security</w:t>
              </w:r>
            </w:ins>
          </w:p>
        </w:tc>
        <w:tc>
          <w:tcPr>
            <w:tcW w:w="925" w:type="dxa"/>
            <w:tcBorders>
              <w:top w:val="nil"/>
              <w:left w:val="nil"/>
              <w:bottom w:val="single" w:sz="4" w:space="0" w:color="auto"/>
              <w:right w:val="single" w:sz="4" w:space="0" w:color="auto"/>
            </w:tcBorders>
            <w:shd w:val="clear" w:color="auto" w:fill="auto"/>
            <w:noWrap/>
            <w:tcPrChange w:id="938"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35385A79" w14:textId="4B7EEEBF" w:rsidR="001832A5" w:rsidRDefault="001832A5" w:rsidP="001832A5">
            <w:pPr>
              <w:pStyle w:val="TableText"/>
              <w:jc w:val="center"/>
              <w:rPr>
                <w:ins w:id="939" w:author="AUu" w:date="2016-11-21T10:19:00Z"/>
                <w:color w:val="000000"/>
              </w:rPr>
            </w:pPr>
            <w:ins w:id="940" w:author="AUu" w:date="2016-11-21T11:28:00Z">
              <w:r w:rsidRPr="00F26BE9">
                <w:t>TC001</w:t>
              </w:r>
            </w:ins>
          </w:p>
        </w:tc>
        <w:tc>
          <w:tcPr>
            <w:tcW w:w="1652" w:type="dxa"/>
            <w:tcBorders>
              <w:top w:val="nil"/>
              <w:left w:val="nil"/>
              <w:bottom w:val="single" w:sz="4" w:space="0" w:color="auto"/>
              <w:right w:val="single" w:sz="4" w:space="0" w:color="auto"/>
            </w:tcBorders>
            <w:shd w:val="clear" w:color="auto" w:fill="auto"/>
            <w:noWrap/>
            <w:tcPrChange w:id="941"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4DF3B19E" w14:textId="00D72F19" w:rsidR="001832A5" w:rsidRDefault="001832A5" w:rsidP="001832A5">
            <w:pPr>
              <w:pStyle w:val="TableText"/>
              <w:jc w:val="center"/>
              <w:rPr>
                <w:ins w:id="942" w:author="AUu" w:date="2016-11-21T10:19:00Z"/>
                <w:color w:val="000000"/>
              </w:rPr>
            </w:pPr>
            <w:ins w:id="943" w:author="AUu" w:date="2016-11-21T11:28:00Z">
              <w:r w:rsidRPr="00E9506D">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944"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18F1D630" w14:textId="2540A292" w:rsidR="001832A5" w:rsidRDefault="001832A5" w:rsidP="001832A5">
            <w:pPr>
              <w:pStyle w:val="TableText"/>
              <w:jc w:val="center"/>
              <w:rPr>
                <w:ins w:id="945" w:author="AUu" w:date="2016-11-21T10:19:00Z"/>
                <w:color w:val="000000"/>
              </w:rPr>
            </w:pPr>
            <w:ins w:id="946"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947"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10B2B679" w14:textId="3FC34C41" w:rsidR="001832A5" w:rsidRDefault="001832A5" w:rsidP="001832A5">
            <w:pPr>
              <w:pStyle w:val="TableText"/>
              <w:rPr>
                <w:ins w:id="948" w:author="AUu" w:date="2016-11-21T10:19:00Z"/>
                <w:color w:val="000000"/>
              </w:rPr>
            </w:pPr>
            <w:ins w:id="949"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950"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330EFAED" w14:textId="26907E16" w:rsidR="001832A5" w:rsidRPr="002A5E4A" w:rsidRDefault="001832A5" w:rsidP="001832A5">
            <w:pPr>
              <w:pStyle w:val="TableText"/>
              <w:rPr>
                <w:ins w:id="951" w:author="AUu" w:date="2016-11-21T10:19:00Z"/>
              </w:rPr>
            </w:pPr>
            <w:ins w:id="952" w:author="AUu" w:date="2016-11-21T14:01:00Z">
              <w:r w:rsidRPr="007E51EF">
                <w:rPr>
                  <w:color w:val="000000"/>
                </w:rPr>
                <w:t>NONE</w:t>
              </w:r>
            </w:ins>
          </w:p>
        </w:tc>
      </w:tr>
      <w:tr w:rsidR="001832A5" w:rsidRPr="000E5658" w14:paraId="1B451CCD" w14:textId="77777777" w:rsidTr="00CA6196">
        <w:tblPrEx>
          <w:tblW w:w="12897" w:type="dxa"/>
          <w:jc w:val="center"/>
          <w:tblLayout w:type="fixed"/>
          <w:tblPrExChange w:id="953" w:author="AUu" w:date="2016-11-21T14:00:00Z">
            <w:tblPrEx>
              <w:tblW w:w="12897" w:type="dxa"/>
              <w:jc w:val="center"/>
              <w:tblLayout w:type="fixed"/>
            </w:tblPrEx>
          </w:tblPrExChange>
        </w:tblPrEx>
        <w:trPr>
          <w:cantSplit/>
          <w:jc w:val="center"/>
          <w:ins w:id="954" w:author="AUu" w:date="2016-11-21T10:19:00Z"/>
          <w:trPrChange w:id="955"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956"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549CFF17" w14:textId="6BAD234B" w:rsidR="001832A5" w:rsidRPr="000B1C4B" w:rsidRDefault="001832A5" w:rsidP="001832A5">
            <w:pPr>
              <w:pStyle w:val="TableText"/>
              <w:rPr>
                <w:ins w:id="957" w:author="AUu" w:date="2016-11-21T10:19:00Z"/>
              </w:rPr>
            </w:pPr>
            <w:ins w:id="958" w:author="AUu" w:date="2016-11-21T11:00:00Z">
              <w:r w:rsidRPr="00B30F39">
                <w:rPr>
                  <w:color w:val="000000"/>
                  <w:szCs w:val="18"/>
                </w:rPr>
                <w:t>Security</w:t>
              </w:r>
            </w:ins>
          </w:p>
        </w:tc>
        <w:tc>
          <w:tcPr>
            <w:tcW w:w="925" w:type="dxa"/>
            <w:tcBorders>
              <w:top w:val="nil"/>
              <w:left w:val="nil"/>
              <w:bottom w:val="single" w:sz="4" w:space="0" w:color="auto"/>
              <w:right w:val="single" w:sz="4" w:space="0" w:color="auto"/>
            </w:tcBorders>
            <w:shd w:val="clear" w:color="auto" w:fill="auto"/>
            <w:noWrap/>
            <w:tcPrChange w:id="959"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25F3090C" w14:textId="5F99F764" w:rsidR="001832A5" w:rsidRDefault="001832A5" w:rsidP="001832A5">
            <w:pPr>
              <w:pStyle w:val="TableText"/>
              <w:jc w:val="center"/>
              <w:rPr>
                <w:ins w:id="960" w:author="AUu" w:date="2016-11-21T10:19:00Z"/>
                <w:color w:val="000000"/>
              </w:rPr>
            </w:pPr>
            <w:ins w:id="961" w:author="AUu" w:date="2016-11-21T11:28:00Z">
              <w:r w:rsidRPr="00F26BE9">
                <w:t>TC002</w:t>
              </w:r>
            </w:ins>
          </w:p>
        </w:tc>
        <w:tc>
          <w:tcPr>
            <w:tcW w:w="1652" w:type="dxa"/>
            <w:tcBorders>
              <w:top w:val="nil"/>
              <w:left w:val="nil"/>
              <w:bottom w:val="single" w:sz="4" w:space="0" w:color="auto"/>
              <w:right w:val="single" w:sz="4" w:space="0" w:color="auto"/>
            </w:tcBorders>
            <w:shd w:val="clear" w:color="auto" w:fill="auto"/>
            <w:noWrap/>
            <w:tcPrChange w:id="962"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77AED637" w14:textId="5A367F1D" w:rsidR="001832A5" w:rsidRDefault="001832A5" w:rsidP="001832A5">
            <w:pPr>
              <w:pStyle w:val="TableText"/>
              <w:jc w:val="center"/>
              <w:rPr>
                <w:ins w:id="963" w:author="AUu" w:date="2016-11-21T10:19:00Z"/>
                <w:color w:val="000000"/>
              </w:rPr>
            </w:pPr>
            <w:ins w:id="964" w:author="AUu" w:date="2016-11-21T11:28:00Z">
              <w:r w:rsidRPr="00E9506D">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965"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095CF96A" w14:textId="3BA97389" w:rsidR="001832A5" w:rsidRDefault="001832A5" w:rsidP="001832A5">
            <w:pPr>
              <w:pStyle w:val="TableText"/>
              <w:jc w:val="center"/>
              <w:rPr>
                <w:ins w:id="966" w:author="AUu" w:date="2016-11-21T10:19:00Z"/>
                <w:color w:val="000000"/>
              </w:rPr>
            </w:pPr>
            <w:ins w:id="967"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968"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4ED90DAE" w14:textId="42512810" w:rsidR="001832A5" w:rsidRDefault="001832A5" w:rsidP="001832A5">
            <w:pPr>
              <w:pStyle w:val="TableText"/>
              <w:rPr>
                <w:ins w:id="969" w:author="AUu" w:date="2016-11-21T10:19:00Z"/>
                <w:color w:val="000000"/>
              </w:rPr>
            </w:pPr>
            <w:ins w:id="970"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971"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77EEB28F" w14:textId="1041D92D" w:rsidR="001832A5" w:rsidRPr="002A5E4A" w:rsidRDefault="001832A5" w:rsidP="001832A5">
            <w:pPr>
              <w:pStyle w:val="TableText"/>
              <w:rPr>
                <w:ins w:id="972" w:author="AUu" w:date="2016-11-21T10:19:00Z"/>
              </w:rPr>
            </w:pPr>
            <w:ins w:id="973" w:author="AUu" w:date="2016-11-21T14:01:00Z">
              <w:r w:rsidRPr="007E51EF">
                <w:rPr>
                  <w:color w:val="000000"/>
                </w:rPr>
                <w:t>NONE</w:t>
              </w:r>
            </w:ins>
          </w:p>
        </w:tc>
      </w:tr>
      <w:tr w:rsidR="001832A5" w:rsidRPr="000E5658" w14:paraId="646FD2FD" w14:textId="77777777" w:rsidTr="00CA6196">
        <w:tblPrEx>
          <w:tblW w:w="12897" w:type="dxa"/>
          <w:jc w:val="center"/>
          <w:tblLayout w:type="fixed"/>
          <w:tblPrExChange w:id="974" w:author="AUu" w:date="2016-11-21T14:00:00Z">
            <w:tblPrEx>
              <w:tblW w:w="12897" w:type="dxa"/>
              <w:jc w:val="center"/>
              <w:tblLayout w:type="fixed"/>
            </w:tblPrEx>
          </w:tblPrExChange>
        </w:tblPrEx>
        <w:trPr>
          <w:cantSplit/>
          <w:jc w:val="center"/>
          <w:ins w:id="975" w:author="AUu" w:date="2016-11-21T10:19:00Z"/>
          <w:trPrChange w:id="976"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977"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456E99E6" w14:textId="3DECFCAD" w:rsidR="001832A5" w:rsidRPr="000B1C4B" w:rsidRDefault="001832A5" w:rsidP="001832A5">
            <w:pPr>
              <w:pStyle w:val="TableText"/>
              <w:rPr>
                <w:ins w:id="978" w:author="AUu" w:date="2016-11-21T10:19:00Z"/>
              </w:rPr>
            </w:pPr>
            <w:ins w:id="979" w:author="AUu" w:date="2016-11-21T11:00:00Z">
              <w:r w:rsidRPr="00B30F39">
                <w:rPr>
                  <w:color w:val="000000"/>
                  <w:szCs w:val="18"/>
                </w:rPr>
                <w:t>Security</w:t>
              </w:r>
            </w:ins>
          </w:p>
        </w:tc>
        <w:tc>
          <w:tcPr>
            <w:tcW w:w="925" w:type="dxa"/>
            <w:tcBorders>
              <w:top w:val="nil"/>
              <w:left w:val="nil"/>
              <w:bottom w:val="single" w:sz="4" w:space="0" w:color="auto"/>
              <w:right w:val="single" w:sz="4" w:space="0" w:color="auto"/>
            </w:tcBorders>
            <w:shd w:val="clear" w:color="auto" w:fill="auto"/>
            <w:noWrap/>
            <w:tcPrChange w:id="980"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3F12D396" w14:textId="30B4A7A6" w:rsidR="001832A5" w:rsidRDefault="001832A5" w:rsidP="001832A5">
            <w:pPr>
              <w:pStyle w:val="TableText"/>
              <w:jc w:val="center"/>
              <w:rPr>
                <w:ins w:id="981" w:author="AUu" w:date="2016-11-21T10:19:00Z"/>
                <w:color w:val="000000"/>
              </w:rPr>
            </w:pPr>
            <w:ins w:id="982" w:author="AUu" w:date="2016-11-21T11:28:00Z">
              <w:r w:rsidRPr="00F26BE9">
                <w:t>TC003</w:t>
              </w:r>
            </w:ins>
          </w:p>
        </w:tc>
        <w:tc>
          <w:tcPr>
            <w:tcW w:w="1652" w:type="dxa"/>
            <w:tcBorders>
              <w:top w:val="nil"/>
              <w:left w:val="nil"/>
              <w:bottom w:val="single" w:sz="4" w:space="0" w:color="auto"/>
              <w:right w:val="single" w:sz="4" w:space="0" w:color="auto"/>
            </w:tcBorders>
            <w:shd w:val="clear" w:color="auto" w:fill="auto"/>
            <w:noWrap/>
            <w:tcPrChange w:id="983"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504C02D3" w14:textId="77B75BBE" w:rsidR="001832A5" w:rsidRDefault="001832A5" w:rsidP="001832A5">
            <w:pPr>
              <w:pStyle w:val="TableText"/>
              <w:jc w:val="center"/>
              <w:rPr>
                <w:ins w:id="984" w:author="AUu" w:date="2016-11-21T10:19:00Z"/>
                <w:color w:val="000000"/>
              </w:rPr>
            </w:pPr>
            <w:ins w:id="985" w:author="AUu" w:date="2016-11-21T11:28:00Z">
              <w:r w:rsidRPr="00E9506D">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986"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0F15309F" w14:textId="6EC226F5" w:rsidR="001832A5" w:rsidRDefault="001832A5" w:rsidP="001832A5">
            <w:pPr>
              <w:pStyle w:val="TableText"/>
              <w:jc w:val="center"/>
              <w:rPr>
                <w:ins w:id="987" w:author="AUu" w:date="2016-11-21T10:19:00Z"/>
                <w:color w:val="000000"/>
              </w:rPr>
            </w:pPr>
            <w:ins w:id="988"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989"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3AF700AE" w14:textId="3E7ACE78" w:rsidR="001832A5" w:rsidRDefault="001832A5" w:rsidP="001832A5">
            <w:pPr>
              <w:pStyle w:val="TableText"/>
              <w:rPr>
                <w:ins w:id="990" w:author="AUu" w:date="2016-11-21T10:19:00Z"/>
                <w:color w:val="000000"/>
              </w:rPr>
            </w:pPr>
            <w:ins w:id="991"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992"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30E1E08A" w14:textId="49355C41" w:rsidR="001832A5" w:rsidRPr="002A5E4A" w:rsidRDefault="001832A5" w:rsidP="001832A5">
            <w:pPr>
              <w:pStyle w:val="TableText"/>
              <w:rPr>
                <w:ins w:id="993" w:author="AUu" w:date="2016-11-21T10:19:00Z"/>
              </w:rPr>
            </w:pPr>
            <w:ins w:id="994" w:author="AUu" w:date="2016-11-21T14:01:00Z">
              <w:r w:rsidRPr="007E51EF">
                <w:rPr>
                  <w:color w:val="000000"/>
                </w:rPr>
                <w:t>NONE</w:t>
              </w:r>
            </w:ins>
          </w:p>
        </w:tc>
      </w:tr>
      <w:tr w:rsidR="001832A5" w:rsidRPr="000E5658" w14:paraId="52555341" w14:textId="77777777" w:rsidTr="00CA6196">
        <w:tblPrEx>
          <w:tblW w:w="12897" w:type="dxa"/>
          <w:jc w:val="center"/>
          <w:tblLayout w:type="fixed"/>
          <w:tblPrExChange w:id="995" w:author="AUu" w:date="2016-11-21T14:00:00Z">
            <w:tblPrEx>
              <w:tblW w:w="12897" w:type="dxa"/>
              <w:jc w:val="center"/>
              <w:tblLayout w:type="fixed"/>
            </w:tblPrEx>
          </w:tblPrExChange>
        </w:tblPrEx>
        <w:trPr>
          <w:cantSplit/>
          <w:jc w:val="center"/>
          <w:ins w:id="996" w:author="AUu" w:date="2016-11-21T10:19:00Z"/>
          <w:trPrChange w:id="997"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998"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30FE3157" w14:textId="228809AB" w:rsidR="001832A5" w:rsidRPr="000B1C4B" w:rsidRDefault="001832A5" w:rsidP="001832A5">
            <w:pPr>
              <w:pStyle w:val="TableText"/>
              <w:rPr>
                <w:ins w:id="999" w:author="AUu" w:date="2016-11-21T10:19:00Z"/>
              </w:rPr>
            </w:pPr>
            <w:ins w:id="1000" w:author="AUu" w:date="2016-11-21T11:00:00Z">
              <w:r w:rsidRPr="00B30F39">
                <w:rPr>
                  <w:color w:val="000000"/>
                  <w:szCs w:val="18"/>
                </w:rPr>
                <w:t>Security</w:t>
              </w:r>
            </w:ins>
          </w:p>
        </w:tc>
        <w:tc>
          <w:tcPr>
            <w:tcW w:w="925" w:type="dxa"/>
            <w:tcBorders>
              <w:top w:val="nil"/>
              <w:left w:val="nil"/>
              <w:bottom w:val="single" w:sz="4" w:space="0" w:color="auto"/>
              <w:right w:val="single" w:sz="4" w:space="0" w:color="auto"/>
            </w:tcBorders>
            <w:shd w:val="clear" w:color="auto" w:fill="auto"/>
            <w:noWrap/>
            <w:tcPrChange w:id="1001"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22B7B2FF" w14:textId="1D90497F" w:rsidR="001832A5" w:rsidRDefault="001832A5" w:rsidP="001832A5">
            <w:pPr>
              <w:pStyle w:val="TableText"/>
              <w:jc w:val="center"/>
              <w:rPr>
                <w:ins w:id="1002" w:author="AUu" w:date="2016-11-21T10:19:00Z"/>
                <w:color w:val="000000"/>
              </w:rPr>
            </w:pPr>
            <w:ins w:id="1003" w:author="AUu" w:date="2016-11-21T11:28:00Z">
              <w:r w:rsidRPr="00F26BE9">
                <w:t>TC004</w:t>
              </w:r>
            </w:ins>
          </w:p>
        </w:tc>
        <w:tc>
          <w:tcPr>
            <w:tcW w:w="1652" w:type="dxa"/>
            <w:tcBorders>
              <w:top w:val="nil"/>
              <w:left w:val="nil"/>
              <w:bottom w:val="single" w:sz="4" w:space="0" w:color="auto"/>
              <w:right w:val="single" w:sz="4" w:space="0" w:color="auto"/>
            </w:tcBorders>
            <w:shd w:val="clear" w:color="auto" w:fill="auto"/>
            <w:noWrap/>
            <w:tcPrChange w:id="1004"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7C5A92AF" w14:textId="50477604" w:rsidR="001832A5" w:rsidRDefault="001832A5" w:rsidP="001832A5">
            <w:pPr>
              <w:pStyle w:val="TableText"/>
              <w:jc w:val="center"/>
              <w:rPr>
                <w:ins w:id="1005" w:author="AUu" w:date="2016-11-21T10:19:00Z"/>
                <w:color w:val="000000"/>
              </w:rPr>
            </w:pPr>
            <w:ins w:id="1006" w:author="AUu" w:date="2016-11-21T11:28:00Z">
              <w:r w:rsidRPr="00E9506D">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1007"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39BA50AA" w14:textId="295D7D31" w:rsidR="001832A5" w:rsidRDefault="001832A5" w:rsidP="001832A5">
            <w:pPr>
              <w:pStyle w:val="TableText"/>
              <w:jc w:val="center"/>
              <w:rPr>
                <w:ins w:id="1008" w:author="AUu" w:date="2016-11-21T10:19:00Z"/>
                <w:color w:val="000000"/>
              </w:rPr>
            </w:pPr>
            <w:ins w:id="1009"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1010"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3BB564CC" w14:textId="084FB793" w:rsidR="001832A5" w:rsidRDefault="001832A5" w:rsidP="001832A5">
            <w:pPr>
              <w:pStyle w:val="TableText"/>
              <w:rPr>
                <w:ins w:id="1011" w:author="AUu" w:date="2016-11-21T10:19:00Z"/>
                <w:color w:val="000000"/>
              </w:rPr>
            </w:pPr>
            <w:ins w:id="1012"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1013"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38E8B42F" w14:textId="1F20F957" w:rsidR="001832A5" w:rsidRPr="002A5E4A" w:rsidRDefault="001832A5" w:rsidP="001832A5">
            <w:pPr>
              <w:pStyle w:val="TableText"/>
              <w:rPr>
                <w:ins w:id="1014" w:author="AUu" w:date="2016-11-21T10:19:00Z"/>
              </w:rPr>
            </w:pPr>
            <w:ins w:id="1015" w:author="AUu" w:date="2016-11-21T14:01:00Z">
              <w:r w:rsidRPr="007E51EF">
                <w:rPr>
                  <w:color w:val="000000"/>
                </w:rPr>
                <w:t>NONE</w:t>
              </w:r>
            </w:ins>
          </w:p>
        </w:tc>
      </w:tr>
      <w:tr w:rsidR="001832A5" w:rsidRPr="000E5658" w14:paraId="4028FFE1" w14:textId="77777777" w:rsidTr="00CA6196">
        <w:tblPrEx>
          <w:tblW w:w="12897" w:type="dxa"/>
          <w:jc w:val="center"/>
          <w:tblLayout w:type="fixed"/>
          <w:tblPrExChange w:id="1016" w:author="AUu" w:date="2016-11-21T14:00:00Z">
            <w:tblPrEx>
              <w:tblW w:w="12897" w:type="dxa"/>
              <w:jc w:val="center"/>
              <w:tblLayout w:type="fixed"/>
            </w:tblPrEx>
          </w:tblPrExChange>
        </w:tblPrEx>
        <w:trPr>
          <w:cantSplit/>
          <w:jc w:val="center"/>
          <w:ins w:id="1017" w:author="AUu" w:date="2016-11-21T10:19:00Z"/>
          <w:trPrChange w:id="1018"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1019"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2E67B8D6" w14:textId="211EA99D" w:rsidR="001832A5" w:rsidRPr="000B1C4B" w:rsidRDefault="001832A5" w:rsidP="001832A5">
            <w:pPr>
              <w:pStyle w:val="TableText"/>
              <w:rPr>
                <w:ins w:id="1020" w:author="AUu" w:date="2016-11-21T10:19:00Z"/>
              </w:rPr>
            </w:pPr>
            <w:ins w:id="1021" w:author="AUu" w:date="2016-11-21T11:00:00Z">
              <w:r w:rsidRPr="00B30F39">
                <w:rPr>
                  <w:color w:val="000000"/>
                  <w:szCs w:val="18"/>
                </w:rPr>
                <w:t>Security</w:t>
              </w:r>
            </w:ins>
          </w:p>
        </w:tc>
        <w:tc>
          <w:tcPr>
            <w:tcW w:w="925" w:type="dxa"/>
            <w:tcBorders>
              <w:top w:val="nil"/>
              <w:left w:val="nil"/>
              <w:bottom w:val="single" w:sz="4" w:space="0" w:color="auto"/>
              <w:right w:val="single" w:sz="4" w:space="0" w:color="auto"/>
            </w:tcBorders>
            <w:shd w:val="clear" w:color="auto" w:fill="auto"/>
            <w:noWrap/>
            <w:tcPrChange w:id="1022"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5C2AA383" w14:textId="43605DD6" w:rsidR="001832A5" w:rsidRDefault="001832A5" w:rsidP="001832A5">
            <w:pPr>
              <w:pStyle w:val="TableText"/>
              <w:jc w:val="center"/>
              <w:rPr>
                <w:ins w:id="1023" w:author="AUu" w:date="2016-11-21T10:19:00Z"/>
                <w:color w:val="000000"/>
              </w:rPr>
            </w:pPr>
            <w:ins w:id="1024" w:author="AUu" w:date="2016-11-21T11:28:00Z">
              <w:r>
                <w:t>TC005</w:t>
              </w:r>
            </w:ins>
          </w:p>
        </w:tc>
        <w:tc>
          <w:tcPr>
            <w:tcW w:w="1652" w:type="dxa"/>
            <w:tcBorders>
              <w:top w:val="nil"/>
              <w:left w:val="nil"/>
              <w:bottom w:val="single" w:sz="4" w:space="0" w:color="auto"/>
              <w:right w:val="single" w:sz="4" w:space="0" w:color="auto"/>
            </w:tcBorders>
            <w:shd w:val="clear" w:color="auto" w:fill="auto"/>
            <w:noWrap/>
            <w:tcPrChange w:id="1025"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6ACFB426" w14:textId="60876A2B" w:rsidR="001832A5" w:rsidRDefault="001832A5" w:rsidP="001832A5">
            <w:pPr>
              <w:pStyle w:val="TableText"/>
              <w:jc w:val="center"/>
              <w:rPr>
                <w:ins w:id="1026" w:author="AUu" w:date="2016-11-21T10:19:00Z"/>
                <w:color w:val="000000"/>
              </w:rPr>
            </w:pPr>
            <w:ins w:id="1027" w:author="AUu" w:date="2016-11-21T11:28:00Z">
              <w:r w:rsidRPr="00E9506D">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1028"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3D3F14A9" w14:textId="029881C5" w:rsidR="001832A5" w:rsidRDefault="001832A5" w:rsidP="001832A5">
            <w:pPr>
              <w:pStyle w:val="TableText"/>
              <w:jc w:val="center"/>
              <w:rPr>
                <w:ins w:id="1029" w:author="AUu" w:date="2016-11-21T10:19:00Z"/>
                <w:color w:val="000000"/>
              </w:rPr>
            </w:pPr>
            <w:ins w:id="1030"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1031"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38085ECD" w14:textId="75423E0B" w:rsidR="001832A5" w:rsidRDefault="001832A5" w:rsidP="001832A5">
            <w:pPr>
              <w:pStyle w:val="TableText"/>
              <w:rPr>
                <w:ins w:id="1032" w:author="AUu" w:date="2016-11-21T10:19:00Z"/>
                <w:color w:val="000000"/>
              </w:rPr>
            </w:pPr>
            <w:ins w:id="1033"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1034"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3429BC49" w14:textId="4F0A3C45" w:rsidR="001832A5" w:rsidRPr="002A5E4A" w:rsidRDefault="001832A5" w:rsidP="001832A5">
            <w:pPr>
              <w:pStyle w:val="TableText"/>
              <w:rPr>
                <w:ins w:id="1035" w:author="AUu" w:date="2016-11-21T10:19:00Z"/>
              </w:rPr>
            </w:pPr>
            <w:ins w:id="1036" w:author="AUu" w:date="2016-11-21T14:01:00Z">
              <w:r w:rsidRPr="007E51EF">
                <w:rPr>
                  <w:color w:val="000000"/>
                </w:rPr>
                <w:t>NONE</w:t>
              </w:r>
            </w:ins>
          </w:p>
        </w:tc>
      </w:tr>
      <w:tr w:rsidR="001832A5" w:rsidRPr="000E5658" w14:paraId="45779964" w14:textId="77777777" w:rsidTr="00CA6196">
        <w:tblPrEx>
          <w:tblW w:w="12897" w:type="dxa"/>
          <w:jc w:val="center"/>
          <w:tblLayout w:type="fixed"/>
          <w:tblPrExChange w:id="1037" w:author="AUu" w:date="2016-11-21T14:00:00Z">
            <w:tblPrEx>
              <w:tblW w:w="12897" w:type="dxa"/>
              <w:jc w:val="center"/>
              <w:tblLayout w:type="fixed"/>
            </w:tblPrEx>
          </w:tblPrExChange>
        </w:tblPrEx>
        <w:trPr>
          <w:cantSplit/>
          <w:jc w:val="center"/>
          <w:ins w:id="1038" w:author="AUu" w:date="2016-11-21T10:19:00Z"/>
          <w:trPrChange w:id="1039"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1040"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7FED3FE3" w14:textId="34C28A61" w:rsidR="001832A5" w:rsidRPr="000B1C4B" w:rsidRDefault="001832A5" w:rsidP="001832A5">
            <w:pPr>
              <w:pStyle w:val="TableText"/>
              <w:rPr>
                <w:ins w:id="1041" w:author="AUu" w:date="2016-11-21T10:19:00Z"/>
              </w:rPr>
            </w:pPr>
            <w:ins w:id="1042" w:author="AUu" w:date="2016-11-21T11:00:00Z">
              <w:r w:rsidRPr="00B30F39">
                <w:rPr>
                  <w:color w:val="000000"/>
                  <w:szCs w:val="18"/>
                </w:rPr>
                <w:t>Security</w:t>
              </w:r>
            </w:ins>
          </w:p>
        </w:tc>
        <w:tc>
          <w:tcPr>
            <w:tcW w:w="925" w:type="dxa"/>
            <w:tcBorders>
              <w:top w:val="nil"/>
              <w:left w:val="nil"/>
              <w:bottom w:val="single" w:sz="4" w:space="0" w:color="auto"/>
              <w:right w:val="single" w:sz="4" w:space="0" w:color="auto"/>
            </w:tcBorders>
            <w:shd w:val="clear" w:color="auto" w:fill="auto"/>
            <w:noWrap/>
            <w:tcPrChange w:id="1043"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4BB8EFE9" w14:textId="62FCA645" w:rsidR="001832A5" w:rsidRDefault="001832A5" w:rsidP="001832A5">
            <w:pPr>
              <w:pStyle w:val="TableText"/>
              <w:jc w:val="center"/>
              <w:rPr>
                <w:ins w:id="1044" w:author="AUu" w:date="2016-11-21T10:19:00Z"/>
                <w:color w:val="000000"/>
              </w:rPr>
            </w:pPr>
            <w:ins w:id="1045" w:author="AUu" w:date="2016-11-21T11:28:00Z">
              <w:r>
                <w:t>TC006</w:t>
              </w:r>
            </w:ins>
          </w:p>
        </w:tc>
        <w:tc>
          <w:tcPr>
            <w:tcW w:w="1652" w:type="dxa"/>
            <w:tcBorders>
              <w:top w:val="nil"/>
              <w:left w:val="nil"/>
              <w:bottom w:val="single" w:sz="4" w:space="0" w:color="auto"/>
              <w:right w:val="single" w:sz="4" w:space="0" w:color="auto"/>
            </w:tcBorders>
            <w:shd w:val="clear" w:color="auto" w:fill="auto"/>
            <w:noWrap/>
            <w:tcPrChange w:id="1046"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10D88EA5" w14:textId="4600D0FB" w:rsidR="001832A5" w:rsidRDefault="001832A5" w:rsidP="001832A5">
            <w:pPr>
              <w:pStyle w:val="TableText"/>
              <w:jc w:val="center"/>
              <w:rPr>
                <w:ins w:id="1047" w:author="AUu" w:date="2016-11-21T10:19:00Z"/>
                <w:color w:val="000000"/>
              </w:rPr>
            </w:pPr>
            <w:ins w:id="1048" w:author="AUu" w:date="2016-11-21T11:28:00Z">
              <w:r w:rsidRPr="00E9506D">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1049"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5EE510FA" w14:textId="2FB70230" w:rsidR="001832A5" w:rsidRDefault="001832A5" w:rsidP="001832A5">
            <w:pPr>
              <w:pStyle w:val="TableText"/>
              <w:jc w:val="center"/>
              <w:rPr>
                <w:ins w:id="1050" w:author="AUu" w:date="2016-11-21T10:19:00Z"/>
                <w:color w:val="000000"/>
              </w:rPr>
            </w:pPr>
            <w:ins w:id="1051"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1052"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14C93A23" w14:textId="09531C51" w:rsidR="001832A5" w:rsidRDefault="001832A5" w:rsidP="001832A5">
            <w:pPr>
              <w:pStyle w:val="TableText"/>
              <w:rPr>
                <w:ins w:id="1053" w:author="AUu" w:date="2016-11-21T10:19:00Z"/>
                <w:color w:val="000000"/>
              </w:rPr>
            </w:pPr>
            <w:ins w:id="1054"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1055"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06C81919" w14:textId="56B70FB6" w:rsidR="001832A5" w:rsidRPr="002A5E4A" w:rsidRDefault="001832A5" w:rsidP="001832A5">
            <w:pPr>
              <w:pStyle w:val="TableText"/>
              <w:rPr>
                <w:ins w:id="1056" w:author="AUu" w:date="2016-11-21T10:19:00Z"/>
              </w:rPr>
            </w:pPr>
            <w:ins w:id="1057" w:author="AUu" w:date="2016-11-21T14:01:00Z">
              <w:r w:rsidRPr="007E51EF">
                <w:rPr>
                  <w:color w:val="000000"/>
                </w:rPr>
                <w:t>NONE</w:t>
              </w:r>
            </w:ins>
          </w:p>
        </w:tc>
      </w:tr>
      <w:tr w:rsidR="001832A5" w:rsidRPr="000E5658" w14:paraId="66A630D5" w14:textId="77777777" w:rsidTr="00CA6196">
        <w:tblPrEx>
          <w:tblW w:w="12897" w:type="dxa"/>
          <w:jc w:val="center"/>
          <w:tblLayout w:type="fixed"/>
          <w:tblPrExChange w:id="1058" w:author="AUu" w:date="2016-11-21T14:00:00Z">
            <w:tblPrEx>
              <w:tblW w:w="12897" w:type="dxa"/>
              <w:jc w:val="center"/>
              <w:tblLayout w:type="fixed"/>
            </w:tblPrEx>
          </w:tblPrExChange>
        </w:tblPrEx>
        <w:trPr>
          <w:cantSplit/>
          <w:jc w:val="center"/>
          <w:ins w:id="1059" w:author="AUu" w:date="2016-11-21T10:19:00Z"/>
          <w:trPrChange w:id="1060"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1061"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18446BD8" w14:textId="7548E651" w:rsidR="001832A5" w:rsidRPr="000B1C4B" w:rsidRDefault="001832A5" w:rsidP="001832A5">
            <w:pPr>
              <w:pStyle w:val="TableText"/>
              <w:rPr>
                <w:ins w:id="1062" w:author="AUu" w:date="2016-11-21T10:19:00Z"/>
              </w:rPr>
            </w:pPr>
            <w:ins w:id="1063" w:author="AUu" w:date="2016-11-21T11:00:00Z">
              <w:r w:rsidRPr="00B30F39">
                <w:rPr>
                  <w:color w:val="000000"/>
                  <w:szCs w:val="18"/>
                </w:rPr>
                <w:t>Security</w:t>
              </w:r>
            </w:ins>
          </w:p>
        </w:tc>
        <w:tc>
          <w:tcPr>
            <w:tcW w:w="925" w:type="dxa"/>
            <w:tcBorders>
              <w:top w:val="nil"/>
              <w:left w:val="nil"/>
              <w:bottom w:val="single" w:sz="4" w:space="0" w:color="auto"/>
              <w:right w:val="single" w:sz="4" w:space="0" w:color="auto"/>
            </w:tcBorders>
            <w:shd w:val="clear" w:color="auto" w:fill="auto"/>
            <w:noWrap/>
            <w:tcPrChange w:id="1064"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13EA0122" w14:textId="11838281" w:rsidR="001832A5" w:rsidRDefault="001832A5" w:rsidP="001832A5">
            <w:pPr>
              <w:pStyle w:val="TableText"/>
              <w:jc w:val="center"/>
              <w:rPr>
                <w:ins w:id="1065" w:author="AUu" w:date="2016-11-21T10:19:00Z"/>
                <w:color w:val="000000"/>
              </w:rPr>
            </w:pPr>
            <w:ins w:id="1066" w:author="AUu" w:date="2016-11-21T11:28:00Z">
              <w:r>
                <w:t>TC007</w:t>
              </w:r>
            </w:ins>
          </w:p>
        </w:tc>
        <w:tc>
          <w:tcPr>
            <w:tcW w:w="1652" w:type="dxa"/>
            <w:tcBorders>
              <w:top w:val="nil"/>
              <w:left w:val="nil"/>
              <w:bottom w:val="single" w:sz="4" w:space="0" w:color="auto"/>
              <w:right w:val="single" w:sz="4" w:space="0" w:color="auto"/>
            </w:tcBorders>
            <w:shd w:val="clear" w:color="auto" w:fill="auto"/>
            <w:noWrap/>
            <w:tcPrChange w:id="1067"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133A29A8" w14:textId="285E1376" w:rsidR="001832A5" w:rsidRDefault="001832A5" w:rsidP="001832A5">
            <w:pPr>
              <w:pStyle w:val="TableText"/>
              <w:jc w:val="center"/>
              <w:rPr>
                <w:ins w:id="1068" w:author="AUu" w:date="2016-11-21T10:19:00Z"/>
                <w:color w:val="000000"/>
              </w:rPr>
            </w:pPr>
            <w:ins w:id="1069" w:author="AUu" w:date="2016-11-21T11:28:00Z">
              <w:r w:rsidRPr="00E9506D">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1070"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395CBD44" w14:textId="1ADBB7F2" w:rsidR="001832A5" w:rsidRDefault="001832A5" w:rsidP="001832A5">
            <w:pPr>
              <w:pStyle w:val="TableText"/>
              <w:jc w:val="center"/>
              <w:rPr>
                <w:ins w:id="1071" w:author="AUu" w:date="2016-11-21T10:19:00Z"/>
                <w:color w:val="000000"/>
              </w:rPr>
            </w:pPr>
            <w:ins w:id="1072"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1073"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35D5AC20" w14:textId="54720DB1" w:rsidR="001832A5" w:rsidRDefault="001832A5" w:rsidP="001832A5">
            <w:pPr>
              <w:pStyle w:val="TableText"/>
              <w:rPr>
                <w:ins w:id="1074" w:author="AUu" w:date="2016-11-21T10:19:00Z"/>
                <w:color w:val="000000"/>
              </w:rPr>
            </w:pPr>
            <w:ins w:id="1075"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1076"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613919F8" w14:textId="47E2A17E" w:rsidR="001832A5" w:rsidRPr="002A5E4A" w:rsidRDefault="001832A5" w:rsidP="001832A5">
            <w:pPr>
              <w:pStyle w:val="TableText"/>
              <w:rPr>
                <w:ins w:id="1077" w:author="AUu" w:date="2016-11-21T10:19:00Z"/>
              </w:rPr>
            </w:pPr>
            <w:ins w:id="1078" w:author="AUu" w:date="2016-11-21T14:01:00Z">
              <w:r w:rsidRPr="007E51EF">
                <w:rPr>
                  <w:color w:val="000000"/>
                </w:rPr>
                <w:t>NONE</w:t>
              </w:r>
            </w:ins>
          </w:p>
        </w:tc>
      </w:tr>
      <w:tr w:rsidR="001832A5" w:rsidRPr="000E5658" w14:paraId="6933A974" w14:textId="77777777" w:rsidTr="00CA6196">
        <w:tblPrEx>
          <w:tblW w:w="12897" w:type="dxa"/>
          <w:jc w:val="center"/>
          <w:tblLayout w:type="fixed"/>
          <w:tblPrExChange w:id="1079" w:author="AUu" w:date="2016-11-21T14:00:00Z">
            <w:tblPrEx>
              <w:tblW w:w="12897" w:type="dxa"/>
              <w:jc w:val="center"/>
              <w:tblLayout w:type="fixed"/>
            </w:tblPrEx>
          </w:tblPrExChange>
        </w:tblPrEx>
        <w:trPr>
          <w:cantSplit/>
          <w:jc w:val="center"/>
          <w:ins w:id="1080" w:author="AUu" w:date="2016-11-21T10:19:00Z"/>
          <w:trPrChange w:id="1081"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1082"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236E8CF2" w14:textId="77852955" w:rsidR="001832A5" w:rsidRPr="000B1C4B" w:rsidRDefault="001832A5" w:rsidP="001832A5">
            <w:pPr>
              <w:pStyle w:val="TableText"/>
              <w:rPr>
                <w:ins w:id="1083" w:author="AUu" w:date="2016-11-21T10:19:00Z"/>
              </w:rPr>
            </w:pPr>
            <w:proofErr w:type="spellStart"/>
            <w:ins w:id="1084" w:author="AUu" w:date="2016-11-21T11:40:00Z">
              <w:r w:rsidRPr="00F44048">
                <w:rPr>
                  <w:color w:val="000000"/>
                  <w:szCs w:val="18"/>
                </w:rPr>
                <w:t>VistA</w:t>
              </w:r>
              <w:proofErr w:type="spellEnd"/>
              <w:r w:rsidRPr="00F44048">
                <w:rPr>
                  <w:color w:val="000000"/>
                  <w:szCs w:val="18"/>
                </w:rPr>
                <w:t xml:space="preserve"> System Tests</w:t>
              </w:r>
            </w:ins>
          </w:p>
        </w:tc>
        <w:tc>
          <w:tcPr>
            <w:tcW w:w="925" w:type="dxa"/>
            <w:tcBorders>
              <w:top w:val="nil"/>
              <w:left w:val="nil"/>
              <w:bottom w:val="single" w:sz="4" w:space="0" w:color="auto"/>
              <w:right w:val="single" w:sz="4" w:space="0" w:color="auto"/>
            </w:tcBorders>
            <w:shd w:val="clear" w:color="auto" w:fill="auto"/>
            <w:noWrap/>
            <w:tcPrChange w:id="1085"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6321E033" w14:textId="0C294F2B" w:rsidR="001832A5" w:rsidRDefault="001832A5" w:rsidP="001832A5">
            <w:pPr>
              <w:pStyle w:val="TableText"/>
              <w:jc w:val="center"/>
              <w:rPr>
                <w:ins w:id="1086" w:author="AUu" w:date="2016-11-21T10:19:00Z"/>
                <w:color w:val="000000"/>
              </w:rPr>
            </w:pPr>
            <w:ins w:id="1087" w:author="AUu" w:date="2016-11-21T11:41:00Z">
              <w:r w:rsidRPr="00F26BE9">
                <w:t>TC001</w:t>
              </w:r>
            </w:ins>
          </w:p>
        </w:tc>
        <w:tc>
          <w:tcPr>
            <w:tcW w:w="1652" w:type="dxa"/>
            <w:tcBorders>
              <w:top w:val="nil"/>
              <w:left w:val="nil"/>
              <w:bottom w:val="single" w:sz="4" w:space="0" w:color="auto"/>
              <w:right w:val="single" w:sz="4" w:space="0" w:color="auto"/>
            </w:tcBorders>
            <w:shd w:val="clear" w:color="auto" w:fill="auto"/>
            <w:noWrap/>
            <w:tcPrChange w:id="1088"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25A2FEE3" w14:textId="78C45B34" w:rsidR="001832A5" w:rsidRDefault="001832A5" w:rsidP="001832A5">
            <w:pPr>
              <w:pStyle w:val="TableText"/>
              <w:jc w:val="center"/>
              <w:rPr>
                <w:ins w:id="1089" w:author="AUu" w:date="2016-11-21T10:19:00Z"/>
                <w:color w:val="000000"/>
              </w:rPr>
            </w:pPr>
            <w:ins w:id="1090" w:author="AUu" w:date="2016-11-21T11:41:00Z">
              <w:r w:rsidRPr="00313EBF">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1091"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791915B1" w14:textId="7A2C747C" w:rsidR="001832A5" w:rsidRDefault="001832A5" w:rsidP="001832A5">
            <w:pPr>
              <w:pStyle w:val="TableText"/>
              <w:jc w:val="center"/>
              <w:rPr>
                <w:ins w:id="1092" w:author="AUu" w:date="2016-11-21T10:19:00Z"/>
                <w:color w:val="000000"/>
              </w:rPr>
            </w:pPr>
            <w:ins w:id="1093"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1094"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52620F3A" w14:textId="368416F8" w:rsidR="001832A5" w:rsidRDefault="001832A5" w:rsidP="001832A5">
            <w:pPr>
              <w:pStyle w:val="TableText"/>
              <w:rPr>
                <w:ins w:id="1095" w:author="AUu" w:date="2016-11-21T10:19:00Z"/>
                <w:color w:val="000000"/>
              </w:rPr>
            </w:pPr>
            <w:ins w:id="1096"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1097"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16EEFB84" w14:textId="5C5A3996" w:rsidR="001832A5" w:rsidRPr="002A5E4A" w:rsidRDefault="001832A5" w:rsidP="001832A5">
            <w:pPr>
              <w:pStyle w:val="TableText"/>
              <w:rPr>
                <w:ins w:id="1098" w:author="AUu" w:date="2016-11-21T10:19:00Z"/>
              </w:rPr>
            </w:pPr>
            <w:ins w:id="1099" w:author="AUu" w:date="2016-11-21T14:01:00Z">
              <w:r w:rsidRPr="007E51EF">
                <w:rPr>
                  <w:color w:val="000000"/>
                </w:rPr>
                <w:t>NONE</w:t>
              </w:r>
            </w:ins>
          </w:p>
        </w:tc>
      </w:tr>
      <w:tr w:rsidR="001832A5" w:rsidRPr="000E5658" w14:paraId="71F9526D" w14:textId="77777777" w:rsidTr="00CA6196">
        <w:tblPrEx>
          <w:tblW w:w="12897" w:type="dxa"/>
          <w:jc w:val="center"/>
          <w:tblLayout w:type="fixed"/>
          <w:tblPrExChange w:id="1100" w:author="AUu" w:date="2016-11-21T14:00:00Z">
            <w:tblPrEx>
              <w:tblW w:w="12897" w:type="dxa"/>
              <w:jc w:val="center"/>
              <w:tblLayout w:type="fixed"/>
            </w:tblPrEx>
          </w:tblPrExChange>
        </w:tblPrEx>
        <w:trPr>
          <w:cantSplit/>
          <w:jc w:val="center"/>
          <w:ins w:id="1101" w:author="AUu" w:date="2016-11-21T10:19:00Z"/>
          <w:trPrChange w:id="1102"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1103"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7DF8B150" w14:textId="00CE8E09" w:rsidR="001832A5" w:rsidRPr="000B1C4B" w:rsidRDefault="001832A5" w:rsidP="001832A5">
            <w:pPr>
              <w:pStyle w:val="TableText"/>
              <w:rPr>
                <w:ins w:id="1104" w:author="AUu" w:date="2016-11-21T10:19:00Z"/>
              </w:rPr>
            </w:pPr>
            <w:proofErr w:type="spellStart"/>
            <w:ins w:id="1105" w:author="AUu" w:date="2016-11-21T11:40:00Z">
              <w:r w:rsidRPr="00F44048">
                <w:rPr>
                  <w:color w:val="000000"/>
                  <w:szCs w:val="18"/>
                </w:rPr>
                <w:t>VistA</w:t>
              </w:r>
              <w:proofErr w:type="spellEnd"/>
              <w:r w:rsidRPr="00F44048">
                <w:rPr>
                  <w:color w:val="000000"/>
                  <w:szCs w:val="18"/>
                </w:rPr>
                <w:t xml:space="preserve"> System Tests</w:t>
              </w:r>
            </w:ins>
          </w:p>
        </w:tc>
        <w:tc>
          <w:tcPr>
            <w:tcW w:w="925" w:type="dxa"/>
            <w:tcBorders>
              <w:top w:val="nil"/>
              <w:left w:val="nil"/>
              <w:bottom w:val="single" w:sz="4" w:space="0" w:color="auto"/>
              <w:right w:val="single" w:sz="4" w:space="0" w:color="auto"/>
            </w:tcBorders>
            <w:shd w:val="clear" w:color="auto" w:fill="auto"/>
            <w:noWrap/>
            <w:tcPrChange w:id="1106"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48B732AA" w14:textId="27CEC8F7" w:rsidR="001832A5" w:rsidRDefault="001832A5" w:rsidP="001832A5">
            <w:pPr>
              <w:pStyle w:val="TableText"/>
              <w:jc w:val="center"/>
              <w:rPr>
                <w:ins w:id="1107" w:author="AUu" w:date="2016-11-21T10:19:00Z"/>
                <w:color w:val="000000"/>
              </w:rPr>
            </w:pPr>
            <w:ins w:id="1108" w:author="AUu" w:date="2016-11-21T11:41:00Z">
              <w:r w:rsidRPr="00F26BE9">
                <w:t>TC002</w:t>
              </w:r>
            </w:ins>
          </w:p>
        </w:tc>
        <w:tc>
          <w:tcPr>
            <w:tcW w:w="1652" w:type="dxa"/>
            <w:tcBorders>
              <w:top w:val="nil"/>
              <w:left w:val="nil"/>
              <w:bottom w:val="single" w:sz="4" w:space="0" w:color="auto"/>
              <w:right w:val="single" w:sz="4" w:space="0" w:color="auto"/>
            </w:tcBorders>
            <w:shd w:val="clear" w:color="auto" w:fill="auto"/>
            <w:noWrap/>
            <w:tcPrChange w:id="1109"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371F6D1D" w14:textId="1FEBCFFB" w:rsidR="001832A5" w:rsidRDefault="001832A5" w:rsidP="001832A5">
            <w:pPr>
              <w:pStyle w:val="TableText"/>
              <w:jc w:val="center"/>
              <w:rPr>
                <w:ins w:id="1110" w:author="AUu" w:date="2016-11-21T10:19:00Z"/>
                <w:color w:val="000000"/>
              </w:rPr>
            </w:pPr>
            <w:ins w:id="1111" w:author="AUu" w:date="2016-11-21T11:41:00Z">
              <w:r w:rsidRPr="00313EBF">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1112"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4BA9C4B5" w14:textId="167DB462" w:rsidR="001832A5" w:rsidRDefault="001832A5" w:rsidP="001832A5">
            <w:pPr>
              <w:pStyle w:val="TableText"/>
              <w:jc w:val="center"/>
              <w:rPr>
                <w:ins w:id="1113" w:author="AUu" w:date="2016-11-21T10:19:00Z"/>
                <w:color w:val="000000"/>
              </w:rPr>
            </w:pPr>
            <w:ins w:id="1114"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1115"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4AEC1F0E" w14:textId="0471EF81" w:rsidR="001832A5" w:rsidRDefault="001832A5" w:rsidP="001832A5">
            <w:pPr>
              <w:pStyle w:val="TableText"/>
              <w:rPr>
                <w:ins w:id="1116" w:author="AUu" w:date="2016-11-21T10:19:00Z"/>
                <w:color w:val="000000"/>
              </w:rPr>
            </w:pPr>
            <w:ins w:id="1117"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1118"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5F704AFA" w14:textId="0C600F07" w:rsidR="001832A5" w:rsidRPr="002A5E4A" w:rsidRDefault="001832A5" w:rsidP="001832A5">
            <w:pPr>
              <w:pStyle w:val="TableText"/>
              <w:rPr>
                <w:ins w:id="1119" w:author="AUu" w:date="2016-11-21T10:19:00Z"/>
              </w:rPr>
            </w:pPr>
            <w:ins w:id="1120" w:author="AUu" w:date="2016-11-21T14:01:00Z">
              <w:r w:rsidRPr="007E51EF">
                <w:rPr>
                  <w:color w:val="000000"/>
                </w:rPr>
                <w:t>NONE</w:t>
              </w:r>
            </w:ins>
          </w:p>
        </w:tc>
      </w:tr>
      <w:tr w:rsidR="001832A5" w:rsidRPr="000E5658" w14:paraId="6246697A" w14:textId="77777777" w:rsidTr="00CA6196">
        <w:tblPrEx>
          <w:tblW w:w="12897" w:type="dxa"/>
          <w:jc w:val="center"/>
          <w:tblLayout w:type="fixed"/>
          <w:tblPrExChange w:id="1121" w:author="AUu" w:date="2016-11-21T14:00:00Z">
            <w:tblPrEx>
              <w:tblW w:w="12897" w:type="dxa"/>
              <w:jc w:val="center"/>
              <w:tblLayout w:type="fixed"/>
            </w:tblPrEx>
          </w:tblPrExChange>
        </w:tblPrEx>
        <w:trPr>
          <w:cantSplit/>
          <w:jc w:val="center"/>
          <w:ins w:id="1122" w:author="AUu" w:date="2016-11-21T10:19:00Z"/>
          <w:trPrChange w:id="1123"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1124"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04DC183C" w14:textId="189664FC" w:rsidR="001832A5" w:rsidRPr="000B1C4B" w:rsidRDefault="001832A5" w:rsidP="001832A5">
            <w:pPr>
              <w:pStyle w:val="TableText"/>
              <w:rPr>
                <w:ins w:id="1125" w:author="AUu" w:date="2016-11-21T10:19:00Z"/>
              </w:rPr>
            </w:pPr>
            <w:proofErr w:type="spellStart"/>
            <w:ins w:id="1126" w:author="AUu" w:date="2016-11-21T11:40:00Z">
              <w:r w:rsidRPr="00F44048">
                <w:rPr>
                  <w:color w:val="000000"/>
                  <w:szCs w:val="18"/>
                </w:rPr>
                <w:t>VistA</w:t>
              </w:r>
              <w:proofErr w:type="spellEnd"/>
              <w:r w:rsidRPr="00F44048">
                <w:rPr>
                  <w:color w:val="000000"/>
                  <w:szCs w:val="18"/>
                </w:rPr>
                <w:t xml:space="preserve"> System Tests</w:t>
              </w:r>
            </w:ins>
          </w:p>
        </w:tc>
        <w:tc>
          <w:tcPr>
            <w:tcW w:w="925" w:type="dxa"/>
            <w:tcBorders>
              <w:top w:val="nil"/>
              <w:left w:val="nil"/>
              <w:bottom w:val="single" w:sz="4" w:space="0" w:color="auto"/>
              <w:right w:val="single" w:sz="4" w:space="0" w:color="auto"/>
            </w:tcBorders>
            <w:shd w:val="clear" w:color="auto" w:fill="auto"/>
            <w:noWrap/>
            <w:tcPrChange w:id="1127"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0A9A7A5C" w14:textId="430062E1" w:rsidR="001832A5" w:rsidRDefault="001832A5" w:rsidP="001832A5">
            <w:pPr>
              <w:pStyle w:val="TableText"/>
              <w:jc w:val="center"/>
              <w:rPr>
                <w:ins w:id="1128" w:author="AUu" w:date="2016-11-21T10:19:00Z"/>
                <w:color w:val="000000"/>
              </w:rPr>
            </w:pPr>
            <w:ins w:id="1129" w:author="AUu" w:date="2016-11-21T11:41:00Z">
              <w:r w:rsidRPr="00F26BE9">
                <w:t>TC003</w:t>
              </w:r>
            </w:ins>
          </w:p>
        </w:tc>
        <w:tc>
          <w:tcPr>
            <w:tcW w:w="1652" w:type="dxa"/>
            <w:tcBorders>
              <w:top w:val="nil"/>
              <w:left w:val="nil"/>
              <w:bottom w:val="single" w:sz="4" w:space="0" w:color="auto"/>
              <w:right w:val="single" w:sz="4" w:space="0" w:color="auto"/>
            </w:tcBorders>
            <w:shd w:val="clear" w:color="auto" w:fill="auto"/>
            <w:noWrap/>
            <w:tcPrChange w:id="1130"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6354D69D" w14:textId="34968DDA" w:rsidR="001832A5" w:rsidRDefault="001832A5" w:rsidP="001832A5">
            <w:pPr>
              <w:pStyle w:val="TableText"/>
              <w:jc w:val="center"/>
              <w:rPr>
                <w:ins w:id="1131" w:author="AUu" w:date="2016-11-21T10:19:00Z"/>
                <w:color w:val="000000"/>
              </w:rPr>
            </w:pPr>
            <w:ins w:id="1132" w:author="AUu" w:date="2016-11-21T11:41:00Z">
              <w:r w:rsidRPr="00313EBF">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1133"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48BA31E8" w14:textId="6F7DC67A" w:rsidR="001832A5" w:rsidRDefault="001832A5" w:rsidP="001832A5">
            <w:pPr>
              <w:pStyle w:val="TableText"/>
              <w:jc w:val="center"/>
              <w:rPr>
                <w:ins w:id="1134" w:author="AUu" w:date="2016-11-21T10:19:00Z"/>
                <w:color w:val="000000"/>
              </w:rPr>
            </w:pPr>
            <w:ins w:id="1135"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1136"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2A196833" w14:textId="21FDDF50" w:rsidR="001832A5" w:rsidRDefault="001832A5" w:rsidP="001832A5">
            <w:pPr>
              <w:pStyle w:val="TableText"/>
              <w:rPr>
                <w:ins w:id="1137" w:author="AUu" w:date="2016-11-21T10:19:00Z"/>
                <w:color w:val="000000"/>
              </w:rPr>
            </w:pPr>
            <w:ins w:id="1138"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1139"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2BBF3AFB" w14:textId="5C2D49B8" w:rsidR="001832A5" w:rsidRPr="002A5E4A" w:rsidRDefault="001832A5" w:rsidP="001832A5">
            <w:pPr>
              <w:pStyle w:val="TableText"/>
              <w:rPr>
                <w:ins w:id="1140" w:author="AUu" w:date="2016-11-21T10:19:00Z"/>
              </w:rPr>
            </w:pPr>
            <w:ins w:id="1141" w:author="AUu" w:date="2016-11-21T14:01:00Z">
              <w:r w:rsidRPr="007E51EF">
                <w:rPr>
                  <w:color w:val="000000"/>
                </w:rPr>
                <w:t>NONE</w:t>
              </w:r>
            </w:ins>
          </w:p>
        </w:tc>
      </w:tr>
      <w:tr w:rsidR="001832A5" w:rsidRPr="000E5658" w14:paraId="363AE446" w14:textId="77777777" w:rsidTr="00CA6196">
        <w:tblPrEx>
          <w:tblW w:w="12897" w:type="dxa"/>
          <w:jc w:val="center"/>
          <w:tblLayout w:type="fixed"/>
          <w:tblPrExChange w:id="1142" w:author="AUu" w:date="2016-11-21T14:00:00Z">
            <w:tblPrEx>
              <w:tblW w:w="12897" w:type="dxa"/>
              <w:jc w:val="center"/>
              <w:tblLayout w:type="fixed"/>
            </w:tblPrEx>
          </w:tblPrExChange>
        </w:tblPrEx>
        <w:trPr>
          <w:cantSplit/>
          <w:jc w:val="center"/>
          <w:ins w:id="1143" w:author="AUu" w:date="2016-11-21T10:19:00Z"/>
          <w:trPrChange w:id="1144"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1145"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4249534C" w14:textId="6D559702" w:rsidR="001832A5" w:rsidRPr="000B1C4B" w:rsidRDefault="001832A5" w:rsidP="001832A5">
            <w:pPr>
              <w:pStyle w:val="TableText"/>
              <w:rPr>
                <w:ins w:id="1146" w:author="AUu" w:date="2016-11-21T10:19:00Z"/>
              </w:rPr>
            </w:pPr>
            <w:proofErr w:type="spellStart"/>
            <w:ins w:id="1147" w:author="AUu" w:date="2016-11-21T11:40:00Z">
              <w:r w:rsidRPr="00F44048">
                <w:rPr>
                  <w:color w:val="000000"/>
                  <w:szCs w:val="18"/>
                </w:rPr>
                <w:t>VistA</w:t>
              </w:r>
              <w:proofErr w:type="spellEnd"/>
              <w:r w:rsidRPr="00F44048">
                <w:rPr>
                  <w:color w:val="000000"/>
                  <w:szCs w:val="18"/>
                </w:rPr>
                <w:t xml:space="preserve"> System Tests</w:t>
              </w:r>
            </w:ins>
          </w:p>
        </w:tc>
        <w:tc>
          <w:tcPr>
            <w:tcW w:w="925" w:type="dxa"/>
            <w:tcBorders>
              <w:top w:val="nil"/>
              <w:left w:val="nil"/>
              <w:bottom w:val="single" w:sz="4" w:space="0" w:color="auto"/>
              <w:right w:val="single" w:sz="4" w:space="0" w:color="auto"/>
            </w:tcBorders>
            <w:shd w:val="clear" w:color="auto" w:fill="auto"/>
            <w:noWrap/>
            <w:tcPrChange w:id="1148"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120D6C9E" w14:textId="00DE1F98" w:rsidR="001832A5" w:rsidRDefault="001832A5" w:rsidP="001832A5">
            <w:pPr>
              <w:pStyle w:val="TableText"/>
              <w:jc w:val="center"/>
              <w:rPr>
                <w:ins w:id="1149" w:author="AUu" w:date="2016-11-21T10:19:00Z"/>
                <w:color w:val="000000"/>
              </w:rPr>
            </w:pPr>
            <w:ins w:id="1150" w:author="AUu" w:date="2016-11-21T11:41:00Z">
              <w:r w:rsidRPr="00F26BE9">
                <w:t>TC004</w:t>
              </w:r>
            </w:ins>
          </w:p>
        </w:tc>
        <w:tc>
          <w:tcPr>
            <w:tcW w:w="1652" w:type="dxa"/>
            <w:tcBorders>
              <w:top w:val="nil"/>
              <w:left w:val="nil"/>
              <w:bottom w:val="single" w:sz="4" w:space="0" w:color="auto"/>
              <w:right w:val="single" w:sz="4" w:space="0" w:color="auto"/>
            </w:tcBorders>
            <w:shd w:val="clear" w:color="auto" w:fill="auto"/>
            <w:noWrap/>
            <w:tcPrChange w:id="1151"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280CB35B" w14:textId="0ECCAA7B" w:rsidR="001832A5" w:rsidRDefault="001832A5" w:rsidP="001832A5">
            <w:pPr>
              <w:pStyle w:val="TableText"/>
              <w:jc w:val="center"/>
              <w:rPr>
                <w:ins w:id="1152" w:author="AUu" w:date="2016-11-21T10:19:00Z"/>
                <w:color w:val="000000"/>
              </w:rPr>
            </w:pPr>
            <w:ins w:id="1153" w:author="AUu" w:date="2016-11-21T11:41:00Z">
              <w:r w:rsidRPr="00313EBF">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1154"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0A496841" w14:textId="47341CF9" w:rsidR="001832A5" w:rsidRDefault="001832A5" w:rsidP="001832A5">
            <w:pPr>
              <w:pStyle w:val="TableText"/>
              <w:jc w:val="center"/>
              <w:rPr>
                <w:ins w:id="1155" w:author="AUu" w:date="2016-11-21T10:19:00Z"/>
                <w:color w:val="000000"/>
              </w:rPr>
            </w:pPr>
            <w:ins w:id="1156"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1157"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3D312FF3" w14:textId="236CC36D" w:rsidR="001832A5" w:rsidRDefault="001832A5" w:rsidP="001832A5">
            <w:pPr>
              <w:pStyle w:val="TableText"/>
              <w:rPr>
                <w:ins w:id="1158" w:author="AUu" w:date="2016-11-21T10:19:00Z"/>
                <w:color w:val="000000"/>
              </w:rPr>
            </w:pPr>
            <w:ins w:id="1159"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1160"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230948CF" w14:textId="5072114D" w:rsidR="001832A5" w:rsidRPr="002A5E4A" w:rsidRDefault="001832A5" w:rsidP="001832A5">
            <w:pPr>
              <w:pStyle w:val="TableText"/>
              <w:rPr>
                <w:ins w:id="1161" w:author="AUu" w:date="2016-11-21T10:19:00Z"/>
              </w:rPr>
            </w:pPr>
            <w:ins w:id="1162" w:author="AUu" w:date="2016-11-21T14:01:00Z">
              <w:r w:rsidRPr="007E51EF">
                <w:rPr>
                  <w:color w:val="000000"/>
                </w:rPr>
                <w:t>NONE</w:t>
              </w:r>
            </w:ins>
          </w:p>
        </w:tc>
      </w:tr>
      <w:tr w:rsidR="001832A5" w:rsidRPr="000E5658" w14:paraId="16902AA7" w14:textId="77777777" w:rsidTr="00CA6196">
        <w:tblPrEx>
          <w:tblW w:w="12897" w:type="dxa"/>
          <w:jc w:val="center"/>
          <w:tblLayout w:type="fixed"/>
          <w:tblPrExChange w:id="1163" w:author="AUu" w:date="2016-11-21T14:00:00Z">
            <w:tblPrEx>
              <w:tblW w:w="12897" w:type="dxa"/>
              <w:jc w:val="center"/>
              <w:tblLayout w:type="fixed"/>
            </w:tblPrEx>
          </w:tblPrExChange>
        </w:tblPrEx>
        <w:trPr>
          <w:cantSplit/>
          <w:jc w:val="center"/>
          <w:ins w:id="1164" w:author="AUu" w:date="2016-11-21T10:19:00Z"/>
          <w:trPrChange w:id="1165"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1166"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0C541851" w14:textId="1621B37F" w:rsidR="001832A5" w:rsidRPr="000B1C4B" w:rsidRDefault="001832A5" w:rsidP="001832A5">
            <w:pPr>
              <w:pStyle w:val="TableText"/>
              <w:rPr>
                <w:ins w:id="1167" w:author="AUu" w:date="2016-11-21T10:19:00Z"/>
              </w:rPr>
            </w:pPr>
            <w:proofErr w:type="spellStart"/>
            <w:ins w:id="1168" w:author="AUu" w:date="2016-11-21T11:40:00Z">
              <w:r w:rsidRPr="00F44048">
                <w:rPr>
                  <w:color w:val="000000"/>
                  <w:szCs w:val="18"/>
                </w:rPr>
                <w:t>VistA</w:t>
              </w:r>
              <w:proofErr w:type="spellEnd"/>
              <w:r w:rsidRPr="00F44048">
                <w:rPr>
                  <w:color w:val="000000"/>
                  <w:szCs w:val="18"/>
                </w:rPr>
                <w:t xml:space="preserve"> System Tests</w:t>
              </w:r>
            </w:ins>
          </w:p>
        </w:tc>
        <w:tc>
          <w:tcPr>
            <w:tcW w:w="925" w:type="dxa"/>
            <w:tcBorders>
              <w:top w:val="nil"/>
              <w:left w:val="nil"/>
              <w:bottom w:val="single" w:sz="4" w:space="0" w:color="auto"/>
              <w:right w:val="single" w:sz="4" w:space="0" w:color="auto"/>
            </w:tcBorders>
            <w:shd w:val="clear" w:color="auto" w:fill="auto"/>
            <w:noWrap/>
            <w:tcPrChange w:id="1169"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11358876" w14:textId="646EB321" w:rsidR="001832A5" w:rsidRDefault="001832A5" w:rsidP="001832A5">
            <w:pPr>
              <w:pStyle w:val="TableText"/>
              <w:jc w:val="center"/>
              <w:rPr>
                <w:ins w:id="1170" w:author="AUu" w:date="2016-11-21T10:19:00Z"/>
                <w:color w:val="000000"/>
              </w:rPr>
            </w:pPr>
            <w:ins w:id="1171" w:author="AUu" w:date="2016-11-21T11:41:00Z">
              <w:r>
                <w:t>TC005</w:t>
              </w:r>
            </w:ins>
          </w:p>
        </w:tc>
        <w:tc>
          <w:tcPr>
            <w:tcW w:w="1652" w:type="dxa"/>
            <w:tcBorders>
              <w:top w:val="nil"/>
              <w:left w:val="nil"/>
              <w:bottom w:val="single" w:sz="4" w:space="0" w:color="auto"/>
              <w:right w:val="single" w:sz="4" w:space="0" w:color="auto"/>
            </w:tcBorders>
            <w:shd w:val="clear" w:color="auto" w:fill="auto"/>
            <w:noWrap/>
            <w:tcPrChange w:id="1172"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4DC0D0B6" w14:textId="5CB4F2B2" w:rsidR="001832A5" w:rsidRDefault="001832A5" w:rsidP="001832A5">
            <w:pPr>
              <w:pStyle w:val="TableText"/>
              <w:jc w:val="center"/>
              <w:rPr>
                <w:ins w:id="1173" w:author="AUu" w:date="2016-11-21T10:19:00Z"/>
                <w:color w:val="000000"/>
              </w:rPr>
            </w:pPr>
            <w:ins w:id="1174" w:author="AUu" w:date="2016-11-21T11:41:00Z">
              <w:r w:rsidRPr="00313EBF">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1175"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7913B8A5" w14:textId="3548509A" w:rsidR="001832A5" w:rsidRDefault="001832A5" w:rsidP="001832A5">
            <w:pPr>
              <w:pStyle w:val="TableText"/>
              <w:jc w:val="center"/>
              <w:rPr>
                <w:ins w:id="1176" w:author="AUu" w:date="2016-11-21T10:19:00Z"/>
                <w:color w:val="000000"/>
              </w:rPr>
            </w:pPr>
            <w:ins w:id="1177"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1178"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049F8CAE" w14:textId="1E91EB64" w:rsidR="001832A5" w:rsidRDefault="001832A5" w:rsidP="001832A5">
            <w:pPr>
              <w:pStyle w:val="TableText"/>
              <w:rPr>
                <w:ins w:id="1179" w:author="AUu" w:date="2016-11-21T10:19:00Z"/>
                <w:color w:val="000000"/>
              </w:rPr>
            </w:pPr>
            <w:ins w:id="1180"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1181"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77E490B3" w14:textId="430EA1AC" w:rsidR="001832A5" w:rsidRPr="002A5E4A" w:rsidRDefault="001832A5" w:rsidP="001832A5">
            <w:pPr>
              <w:pStyle w:val="TableText"/>
              <w:rPr>
                <w:ins w:id="1182" w:author="AUu" w:date="2016-11-21T10:19:00Z"/>
              </w:rPr>
            </w:pPr>
            <w:ins w:id="1183" w:author="AUu" w:date="2016-11-21T14:01:00Z">
              <w:r w:rsidRPr="007E51EF">
                <w:rPr>
                  <w:color w:val="000000"/>
                </w:rPr>
                <w:t>NONE</w:t>
              </w:r>
            </w:ins>
          </w:p>
        </w:tc>
      </w:tr>
      <w:tr w:rsidR="001832A5" w:rsidRPr="000E5658" w14:paraId="3C5BA5F1" w14:textId="77777777" w:rsidTr="00CA6196">
        <w:tblPrEx>
          <w:tblW w:w="12897" w:type="dxa"/>
          <w:jc w:val="center"/>
          <w:tblLayout w:type="fixed"/>
          <w:tblPrExChange w:id="1184" w:author="AUu" w:date="2016-11-21T14:00:00Z">
            <w:tblPrEx>
              <w:tblW w:w="12897" w:type="dxa"/>
              <w:jc w:val="center"/>
              <w:tblLayout w:type="fixed"/>
            </w:tblPrEx>
          </w:tblPrExChange>
        </w:tblPrEx>
        <w:trPr>
          <w:cantSplit/>
          <w:jc w:val="center"/>
          <w:ins w:id="1185" w:author="AUu" w:date="2016-11-21T10:19:00Z"/>
          <w:trPrChange w:id="1186"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1187"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33C0F374" w14:textId="79157DB2" w:rsidR="001832A5" w:rsidRPr="000B1C4B" w:rsidRDefault="001832A5" w:rsidP="001832A5">
            <w:pPr>
              <w:pStyle w:val="TableText"/>
              <w:rPr>
                <w:ins w:id="1188" w:author="AUu" w:date="2016-11-21T10:19:00Z"/>
              </w:rPr>
            </w:pPr>
            <w:proofErr w:type="spellStart"/>
            <w:ins w:id="1189" w:author="AUu" w:date="2016-11-21T11:40:00Z">
              <w:r w:rsidRPr="00F44048">
                <w:rPr>
                  <w:color w:val="000000"/>
                  <w:szCs w:val="18"/>
                </w:rPr>
                <w:t>VistA</w:t>
              </w:r>
              <w:proofErr w:type="spellEnd"/>
              <w:r w:rsidRPr="00F44048">
                <w:rPr>
                  <w:color w:val="000000"/>
                  <w:szCs w:val="18"/>
                </w:rPr>
                <w:t xml:space="preserve"> System Tests</w:t>
              </w:r>
            </w:ins>
          </w:p>
        </w:tc>
        <w:tc>
          <w:tcPr>
            <w:tcW w:w="925" w:type="dxa"/>
            <w:tcBorders>
              <w:top w:val="nil"/>
              <w:left w:val="nil"/>
              <w:bottom w:val="single" w:sz="4" w:space="0" w:color="auto"/>
              <w:right w:val="single" w:sz="4" w:space="0" w:color="auto"/>
            </w:tcBorders>
            <w:shd w:val="clear" w:color="auto" w:fill="auto"/>
            <w:noWrap/>
            <w:tcPrChange w:id="1190"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0C48781E" w14:textId="05DAD993" w:rsidR="001832A5" w:rsidRDefault="001832A5" w:rsidP="001832A5">
            <w:pPr>
              <w:pStyle w:val="TableText"/>
              <w:jc w:val="center"/>
              <w:rPr>
                <w:ins w:id="1191" w:author="AUu" w:date="2016-11-21T10:19:00Z"/>
                <w:color w:val="000000"/>
              </w:rPr>
            </w:pPr>
            <w:ins w:id="1192" w:author="AUu" w:date="2016-11-21T11:41:00Z">
              <w:r>
                <w:t>TC006</w:t>
              </w:r>
            </w:ins>
          </w:p>
        </w:tc>
        <w:tc>
          <w:tcPr>
            <w:tcW w:w="1652" w:type="dxa"/>
            <w:tcBorders>
              <w:top w:val="nil"/>
              <w:left w:val="nil"/>
              <w:bottom w:val="single" w:sz="4" w:space="0" w:color="auto"/>
              <w:right w:val="single" w:sz="4" w:space="0" w:color="auto"/>
            </w:tcBorders>
            <w:shd w:val="clear" w:color="auto" w:fill="auto"/>
            <w:noWrap/>
            <w:tcPrChange w:id="1193"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5334DB9B" w14:textId="24CF717B" w:rsidR="001832A5" w:rsidRDefault="001832A5" w:rsidP="001832A5">
            <w:pPr>
              <w:pStyle w:val="TableText"/>
              <w:jc w:val="center"/>
              <w:rPr>
                <w:ins w:id="1194" w:author="AUu" w:date="2016-11-21T10:19:00Z"/>
                <w:color w:val="000000"/>
              </w:rPr>
            </w:pPr>
            <w:ins w:id="1195" w:author="AUu" w:date="2016-11-21T11:41:00Z">
              <w:r w:rsidRPr="00313EBF">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1196"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2DD9B8CE" w14:textId="3248FD1C" w:rsidR="001832A5" w:rsidRDefault="001832A5" w:rsidP="001832A5">
            <w:pPr>
              <w:pStyle w:val="TableText"/>
              <w:jc w:val="center"/>
              <w:rPr>
                <w:ins w:id="1197" w:author="AUu" w:date="2016-11-21T10:19:00Z"/>
                <w:color w:val="000000"/>
              </w:rPr>
            </w:pPr>
            <w:ins w:id="1198"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1199"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1493751B" w14:textId="5F00170B" w:rsidR="001832A5" w:rsidRDefault="001832A5" w:rsidP="001832A5">
            <w:pPr>
              <w:pStyle w:val="TableText"/>
              <w:rPr>
                <w:ins w:id="1200" w:author="AUu" w:date="2016-11-21T10:19:00Z"/>
                <w:color w:val="000000"/>
              </w:rPr>
            </w:pPr>
            <w:ins w:id="1201"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1202"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78003E1C" w14:textId="235D1023" w:rsidR="001832A5" w:rsidRPr="002A5E4A" w:rsidRDefault="001832A5" w:rsidP="001832A5">
            <w:pPr>
              <w:pStyle w:val="TableText"/>
              <w:rPr>
                <w:ins w:id="1203" w:author="AUu" w:date="2016-11-21T10:19:00Z"/>
              </w:rPr>
            </w:pPr>
            <w:ins w:id="1204" w:author="AUu" w:date="2016-11-21T14:01:00Z">
              <w:r w:rsidRPr="007E51EF">
                <w:rPr>
                  <w:color w:val="000000"/>
                </w:rPr>
                <w:t>NONE</w:t>
              </w:r>
            </w:ins>
          </w:p>
        </w:tc>
      </w:tr>
      <w:tr w:rsidR="001832A5" w:rsidRPr="000E5658" w14:paraId="0560825B" w14:textId="77777777" w:rsidTr="00CA6196">
        <w:tblPrEx>
          <w:tblW w:w="12897" w:type="dxa"/>
          <w:jc w:val="center"/>
          <w:tblLayout w:type="fixed"/>
          <w:tblPrExChange w:id="1205" w:author="AUu" w:date="2016-11-21T14:00:00Z">
            <w:tblPrEx>
              <w:tblW w:w="12897" w:type="dxa"/>
              <w:jc w:val="center"/>
              <w:tblLayout w:type="fixed"/>
            </w:tblPrEx>
          </w:tblPrExChange>
        </w:tblPrEx>
        <w:trPr>
          <w:cantSplit/>
          <w:jc w:val="center"/>
          <w:ins w:id="1206" w:author="AUu" w:date="2016-11-21T10:19:00Z"/>
          <w:trPrChange w:id="1207" w:author="AUu" w:date="2016-11-21T14:00:00Z">
            <w:trPr>
              <w:cantSplit/>
              <w:jc w:val="center"/>
            </w:trPr>
          </w:trPrChange>
        </w:trPr>
        <w:tc>
          <w:tcPr>
            <w:tcW w:w="4315" w:type="dxa"/>
            <w:tcBorders>
              <w:top w:val="nil"/>
              <w:left w:val="single" w:sz="4" w:space="0" w:color="auto"/>
              <w:bottom w:val="single" w:sz="4" w:space="0" w:color="auto"/>
              <w:right w:val="single" w:sz="4" w:space="0" w:color="auto"/>
            </w:tcBorders>
            <w:shd w:val="clear" w:color="auto" w:fill="auto"/>
            <w:noWrap/>
            <w:tcPrChange w:id="1208" w:author="AUu" w:date="2016-11-21T14:00:00Z">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tcPrChange>
          </w:tcPr>
          <w:p w14:paraId="22F9EC70" w14:textId="0EF70F6F" w:rsidR="001832A5" w:rsidRPr="000B1C4B" w:rsidRDefault="001832A5" w:rsidP="001832A5">
            <w:pPr>
              <w:pStyle w:val="TableText"/>
              <w:rPr>
                <w:ins w:id="1209" w:author="AUu" w:date="2016-11-21T10:19:00Z"/>
              </w:rPr>
            </w:pPr>
            <w:proofErr w:type="spellStart"/>
            <w:ins w:id="1210" w:author="AUu" w:date="2016-11-21T11:40:00Z">
              <w:r w:rsidRPr="00F44048">
                <w:rPr>
                  <w:color w:val="000000"/>
                  <w:szCs w:val="18"/>
                </w:rPr>
                <w:t>VistA</w:t>
              </w:r>
              <w:proofErr w:type="spellEnd"/>
              <w:r w:rsidRPr="00F44048">
                <w:rPr>
                  <w:color w:val="000000"/>
                  <w:szCs w:val="18"/>
                </w:rPr>
                <w:t xml:space="preserve"> System Tests</w:t>
              </w:r>
            </w:ins>
          </w:p>
        </w:tc>
        <w:tc>
          <w:tcPr>
            <w:tcW w:w="925" w:type="dxa"/>
            <w:tcBorders>
              <w:top w:val="nil"/>
              <w:left w:val="nil"/>
              <w:bottom w:val="single" w:sz="4" w:space="0" w:color="auto"/>
              <w:right w:val="single" w:sz="4" w:space="0" w:color="auto"/>
            </w:tcBorders>
            <w:shd w:val="clear" w:color="auto" w:fill="auto"/>
            <w:noWrap/>
            <w:tcPrChange w:id="1211" w:author="AUu" w:date="2016-11-21T14:00:00Z">
              <w:tcPr>
                <w:tcW w:w="925" w:type="dxa"/>
                <w:tcBorders>
                  <w:top w:val="nil"/>
                  <w:left w:val="nil"/>
                  <w:bottom w:val="single" w:sz="4" w:space="0" w:color="auto"/>
                  <w:right w:val="single" w:sz="4" w:space="0" w:color="auto"/>
                </w:tcBorders>
                <w:shd w:val="clear" w:color="auto" w:fill="F2F2F2" w:themeFill="background1" w:themeFillShade="F2"/>
                <w:noWrap/>
                <w:vAlign w:val="bottom"/>
              </w:tcPr>
            </w:tcPrChange>
          </w:tcPr>
          <w:p w14:paraId="68F04F04" w14:textId="23475ECB" w:rsidR="001832A5" w:rsidRDefault="001832A5" w:rsidP="001832A5">
            <w:pPr>
              <w:pStyle w:val="TableText"/>
              <w:jc w:val="center"/>
              <w:rPr>
                <w:ins w:id="1212" w:author="AUu" w:date="2016-11-21T10:19:00Z"/>
                <w:color w:val="000000"/>
              </w:rPr>
            </w:pPr>
            <w:ins w:id="1213" w:author="AUu" w:date="2016-11-21T11:41:00Z">
              <w:r>
                <w:t>TC007</w:t>
              </w:r>
            </w:ins>
          </w:p>
        </w:tc>
        <w:tc>
          <w:tcPr>
            <w:tcW w:w="1652" w:type="dxa"/>
            <w:tcBorders>
              <w:top w:val="nil"/>
              <w:left w:val="nil"/>
              <w:bottom w:val="single" w:sz="4" w:space="0" w:color="auto"/>
              <w:right w:val="single" w:sz="4" w:space="0" w:color="auto"/>
            </w:tcBorders>
            <w:shd w:val="clear" w:color="auto" w:fill="auto"/>
            <w:noWrap/>
            <w:tcPrChange w:id="1214" w:author="AUu" w:date="2016-11-21T14:00:00Z">
              <w:tcPr>
                <w:tcW w:w="1652" w:type="dxa"/>
                <w:tcBorders>
                  <w:top w:val="nil"/>
                  <w:left w:val="nil"/>
                  <w:bottom w:val="single" w:sz="4" w:space="0" w:color="auto"/>
                  <w:right w:val="single" w:sz="4" w:space="0" w:color="auto"/>
                </w:tcBorders>
                <w:shd w:val="clear" w:color="auto" w:fill="F2F2F2" w:themeFill="background1" w:themeFillShade="F2"/>
                <w:noWrap/>
              </w:tcPr>
            </w:tcPrChange>
          </w:tcPr>
          <w:p w14:paraId="66142D7C" w14:textId="454134DB" w:rsidR="001832A5" w:rsidRDefault="001832A5" w:rsidP="001832A5">
            <w:pPr>
              <w:pStyle w:val="TableText"/>
              <w:jc w:val="center"/>
              <w:rPr>
                <w:ins w:id="1215" w:author="AUu" w:date="2016-11-21T10:19:00Z"/>
                <w:color w:val="000000"/>
              </w:rPr>
            </w:pPr>
            <w:ins w:id="1216" w:author="AUu" w:date="2016-11-21T11:41:00Z">
              <w:r w:rsidRPr="00313EBF">
                <w:rPr>
                  <w:color w:val="000000"/>
                </w:rPr>
                <w:t>11/17/2016</w:t>
              </w:r>
            </w:ins>
          </w:p>
        </w:tc>
        <w:tc>
          <w:tcPr>
            <w:tcW w:w="2014" w:type="dxa"/>
            <w:tcBorders>
              <w:top w:val="nil"/>
              <w:left w:val="nil"/>
              <w:bottom w:val="single" w:sz="4" w:space="0" w:color="auto"/>
              <w:right w:val="single" w:sz="4" w:space="0" w:color="auto"/>
            </w:tcBorders>
            <w:shd w:val="clear" w:color="auto" w:fill="auto"/>
            <w:noWrap/>
            <w:tcPrChange w:id="1217" w:author="AUu" w:date="2016-11-21T14:00:00Z">
              <w:tcPr>
                <w:tcW w:w="2014" w:type="dxa"/>
                <w:tcBorders>
                  <w:top w:val="nil"/>
                  <w:left w:val="nil"/>
                  <w:bottom w:val="single" w:sz="4" w:space="0" w:color="auto"/>
                  <w:right w:val="single" w:sz="4" w:space="0" w:color="auto"/>
                </w:tcBorders>
                <w:shd w:val="clear" w:color="auto" w:fill="F2F2F2" w:themeFill="background1" w:themeFillShade="F2"/>
                <w:noWrap/>
              </w:tcPr>
            </w:tcPrChange>
          </w:tcPr>
          <w:p w14:paraId="2F21D081" w14:textId="3522FADB" w:rsidR="001832A5" w:rsidRDefault="001832A5" w:rsidP="001832A5">
            <w:pPr>
              <w:pStyle w:val="TableText"/>
              <w:jc w:val="center"/>
              <w:rPr>
                <w:ins w:id="1218" w:author="AUu" w:date="2016-11-21T10:19:00Z"/>
                <w:color w:val="000000"/>
              </w:rPr>
            </w:pPr>
            <w:ins w:id="1219" w:author="AUu" w:date="2016-11-21T13:57:00Z">
              <w:r w:rsidRPr="00C67852">
                <w:rPr>
                  <w:color w:val="000000"/>
                </w:rPr>
                <w:t>3.0.11</w:t>
              </w:r>
            </w:ins>
          </w:p>
        </w:tc>
        <w:tc>
          <w:tcPr>
            <w:tcW w:w="1293" w:type="dxa"/>
            <w:tcBorders>
              <w:top w:val="nil"/>
              <w:left w:val="nil"/>
              <w:bottom w:val="single" w:sz="4" w:space="0" w:color="auto"/>
              <w:right w:val="single" w:sz="4" w:space="0" w:color="auto"/>
            </w:tcBorders>
            <w:shd w:val="clear" w:color="auto" w:fill="auto"/>
            <w:noWrap/>
            <w:tcPrChange w:id="1220" w:author="AUu" w:date="2016-11-21T14:00:00Z">
              <w:tcPr>
                <w:tcW w:w="1293" w:type="dxa"/>
                <w:tcBorders>
                  <w:top w:val="nil"/>
                  <w:left w:val="nil"/>
                  <w:bottom w:val="single" w:sz="4" w:space="0" w:color="auto"/>
                  <w:right w:val="single" w:sz="4" w:space="0" w:color="auto"/>
                </w:tcBorders>
                <w:shd w:val="clear" w:color="auto" w:fill="F2F2F2" w:themeFill="background1" w:themeFillShade="F2"/>
                <w:noWrap/>
                <w:vAlign w:val="center"/>
              </w:tcPr>
            </w:tcPrChange>
          </w:tcPr>
          <w:p w14:paraId="3F48B244" w14:textId="2180F849" w:rsidR="001832A5" w:rsidRDefault="001832A5" w:rsidP="001832A5">
            <w:pPr>
              <w:pStyle w:val="TableText"/>
              <w:rPr>
                <w:ins w:id="1221" w:author="AUu" w:date="2016-11-21T10:19:00Z"/>
                <w:color w:val="000000"/>
              </w:rPr>
            </w:pPr>
            <w:ins w:id="1222" w:author="AUu" w:date="2016-11-21T14:00:00Z">
              <w:r w:rsidRPr="00415B17">
                <w:rPr>
                  <w:color w:val="000000"/>
                </w:rPr>
                <w:t>Pass</w:t>
              </w:r>
            </w:ins>
          </w:p>
        </w:tc>
        <w:tc>
          <w:tcPr>
            <w:tcW w:w="2698" w:type="dxa"/>
            <w:tcBorders>
              <w:top w:val="nil"/>
              <w:left w:val="nil"/>
              <w:bottom w:val="single" w:sz="4" w:space="0" w:color="auto"/>
              <w:right w:val="single" w:sz="4" w:space="0" w:color="auto"/>
            </w:tcBorders>
            <w:shd w:val="clear" w:color="auto" w:fill="auto"/>
            <w:noWrap/>
            <w:tcPrChange w:id="1223" w:author="AUu" w:date="2016-11-21T14:00:00Z">
              <w:tcPr>
                <w:tcW w:w="2698" w:type="dxa"/>
                <w:tcBorders>
                  <w:top w:val="nil"/>
                  <w:left w:val="nil"/>
                  <w:bottom w:val="single" w:sz="4" w:space="0" w:color="auto"/>
                  <w:right w:val="single" w:sz="4" w:space="0" w:color="auto"/>
                </w:tcBorders>
                <w:shd w:val="clear" w:color="auto" w:fill="F2F2F2" w:themeFill="background1" w:themeFillShade="F2"/>
                <w:noWrap/>
              </w:tcPr>
            </w:tcPrChange>
          </w:tcPr>
          <w:p w14:paraId="62EBA687" w14:textId="4440E196" w:rsidR="001832A5" w:rsidRPr="002A5E4A" w:rsidRDefault="001832A5" w:rsidP="001832A5">
            <w:pPr>
              <w:pStyle w:val="TableText"/>
              <w:rPr>
                <w:ins w:id="1224" w:author="AUu" w:date="2016-11-21T10:19:00Z"/>
              </w:rPr>
            </w:pPr>
            <w:ins w:id="1225" w:author="AUu" w:date="2016-11-21T14:01:00Z">
              <w:r w:rsidRPr="007E51EF">
                <w:rPr>
                  <w:color w:val="000000"/>
                </w:rPr>
                <w:t>NONE</w:t>
              </w:r>
            </w:ins>
          </w:p>
        </w:tc>
      </w:tr>
      <w:tr w:rsidR="00940F52" w:rsidRPr="000E5658" w14:paraId="770F48B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93C112D" w14:textId="5156EEC7" w:rsidR="00940F52" w:rsidRDefault="00940F52" w:rsidP="00940F52">
            <w:pPr>
              <w:pStyle w:val="TableText"/>
              <w:rPr>
                <w:color w:val="000000"/>
              </w:rPr>
            </w:pPr>
            <w:r w:rsidRPr="00800FF7">
              <w:t>VistA.js 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06BB826" w14:textId="568C9A00"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F846A9D" w14:textId="22001E12"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5FAD696" w14:textId="4E889F63"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3071242" w14:textId="6FBD22A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15438AE" w14:textId="5ADF718B" w:rsidR="00940F52" w:rsidRDefault="00940F52" w:rsidP="00940F52">
            <w:pPr>
              <w:pStyle w:val="TableText"/>
              <w:rPr>
                <w:color w:val="000000"/>
              </w:rPr>
            </w:pPr>
            <w:r w:rsidRPr="002A5E4A">
              <w:t>NONE</w:t>
            </w:r>
          </w:p>
        </w:tc>
      </w:tr>
      <w:tr w:rsidR="00940F52" w:rsidRPr="000E5658" w14:paraId="1CFED70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065AF0F" w14:textId="66442FBA" w:rsidR="00940F52" w:rsidRDefault="00940F52" w:rsidP="00940F52">
            <w:pPr>
              <w:pStyle w:val="TableText"/>
              <w:rPr>
                <w:color w:val="000000"/>
              </w:rPr>
            </w:pPr>
            <w:r w:rsidRPr="00800FF7">
              <w:lastRenderedPageBreak/>
              <w:t>VistA.js 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7F9A1CC" w14:textId="6AFCC877"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EC0F6A9" w14:textId="2F780CB5"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BC38C70" w14:textId="2B8C4FDD"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7EF4C66" w14:textId="40E093C9"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252C93B" w14:textId="165F9466" w:rsidR="00940F52" w:rsidRDefault="00940F52" w:rsidP="00940F52">
            <w:pPr>
              <w:pStyle w:val="TableText"/>
              <w:rPr>
                <w:color w:val="000000"/>
              </w:rPr>
            </w:pPr>
            <w:r w:rsidRPr="002A5E4A">
              <w:t>NONE</w:t>
            </w:r>
          </w:p>
        </w:tc>
      </w:tr>
      <w:tr w:rsidR="00940F52" w:rsidRPr="000E5658" w14:paraId="5D18994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78B9495" w14:textId="500CA325" w:rsidR="00940F52" w:rsidRDefault="00940F52" w:rsidP="00940F52">
            <w:pPr>
              <w:pStyle w:val="TableText"/>
              <w:rPr>
                <w:color w:val="000000"/>
              </w:rPr>
            </w:pPr>
            <w:r w:rsidRPr="00800FF7">
              <w:t>VistA.js 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0D01A0E" w14:textId="7EA36E98"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A8463BB" w14:textId="68FA161B"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3F2ABD7" w14:textId="5D2EEE49"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FB725B4" w14:textId="6C78569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02E58FD" w14:textId="2992AC9D" w:rsidR="00940F52" w:rsidRDefault="00940F52" w:rsidP="00940F52">
            <w:pPr>
              <w:pStyle w:val="TableText"/>
              <w:rPr>
                <w:color w:val="000000"/>
              </w:rPr>
            </w:pPr>
            <w:r w:rsidRPr="002A5E4A">
              <w:t>NONE</w:t>
            </w:r>
          </w:p>
        </w:tc>
      </w:tr>
      <w:tr w:rsidR="00940F52" w:rsidRPr="000E5658" w14:paraId="5EBD1B9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3BD41EA" w14:textId="335B778A" w:rsidR="00940F52" w:rsidRDefault="00940F52" w:rsidP="00940F52">
            <w:pPr>
              <w:pStyle w:val="TableText"/>
              <w:rPr>
                <w:color w:val="000000"/>
              </w:rPr>
            </w:pPr>
            <w:r w:rsidRPr="00800FF7">
              <w:t>VistA.js 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E9670EB" w14:textId="5ED6B6AD"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C76C914" w14:textId="16AE2B73"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40CD8B7" w14:textId="32C58A0F"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BE28CCA" w14:textId="5F4E2C87"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D4016F2" w14:textId="1C96E866" w:rsidR="00940F52" w:rsidRDefault="00940F52" w:rsidP="00940F52">
            <w:pPr>
              <w:pStyle w:val="TableText"/>
              <w:rPr>
                <w:color w:val="000000"/>
              </w:rPr>
            </w:pPr>
            <w:r w:rsidRPr="002A5E4A">
              <w:t>NONE</w:t>
            </w:r>
          </w:p>
        </w:tc>
      </w:tr>
      <w:tr w:rsidR="00940F52" w:rsidRPr="000E5658" w14:paraId="3503098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7D8CD0C" w14:textId="0842D173" w:rsidR="00940F52" w:rsidRDefault="00940F52" w:rsidP="00940F52">
            <w:pPr>
              <w:pStyle w:val="TableText"/>
              <w:rPr>
                <w:color w:val="000000"/>
              </w:rPr>
            </w:pPr>
            <w:r w:rsidRPr="00A160C2">
              <w:t xml:space="preserve">SMOKE </w:t>
            </w:r>
            <w:proofErr w:type="spellStart"/>
            <w:r w:rsidRPr="00A160C2">
              <w:t>TEST_VistAjsSplashPage</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733F00A0" w14:textId="7CF6A349"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307EDF7" w14:textId="6B45A96F"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240EFAC" w14:textId="47D3EF93"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0379C9C" w14:textId="289AC7C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07FE1B7" w14:textId="0FBCE3FA" w:rsidR="00940F52" w:rsidRDefault="00940F52" w:rsidP="00940F52">
            <w:pPr>
              <w:pStyle w:val="TableText"/>
              <w:rPr>
                <w:color w:val="000000"/>
              </w:rPr>
            </w:pPr>
            <w:r w:rsidRPr="002A5E4A">
              <w:t>NONE</w:t>
            </w:r>
          </w:p>
        </w:tc>
      </w:tr>
      <w:tr w:rsidR="00940F52" w:rsidRPr="000E5658" w14:paraId="424AD1C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091C7BA" w14:textId="71766650" w:rsidR="00940F52" w:rsidRDefault="00940F52" w:rsidP="00940F52">
            <w:pPr>
              <w:pStyle w:val="TableText"/>
              <w:rPr>
                <w:color w:val="000000"/>
              </w:rPr>
            </w:pPr>
            <w:r w:rsidRPr="00A160C2">
              <w:t xml:space="preserve">SMOKE TEST_RPC Wizard </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3A80730" w14:textId="0299DCBF"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0285D08" w14:textId="6A81F817"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785D646" w14:textId="0C69CD05"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479F128" w14:textId="51EAF5B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5254813" w14:textId="1CCE5720" w:rsidR="00940F52" w:rsidRDefault="00940F52" w:rsidP="00940F52">
            <w:pPr>
              <w:pStyle w:val="TableText"/>
              <w:rPr>
                <w:color w:val="000000"/>
              </w:rPr>
            </w:pPr>
            <w:r w:rsidRPr="002A5E4A">
              <w:t>NONE</w:t>
            </w:r>
          </w:p>
        </w:tc>
      </w:tr>
      <w:tr w:rsidR="00940F52" w:rsidRPr="000E5658" w14:paraId="013BB23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B5D8C37" w14:textId="663FF755" w:rsidR="00940F52" w:rsidRDefault="00940F52" w:rsidP="00940F52">
            <w:pPr>
              <w:pStyle w:val="TableText"/>
              <w:rPr>
                <w:color w:val="000000"/>
              </w:rPr>
            </w:pPr>
            <w:r w:rsidRPr="00A160C2">
              <w:t xml:space="preserve">SMOKE TEST_RPC Wizard  </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ED8EF2C" w14:textId="63B63CB0"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35C58FB" w14:textId="1717726F"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8CE6189" w14:textId="215890FC"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080A222" w14:textId="5DBEEA9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1D8B244" w14:textId="68FB8CAA" w:rsidR="00940F52" w:rsidRDefault="00940F52" w:rsidP="00940F52">
            <w:pPr>
              <w:pStyle w:val="TableText"/>
              <w:rPr>
                <w:color w:val="000000"/>
              </w:rPr>
            </w:pPr>
            <w:r w:rsidRPr="002A5E4A">
              <w:t>NONE</w:t>
            </w:r>
          </w:p>
        </w:tc>
      </w:tr>
      <w:tr w:rsidR="00940F52" w:rsidRPr="000E5658" w14:paraId="3D26B31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A30EE2D" w14:textId="5D3E8E67" w:rsidR="00940F52" w:rsidRDefault="00940F52" w:rsidP="00940F52">
            <w:pPr>
              <w:pStyle w:val="TableText"/>
              <w:rPr>
                <w:color w:val="000000"/>
              </w:rPr>
            </w:pPr>
            <w:r w:rsidRPr="00A160C2">
              <w:t xml:space="preserve">SMOKE TEST_RPC Wizard </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22E1A66" w14:textId="614319B5"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DB7AF7E" w14:textId="798DCB43"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AD4591A" w14:textId="01AEB8A7"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F6B1CAC" w14:textId="26EE9F09"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B37F7B5" w14:textId="4249FAB7" w:rsidR="00940F52" w:rsidRDefault="00940F52" w:rsidP="00940F52">
            <w:pPr>
              <w:pStyle w:val="TableText"/>
              <w:rPr>
                <w:color w:val="000000"/>
              </w:rPr>
            </w:pPr>
            <w:r w:rsidRPr="002A5E4A">
              <w:t>NONE</w:t>
            </w:r>
          </w:p>
        </w:tc>
      </w:tr>
      <w:tr w:rsidR="00940F52" w:rsidRPr="000E5658" w14:paraId="04E4CD4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0B17F7B" w14:textId="0736D1E1" w:rsidR="00940F52" w:rsidRDefault="00940F52" w:rsidP="00940F52">
            <w:pPr>
              <w:pStyle w:val="TableText"/>
              <w:rPr>
                <w:color w:val="000000"/>
              </w:rPr>
            </w:pPr>
            <w:r w:rsidRPr="00A160C2">
              <w:t>SMOKE TEST_RPC Wizard</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4744A69" w14:textId="663E2991"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C573E83" w14:textId="4FBBB95B"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A06136A" w14:textId="651C364F"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6238BAC" w14:textId="065C62A9"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CB207DE" w14:textId="2549B67E" w:rsidR="00940F52" w:rsidRDefault="00940F52" w:rsidP="00940F52">
            <w:pPr>
              <w:pStyle w:val="TableText"/>
              <w:rPr>
                <w:color w:val="000000"/>
              </w:rPr>
            </w:pPr>
            <w:r w:rsidRPr="002A5E4A">
              <w:t>NONE</w:t>
            </w:r>
          </w:p>
        </w:tc>
      </w:tr>
      <w:tr w:rsidR="00940F52" w:rsidRPr="000E5658" w14:paraId="36D9490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8A4F457" w14:textId="44A39951"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B3E80A0" w14:textId="61307CE5"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7D95DDB" w14:textId="6FC2C72D"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8F26B55" w14:textId="6E18B8EE"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70C6E5F" w14:textId="457B7DC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2F33231" w14:textId="273DF2A0" w:rsidR="00940F52" w:rsidRDefault="00940F52" w:rsidP="00940F52">
            <w:pPr>
              <w:pStyle w:val="TableText"/>
              <w:rPr>
                <w:color w:val="000000"/>
              </w:rPr>
            </w:pPr>
            <w:r w:rsidRPr="002A5E4A">
              <w:t>NONE</w:t>
            </w:r>
          </w:p>
        </w:tc>
      </w:tr>
      <w:tr w:rsidR="00940F52" w:rsidRPr="000E5658" w14:paraId="4BDCC8E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8D49453" w14:textId="73078F79"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E4AFFC2" w14:textId="1C344B90"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E427385" w14:textId="1E5FF180"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6567815" w14:textId="62408332"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E496B0A" w14:textId="5FF60F85"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19C14F5" w14:textId="02D93BF7" w:rsidR="00940F52" w:rsidRDefault="00940F52" w:rsidP="00940F52">
            <w:pPr>
              <w:pStyle w:val="TableText"/>
              <w:rPr>
                <w:color w:val="000000"/>
              </w:rPr>
            </w:pPr>
            <w:r w:rsidRPr="002A5E4A">
              <w:t>NONE</w:t>
            </w:r>
          </w:p>
        </w:tc>
      </w:tr>
      <w:tr w:rsidR="00940F52" w:rsidRPr="000E5658" w14:paraId="2E8DE34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01528B3" w14:textId="37F3AD25"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6C75DD9" w14:textId="1D439C25"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96853BA" w14:textId="61C0818E"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260F731" w14:textId="097F7636"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CF7C681" w14:textId="79E6A6B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8870314" w14:textId="001EC8EA" w:rsidR="00940F52" w:rsidRDefault="00940F52" w:rsidP="00940F52">
            <w:pPr>
              <w:pStyle w:val="TableText"/>
              <w:rPr>
                <w:color w:val="000000"/>
              </w:rPr>
            </w:pPr>
            <w:r w:rsidRPr="002A5E4A">
              <w:t>NONE</w:t>
            </w:r>
          </w:p>
        </w:tc>
      </w:tr>
      <w:tr w:rsidR="00940F52" w:rsidRPr="000E5658" w14:paraId="35B4B2C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4558399" w14:textId="11B8814E"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FA645C5" w14:textId="45CA0032"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8CF7175" w14:textId="31371E6C"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94055A4" w14:textId="2EE0CC5E"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42260FF" w14:textId="010D0253"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5F01079" w14:textId="1BFA4782" w:rsidR="00940F52" w:rsidRDefault="00940F52" w:rsidP="00940F52">
            <w:pPr>
              <w:pStyle w:val="TableText"/>
              <w:rPr>
                <w:color w:val="000000"/>
              </w:rPr>
            </w:pPr>
            <w:r w:rsidRPr="002A5E4A">
              <w:t>NONE</w:t>
            </w:r>
          </w:p>
        </w:tc>
      </w:tr>
      <w:tr w:rsidR="00940F52" w:rsidRPr="000E5658" w14:paraId="36D6143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03B0DF9" w14:textId="39D391C9" w:rsidR="00940F52" w:rsidRDefault="00940F52" w:rsidP="00940F52">
            <w:pPr>
              <w:pStyle w:val="TableText"/>
              <w:rPr>
                <w:color w:val="000000"/>
              </w:rPr>
            </w:pPr>
            <w:r w:rsidRPr="003C37DE">
              <w:t>VistA.js 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4940491" w14:textId="2C4EBBD6"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D7FF2EF" w14:textId="43872FFF" w:rsidR="00940F52" w:rsidRDefault="00940F52" w:rsidP="00940F52">
            <w:pPr>
              <w:pStyle w:val="TableText"/>
              <w:jc w:val="center"/>
              <w:rPr>
                <w:color w:val="000000"/>
              </w:rPr>
            </w:pPr>
            <w:r>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097A6E0" w14:textId="1C3463A0"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4E99001" w14:textId="20DEC0E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F464BC8" w14:textId="758A89B0" w:rsidR="00940F52" w:rsidRDefault="00940F52" w:rsidP="00940F52">
            <w:pPr>
              <w:pStyle w:val="TableText"/>
              <w:rPr>
                <w:color w:val="000000"/>
              </w:rPr>
            </w:pPr>
            <w:r w:rsidRPr="002A5E4A">
              <w:t>NONE</w:t>
            </w:r>
          </w:p>
        </w:tc>
      </w:tr>
      <w:tr w:rsidR="00940F52" w:rsidRPr="000E5658" w14:paraId="7BE088F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DD18227" w14:textId="048CA377" w:rsidR="00940F52" w:rsidRDefault="00940F52" w:rsidP="00940F52">
            <w:pPr>
              <w:pStyle w:val="TableText"/>
              <w:rPr>
                <w:color w:val="000000"/>
              </w:rPr>
            </w:pPr>
            <w:r w:rsidRPr="003C37DE">
              <w:t>VistA.js 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97AF0A6" w14:textId="6388B9D6"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C6F1260" w14:textId="2700706A"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C20F9AA" w14:textId="2907D676"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816D44A" w14:textId="2CBB2F4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EDAD315" w14:textId="1520CF25" w:rsidR="00940F52" w:rsidRDefault="00940F52" w:rsidP="00940F52">
            <w:pPr>
              <w:pStyle w:val="TableText"/>
              <w:rPr>
                <w:color w:val="000000"/>
              </w:rPr>
            </w:pPr>
            <w:r w:rsidRPr="002A5E4A">
              <w:t>NONE</w:t>
            </w:r>
          </w:p>
        </w:tc>
      </w:tr>
      <w:tr w:rsidR="00940F52" w:rsidRPr="000E5658" w14:paraId="4B3D90E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FF28E38" w14:textId="2267BEBC" w:rsidR="00940F52" w:rsidRDefault="00940F52" w:rsidP="00940F52">
            <w:pPr>
              <w:pStyle w:val="TableText"/>
              <w:rPr>
                <w:color w:val="000000"/>
              </w:rPr>
            </w:pPr>
            <w:r w:rsidRPr="003C37DE">
              <w:t>VistA.js 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746E02C" w14:textId="0F4E3052"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512CC22" w14:textId="56E56993"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D2DE727" w14:textId="2E063A36"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509A2DA" w14:textId="3FF3F5A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DB95D4F" w14:textId="659A418D" w:rsidR="00940F52" w:rsidRDefault="00940F52" w:rsidP="00940F52">
            <w:pPr>
              <w:pStyle w:val="TableText"/>
              <w:rPr>
                <w:color w:val="000000"/>
              </w:rPr>
            </w:pPr>
            <w:r w:rsidRPr="002A5E4A">
              <w:t>NONE</w:t>
            </w:r>
          </w:p>
        </w:tc>
      </w:tr>
      <w:tr w:rsidR="00940F52" w:rsidRPr="000E5658" w14:paraId="53AC3BE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3ED4C88" w14:textId="010CF61C" w:rsidR="00940F52" w:rsidRDefault="00940F52" w:rsidP="00940F52">
            <w:pPr>
              <w:pStyle w:val="TableText"/>
              <w:rPr>
                <w:color w:val="000000"/>
              </w:rPr>
            </w:pPr>
            <w:r w:rsidRPr="003C37DE">
              <w:t>VistA.js 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19DC9FC" w14:textId="3627FFE7"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D5A9472" w14:textId="3A1008CA"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6FDD9B1" w14:textId="4DA788DB"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39533F2" w14:textId="2F3A0F94"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DF679D1" w14:textId="2BEB2B25" w:rsidR="00940F52" w:rsidRDefault="00940F52" w:rsidP="00940F52">
            <w:pPr>
              <w:pStyle w:val="TableText"/>
              <w:rPr>
                <w:color w:val="000000"/>
              </w:rPr>
            </w:pPr>
            <w:r w:rsidRPr="002A5E4A">
              <w:t>NONE</w:t>
            </w:r>
          </w:p>
        </w:tc>
      </w:tr>
      <w:tr w:rsidR="00940F52" w:rsidRPr="000E5658" w14:paraId="3F55DFA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1826210" w14:textId="694A5268" w:rsidR="00940F52" w:rsidRDefault="00940F52" w:rsidP="00940F52">
            <w:pPr>
              <w:pStyle w:val="TableText"/>
              <w:rPr>
                <w:color w:val="000000"/>
              </w:rPr>
            </w:pPr>
            <w:r w:rsidRPr="003C37DE">
              <w:t>VistA.js 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1F8B72F" w14:textId="0174741A"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D9868D4" w14:textId="142E05CD"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AFA764A" w14:textId="49D2FD89"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598D697" w14:textId="3E555240"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36D334C" w14:textId="5A05BCE4" w:rsidR="00940F52" w:rsidRDefault="00940F52" w:rsidP="00940F52">
            <w:pPr>
              <w:pStyle w:val="TableText"/>
              <w:rPr>
                <w:color w:val="000000"/>
              </w:rPr>
            </w:pPr>
            <w:r w:rsidRPr="002A5E4A">
              <w:t>NONE</w:t>
            </w:r>
          </w:p>
        </w:tc>
      </w:tr>
      <w:tr w:rsidR="00940F52" w:rsidRPr="000E5658" w14:paraId="0D7C7B6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C71B2A7" w14:textId="50F5A6B6"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0DF9839" w14:textId="7EDAABE9"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CDF773B" w14:textId="7204CAD9"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3EDF8EF" w14:textId="3CE6EC81"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B73D53E" w14:textId="020BEC8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5C8A55B" w14:textId="2333CC66" w:rsidR="00940F52" w:rsidRDefault="00940F52" w:rsidP="00940F52">
            <w:pPr>
              <w:pStyle w:val="TableText"/>
              <w:rPr>
                <w:color w:val="000000"/>
              </w:rPr>
            </w:pPr>
            <w:r w:rsidRPr="002A5E4A">
              <w:t>NONE</w:t>
            </w:r>
          </w:p>
        </w:tc>
      </w:tr>
      <w:tr w:rsidR="00940F52" w:rsidRPr="000E5658" w14:paraId="71B598C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B964AF2" w14:textId="7B09876E"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FC618C7" w14:textId="26020A26"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DB175A9" w14:textId="345CA595"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BFBDFC4" w14:textId="61490CFC"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8C40FFC" w14:textId="4A8400CE"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4A60FB7" w14:textId="358FB650" w:rsidR="00940F52" w:rsidRDefault="00940F52" w:rsidP="00940F52">
            <w:pPr>
              <w:pStyle w:val="TableText"/>
              <w:rPr>
                <w:color w:val="000000"/>
              </w:rPr>
            </w:pPr>
            <w:r w:rsidRPr="002A5E4A">
              <w:t>NONE</w:t>
            </w:r>
          </w:p>
        </w:tc>
      </w:tr>
      <w:tr w:rsidR="00940F52" w:rsidRPr="000E5658" w14:paraId="4C75868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EB3C896" w14:textId="379D75B5"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322313B6" w14:textId="374C1B10"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6B7F234" w14:textId="6BA965C7"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9D37A7F" w14:textId="5CB2769B"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10F5087" w14:textId="457D072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390FE38" w14:textId="1518C8FD" w:rsidR="00940F52" w:rsidRDefault="00940F52" w:rsidP="00940F52">
            <w:pPr>
              <w:pStyle w:val="TableText"/>
              <w:rPr>
                <w:color w:val="000000"/>
              </w:rPr>
            </w:pPr>
            <w:r w:rsidRPr="002A5E4A">
              <w:t>NONE</w:t>
            </w:r>
          </w:p>
        </w:tc>
      </w:tr>
      <w:tr w:rsidR="00940F52" w:rsidRPr="000E5658" w14:paraId="18C476E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3B5ECBC" w14:textId="2EB96637"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547DB64" w14:textId="7DB704AF"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0B83ECE" w14:textId="29128C19"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74E3682" w14:textId="47955F1E"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E8DF29D" w14:textId="486ED90A"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6A165A0" w14:textId="14F22CBE" w:rsidR="00940F52" w:rsidRDefault="00940F52" w:rsidP="00940F52">
            <w:pPr>
              <w:pStyle w:val="TableText"/>
              <w:rPr>
                <w:color w:val="000000"/>
              </w:rPr>
            </w:pPr>
            <w:r w:rsidRPr="002A5E4A">
              <w:t>NONE</w:t>
            </w:r>
          </w:p>
        </w:tc>
      </w:tr>
      <w:tr w:rsidR="00940F52" w:rsidRPr="000E5658" w14:paraId="7214511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41161B7" w14:textId="19930E12"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69DE8A5C" w14:textId="713B9F8A"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96EE64F" w14:textId="2E35B935"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E8613FA" w14:textId="5E0EE6FE"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8B94F44" w14:textId="7CC075B6"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8229754" w14:textId="26DE80EE" w:rsidR="00940F52" w:rsidRDefault="00940F52" w:rsidP="00940F52">
            <w:pPr>
              <w:pStyle w:val="TableText"/>
              <w:rPr>
                <w:color w:val="000000"/>
              </w:rPr>
            </w:pPr>
            <w:r w:rsidRPr="002A5E4A">
              <w:t>NONE</w:t>
            </w:r>
          </w:p>
        </w:tc>
      </w:tr>
      <w:tr w:rsidR="00940F52" w:rsidRPr="000E5658" w14:paraId="1578B6E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07909C7" w14:textId="398F83F5"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E78BFFB" w14:textId="5F46C053"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969CBDC" w14:textId="4776084B"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ABEA24A" w14:textId="1628F57F"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E64FC3F" w14:textId="3C5ED138"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32DF766" w14:textId="785A9174" w:rsidR="00940F52" w:rsidRDefault="00940F52" w:rsidP="00940F52">
            <w:pPr>
              <w:pStyle w:val="TableText"/>
              <w:rPr>
                <w:color w:val="000000"/>
              </w:rPr>
            </w:pPr>
            <w:r w:rsidRPr="002A5E4A">
              <w:t>NONE</w:t>
            </w:r>
          </w:p>
        </w:tc>
      </w:tr>
      <w:tr w:rsidR="00940F52" w:rsidRPr="000E5658" w14:paraId="66EB58A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30EAF1D" w14:textId="51C6296A"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560D688" w14:textId="2757923B"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F1307EF" w14:textId="6D3D4D13"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8241E49" w14:textId="63C2BA6D"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CAAB4C7" w14:textId="4076D06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BE62377" w14:textId="7FED1656" w:rsidR="00940F52" w:rsidRDefault="00940F52" w:rsidP="00940F52">
            <w:pPr>
              <w:pStyle w:val="TableText"/>
              <w:rPr>
                <w:color w:val="000000"/>
              </w:rPr>
            </w:pPr>
            <w:r w:rsidRPr="002A5E4A">
              <w:t>NONE</w:t>
            </w:r>
          </w:p>
        </w:tc>
      </w:tr>
      <w:tr w:rsidR="00940F52" w:rsidRPr="000E5658" w14:paraId="4897B42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DB5095C" w14:textId="3A2FB86D"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534F094" w14:textId="3B624441" w:rsidR="00940F52" w:rsidRDefault="00940F52" w:rsidP="00940F52">
            <w:pPr>
              <w:pStyle w:val="TableText"/>
              <w:jc w:val="center"/>
              <w:rPr>
                <w:color w:val="000000"/>
              </w:rP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AFE35CE" w14:textId="4974D7F2"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5630A16" w14:textId="228D2B58"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386B759" w14:textId="1CC48CF0"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234A480" w14:textId="302E3DA4" w:rsidR="00940F52" w:rsidRDefault="00940F52" w:rsidP="00940F52">
            <w:pPr>
              <w:pStyle w:val="TableText"/>
              <w:rPr>
                <w:color w:val="000000"/>
              </w:rPr>
            </w:pPr>
            <w:r w:rsidRPr="002A5E4A">
              <w:t>NONE</w:t>
            </w:r>
          </w:p>
        </w:tc>
      </w:tr>
      <w:tr w:rsidR="00940F52" w:rsidRPr="000E5658" w14:paraId="763B5E5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EE79E26" w14:textId="36554359" w:rsidR="00940F52" w:rsidRDefault="00940F52" w:rsidP="00940F52">
            <w:pPr>
              <w:pStyle w:val="TableText"/>
              <w:rPr>
                <w:color w:val="000000"/>
              </w:rPr>
            </w:pPr>
            <w:r w:rsidRPr="00A45C2C">
              <w:rPr>
                <w:color w:val="000000"/>
              </w:rPr>
              <w:t xml:space="preserve">RPC </w:t>
            </w:r>
            <w:proofErr w:type="spellStart"/>
            <w:r w:rsidRPr="00A45C2C">
              <w:rPr>
                <w:color w:val="000000"/>
              </w:rPr>
              <w:t>Wizard_Edit</w:t>
            </w:r>
            <w:proofErr w:type="spellEnd"/>
            <w:r w:rsidRPr="00A45C2C">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6AB116B" w14:textId="124C844F" w:rsidR="00940F52" w:rsidRDefault="00940F52" w:rsidP="00940F52">
            <w:pPr>
              <w:pStyle w:val="TableText"/>
              <w:jc w:val="center"/>
              <w:rPr>
                <w:color w:val="000000"/>
              </w:rPr>
            </w:pPr>
            <w:r w:rsidRPr="007E2814">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BC7E1DB" w14:textId="6EFE4B12"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E3059EF" w14:textId="0FF62AAE"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FF71BB0" w14:textId="71D01BB7"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5EDFE22" w14:textId="7F7F80F2" w:rsidR="00940F52" w:rsidRDefault="00940F52" w:rsidP="00940F52">
            <w:pPr>
              <w:pStyle w:val="TableText"/>
              <w:rPr>
                <w:color w:val="000000"/>
              </w:rPr>
            </w:pPr>
            <w:r w:rsidRPr="002A5E4A">
              <w:t>NONE</w:t>
            </w:r>
          </w:p>
        </w:tc>
      </w:tr>
      <w:tr w:rsidR="00940F52" w:rsidRPr="000E5658" w14:paraId="4B33FD3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E9E9FA5" w14:textId="54625DAA" w:rsidR="00940F52" w:rsidRDefault="00940F52" w:rsidP="00940F52">
            <w:pPr>
              <w:pStyle w:val="TableText"/>
              <w:rPr>
                <w:color w:val="000000"/>
              </w:rPr>
            </w:pPr>
            <w:r w:rsidRPr="00A45C2C">
              <w:rPr>
                <w:color w:val="000000"/>
              </w:rPr>
              <w:t xml:space="preserve">RPC </w:t>
            </w:r>
            <w:proofErr w:type="spellStart"/>
            <w:r w:rsidRPr="00A45C2C">
              <w:rPr>
                <w:color w:val="000000"/>
              </w:rPr>
              <w:t>Wizard_Edit</w:t>
            </w:r>
            <w:proofErr w:type="spellEnd"/>
            <w:r w:rsidRPr="00A45C2C">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65F62C6" w14:textId="1C7C7D6E" w:rsidR="00940F52" w:rsidRDefault="00940F52" w:rsidP="00940F52">
            <w:pPr>
              <w:pStyle w:val="TableText"/>
              <w:jc w:val="center"/>
              <w:rPr>
                <w:color w:val="000000"/>
              </w:rPr>
            </w:pPr>
            <w:r w:rsidRPr="007E2814">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45CF3A4" w14:textId="02DFC744" w:rsidR="00940F52" w:rsidRDefault="00940F52" w:rsidP="00940F52">
            <w:pPr>
              <w:pStyle w:val="TableText"/>
              <w:jc w:val="center"/>
              <w:rPr>
                <w:color w:val="000000"/>
              </w:rPr>
            </w:pPr>
            <w:r w:rsidRPr="00A95559">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CFB8669" w14:textId="1DC25F4B"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8604DF2" w14:textId="44CE7A8A"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19B3B05" w14:textId="08824676" w:rsidR="00940F52" w:rsidRDefault="00940F52" w:rsidP="00940F52">
            <w:pPr>
              <w:pStyle w:val="TableText"/>
              <w:rPr>
                <w:color w:val="000000"/>
              </w:rPr>
            </w:pPr>
            <w:r w:rsidRPr="002A5E4A">
              <w:t>NONE</w:t>
            </w:r>
          </w:p>
        </w:tc>
      </w:tr>
      <w:tr w:rsidR="00940F52" w:rsidRPr="000E5658" w14:paraId="500F35E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4851A7E" w14:textId="48162262" w:rsidR="00940F52" w:rsidRDefault="00940F52" w:rsidP="00940F52">
            <w:pPr>
              <w:pStyle w:val="TableText"/>
              <w:rPr>
                <w:color w:val="000000"/>
              </w:rPr>
            </w:pPr>
            <w:r w:rsidRPr="00407640">
              <w:rPr>
                <w:color w:val="000000"/>
              </w:rPr>
              <w:lastRenderedPageBreak/>
              <w:t xml:space="preserve">RPC </w:t>
            </w:r>
            <w:proofErr w:type="spellStart"/>
            <w:r w:rsidRPr="00407640">
              <w:rPr>
                <w:color w:val="000000"/>
              </w:rPr>
              <w:t>Wizard_Edit</w:t>
            </w:r>
            <w:proofErr w:type="spellEnd"/>
            <w:r w:rsidRPr="00407640">
              <w:rPr>
                <w:color w:val="000000"/>
              </w:rPr>
              <w:t xml:space="preserve"> Definition Edit </w:t>
            </w:r>
            <w:proofErr w:type="spellStart"/>
            <w:r w:rsidRPr="00407640">
              <w:rPr>
                <w:color w:val="000000"/>
              </w:rPr>
              <w:t>Param</w:t>
            </w:r>
            <w:proofErr w:type="spellEnd"/>
            <w:r w:rsidRPr="00407640">
              <w:rPr>
                <w:color w:val="000000"/>
              </w:rPr>
              <w:t xml:space="preserve"> Test Set</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21561783" w14:textId="403B50EA" w:rsidR="00940F52" w:rsidRDefault="00940F52" w:rsidP="00940F52">
            <w:pPr>
              <w:pStyle w:val="TableText"/>
              <w:jc w:val="center"/>
              <w:rPr>
                <w:color w:val="000000"/>
              </w:rPr>
            </w:pPr>
            <w:r w:rsidRPr="007E2814">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ED0B7DB" w14:textId="5DEC2284" w:rsidR="00940F52" w:rsidRDefault="00940F52" w:rsidP="00940F52">
            <w:pPr>
              <w:pStyle w:val="TableText"/>
              <w:jc w:val="center"/>
              <w:rPr>
                <w:color w:val="000000"/>
              </w:rPr>
            </w:pPr>
            <w:r w:rsidRPr="00A95559">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82A4066" w14:textId="6E6BA22D"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7F55BFF" w14:textId="323988A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AD748C4" w14:textId="0BC6873E" w:rsidR="00940F52" w:rsidRDefault="00940F52" w:rsidP="00940F52">
            <w:pPr>
              <w:pStyle w:val="TableText"/>
              <w:rPr>
                <w:color w:val="000000"/>
              </w:rPr>
            </w:pPr>
            <w:r w:rsidRPr="002A5E4A">
              <w:t>NONE</w:t>
            </w:r>
          </w:p>
        </w:tc>
      </w:tr>
      <w:tr w:rsidR="00940F52" w:rsidRPr="000E5658" w14:paraId="16042BD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292FF28" w14:textId="30DBAAA7" w:rsidR="00940F52" w:rsidRDefault="00940F52" w:rsidP="00940F52">
            <w:pPr>
              <w:pStyle w:val="TableText"/>
              <w:rPr>
                <w:color w:val="000000"/>
              </w:rPr>
            </w:pPr>
            <w:r w:rsidRPr="00407640">
              <w:rPr>
                <w:color w:val="000000"/>
              </w:rPr>
              <w:t xml:space="preserve">RPC </w:t>
            </w:r>
            <w:proofErr w:type="spellStart"/>
            <w:r w:rsidRPr="00407640">
              <w:rPr>
                <w:color w:val="000000"/>
              </w:rPr>
              <w:t>Wizard_Edit</w:t>
            </w:r>
            <w:proofErr w:type="spellEnd"/>
            <w:r w:rsidRPr="00407640">
              <w:rPr>
                <w:color w:val="000000"/>
              </w:rPr>
              <w:t xml:space="preserve"> Definition Edit </w:t>
            </w:r>
            <w:proofErr w:type="spellStart"/>
            <w:r w:rsidRPr="00407640">
              <w:rPr>
                <w:color w:val="000000"/>
              </w:rPr>
              <w:t>Param</w:t>
            </w:r>
            <w:proofErr w:type="spellEnd"/>
            <w:r w:rsidRPr="00407640">
              <w:rPr>
                <w:color w:val="000000"/>
              </w:rPr>
              <w:t xml:space="preserve"> Test Set</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C539C7E" w14:textId="3E9C0171" w:rsidR="00940F52" w:rsidRDefault="00940F52" w:rsidP="00940F52">
            <w:pPr>
              <w:pStyle w:val="TableText"/>
              <w:jc w:val="center"/>
              <w:rPr>
                <w:color w:val="000000"/>
              </w:rPr>
            </w:pPr>
            <w:r w:rsidRPr="007E2814">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EA74418" w14:textId="46F4FF3E" w:rsidR="00940F52" w:rsidRDefault="00940F52" w:rsidP="00940F52">
            <w:pPr>
              <w:pStyle w:val="TableText"/>
              <w:jc w:val="center"/>
              <w:rPr>
                <w:color w:val="000000"/>
              </w:rPr>
            </w:pPr>
            <w:r w:rsidRPr="00A95559">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1EC4101" w14:textId="0A939BA2"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F86BFF9" w14:textId="5BC65D4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F7F69A1" w14:textId="3EDEBB75" w:rsidR="00940F52" w:rsidRDefault="00940F52" w:rsidP="00940F52">
            <w:pPr>
              <w:pStyle w:val="TableText"/>
              <w:rPr>
                <w:color w:val="000000"/>
              </w:rPr>
            </w:pPr>
            <w:r w:rsidRPr="002A5E4A">
              <w:t>NONE</w:t>
            </w:r>
          </w:p>
        </w:tc>
      </w:tr>
      <w:tr w:rsidR="00940F52" w:rsidRPr="000E5658" w14:paraId="032B797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912B597" w14:textId="00252454" w:rsidR="00940F52" w:rsidRDefault="00940F52" w:rsidP="00940F52">
            <w:pPr>
              <w:pStyle w:val="TableText"/>
              <w:rPr>
                <w:color w:val="000000"/>
              </w:rPr>
            </w:pPr>
            <w:r w:rsidRPr="00911436">
              <w:rPr>
                <w:color w:val="000000"/>
              </w:rPr>
              <w:t xml:space="preserve">RPC </w:t>
            </w:r>
            <w:proofErr w:type="spellStart"/>
            <w:r w:rsidRPr="00911436">
              <w:rPr>
                <w:color w:val="000000"/>
              </w:rPr>
              <w:t>Wizard_Edit</w:t>
            </w:r>
            <w:proofErr w:type="spellEnd"/>
            <w:r w:rsidRPr="00911436">
              <w:rPr>
                <w:color w:val="000000"/>
              </w:rPr>
              <w:t xml:space="preserve"> Definition</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DCD3D92" w14:textId="55A49B30"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5BFCA1A" w14:textId="14C40523" w:rsidR="00940F52" w:rsidRDefault="00940F52" w:rsidP="00940F52">
            <w:pPr>
              <w:pStyle w:val="TableText"/>
              <w:jc w:val="center"/>
              <w:rPr>
                <w:color w:val="000000"/>
              </w:rPr>
            </w:pPr>
            <w:r w:rsidRPr="00B55F18">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9B92CE7" w14:textId="377D2ABF"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FFC4B26" w14:textId="57DDA02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CDBB13F" w14:textId="4968D119" w:rsidR="00940F52" w:rsidRDefault="00940F52" w:rsidP="00940F52">
            <w:pPr>
              <w:pStyle w:val="TableText"/>
              <w:rPr>
                <w:color w:val="000000"/>
              </w:rPr>
            </w:pPr>
            <w:r w:rsidRPr="002A5E4A">
              <w:t>NONE</w:t>
            </w:r>
          </w:p>
        </w:tc>
      </w:tr>
      <w:tr w:rsidR="00940F52" w:rsidRPr="000E5658" w14:paraId="357B670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5DF407E" w14:textId="0B84B589" w:rsidR="00940F52" w:rsidRDefault="00940F52" w:rsidP="00940F52">
            <w:pPr>
              <w:pStyle w:val="TableText"/>
              <w:rPr>
                <w:color w:val="000000"/>
              </w:rPr>
            </w:pPr>
            <w:r w:rsidRPr="00B55F18">
              <w:rPr>
                <w:color w:val="000000"/>
              </w:rPr>
              <w:t xml:space="preserve">RPC </w:t>
            </w:r>
            <w:proofErr w:type="spellStart"/>
            <w:r w:rsidRPr="00B55F18">
              <w:rPr>
                <w:color w:val="000000"/>
              </w:rPr>
              <w:t>Wizard_Select</w:t>
            </w:r>
            <w:proofErr w:type="spellEnd"/>
            <w:r w:rsidRPr="00B55F18">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0B9E416" w14:textId="7D049B8A" w:rsidR="00940F52" w:rsidRDefault="00940F52" w:rsidP="00940F52">
            <w:pPr>
              <w:pStyle w:val="TableText"/>
              <w:jc w:val="center"/>
              <w:rPr>
                <w:color w:val="000000"/>
              </w:rPr>
            </w:pPr>
            <w:r w:rsidRPr="007E2814">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6700752" w14:textId="7B359EE3"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2D59AC6" w14:textId="57210CE2"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79F6A6F" w14:textId="29F81A89"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9C2E943" w14:textId="5B8BB578" w:rsidR="00940F52" w:rsidRDefault="00940F52" w:rsidP="00940F52">
            <w:pPr>
              <w:pStyle w:val="TableText"/>
              <w:rPr>
                <w:color w:val="000000"/>
              </w:rPr>
            </w:pPr>
            <w:r w:rsidRPr="002A5E4A">
              <w:t>NONE</w:t>
            </w:r>
          </w:p>
        </w:tc>
      </w:tr>
      <w:tr w:rsidR="00940F52" w:rsidRPr="000E5658" w14:paraId="1D7B9B3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A2BB65B" w14:textId="655A6B50" w:rsidR="00940F52" w:rsidRDefault="00940F52" w:rsidP="00940F52">
            <w:pPr>
              <w:pStyle w:val="TableText"/>
              <w:rPr>
                <w:color w:val="000000"/>
              </w:rPr>
            </w:pPr>
            <w:r w:rsidRPr="00B55F18">
              <w:rPr>
                <w:color w:val="000000"/>
              </w:rPr>
              <w:t xml:space="preserve">RPC </w:t>
            </w:r>
            <w:proofErr w:type="spellStart"/>
            <w:r w:rsidRPr="00B55F18">
              <w:rPr>
                <w:color w:val="000000"/>
              </w:rPr>
              <w:t>Wizard_Select</w:t>
            </w:r>
            <w:proofErr w:type="spellEnd"/>
            <w:r w:rsidRPr="00B55F18">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9FF99D9" w14:textId="34CFEE5A" w:rsidR="00940F52" w:rsidRDefault="00940F52" w:rsidP="00940F52">
            <w:pPr>
              <w:pStyle w:val="TableText"/>
              <w:jc w:val="center"/>
              <w:rPr>
                <w:color w:val="000000"/>
              </w:rPr>
            </w:pPr>
            <w:r w:rsidRPr="007E2814">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DBDFD0A" w14:textId="01550812"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CA12EFE" w14:textId="6E588879"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E948F42" w14:textId="55787926"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448874D" w14:textId="1A0FE8B0" w:rsidR="00940F52" w:rsidRDefault="00940F52" w:rsidP="00940F52">
            <w:pPr>
              <w:pStyle w:val="TableText"/>
              <w:rPr>
                <w:color w:val="000000"/>
              </w:rPr>
            </w:pPr>
            <w:r w:rsidRPr="002A5E4A">
              <w:t>NONE</w:t>
            </w:r>
          </w:p>
        </w:tc>
      </w:tr>
      <w:tr w:rsidR="00940F52" w:rsidRPr="000E5658" w14:paraId="7394E3B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9FF868C" w14:textId="42B5A461"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AD96759" w14:textId="6C2218C8"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15EADE8" w14:textId="30DB1563"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8425852" w14:textId="08A066E3"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4434717" w14:textId="0C97D860"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40AF63A" w14:textId="135B725F" w:rsidR="00940F52" w:rsidRDefault="00940F52" w:rsidP="00940F52">
            <w:pPr>
              <w:pStyle w:val="TableText"/>
              <w:rPr>
                <w:color w:val="000000"/>
              </w:rPr>
            </w:pPr>
            <w:r w:rsidRPr="002A5E4A">
              <w:t>NONE</w:t>
            </w:r>
          </w:p>
        </w:tc>
      </w:tr>
      <w:tr w:rsidR="00940F52" w:rsidRPr="000E5658" w14:paraId="09FD207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1F1AD3E" w14:textId="6CD74525"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F8FE670" w14:textId="731DAE9C"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E881207" w14:textId="5FD05167"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5289159" w14:textId="219AA534"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05CF872" w14:textId="44C07330"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9B403A7" w14:textId="7311F434" w:rsidR="00940F52" w:rsidRDefault="00940F52" w:rsidP="00940F52">
            <w:pPr>
              <w:pStyle w:val="TableText"/>
              <w:rPr>
                <w:color w:val="000000"/>
              </w:rPr>
            </w:pPr>
            <w:r w:rsidRPr="002A5E4A">
              <w:t>NONE</w:t>
            </w:r>
          </w:p>
        </w:tc>
      </w:tr>
      <w:tr w:rsidR="00940F52" w:rsidRPr="000E5658" w14:paraId="27B9965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ED4614E" w14:textId="2B907A24"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4A5DDE1" w14:textId="54C07D8C"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A3DD3D6" w14:textId="55CFBF79"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0F47D14" w14:textId="484D7C1A"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E6F34EA" w14:textId="5F9ED2C7"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B4DEE3D" w14:textId="2CEBA9AE" w:rsidR="00940F52" w:rsidRDefault="00940F52" w:rsidP="00940F52">
            <w:pPr>
              <w:pStyle w:val="TableText"/>
              <w:rPr>
                <w:color w:val="000000"/>
              </w:rPr>
            </w:pPr>
            <w:r w:rsidRPr="002A5E4A">
              <w:t>NONE</w:t>
            </w:r>
          </w:p>
        </w:tc>
      </w:tr>
      <w:tr w:rsidR="00940F52" w:rsidRPr="000E5658" w14:paraId="789FA41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5C87A85" w14:textId="698E318F"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710F2AB" w14:textId="779D4CD5"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03A665B" w14:textId="1DF163BE"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B75A1E7" w14:textId="518F6B41"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AD0E3AD" w14:textId="0612906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ABB25A2" w14:textId="128A63CF" w:rsidR="00940F52" w:rsidRDefault="00940F52" w:rsidP="00940F52">
            <w:pPr>
              <w:pStyle w:val="TableText"/>
              <w:rPr>
                <w:color w:val="000000"/>
              </w:rPr>
            </w:pPr>
            <w:r w:rsidRPr="002A5E4A">
              <w:t>NONE</w:t>
            </w:r>
          </w:p>
        </w:tc>
      </w:tr>
      <w:tr w:rsidR="00940F52" w:rsidRPr="000E5658" w14:paraId="1307EE1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F68253C" w14:textId="2099D660"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9693EE4" w14:textId="68997393"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59EB7B3" w14:textId="508C413F"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4FA2611" w14:textId="6B7E501E"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B93446C" w14:textId="67D49205"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BB4D2CD" w14:textId="101F9A1D" w:rsidR="00940F52" w:rsidRDefault="00940F52" w:rsidP="00940F52">
            <w:pPr>
              <w:pStyle w:val="TableText"/>
              <w:rPr>
                <w:color w:val="000000"/>
              </w:rPr>
            </w:pPr>
            <w:r w:rsidRPr="002A5E4A">
              <w:t>NONE</w:t>
            </w:r>
          </w:p>
        </w:tc>
      </w:tr>
      <w:tr w:rsidR="00940F52" w:rsidRPr="000E5658" w14:paraId="4C1506B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244FC16" w14:textId="7B74D0BC"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B879FC7" w14:textId="61F3B354"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D094938" w14:textId="2FAFE3D5"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84ABE77" w14:textId="5C84FBC4"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6799BE4" w14:textId="74BB62C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25E70AB" w14:textId="5EAA86AE" w:rsidR="00940F52" w:rsidRDefault="00940F52" w:rsidP="00940F52">
            <w:pPr>
              <w:pStyle w:val="TableText"/>
              <w:rPr>
                <w:color w:val="000000"/>
              </w:rPr>
            </w:pPr>
            <w:r w:rsidRPr="002A5E4A">
              <w:t>NONE</w:t>
            </w:r>
          </w:p>
        </w:tc>
      </w:tr>
      <w:tr w:rsidR="00940F52" w:rsidRPr="000E5658" w14:paraId="201E789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DB090D2" w14:textId="17C20C43"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9B0B469" w14:textId="5D33910E"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B05FE1A" w14:textId="09C422F9"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FF2231B" w14:textId="08BD682B"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7399FCB" w14:textId="6551ED9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8B4188C" w14:textId="724BF23A" w:rsidR="00940F52" w:rsidRDefault="00940F52" w:rsidP="00940F52">
            <w:pPr>
              <w:pStyle w:val="TableText"/>
              <w:rPr>
                <w:color w:val="000000"/>
              </w:rPr>
            </w:pPr>
            <w:r w:rsidRPr="002A5E4A">
              <w:t>NONE</w:t>
            </w:r>
          </w:p>
        </w:tc>
      </w:tr>
      <w:tr w:rsidR="00940F52" w:rsidRPr="000E5658" w14:paraId="59F9AD7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C06235C" w14:textId="429DCD5B"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28751B9" w14:textId="4AB6FF6A"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C56DCC1" w14:textId="447E4D99"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B5FBAF1" w14:textId="45C70FBD"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2939FCB" w14:textId="00B39683"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4660C7C" w14:textId="07A93CD5" w:rsidR="00940F52" w:rsidRDefault="00940F52" w:rsidP="00940F52">
            <w:pPr>
              <w:pStyle w:val="TableText"/>
              <w:rPr>
                <w:color w:val="000000"/>
              </w:rPr>
            </w:pPr>
            <w:r w:rsidRPr="002A5E4A">
              <w:t>NONE</w:t>
            </w:r>
          </w:p>
        </w:tc>
      </w:tr>
      <w:tr w:rsidR="00940F52" w:rsidRPr="000E5658" w14:paraId="627C483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A7F8AF6" w14:textId="3ADBE650"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6A02E112" w14:textId="69717107"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B816A5A" w14:textId="3C73C7B1"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ED9A701" w14:textId="4F1CA57F"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EE8C6EC" w14:textId="1905CC45"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3244BC9" w14:textId="53FD39FA" w:rsidR="00940F52" w:rsidRDefault="00940F52" w:rsidP="00940F52">
            <w:pPr>
              <w:pStyle w:val="TableText"/>
              <w:rPr>
                <w:color w:val="000000"/>
              </w:rPr>
            </w:pPr>
            <w:r w:rsidRPr="002A5E4A">
              <w:t>NONE</w:t>
            </w:r>
          </w:p>
        </w:tc>
      </w:tr>
      <w:tr w:rsidR="00940F52" w:rsidRPr="000E5658" w14:paraId="46FD519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4EA6866" w14:textId="211F6521"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3FB400C6" w14:textId="400A0C7C"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78E7F19" w14:textId="40C0945D"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0AED3C0" w14:textId="7E2E3F49"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DFE355B" w14:textId="4F3EDC6A"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C51BE45" w14:textId="63E5C285" w:rsidR="00940F52" w:rsidRDefault="00940F52" w:rsidP="00940F52">
            <w:pPr>
              <w:pStyle w:val="TableText"/>
              <w:rPr>
                <w:color w:val="000000"/>
              </w:rPr>
            </w:pPr>
            <w:r w:rsidRPr="002A5E4A">
              <w:t>NONE</w:t>
            </w:r>
          </w:p>
        </w:tc>
      </w:tr>
      <w:tr w:rsidR="00940F52" w:rsidRPr="000E5658" w14:paraId="5514966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F2F85E9" w14:textId="4C776334"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D31321B" w14:textId="5C8DBCF3"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35C1664" w14:textId="37087D11"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ED3D956" w14:textId="7C6A3950"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0459E5E" w14:textId="1225A7A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9D96C17" w14:textId="23A66F0C" w:rsidR="00940F52" w:rsidRDefault="00940F52" w:rsidP="00940F52">
            <w:pPr>
              <w:pStyle w:val="TableText"/>
              <w:rPr>
                <w:color w:val="000000"/>
              </w:rPr>
            </w:pPr>
            <w:r w:rsidRPr="002A5E4A">
              <w:t>NONE</w:t>
            </w:r>
          </w:p>
        </w:tc>
      </w:tr>
      <w:tr w:rsidR="00940F52" w:rsidRPr="000E5658" w14:paraId="7B491EE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1DBDF44" w14:textId="1B258EEB"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B10FD5C" w14:textId="44969031"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5D47B1B" w14:textId="5BB2C160"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38375A1" w14:textId="13B9DBAA"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5446B85" w14:textId="5C2CC406"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CDD927A" w14:textId="47639F59" w:rsidR="00940F52" w:rsidRDefault="00940F52" w:rsidP="00940F52">
            <w:pPr>
              <w:pStyle w:val="TableText"/>
              <w:rPr>
                <w:color w:val="000000"/>
              </w:rPr>
            </w:pPr>
            <w:r w:rsidRPr="002A5E4A">
              <w:t>NONE</w:t>
            </w:r>
          </w:p>
        </w:tc>
      </w:tr>
      <w:tr w:rsidR="00940F52" w:rsidRPr="000E5658" w14:paraId="01E7A82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F332975" w14:textId="0AE89CB9"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8CA477F" w14:textId="5F268070"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3258C61" w14:textId="73B175A9"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2875CC1" w14:textId="254BA89D"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DFE00CD" w14:textId="62905DD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4718427" w14:textId="12A4E166" w:rsidR="00940F52" w:rsidRDefault="00940F52" w:rsidP="00940F52">
            <w:pPr>
              <w:pStyle w:val="TableText"/>
              <w:rPr>
                <w:color w:val="000000"/>
              </w:rPr>
            </w:pPr>
            <w:r w:rsidRPr="002A5E4A">
              <w:t>NONE</w:t>
            </w:r>
          </w:p>
        </w:tc>
      </w:tr>
      <w:tr w:rsidR="00940F52" w:rsidRPr="000E5658" w14:paraId="44D4469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F2BC8A6" w14:textId="18D12666"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3DBD5D47" w14:textId="631A4451"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4B03686" w14:textId="79FBC2E9"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7288255" w14:textId="235576D3"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81CAD95" w14:textId="20BC3A2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F3BD12B" w14:textId="5A115362" w:rsidR="00940F52" w:rsidRDefault="00940F52" w:rsidP="00940F52">
            <w:pPr>
              <w:pStyle w:val="TableText"/>
              <w:rPr>
                <w:color w:val="000000"/>
              </w:rPr>
            </w:pPr>
            <w:r w:rsidRPr="002A5E4A">
              <w:t>NONE</w:t>
            </w:r>
          </w:p>
        </w:tc>
      </w:tr>
      <w:tr w:rsidR="00940F52" w:rsidRPr="000E5658" w14:paraId="085AC36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EA62019" w14:textId="34901505" w:rsidR="00940F52" w:rsidRDefault="00940F52" w:rsidP="00940F52">
            <w:pPr>
              <w:pStyle w:val="TableText"/>
              <w:rPr>
                <w:color w:val="000000"/>
              </w:rPr>
            </w:pPr>
            <w:r w:rsidRPr="00800FF7">
              <w:t>VistA.js 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662A2CDB" w14:textId="1683296D"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B07BC39" w14:textId="49597295"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2CCE1C5" w14:textId="28B4E0CA"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8FE4791" w14:textId="4CE98EAE"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E0C490A" w14:textId="7DF03BB2" w:rsidR="00940F52" w:rsidRDefault="00940F52" w:rsidP="00940F52">
            <w:pPr>
              <w:pStyle w:val="TableText"/>
              <w:rPr>
                <w:color w:val="000000"/>
              </w:rPr>
            </w:pPr>
            <w:r w:rsidRPr="002A5E4A">
              <w:t>NONE</w:t>
            </w:r>
          </w:p>
        </w:tc>
      </w:tr>
      <w:tr w:rsidR="00940F52" w:rsidRPr="000E5658" w14:paraId="5870EB1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D07E851" w14:textId="4BFE0918" w:rsidR="00940F52" w:rsidRDefault="00940F52" w:rsidP="00940F52">
            <w:pPr>
              <w:pStyle w:val="TableText"/>
              <w:rPr>
                <w:color w:val="000000"/>
              </w:rPr>
            </w:pPr>
            <w:r w:rsidRPr="00A160C2">
              <w:t xml:space="preserve">SMOKE </w:t>
            </w:r>
            <w:proofErr w:type="spellStart"/>
            <w:r w:rsidRPr="00A160C2">
              <w:t>TEST_VistAjsSplashPage</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53683C59" w14:textId="6BAFAA11"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0E002C3" w14:textId="1C681421"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CD6EA47" w14:textId="189AF83B"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BE66DCD" w14:textId="653DE4A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20F1A4E" w14:textId="1DFC6905" w:rsidR="00940F52" w:rsidRDefault="00940F52" w:rsidP="00940F52">
            <w:pPr>
              <w:pStyle w:val="TableText"/>
              <w:rPr>
                <w:color w:val="000000"/>
              </w:rPr>
            </w:pPr>
            <w:r w:rsidRPr="002A5E4A">
              <w:t>NONE</w:t>
            </w:r>
          </w:p>
        </w:tc>
      </w:tr>
      <w:tr w:rsidR="00940F52" w:rsidRPr="000E5658" w14:paraId="5946DE5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EF7B981" w14:textId="4AB97DA3" w:rsidR="00940F52" w:rsidRDefault="00940F52" w:rsidP="00940F52">
            <w:pPr>
              <w:pStyle w:val="TableText"/>
              <w:rPr>
                <w:color w:val="000000"/>
              </w:rPr>
            </w:pPr>
            <w:r w:rsidRPr="00A160C2">
              <w:t xml:space="preserve">SMOKE TEST_RPC Wizard </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0947624" w14:textId="4915B825"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A84E252" w14:textId="1A9F94BB"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6EB5A2E" w14:textId="47FA4E8B"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DEF5559" w14:textId="5CE071C5"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1AA31D7" w14:textId="2AC5DB27" w:rsidR="00940F52" w:rsidRDefault="00940F52" w:rsidP="00940F52">
            <w:pPr>
              <w:pStyle w:val="TableText"/>
              <w:rPr>
                <w:color w:val="000000"/>
              </w:rPr>
            </w:pPr>
            <w:r w:rsidRPr="002A5E4A">
              <w:t>NONE</w:t>
            </w:r>
          </w:p>
        </w:tc>
      </w:tr>
      <w:tr w:rsidR="00940F52" w:rsidRPr="000E5658" w14:paraId="5C5627C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ECCBCA0" w14:textId="366273DD" w:rsidR="00940F52" w:rsidRDefault="00940F52" w:rsidP="00940F52">
            <w:pPr>
              <w:pStyle w:val="TableText"/>
              <w:rPr>
                <w:color w:val="000000"/>
              </w:rPr>
            </w:pPr>
            <w:r w:rsidRPr="00A160C2">
              <w:t xml:space="preserve">SMOKE TEST_RPC Wizard  </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F6CF3C1" w14:textId="7A03AA4A"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1D024B4" w14:textId="28827018"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91CF551" w14:textId="7680D1D6"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6FBFBDE" w14:textId="1811DEE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BFA4C83" w14:textId="3FC82F63" w:rsidR="00940F52" w:rsidRDefault="00940F52" w:rsidP="00940F52">
            <w:pPr>
              <w:pStyle w:val="TableText"/>
              <w:rPr>
                <w:color w:val="000000"/>
              </w:rPr>
            </w:pPr>
            <w:r w:rsidRPr="002A5E4A">
              <w:t>NONE</w:t>
            </w:r>
          </w:p>
        </w:tc>
      </w:tr>
      <w:tr w:rsidR="00940F52" w:rsidRPr="000E5658" w14:paraId="4881743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0404C70" w14:textId="6A292787" w:rsidR="00940F52" w:rsidRDefault="00940F52" w:rsidP="00940F52">
            <w:pPr>
              <w:pStyle w:val="TableText"/>
              <w:rPr>
                <w:color w:val="000000"/>
              </w:rPr>
            </w:pPr>
            <w:r w:rsidRPr="00A160C2">
              <w:t xml:space="preserve">SMOKE TEST_RPC Wizard </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6DC15467" w14:textId="47DE57A3"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CCFED07" w14:textId="08B7C0F1"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FC4F7E4" w14:textId="3C14E34A"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266B136" w14:textId="1C47A49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8A90DC1" w14:textId="01111F22" w:rsidR="00940F52" w:rsidRDefault="00940F52" w:rsidP="00940F52">
            <w:pPr>
              <w:pStyle w:val="TableText"/>
              <w:rPr>
                <w:color w:val="000000"/>
              </w:rPr>
            </w:pPr>
            <w:r w:rsidRPr="002A5E4A">
              <w:t>NONE</w:t>
            </w:r>
          </w:p>
        </w:tc>
      </w:tr>
      <w:tr w:rsidR="00940F52" w:rsidRPr="000E5658" w14:paraId="7CDDBAD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95531D0" w14:textId="076A61C6" w:rsidR="00940F52" w:rsidRDefault="00940F52" w:rsidP="00940F52">
            <w:pPr>
              <w:pStyle w:val="TableText"/>
              <w:rPr>
                <w:color w:val="000000"/>
              </w:rPr>
            </w:pPr>
            <w:r w:rsidRPr="00A160C2">
              <w:t>SMOKE TEST_RPC Wizard</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464B062" w14:textId="1735A6C0"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5CF85CD" w14:textId="79CA62C0"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54D0062" w14:textId="75471813"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614938E" w14:textId="3D45C59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E6D9443" w14:textId="2D734B36" w:rsidR="00940F52" w:rsidRDefault="00940F52" w:rsidP="00940F52">
            <w:pPr>
              <w:pStyle w:val="TableText"/>
              <w:rPr>
                <w:color w:val="000000"/>
              </w:rPr>
            </w:pPr>
            <w:r w:rsidRPr="002A5E4A">
              <w:t>NONE</w:t>
            </w:r>
          </w:p>
        </w:tc>
      </w:tr>
      <w:tr w:rsidR="00940F52" w:rsidRPr="000E5658" w14:paraId="2CF109D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1557E2E" w14:textId="78D2198A" w:rsidR="00940F52" w:rsidRDefault="00940F52" w:rsidP="00940F52">
            <w:pPr>
              <w:pStyle w:val="TableText"/>
              <w:rPr>
                <w:color w:val="000000"/>
              </w:rPr>
            </w:pPr>
            <w:r w:rsidRPr="00A160C2">
              <w:lastRenderedPageBreak/>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7D68DD8" w14:textId="2F2ACEBA"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D0C56DB" w14:textId="523683E8"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D6D0307" w14:textId="428176C4"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A19D393" w14:textId="161644FE"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BD67270" w14:textId="4E527209" w:rsidR="00940F52" w:rsidRDefault="00940F52" w:rsidP="00940F52">
            <w:pPr>
              <w:pStyle w:val="TableText"/>
              <w:rPr>
                <w:color w:val="000000"/>
              </w:rPr>
            </w:pPr>
            <w:r w:rsidRPr="002A5E4A">
              <w:t>NONE</w:t>
            </w:r>
          </w:p>
        </w:tc>
      </w:tr>
      <w:tr w:rsidR="00940F52" w:rsidRPr="000E5658" w14:paraId="40DF8C4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612ED5F" w14:textId="0D3284C6"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F2929CF" w14:textId="661C561A"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935AAF0" w14:textId="18553568"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AEB90A1" w14:textId="14BB65DE"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A18495B" w14:textId="0B5763E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0C2EBDF" w14:textId="77745889" w:rsidR="00940F52" w:rsidRDefault="00940F52" w:rsidP="00940F52">
            <w:pPr>
              <w:pStyle w:val="TableText"/>
              <w:rPr>
                <w:color w:val="000000"/>
              </w:rPr>
            </w:pPr>
            <w:r w:rsidRPr="002A5E4A">
              <w:t>NONE</w:t>
            </w:r>
          </w:p>
        </w:tc>
      </w:tr>
      <w:tr w:rsidR="00940F52" w:rsidRPr="000E5658" w14:paraId="2A8F1D8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B143C9A" w14:textId="79E6F4EA"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3265D97B" w14:textId="2C4EB2F7"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8550EFE" w14:textId="36FE2358"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22CC871" w14:textId="4B532AC2"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B126A4C" w14:textId="201FF977"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C84B7E2" w14:textId="48705D22" w:rsidR="00940F52" w:rsidRDefault="00940F52" w:rsidP="00940F52">
            <w:pPr>
              <w:pStyle w:val="TableText"/>
              <w:rPr>
                <w:color w:val="000000"/>
              </w:rPr>
            </w:pPr>
            <w:r w:rsidRPr="002A5E4A">
              <w:t>NONE</w:t>
            </w:r>
          </w:p>
        </w:tc>
      </w:tr>
      <w:tr w:rsidR="00940F52" w:rsidRPr="000E5658" w14:paraId="44FD2A9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F6BFE36" w14:textId="1AA6602D"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D042C5D" w14:textId="7BC458CA"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426E851" w14:textId="3C0CAEB9"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3AB4113" w14:textId="152D8E22"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BEC1A9E" w14:textId="2894AF73"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BC5F964" w14:textId="5002D405" w:rsidR="00940F52" w:rsidRDefault="00940F52" w:rsidP="00940F52">
            <w:pPr>
              <w:pStyle w:val="TableText"/>
              <w:rPr>
                <w:color w:val="000000"/>
              </w:rPr>
            </w:pPr>
            <w:r w:rsidRPr="002A5E4A">
              <w:t>NONE</w:t>
            </w:r>
          </w:p>
        </w:tc>
      </w:tr>
      <w:tr w:rsidR="00940F52" w:rsidRPr="000E5658" w14:paraId="19C6C76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F571A8D" w14:textId="59312311"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BA26233" w14:textId="4DFF9D41"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F9E033C" w14:textId="389692FD"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BEF044B" w14:textId="0391BDDE"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B846F83" w14:textId="092DABD8"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2B6CC41" w14:textId="07C8705F" w:rsidR="00940F52" w:rsidRDefault="00940F52" w:rsidP="00940F52">
            <w:pPr>
              <w:pStyle w:val="TableText"/>
              <w:rPr>
                <w:color w:val="000000"/>
              </w:rPr>
            </w:pPr>
            <w:r w:rsidRPr="002A5E4A">
              <w:t>NONE</w:t>
            </w:r>
          </w:p>
        </w:tc>
      </w:tr>
      <w:tr w:rsidR="00940F52" w:rsidRPr="000E5658" w14:paraId="59F9334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9DBD869" w14:textId="176E94C7" w:rsidR="00940F52" w:rsidRDefault="00940F52" w:rsidP="00940F52">
            <w:pPr>
              <w:pStyle w:val="TableText"/>
              <w:rPr>
                <w:color w:val="000000"/>
              </w:rPr>
            </w:pPr>
            <w:r w:rsidRPr="00B62436">
              <w:rPr>
                <w:color w:val="000000"/>
              </w:rPr>
              <w:t xml:space="preserve">RPC </w:t>
            </w:r>
            <w:proofErr w:type="spellStart"/>
            <w:r w:rsidRPr="00B62436">
              <w:rPr>
                <w:color w:val="000000"/>
              </w:rPr>
              <w:t>Wizard_Edit</w:t>
            </w:r>
            <w:proofErr w:type="spellEnd"/>
            <w:r w:rsidRPr="00B62436">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20A1DDF" w14:textId="6240A000"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928B2E0" w14:textId="2AD1D55E"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963246E" w14:textId="4EF32E38"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B794D67" w14:textId="62410796"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79B4029" w14:textId="1B96924C" w:rsidR="00940F52" w:rsidRDefault="00940F52" w:rsidP="00940F52">
            <w:pPr>
              <w:pStyle w:val="TableText"/>
              <w:rPr>
                <w:color w:val="000000"/>
              </w:rPr>
            </w:pPr>
            <w:r w:rsidRPr="002A5E4A">
              <w:t>NONE</w:t>
            </w:r>
          </w:p>
        </w:tc>
      </w:tr>
      <w:tr w:rsidR="00940F52" w:rsidRPr="000E5658" w14:paraId="435FFD9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830B7C1" w14:textId="084E5B4E" w:rsidR="00940F52" w:rsidRDefault="00940F52" w:rsidP="00940F52">
            <w:pPr>
              <w:pStyle w:val="TableText"/>
              <w:rPr>
                <w:color w:val="000000"/>
              </w:rPr>
            </w:pPr>
            <w:r w:rsidRPr="00B62436">
              <w:rPr>
                <w:color w:val="000000"/>
              </w:rPr>
              <w:t xml:space="preserve">RPC </w:t>
            </w:r>
            <w:proofErr w:type="spellStart"/>
            <w:r w:rsidRPr="00B62436">
              <w:rPr>
                <w:color w:val="000000"/>
              </w:rPr>
              <w:t>Wizard_Edit</w:t>
            </w:r>
            <w:proofErr w:type="spellEnd"/>
            <w:r w:rsidRPr="00B62436">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0065137" w14:textId="64471496"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D66663F" w14:textId="1A691A76"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C6D72BA" w14:textId="4D28DD09"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DD71C5E" w14:textId="33B476A4"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06810F9" w14:textId="4BBDC6CE" w:rsidR="00940F52" w:rsidRDefault="00940F52" w:rsidP="00940F52">
            <w:pPr>
              <w:pStyle w:val="TableText"/>
              <w:rPr>
                <w:color w:val="000000"/>
              </w:rPr>
            </w:pPr>
            <w:r w:rsidRPr="002A5E4A">
              <w:t>NONE</w:t>
            </w:r>
          </w:p>
        </w:tc>
      </w:tr>
      <w:tr w:rsidR="00940F52" w:rsidRPr="000E5658" w14:paraId="37C4A20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4908197" w14:textId="31405937"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6C861BC" w14:textId="05C984C4"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05A4802" w14:textId="201D7431"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2893EFA" w14:textId="24FF3E1D"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641FD40" w14:textId="6EFEAED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C9D409C" w14:textId="44089236" w:rsidR="00940F52" w:rsidRDefault="00940F52" w:rsidP="00940F52">
            <w:pPr>
              <w:pStyle w:val="TableText"/>
              <w:rPr>
                <w:color w:val="000000"/>
              </w:rPr>
            </w:pPr>
            <w:r w:rsidRPr="002A5E4A">
              <w:t>NONE</w:t>
            </w:r>
          </w:p>
        </w:tc>
      </w:tr>
      <w:tr w:rsidR="00940F52" w:rsidRPr="000E5658" w14:paraId="46CB21F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D87A143" w14:textId="7B6731A6"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74230DA" w14:textId="1EF70170"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158E6CD" w14:textId="44A3A836"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A9B0484" w14:textId="5578EB98"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808FEB6" w14:textId="1AF3071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C208640" w14:textId="3860DC0F" w:rsidR="00940F52" w:rsidRDefault="00940F52" w:rsidP="00940F52">
            <w:pPr>
              <w:pStyle w:val="TableText"/>
              <w:rPr>
                <w:color w:val="000000"/>
              </w:rPr>
            </w:pPr>
            <w:r w:rsidRPr="002A5E4A">
              <w:t>NONE</w:t>
            </w:r>
          </w:p>
        </w:tc>
      </w:tr>
      <w:tr w:rsidR="00940F52" w:rsidRPr="000E5658" w14:paraId="3CA655B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9E1C21C" w14:textId="40E8A69D"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64E0A8C7" w14:textId="04FEDBF1"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9B7B6D5" w14:textId="39B68D60"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7EDC95E" w14:textId="2B5A6708"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852F9A2" w14:textId="462F5880"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23F9790" w14:textId="15DFCF49" w:rsidR="00940F52" w:rsidRDefault="00940F52" w:rsidP="00940F52">
            <w:pPr>
              <w:pStyle w:val="TableText"/>
              <w:rPr>
                <w:color w:val="000000"/>
              </w:rPr>
            </w:pPr>
            <w:r w:rsidRPr="002A5E4A">
              <w:t>NONE</w:t>
            </w:r>
          </w:p>
        </w:tc>
      </w:tr>
      <w:tr w:rsidR="00940F52" w:rsidRPr="000E5658" w14:paraId="38F0B1B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434191D" w14:textId="384CB1DF"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6DB44520" w14:textId="40484D25"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7CCC36D" w14:textId="6E50186E"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5720E87" w14:textId="11C625C8"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3A43A64" w14:textId="79A419D5"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E60F702" w14:textId="4EC143B9" w:rsidR="00940F52" w:rsidRDefault="00940F52" w:rsidP="00940F52">
            <w:pPr>
              <w:pStyle w:val="TableText"/>
              <w:rPr>
                <w:color w:val="000000"/>
              </w:rPr>
            </w:pPr>
            <w:r w:rsidRPr="002A5E4A">
              <w:t>NONE</w:t>
            </w:r>
          </w:p>
        </w:tc>
      </w:tr>
      <w:tr w:rsidR="00940F52" w:rsidRPr="000E5658" w14:paraId="00ADCB7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4DD7BFE" w14:textId="715093DF"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3FEA6497" w14:textId="30C45ECE"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E21B9DE" w14:textId="73755387"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EE4384B" w14:textId="77125415"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4504307" w14:textId="15309527"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6283CB4" w14:textId="7EE6EAA2" w:rsidR="00940F52" w:rsidRDefault="00940F52" w:rsidP="00940F52">
            <w:pPr>
              <w:pStyle w:val="TableText"/>
              <w:rPr>
                <w:color w:val="000000"/>
              </w:rPr>
            </w:pPr>
            <w:r w:rsidRPr="002A5E4A">
              <w:t>NONE</w:t>
            </w:r>
          </w:p>
        </w:tc>
      </w:tr>
      <w:tr w:rsidR="00940F52" w:rsidRPr="000E5658" w14:paraId="7F794E1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6625FE1" w14:textId="3B45C660"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7050C90" w14:textId="7875E0EB"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7BFBCC8" w14:textId="616FDC28"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1B9F2EC" w14:textId="1B5DE6B1"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5A93B03" w14:textId="7C67C6F3"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849BA35" w14:textId="33087D49" w:rsidR="00940F52" w:rsidRDefault="00940F52" w:rsidP="00940F52">
            <w:pPr>
              <w:pStyle w:val="TableText"/>
              <w:rPr>
                <w:color w:val="000000"/>
              </w:rPr>
            </w:pPr>
            <w:r w:rsidRPr="002A5E4A">
              <w:t>NONE</w:t>
            </w:r>
          </w:p>
        </w:tc>
      </w:tr>
      <w:tr w:rsidR="00940F52" w:rsidRPr="000E5658" w14:paraId="765A50B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BB64D41" w14:textId="7ED82E28"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BBEA2BC" w14:textId="5D42A0A3"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B75E454" w14:textId="5540C666"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4C56925" w14:textId="31080821"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45F8962" w14:textId="1C2CA1F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0263F62" w14:textId="0FE84D8D" w:rsidR="00940F52" w:rsidRDefault="00940F52" w:rsidP="00940F52">
            <w:pPr>
              <w:pStyle w:val="TableText"/>
              <w:rPr>
                <w:color w:val="000000"/>
              </w:rPr>
            </w:pPr>
            <w:r w:rsidRPr="002A5E4A">
              <w:t>NONE</w:t>
            </w:r>
          </w:p>
        </w:tc>
      </w:tr>
      <w:tr w:rsidR="00940F52" w:rsidRPr="000E5658" w14:paraId="4031123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1D76C94" w14:textId="5DF2AF85"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Add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06D130D" w14:textId="4E829093"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380B6C9" w14:textId="3922BAFA" w:rsidR="00940F52" w:rsidRDefault="00940F52" w:rsidP="00940F52">
            <w:pPr>
              <w:pStyle w:val="TableText"/>
              <w:jc w:val="center"/>
              <w:rPr>
                <w:color w:val="000000"/>
              </w:rPr>
            </w:pPr>
            <w:r w:rsidRPr="00CF1AAC">
              <w:rPr>
                <w:color w:val="000000"/>
              </w:rPr>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BF11E6D" w14:textId="684DEEE8"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C291A89" w14:textId="10D3267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FEBB2A3" w14:textId="6D9FD844" w:rsidR="00940F52" w:rsidRDefault="00940F52" w:rsidP="00940F52">
            <w:pPr>
              <w:pStyle w:val="TableText"/>
              <w:rPr>
                <w:color w:val="000000"/>
              </w:rPr>
            </w:pPr>
            <w:r w:rsidRPr="002A5E4A">
              <w:t>NONE</w:t>
            </w:r>
          </w:p>
        </w:tc>
      </w:tr>
      <w:tr w:rsidR="00940F52" w:rsidRPr="000E5658" w14:paraId="57A102F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595DE9E" w14:textId="04C15580"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Add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18A242C" w14:textId="01F140AE"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B9A7E7B" w14:textId="787FAAB3" w:rsidR="00940F52" w:rsidRDefault="00940F52" w:rsidP="00940F52">
            <w:pPr>
              <w:pStyle w:val="TableText"/>
              <w:jc w:val="center"/>
              <w:rPr>
                <w:color w:val="000000"/>
              </w:rPr>
            </w:pPr>
            <w:r w:rsidRPr="00CF1AAC">
              <w:rPr>
                <w:color w:val="000000"/>
              </w:rPr>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0F30E00" w14:textId="43C0151D"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76CDD41" w14:textId="3AF6E31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670FCDA" w14:textId="1DB240B1" w:rsidR="00940F52" w:rsidRDefault="00940F52" w:rsidP="00940F52">
            <w:pPr>
              <w:pStyle w:val="TableText"/>
              <w:rPr>
                <w:color w:val="000000"/>
              </w:rPr>
            </w:pPr>
            <w:r w:rsidRPr="002A5E4A">
              <w:t>NONE</w:t>
            </w:r>
          </w:p>
        </w:tc>
      </w:tr>
      <w:tr w:rsidR="00940F52" w:rsidRPr="000E5658" w14:paraId="02ABC6A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6FAF041" w14:textId="03DE6262" w:rsidR="00940F52" w:rsidRDefault="00940F52" w:rsidP="00940F52">
            <w:pPr>
              <w:pStyle w:val="TableText"/>
              <w:rPr>
                <w:color w:val="000000"/>
              </w:rPr>
            </w:pPr>
            <w:r w:rsidRPr="00BB08F8">
              <w:rPr>
                <w:color w:val="000000"/>
              </w:rPr>
              <w:t xml:space="preserve">RPC </w:t>
            </w:r>
            <w:proofErr w:type="spellStart"/>
            <w:r w:rsidRPr="00BB08F8">
              <w:rPr>
                <w:color w:val="000000"/>
              </w:rPr>
              <w:t>Wizard_Select</w:t>
            </w:r>
            <w:proofErr w:type="spellEnd"/>
            <w:r w:rsidRPr="00BB08F8">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3DFCE7E" w14:textId="671E7F6E"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C01B2A7" w14:textId="26487E0A"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82FACAD" w14:textId="795EBFC5"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80033FF" w14:textId="29BDF0D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AD7C4F5" w14:textId="74D83BAE" w:rsidR="00940F52" w:rsidRDefault="00940F52" w:rsidP="00940F52">
            <w:pPr>
              <w:pStyle w:val="TableText"/>
              <w:rPr>
                <w:color w:val="000000"/>
              </w:rPr>
            </w:pPr>
            <w:r w:rsidRPr="002A5E4A">
              <w:t>NONE</w:t>
            </w:r>
          </w:p>
        </w:tc>
      </w:tr>
      <w:tr w:rsidR="00940F52" w:rsidRPr="000E5658" w14:paraId="1420779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2F0610A" w14:textId="611761B6"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AC77FD9" w14:textId="180B7D00"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2806FB0" w14:textId="46181E7F"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4499432" w14:textId="42EFE745"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5C7132A" w14:textId="54C80E4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136F34B" w14:textId="271D803B" w:rsidR="00940F52" w:rsidRDefault="00940F52" w:rsidP="00940F52">
            <w:pPr>
              <w:pStyle w:val="TableText"/>
              <w:rPr>
                <w:color w:val="000000"/>
              </w:rPr>
            </w:pPr>
            <w:r w:rsidRPr="002A5E4A">
              <w:t>NONE</w:t>
            </w:r>
          </w:p>
        </w:tc>
      </w:tr>
      <w:tr w:rsidR="00940F52" w:rsidRPr="000E5658" w14:paraId="2DB8C31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C9797B2" w14:textId="590C7A07"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EA34CFA" w14:textId="0BC71AE8"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9CCC6F8" w14:textId="2656D850"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FFA021E" w14:textId="088821E7"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53013A2" w14:textId="53E45F5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06E2CC8" w14:textId="25615934" w:rsidR="00940F52" w:rsidRDefault="00940F52" w:rsidP="00940F52">
            <w:pPr>
              <w:pStyle w:val="TableText"/>
              <w:rPr>
                <w:color w:val="000000"/>
              </w:rPr>
            </w:pPr>
            <w:r w:rsidRPr="002A5E4A">
              <w:t>NONE</w:t>
            </w:r>
          </w:p>
        </w:tc>
      </w:tr>
      <w:tr w:rsidR="00940F52" w:rsidRPr="000E5658" w14:paraId="2703A28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421C378" w14:textId="4EB2427F"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E549235" w14:textId="705FE8B5"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D79DD42" w14:textId="6CB5374C"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72A1D4B" w14:textId="69895A9B"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5B2AACE" w14:textId="07AB030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24F4B2C" w14:textId="1C4D6459" w:rsidR="00940F52" w:rsidRDefault="00940F52" w:rsidP="00940F52">
            <w:pPr>
              <w:pStyle w:val="TableText"/>
              <w:rPr>
                <w:color w:val="000000"/>
              </w:rPr>
            </w:pPr>
            <w:r w:rsidRPr="002A5E4A">
              <w:t>NONE</w:t>
            </w:r>
          </w:p>
        </w:tc>
      </w:tr>
      <w:tr w:rsidR="00940F52" w:rsidRPr="000E5658" w14:paraId="67E917A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17E5906" w14:textId="27ADE7D1"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72A286C" w14:textId="2A6F4AF6"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75DB0FF" w14:textId="7F174E53"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05BE08E" w14:textId="5565D548"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FC29115" w14:textId="624F6048"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644C93E" w14:textId="4A352CDC" w:rsidR="00940F52" w:rsidRDefault="00940F52" w:rsidP="00940F52">
            <w:pPr>
              <w:pStyle w:val="TableText"/>
              <w:rPr>
                <w:color w:val="000000"/>
              </w:rPr>
            </w:pPr>
            <w:r w:rsidRPr="002A5E4A">
              <w:t>NONE</w:t>
            </w:r>
          </w:p>
        </w:tc>
      </w:tr>
      <w:tr w:rsidR="00940F52" w:rsidRPr="000E5658" w14:paraId="3B81B28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43E44FA" w14:textId="55A3030F"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3E911B3" w14:textId="0A9B85BA"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F58C2A3" w14:textId="3C24BFC3"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B2FD369" w14:textId="3EB4175A"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4CE4813" w14:textId="62EDB41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8AFCE14" w14:textId="2232D674" w:rsidR="00940F52" w:rsidRDefault="00940F52" w:rsidP="00940F52">
            <w:pPr>
              <w:pStyle w:val="TableText"/>
              <w:rPr>
                <w:color w:val="000000"/>
              </w:rPr>
            </w:pPr>
            <w:r w:rsidRPr="002A5E4A">
              <w:t>NONE</w:t>
            </w:r>
          </w:p>
        </w:tc>
      </w:tr>
      <w:tr w:rsidR="00940F52" w:rsidRPr="000E5658" w14:paraId="011B9D3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9ABAA87" w14:textId="69B930E3"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9B9FF0B" w14:textId="0B65F98E"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F7A2887" w14:textId="68DD6E2F"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C71B397" w14:textId="1DF0BCA0"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10354BE" w14:textId="3EA1B888"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7D6A8EE" w14:textId="78E71CC1" w:rsidR="00940F52" w:rsidRDefault="00940F52" w:rsidP="00940F52">
            <w:pPr>
              <w:pStyle w:val="TableText"/>
              <w:rPr>
                <w:color w:val="000000"/>
              </w:rPr>
            </w:pPr>
            <w:r w:rsidRPr="002A5E4A">
              <w:t>NONE</w:t>
            </w:r>
          </w:p>
        </w:tc>
      </w:tr>
      <w:tr w:rsidR="00940F52" w:rsidRPr="000E5658" w14:paraId="78B3617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B6BE609" w14:textId="00955786"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5649594" w14:textId="18191941" w:rsidR="00940F52" w:rsidRDefault="00940F52" w:rsidP="00940F52">
            <w:pPr>
              <w:pStyle w:val="TableText"/>
              <w:jc w:val="center"/>
              <w:rPr>
                <w:color w:val="000000"/>
              </w:rPr>
            </w:pPr>
            <w:r w:rsidRPr="00BB08F8">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ECB177C" w14:textId="11D8F2D2"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050C188" w14:textId="3781134D"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51D5986" w14:textId="3E51CE58"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200185D" w14:textId="24F25C5D" w:rsidR="00940F52" w:rsidRDefault="00940F52" w:rsidP="00940F52">
            <w:pPr>
              <w:pStyle w:val="TableText"/>
              <w:rPr>
                <w:color w:val="000000"/>
              </w:rPr>
            </w:pPr>
            <w:r w:rsidRPr="002A5E4A">
              <w:t>NONE</w:t>
            </w:r>
          </w:p>
        </w:tc>
      </w:tr>
      <w:tr w:rsidR="00940F52" w:rsidRPr="000E5658" w14:paraId="14CBAA6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4AF8048" w14:textId="5C6EF896"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BD9007B" w14:textId="0EE53846"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EF43C9C" w14:textId="607C9106"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AC602EA" w14:textId="6DCE4E42"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96AA778" w14:textId="56113C54"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BA785FA" w14:textId="7D5A216E" w:rsidR="00940F52" w:rsidRDefault="00940F52" w:rsidP="00940F52">
            <w:pPr>
              <w:pStyle w:val="TableText"/>
              <w:rPr>
                <w:color w:val="000000"/>
              </w:rPr>
            </w:pPr>
            <w:r w:rsidRPr="002A5E4A">
              <w:t>NONE</w:t>
            </w:r>
          </w:p>
        </w:tc>
      </w:tr>
      <w:tr w:rsidR="00940F52" w:rsidRPr="000E5658" w14:paraId="1AEF2B3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455F2EF" w14:textId="284376F9"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055A4C6" w14:textId="0AAC9EA3"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09F13A1" w14:textId="25D48D9D"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1C0B6D7" w14:textId="1E9D194A"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9334E85" w14:textId="4AF75ECA"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057FF70" w14:textId="68A5D0BC" w:rsidR="00940F52" w:rsidRDefault="00940F52" w:rsidP="00940F52">
            <w:pPr>
              <w:pStyle w:val="TableText"/>
              <w:rPr>
                <w:color w:val="000000"/>
              </w:rPr>
            </w:pPr>
            <w:r w:rsidRPr="002A5E4A">
              <w:t>NONE</w:t>
            </w:r>
          </w:p>
        </w:tc>
      </w:tr>
      <w:tr w:rsidR="00940F52" w:rsidRPr="000E5658" w14:paraId="6153C2A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45A2B1B" w14:textId="3F37F830"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2349F3F" w14:textId="1B4E9873"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7CE1810" w14:textId="6649923B"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87E1878" w14:textId="0BDFE129"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87D9AB2" w14:textId="0126144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5A4761C" w14:textId="5A2C6E5E" w:rsidR="00940F52" w:rsidRDefault="00940F52" w:rsidP="00940F52">
            <w:pPr>
              <w:pStyle w:val="TableText"/>
              <w:rPr>
                <w:color w:val="000000"/>
              </w:rPr>
            </w:pPr>
            <w:r w:rsidRPr="002A5E4A">
              <w:t>NONE</w:t>
            </w:r>
          </w:p>
        </w:tc>
      </w:tr>
      <w:tr w:rsidR="00940F52" w:rsidRPr="000E5658" w14:paraId="4863AC0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5602AA8" w14:textId="61391916" w:rsidR="00940F52" w:rsidRPr="0083034B" w:rsidRDefault="00940F52" w:rsidP="00940F52">
            <w:pPr>
              <w:pStyle w:val="TableText"/>
              <w:rPr>
                <w:color w:val="000000"/>
              </w:rPr>
            </w:pPr>
            <w:r w:rsidRPr="005756E4">
              <w:rPr>
                <w:color w:val="000000"/>
                <w:szCs w:val="20"/>
                <w:shd w:val="clear" w:color="auto" w:fill="FFFFFF"/>
              </w:rPr>
              <w:lastRenderedPageBreak/>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55157A2" w14:textId="313B4753"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C9BAB36" w14:textId="2F7BC53D"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B03E36D" w14:textId="26CD9AFE"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F3897E6" w14:textId="70FEE50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9284172" w14:textId="243C96A8" w:rsidR="00940F52" w:rsidRDefault="00940F52" w:rsidP="00940F52">
            <w:pPr>
              <w:pStyle w:val="TableText"/>
              <w:rPr>
                <w:color w:val="000000"/>
              </w:rPr>
            </w:pPr>
            <w:r w:rsidRPr="002A5E4A">
              <w:t>NONE</w:t>
            </w:r>
          </w:p>
        </w:tc>
      </w:tr>
      <w:tr w:rsidR="00940F52" w:rsidRPr="000E5658" w14:paraId="5DD93C2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2CB3474" w14:textId="66843E0D"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8A80A8D" w14:textId="4A2C02EF"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1A996D8" w14:textId="3A4A8CE7"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20CAB39" w14:textId="38BFC57C"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B115983" w14:textId="64B3D6E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3A3CC16" w14:textId="3091E5F8" w:rsidR="00940F52" w:rsidRDefault="00940F52" w:rsidP="00940F52">
            <w:pPr>
              <w:pStyle w:val="TableText"/>
              <w:rPr>
                <w:color w:val="000000"/>
              </w:rPr>
            </w:pPr>
            <w:r w:rsidRPr="002A5E4A">
              <w:t>NONE</w:t>
            </w:r>
          </w:p>
        </w:tc>
      </w:tr>
      <w:tr w:rsidR="00940F52" w:rsidRPr="000E5658" w14:paraId="60D9204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1E4E3E0" w14:textId="7A4D697D"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5070E6B" w14:textId="1579651E"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AC11D6D" w14:textId="590C484B"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D92B07E" w14:textId="3007FD44"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F89C012" w14:textId="3A8A5326" w:rsidR="00940F52" w:rsidRDefault="00940F52" w:rsidP="00940F52">
            <w:pPr>
              <w:pStyle w:val="TableText"/>
              <w:rPr>
                <w:color w:val="000000"/>
              </w:rPr>
            </w:pPr>
            <w:r>
              <w:rPr>
                <w:color w:val="000000"/>
              </w:rPr>
              <w:t>Fail</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29A3467" w14:textId="436A38CA" w:rsidR="00940F52" w:rsidRDefault="00940F52" w:rsidP="00940F52">
            <w:pPr>
              <w:pStyle w:val="TableText"/>
              <w:rPr>
                <w:color w:val="000000"/>
              </w:rPr>
            </w:pPr>
            <w:r w:rsidRPr="00BB08F8">
              <w:rPr>
                <w:color w:val="000000"/>
              </w:rPr>
              <w:t>Jazz Ticket 369212</w:t>
            </w:r>
          </w:p>
        </w:tc>
      </w:tr>
      <w:tr w:rsidR="00940F52" w:rsidRPr="000E5658" w14:paraId="4A20661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4B8C507" w14:textId="06D4C86A"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3F6B409C" w14:textId="6D28DEA7"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09A7AD0" w14:textId="473E3EEF"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16644BF" w14:textId="3D8BDDAA"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B681C4B" w14:textId="39683F48" w:rsidR="00940F52" w:rsidRDefault="00940F52" w:rsidP="00940F52">
            <w:pPr>
              <w:pStyle w:val="TableText"/>
              <w:rPr>
                <w:color w:val="000000"/>
              </w:rPr>
            </w:pPr>
            <w:r w:rsidRPr="00C35033">
              <w:rPr>
                <w:color w:val="000000"/>
              </w:rPr>
              <w:t>Fail</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041238F9" w14:textId="4AD0216F" w:rsidR="00940F52" w:rsidRDefault="00940F52" w:rsidP="00940F52">
            <w:pPr>
              <w:pStyle w:val="TableText"/>
              <w:rPr>
                <w:color w:val="000000"/>
              </w:rPr>
            </w:pPr>
            <w:r w:rsidRPr="00BB08F8">
              <w:rPr>
                <w:color w:val="000000"/>
              </w:rPr>
              <w:t>Jazz Ticket 369212</w:t>
            </w:r>
          </w:p>
        </w:tc>
      </w:tr>
      <w:tr w:rsidR="00940F52" w:rsidRPr="000E5658" w14:paraId="09CA568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7FA9FE8" w14:textId="2C19427B"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4D56FA8" w14:textId="53F293B2" w:rsidR="00940F52" w:rsidRDefault="00940F52" w:rsidP="00940F52">
            <w:pPr>
              <w:pStyle w:val="TableText"/>
              <w:jc w:val="center"/>
              <w:rPr>
                <w:color w:val="000000"/>
              </w:rPr>
            </w:pPr>
            <w:r w:rsidRPr="00BB08F8">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B295AD8" w14:textId="3A0140EC"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C8EF001" w14:textId="39C392EF"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29A208A" w14:textId="077C9BDE"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DDF4797" w14:textId="07F85BA4" w:rsidR="00940F52" w:rsidRDefault="00940F52" w:rsidP="00940F52">
            <w:pPr>
              <w:pStyle w:val="TableText"/>
              <w:rPr>
                <w:color w:val="000000"/>
              </w:rPr>
            </w:pPr>
            <w:r w:rsidRPr="00052928">
              <w:t>NONE</w:t>
            </w:r>
          </w:p>
        </w:tc>
      </w:tr>
      <w:tr w:rsidR="00940F52" w:rsidRPr="000E5658" w14:paraId="66D0CEB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267523D" w14:textId="60183675"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0CAC108" w14:textId="6023CADB" w:rsidR="00940F52" w:rsidRDefault="00940F52" w:rsidP="00940F52">
            <w:pPr>
              <w:pStyle w:val="TableText"/>
              <w:jc w:val="center"/>
              <w:rPr>
                <w:color w:val="000000"/>
              </w:rPr>
            </w:pPr>
            <w:r w:rsidRPr="00BB08F8">
              <w:rPr>
                <w:color w:val="000000"/>
              </w:rPr>
              <w:t>TC009</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D5C25B3" w14:textId="5D247F5D"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31F1D0C" w14:textId="1EE89BF0"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BAA00BF" w14:textId="54E1856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3EB5962" w14:textId="006C5E9E" w:rsidR="00940F52" w:rsidRDefault="00940F52" w:rsidP="00940F52">
            <w:pPr>
              <w:pStyle w:val="TableText"/>
              <w:rPr>
                <w:color w:val="000000"/>
              </w:rPr>
            </w:pPr>
            <w:r w:rsidRPr="00052928">
              <w:t>NONE</w:t>
            </w:r>
          </w:p>
        </w:tc>
      </w:tr>
      <w:tr w:rsidR="00940F52" w:rsidRPr="000E5658" w14:paraId="748F034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396C1E1" w14:textId="1BEE152D"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998C38E" w14:textId="03AB61DB" w:rsidR="00940F52" w:rsidRDefault="00940F52" w:rsidP="00940F52">
            <w:pPr>
              <w:pStyle w:val="TableText"/>
              <w:jc w:val="center"/>
              <w:rPr>
                <w:color w:val="000000"/>
              </w:rPr>
            </w:pPr>
            <w:r w:rsidRPr="00BB08F8">
              <w:rPr>
                <w:color w:val="000000"/>
              </w:rPr>
              <w:t>TC010</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493114C" w14:textId="5C37069F"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90B9468" w14:textId="5CB31A1B"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C49471A" w14:textId="63E035F8"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2398AD0" w14:textId="56F2E79B" w:rsidR="00940F52" w:rsidRDefault="00940F52" w:rsidP="00940F52">
            <w:pPr>
              <w:pStyle w:val="TableText"/>
              <w:rPr>
                <w:color w:val="000000"/>
              </w:rPr>
            </w:pPr>
            <w:r w:rsidRPr="00052928">
              <w:t>NONE</w:t>
            </w:r>
          </w:p>
        </w:tc>
      </w:tr>
      <w:tr w:rsidR="00940F52" w:rsidRPr="000E5658" w14:paraId="10DC1C2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D7DEA6E" w14:textId="3AA990A1"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2973F86" w14:textId="6B3F5CD4"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F6CCF0D" w14:textId="3257FC58"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C4FD141" w14:textId="5DFD686E"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D1B98E8" w14:textId="6ADD9E1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6C5E482" w14:textId="46F788FD" w:rsidR="00940F52" w:rsidRDefault="00940F52" w:rsidP="00940F52">
            <w:pPr>
              <w:pStyle w:val="TableText"/>
              <w:rPr>
                <w:color w:val="000000"/>
              </w:rPr>
            </w:pPr>
            <w:r w:rsidRPr="00052928">
              <w:t>NONE</w:t>
            </w:r>
          </w:p>
        </w:tc>
      </w:tr>
      <w:tr w:rsidR="00940F52" w:rsidRPr="000E5658" w14:paraId="7FA39C0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731D917" w14:textId="161E4DA1"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E623306" w14:textId="78D910EC"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84C6E0F" w14:textId="7478792F"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726F91C" w14:textId="5D9C3002"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D2F81D6" w14:textId="608DE4B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294C056" w14:textId="78285592" w:rsidR="00940F52" w:rsidRDefault="00940F52" w:rsidP="00940F52">
            <w:pPr>
              <w:pStyle w:val="TableText"/>
              <w:rPr>
                <w:color w:val="000000"/>
              </w:rPr>
            </w:pPr>
            <w:r w:rsidRPr="00052928">
              <w:t>NONE</w:t>
            </w:r>
          </w:p>
        </w:tc>
      </w:tr>
      <w:tr w:rsidR="00940F52" w:rsidRPr="000E5658" w14:paraId="7C69912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2A58AE4" w14:textId="2394C480"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63CE1847" w14:textId="3A6B1AC1"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486589F" w14:textId="4CCDE946"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102BD20" w14:textId="4BEA93B8"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11E6E16" w14:textId="5264A75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7720654" w14:textId="2BDEA9EE" w:rsidR="00940F52" w:rsidRDefault="00940F52" w:rsidP="00940F52">
            <w:pPr>
              <w:pStyle w:val="TableText"/>
              <w:rPr>
                <w:color w:val="000000"/>
              </w:rPr>
            </w:pPr>
            <w:r w:rsidRPr="00052928">
              <w:t>NONE</w:t>
            </w:r>
          </w:p>
        </w:tc>
      </w:tr>
      <w:tr w:rsidR="00940F52" w:rsidRPr="000E5658" w14:paraId="639EC8F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8F2F17D" w14:textId="1D432005"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B2744B8" w14:textId="39EE430B"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C840782" w14:textId="127AFD2C"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020D6B4" w14:textId="0131CF44"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6D96E04" w14:textId="09CDEFD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E5E52E3" w14:textId="180541E2" w:rsidR="00940F52" w:rsidRDefault="00940F52" w:rsidP="00940F52">
            <w:pPr>
              <w:pStyle w:val="TableText"/>
              <w:rPr>
                <w:color w:val="000000"/>
              </w:rPr>
            </w:pPr>
            <w:r w:rsidRPr="00052928">
              <w:t>NONE</w:t>
            </w:r>
          </w:p>
        </w:tc>
      </w:tr>
      <w:tr w:rsidR="00940F52" w:rsidRPr="000E5658" w14:paraId="100CD29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D90759C" w14:textId="3330182A"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9FCBF43" w14:textId="048ECA2D"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0421BCC" w14:textId="134F3330"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3312C43" w14:textId="6EE919E0"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07BE74C" w14:textId="4C19C4AE"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C652A19" w14:textId="241D6DFF" w:rsidR="00940F52" w:rsidRDefault="00940F52" w:rsidP="00940F52">
            <w:pPr>
              <w:pStyle w:val="TableText"/>
              <w:rPr>
                <w:color w:val="000000"/>
              </w:rPr>
            </w:pPr>
            <w:r w:rsidRPr="00052928">
              <w:t>NONE</w:t>
            </w:r>
          </w:p>
        </w:tc>
      </w:tr>
      <w:tr w:rsidR="00940F52" w:rsidRPr="000E5658" w14:paraId="58C3DC3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6F84FC3" w14:textId="571BCD83"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F18C24F" w14:textId="74EED744"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3E31BB4" w14:textId="606B86BC"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AAA9B68" w14:textId="7F928CBA"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E18EEDF" w14:textId="40754B39"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D90D83A" w14:textId="742A5255" w:rsidR="00940F52" w:rsidRDefault="00940F52" w:rsidP="00940F52">
            <w:pPr>
              <w:pStyle w:val="TableText"/>
              <w:rPr>
                <w:color w:val="000000"/>
              </w:rPr>
            </w:pPr>
            <w:r w:rsidRPr="00052928">
              <w:t>NONE</w:t>
            </w:r>
          </w:p>
        </w:tc>
      </w:tr>
      <w:tr w:rsidR="00940F52" w:rsidRPr="000E5658" w14:paraId="1F729C9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CE5390C" w14:textId="60A7F4A7"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30CA6B3C" w14:textId="09C55161"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080A999" w14:textId="181CD362"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2F73364" w14:textId="342DA598"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07B50E2" w14:textId="4916397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5DAA181" w14:textId="65227A7C" w:rsidR="00940F52" w:rsidRDefault="00940F52" w:rsidP="00940F52">
            <w:pPr>
              <w:pStyle w:val="TableText"/>
              <w:rPr>
                <w:color w:val="000000"/>
              </w:rPr>
            </w:pPr>
            <w:r w:rsidRPr="00052928">
              <w:t>NONE</w:t>
            </w:r>
          </w:p>
        </w:tc>
      </w:tr>
      <w:tr w:rsidR="00940F52" w:rsidRPr="000E5658" w14:paraId="44F65CC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AED4431" w14:textId="2661913F"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B5DB34A" w14:textId="71CFAB82" w:rsidR="00940F52" w:rsidRDefault="00940F52" w:rsidP="00940F52">
            <w:pPr>
              <w:pStyle w:val="TableText"/>
              <w:jc w:val="center"/>
              <w:rPr>
                <w:color w:val="000000"/>
              </w:rPr>
            </w:pPr>
            <w:r w:rsidRPr="00BB08F8">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4B3ED28" w14:textId="24E61E76"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59DF81D" w14:textId="563692F5"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8444F8B" w14:textId="35B93D27"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FAC6D9F" w14:textId="0281B119" w:rsidR="00940F52" w:rsidRDefault="00940F52" w:rsidP="00940F52">
            <w:pPr>
              <w:pStyle w:val="TableText"/>
              <w:rPr>
                <w:color w:val="000000"/>
              </w:rPr>
            </w:pPr>
            <w:r w:rsidRPr="00052928">
              <w:t>NONE</w:t>
            </w:r>
          </w:p>
        </w:tc>
      </w:tr>
      <w:tr w:rsidR="00940F52" w:rsidRPr="000E5658" w14:paraId="416E7FA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A522D6A" w14:textId="080DEAEB"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DA4FD4B" w14:textId="46F3A00C" w:rsidR="00940F52" w:rsidRDefault="00940F52" w:rsidP="00940F52">
            <w:pPr>
              <w:pStyle w:val="TableText"/>
              <w:jc w:val="center"/>
              <w:rPr>
                <w:color w:val="000000"/>
              </w:rPr>
            </w:pPr>
            <w:r w:rsidRPr="00BB08F8">
              <w:rPr>
                <w:color w:val="000000"/>
              </w:rPr>
              <w:t>TC009</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D961285" w14:textId="2B2B4FC3"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1513DED" w14:textId="06B09993"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4C17D1F" w14:textId="27BB500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DE9E7CC" w14:textId="26636FD1" w:rsidR="00940F52" w:rsidRDefault="00940F52" w:rsidP="00940F52">
            <w:pPr>
              <w:pStyle w:val="TableText"/>
              <w:rPr>
                <w:color w:val="000000"/>
              </w:rPr>
            </w:pPr>
            <w:r w:rsidRPr="00052928">
              <w:t>NONE</w:t>
            </w:r>
          </w:p>
        </w:tc>
      </w:tr>
      <w:tr w:rsidR="00940F52" w:rsidRPr="000E5658" w14:paraId="55BB95E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72353E0" w14:textId="18F9E25C"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155930A" w14:textId="0B4FD616" w:rsidR="00940F52" w:rsidRDefault="00940F52" w:rsidP="00940F52">
            <w:pPr>
              <w:pStyle w:val="TableText"/>
              <w:jc w:val="center"/>
              <w:rPr>
                <w:color w:val="000000"/>
              </w:rPr>
            </w:pPr>
            <w:r w:rsidRPr="00BB08F8">
              <w:rPr>
                <w:color w:val="000000"/>
              </w:rPr>
              <w:t>TC010</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AF6B83B" w14:textId="379FBCD7"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60681DB" w14:textId="40004457"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2B080E7" w14:textId="58241C4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84E0FA9" w14:textId="63FF3502" w:rsidR="00940F52" w:rsidRDefault="00940F52" w:rsidP="00940F52">
            <w:pPr>
              <w:pStyle w:val="TableText"/>
              <w:rPr>
                <w:color w:val="000000"/>
              </w:rPr>
            </w:pPr>
            <w:r w:rsidRPr="00052928">
              <w:t>NONE</w:t>
            </w:r>
          </w:p>
        </w:tc>
      </w:tr>
      <w:tr w:rsidR="00940F52" w:rsidRPr="000E5658" w14:paraId="12EC3F5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8724152" w14:textId="456DA49C"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2409312" w14:textId="63C445DB" w:rsidR="00940F52" w:rsidRDefault="00940F52" w:rsidP="00940F52">
            <w:pPr>
              <w:pStyle w:val="TableText"/>
              <w:jc w:val="center"/>
              <w:rPr>
                <w:color w:val="000000"/>
              </w:rPr>
            </w:pPr>
            <w:r w:rsidRPr="00C35033">
              <w:rPr>
                <w:color w:val="000000"/>
              </w:rPr>
              <w:t>TC011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25700CB" w14:textId="061C4526"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EC62AE9" w14:textId="654A9053"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3690B35" w14:textId="4E5922EE"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FDFAC93" w14:textId="5B28D62F" w:rsidR="00940F52" w:rsidRDefault="00940F52" w:rsidP="00940F52">
            <w:pPr>
              <w:pStyle w:val="TableText"/>
              <w:rPr>
                <w:color w:val="000000"/>
              </w:rPr>
            </w:pPr>
            <w:r w:rsidRPr="00052928">
              <w:t>NONE</w:t>
            </w:r>
          </w:p>
        </w:tc>
      </w:tr>
      <w:tr w:rsidR="00940F52" w:rsidRPr="000E5658" w14:paraId="2BB0C3E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F75D77A" w14:textId="7E656DDA" w:rsidR="00940F52" w:rsidRPr="000E5658" w:rsidRDefault="00940F52" w:rsidP="00940F52">
            <w:pPr>
              <w:pStyle w:val="TableText"/>
            </w:pPr>
            <w:r>
              <w:rPr>
                <w:color w:val="000000"/>
              </w:rPr>
              <w:t>Chained Services</w:t>
            </w:r>
          </w:p>
        </w:tc>
        <w:tc>
          <w:tcPr>
            <w:tcW w:w="925" w:type="dxa"/>
            <w:tcBorders>
              <w:top w:val="nil"/>
              <w:left w:val="nil"/>
              <w:bottom w:val="single" w:sz="4" w:space="0" w:color="auto"/>
              <w:right w:val="single" w:sz="4" w:space="0" w:color="auto"/>
            </w:tcBorders>
            <w:shd w:val="clear" w:color="auto" w:fill="auto"/>
            <w:noWrap/>
            <w:hideMark/>
          </w:tcPr>
          <w:p w14:paraId="06D817EC" w14:textId="143431AB"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2B1A7FD8" w14:textId="31622F22"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32A74368" w14:textId="1EB7062B"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55D1C0A0" w14:textId="6E7458CA"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AD79DC7" w14:textId="007F2DEE" w:rsidR="00940F52" w:rsidRPr="000E5658" w:rsidRDefault="00940F52" w:rsidP="00940F52">
            <w:pPr>
              <w:pStyle w:val="TableText"/>
            </w:pPr>
            <w:r>
              <w:rPr>
                <w:color w:val="000000"/>
              </w:rPr>
              <w:t>NONE</w:t>
            </w:r>
          </w:p>
        </w:tc>
      </w:tr>
      <w:tr w:rsidR="00940F52" w:rsidRPr="000E5658" w14:paraId="793C050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7A64490" w14:textId="66BEF897" w:rsidR="00940F52" w:rsidRPr="000E5658" w:rsidRDefault="00940F52" w:rsidP="00940F52">
            <w:pPr>
              <w:pStyle w:val="TableText"/>
            </w:pPr>
            <w:r>
              <w:rPr>
                <w:color w:val="000000"/>
              </w:rPr>
              <w:t xml:space="preserve">EDE SMOKE </w:t>
            </w:r>
            <w:proofErr w:type="spellStart"/>
            <w:r>
              <w:rPr>
                <w:color w:val="000000"/>
              </w:rPr>
              <w:t>TEST_VistAjsSplashPage</w:t>
            </w:r>
            <w:proofErr w:type="spellEnd"/>
          </w:p>
        </w:tc>
        <w:tc>
          <w:tcPr>
            <w:tcW w:w="925" w:type="dxa"/>
            <w:tcBorders>
              <w:top w:val="nil"/>
              <w:left w:val="nil"/>
              <w:bottom w:val="single" w:sz="4" w:space="0" w:color="auto"/>
              <w:right w:val="single" w:sz="4" w:space="0" w:color="auto"/>
            </w:tcBorders>
            <w:shd w:val="clear" w:color="auto" w:fill="auto"/>
            <w:noWrap/>
            <w:hideMark/>
          </w:tcPr>
          <w:p w14:paraId="10A101F0" w14:textId="4753AE58"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0BD3FB74" w14:textId="7054389D"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5E624B82" w14:textId="6A0CC649"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BF7A72B" w14:textId="071FC40D"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6D520DE" w14:textId="68B0DEEB" w:rsidR="00940F52" w:rsidRPr="000E5658" w:rsidRDefault="00940F52" w:rsidP="00940F52">
            <w:pPr>
              <w:pStyle w:val="TableText"/>
            </w:pPr>
            <w:r>
              <w:rPr>
                <w:color w:val="000000"/>
              </w:rPr>
              <w:t>NONE</w:t>
            </w:r>
          </w:p>
        </w:tc>
      </w:tr>
      <w:tr w:rsidR="00940F52" w:rsidRPr="000E5658" w14:paraId="59B4BE7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4CBA2B82" w14:textId="09F5F796" w:rsidR="00940F52" w:rsidRPr="000E5658" w:rsidRDefault="00940F52" w:rsidP="00940F52">
            <w:pPr>
              <w:pStyle w:val="TableText"/>
            </w:pPr>
            <w:r>
              <w:rPr>
                <w:color w:val="000000"/>
              </w:rPr>
              <w:t>EDE SMOKE TEST_RPC Wizard</w:t>
            </w:r>
          </w:p>
        </w:tc>
        <w:tc>
          <w:tcPr>
            <w:tcW w:w="925" w:type="dxa"/>
            <w:tcBorders>
              <w:top w:val="nil"/>
              <w:left w:val="nil"/>
              <w:bottom w:val="single" w:sz="4" w:space="0" w:color="auto"/>
              <w:right w:val="single" w:sz="4" w:space="0" w:color="auto"/>
            </w:tcBorders>
            <w:shd w:val="clear" w:color="auto" w:fill="auto"/>
            <w:noWrap/>
            <w:hideMark/>
          </w:tcPr>
          <w:p w14:paraId="1D23F890" w14:textId="3C27E153"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08037A18" w14:textId="60FC10F5"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086F8CAA" w14:textId="41235EBF"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3A741419" w14:textId="04F693C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1233E1B8" w14:textId="028F7988" w:rsidR="00940F52" w:rsidRPr="000E5658" w:rsidRDefault="00940F52" w:rsidP="00940F52">
            <w:pPr>
              <w:pStyle w:val="TableText"/>
            </w:pPr>
            <w:r>
              <w:rPr>
                <w:color w:val="000000"/>
              </w:rPr>
              <w:t>NONE</w:t>
            </w:r>
          </w:p>
        </w:tc>
      </w:tr>
      <w:tr w:rsidR="00940F52" w:rsidRPr="000E5658" w14:paraId="1450B62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C55B72C" w14:textId="445C7150" w:rsidR="00940F52" w:rsidRPr="000E5658" w:rsidRDefault="00940F52" w:rsidP="00940F52">
            <w:pPr>
              <w:pStyle w:val="TableText"/>
            </w:pPr>
            <w:r>
              <w:rPr>
                <w:color w:val="000000"/>
              </w:rPr>
              <w:t>EDE SMOKE TEST_RPC Wizard</w:t>
            </w:r>
          </w:p>
        </w:tc>
        <w:tc>
          <w:tcPr>
            <w:tcW w:w="925" w:type="dxa"/>
            <w:tcBorders>
              <w:top w:val="nil"/>
              <w:left w:val="nil"/>
              <w:bottom w:val="single" w:sz="4" w:space="0" w:color="auto"/>
              <w:right w:val="single" w:sz="4" w:space="0" w:color="auto"/>
            </w:tcBorders>
            <w:shd w:val="clear" w:color="auto" w:fill="auto"/>
            <w:noWrap/>
            <w:hideMark/>
          </w:tcPr>
          <w:p w14:paraId="2F60F943" w14:textId="2973D9B7"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364756EF" w14:textId="5C73F82D"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69DECF43" w14:textId="6804C71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3C21F46" w14:textId="1A578B8A"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936836A" w14:textId="2B90E51B" w:rsidR="00940F52" w:rsidRPr="000E5658" w:rsidRDefault="00940F52" w:rsidP="00940F52">
            <w:pPr>
              <w:pStyle w:val="TableText"/>
            </w:pPr>
            <w:r>
              <w:rPr>
                <w:color w:val="000000"/>
              </w:rPr>
              <w:t>NONE</w:t>
            </w:r>
          </w:p>
        </w:tc>
      </w:tr>
      <w:tr w:rsidR="00940F52" w:rsidRPr="000E5658" w14:paraId="4D893C9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22F7566" w14:textId="0B2FCC25" w:rsidR="00940F52" w:rsidRPr="000E5658" w:rsidRDefault="00940F52" w:rsidP="00940F52">
            <w:pPr>
              <w:pStyle w:val="TableText"/>
            </w:pPr>
            <w:r>
              <w:rPr>
                <w:color w:val="000000"/>
              </w:rPr>
              <w:t>EDE SMOKE TEST_RPC Wizard</w:t>
            </w:r>
          </w:p>
        </w:tc>
        <w:tc>
          <w:tcPr>
            <w:tcW w:w="925" w:type="dxa"/>
            <w:tcBorders>
              <w:top w:val="nil"/>
              <w:left w:val="nil"/>
              <w:bottom w:val="single" w:sz="4" w:space="0" w:color="auto"/>
              <w:right w:val="single" w:sz="4" w:space="0" w:color="auto"/>
            </w:tcBorders>
            <w:shd w:val="clear" w:color="auto" w:fill="auto"/>
            <w:noWrap/>
            <w:hideMark/>
          </w:tcPr>
          <w:p w14:paraId="01B7991C" w14:textId="43B76D93"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7B796C7C" w14:textId="6EF37AD7"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7C43BC6B" w14:textId="0DBC6D2A"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4DA050E0" w14:textId="10B49CD5"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hideMark/>
          </w:tcPr>
          <w:p w14:paraId="1A4B92E5" w14:textId="7BF1502C" w:rsidR="00940F52" w:rsidRPr="000E5658" w:rsidRDefault="00940F52" w:rsidP="00940F52">
            <w:pPr>
              <w:pStyle w:val="TableText"/>
            </w:pPr>
            <w:r>
              <w:rPr>
                <w:color w:val="000000"/>
              </w:rPr>
              <w:t>NONE</w:t>
            </w:r>
          </w:p>
        </w:tc>
      </w:tr>
      <w:tr w:rsidR="00940F52" w:rsidRPr="000E5658" w14:paraId="6D08E6C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8E6FDCB" w14:textId="0F5E3D33" w:rsidR="00940F52" w:rsidRPr="00CA0F1D" w:rsidRDefault="00940F52" w:rsidP="00940F52">
            <w:pPr>
              <w:pStyle w:val="TableText"/>
            </w:pPr>
            <w:r>
              <w:rPr>
                <w:color w:val="000000"/>
              </w:rPr>
              <w:t>EDE SMOKE TEST_RPC Browser</w:t>
            </w:r>
          </w:p>
        </w:tc>
        <w:tc>
          <w:tcPr>
            <w:tcW w:w="925" w:type="dxa"/>
            <w:tcBorders>
              <w:top w:val="nil"/>
              <w:left w:val="nil"/>
              <w:bottom w:val="single" w:sz="4" w:space="0" w:color="auto"/>
              <w:right w:val="single" w:sz="4" w:space="0" w:color="auto"/>
            </w:tcBorders>
            <w:shd w:val="clear" w:color="auto" w:fill="auto"/>
            <w:noWrap/>
          </w:tcPr>
          <w:p w14:paraId="10A3290B" w14:textId="2D5E7671"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5E6A4BBC" w14:textId="1BF28746" w:rsidR="00940F52" w:rsidRPr="00CA0F1D"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tcPr>
          <w:p w14:paraId="2EE842BD" w14:textId="423C4113"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1F552587" w14:textId="1C995C08"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208D6FDB" w14:textId="426C687C" w:rsidR="00940F52" w:rsidRDefault="00940F52" w:rsidP="00940F52">
            <w:pPr>
              <w:pStyle w:val="TableText"/>
            </w:pPr>
            <w:r>
              <w:rPr>
                <w:color w:val="000000"/>
              </w:rPr>
              <w:t>NONE</w:t>
            </w:r>
          </w:p>
        </w:tc>
      </w:tr>
      <w:tr w:rsidR="00940F52" w:rsidRPr="000E5658" w14:paraId="074B01E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98AE978" w14:textId="53F1451F" w:rsidR="00940F52" w:rsidRPr="00CA0F1D"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auto"/>
            <w:noWrap/>
          </w:tcPr>
          <w:p w14:paraId="312B4D7A" w14:textId="69F59B90"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65481397" w14:textId="0E5DD355" w:rsidR="00940F52" w:rsidRPr="00CA0F1D"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tcPr>
          <w:p w14:paraId="192472A2" w14:textId="40812C8F"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264E5E1C" w14:textId="36974B22"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277D26EC" w14:textId="652A2161" w:rsidR="00940F52" w:rsidRDefault="00940F52" w:rsidP="00940F52">
            <w:pPr>
              <w:pStyle w:val="TableText"/>
            </w:pPr>
            <w:r>
              <w:rPr>
                <w:color w:val="000000"/>
              </w:rPr>
              <w:t>NONE</w:t>
            </w:r>
          </w:p>
        </w:tc>
      </w:tr>
      <w:tr w:rsidR="00940F52" w:rsidRPr="000E5658" w14:paraId="6CDCBA2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394D069" w14:textId="1C4F71C3" w:rsidR="00940F52" w:rsidRPr="00CA0F1D"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auto"/>
            <w:noWrap/>
          </w:tcPr>
          <w:p w14:paraId="5F0C2FA6" w14:textId="2ECC126B"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718CD588" w14:textId="65EB5EC5" w:rsidR="00940F52" w:rsidRPr="00CA0F1D"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tcPr>
          <w:p w14:paraId="42E8C7A1" w14:textId="119FABD9"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773F43D3" w14:textId="3590561C"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5119FBC6" w14:textId="7D444570" w:rsidR="00940F52" w:rsidRDefault="00940F52" w:rsidP="00940F52">
            <w:pPr>
              <w:pStyle w:val="TableText"/>
            </w:pPr>
            <w:r>
              <w:rPr>
                <w:color w:val="000000"/>
              </w:rPr>
              <w:t>NONE</w:t>
            </w:r>
          </w:p>
        </w:tc>
      </w:tr>
      <w:tr w:rsidR="00940F52" w:rsidRPr="000E5658" w14:paraId="0A7BDC3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ADEB1ED" w14:textId="3F28CEA7" w:rsidR="00940F52" w:rsidRPr="00CA0F1D"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auto"/>
            <w:noWrap/>
          </w:tcPr>
          <w:p w14:paraId="7C5CB4D3" w14:textId="1B8CA4FA"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0B91F9DE" w14:textId="7DA1C928" w:rsidR="00940F52" w:rsidRPr="00CA0F1D"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tcPr>
          <w:p w14:paraId="7A2B6CD2" w14:textId="42AF0887"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6EFAB6D0" w14:textId="4FE70CC4"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23443397" w14:textId="6DE1A05B" w:rsidR="00940F52" w:rsidRDefault="00940F52" w:rsidP="00940F52">
            <w:pPr>
              <w:pStyle w:val="TableText"/>
            </w:pPr>
            <w:r>
              <w:rPr>
                <w:color w:val="000000"/>
              </w:rPr>
              <w:t>NONE</w:t>
            </w:r>
          </w:p>
        </w:tc>
      </w:tr>
      <w:tr w:rsidR="00940F52" w:rsidRPr="000E5658" w14:paraId="3B04817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CBC9C00" w14:textId="03D1A525" w:rsidR="00940F52" w:rsidRPr="00CA0F1D" w:rsidRDefault="00940F52" w:rsidP="00940F52">
            <w:pPr>
              <w:pStyle w:val="TableText"/>
            </w:pPr>
            <w:r>
              <w:rPr>
                <w:color w:val="000000"/>
              </w:rPr>
              <w:lastRenderedPageBreak/>
              <w:t>EDE SMOKE TEST_API Browser</w:t>
            </w:r>
          </w:p>
        </w:tc>
        <w:tc>
          <w:tcPr>
            <w:tcW w:w="925" w:type="dxa"/>
            <w:tcBorders>
              <w:top w:val="nil"/>
              <w:left w:val="nil"/>
              <w:bottom w:val="single" w:sz="4" w:space="0" w:color="auto"/>
              <w:right w:val="single" w:sz="4" w:space="0" w:color="auto"/>
            </w:tcBorders>
            <w:shd w:val="clear" w:color="auto" w:fill="auto"/>
            <w:noWrap/>
          </w:tcPr>
          <w:p w14:paraId="7AB97A4C" w14:textId="1CB92714"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3895AEB2" w14:textId="061CEB4F" w:rsidR="00940F52" w:rsidRPr="00CA0F1D"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tcPr>
          <w:p w14:paraId="615BAA85" w14:textId="1E7BDC4A"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14A99194" w14:textId="10BECB44"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48428566" w14:textId="0288B504" w:rsidR="00940F52" w:rsidRDefault="00940F52" w:rsidP="00940F52">
            <w:pPr>
              <w:pStyle w:val="TableText"/>
            </w:pPr>
            <w:r>
              <w:rPr>
                <w:color w:val="000000"/>
              </w:rPr>
              <w:t>NONE</w:t>
            </w:r>
          </w:p>
        </w:tc>
      </w:tr>
      <w:tr w:rsidR="00940F52" w:rsidRPr="000E5658" w14:paraId="42A69D4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6E73275" w14:textId="51950E9A"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5E877AE2" w14:textId="5E5E13F8"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0E821BC7" w14:textId="5A3102C2"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30705572" w14:textId="2543BB5F"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608ABA13" w14:textId="3277FEC2"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45114591" w14:textId="40752AC0" w:rsidR="00940F52" w:rsidRDefault="00940F52" w:rsidP="00940F52">
            <w:pPr>
              <w:pStyle w:val="TableText"/>
            </w:pPr>
            <w:r>
              <w:rPr>
                <w:color w:val="000000"/>
              </w:rPr>
              <w:t>NONE</w:t>
            </w:r>
          </w:p>
        </w:tc>
      </w:tr>
      <w:tr w:rsidR="00940F52" w:rsidRPr="000E5658" w14:paraId="63F32FB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CEC58DB" w14:textId="69F5CC28"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6219758A" w14:textId="15A61484"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05BF20E1" w14:textId="1F6DDAB4"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105D00E1" w14:textId="546C018F"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5AF7607F" w14:textId="4E84A071"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5F3DE125" w14:textId="510BF28E" w:rsidR="00940F52" w:rsidRDefault="00940F52" w:rsidP="00940F52">
            <w:pPr>
              <w:pStyle w:val="TableText"/>
            </w:pPr>
            <w:r>
              <w:rPr>
                <w:color w:val="000000"/>
              </w:rPr>
              <w:t>NONE</w:t>
            </w:r>
          </w:p>
        </w:tc>
      </w:tr>
      <w:tr w:rsidR="00940F52" w:rsidRPr="000E5658" w14:paraId="3C6C1E8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3797EAF" w14:textId="526513D1"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66FDA9D5" w14:textId="0AB617CA"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2C693B4E" w14:textId="06BB5237"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5C14DA87" w14:textId="5B4DB370"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271059EA" w14:textId="4EE9B703"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39563CED" w14:textId="771EDA6F" w:rsidR="00940F52" w:rsidRDefault="00940F52" w:rsidP="00940F52">
            <w:pPr>
              <w:pStyle w:val="TableText"/>
            </w:pPr>
            <w:r>
              <w:rPr>
                <w:color w:val="000000"/>
              </w:rPr>
              <w:t>NONE</w:t>
            </w:r>
          </w:p>
        </w:tc>
      </w:tr>
      <w:tr w:rsidR="00940F52" w:rsidRPr="000E5658" w14:paraId="067201C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ADCC185" w14:textId="75AEC730"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21F8CAEF" w14:textId="4D1C67CF"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608DEE77" w14:textId="55C75547"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40023B8C" w14:textId="5B1F5FE8"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30B34E6A" w14:textId="5DAF1C53"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69D40934" w14:textId="21DE7C36" w:rsidR="00940F52" w:rsidRDefault="00940F52" w:rsidP="00940F52">
            <w:pPr>
              <w:pStyle w:val="TableText"/>
            </w:pPr>
            <w:r>
              <w:rPr>
                <w:color w:val="000000"/>
              </w:rPr>
              <w:t>NONE</w:t>
            </w:r>
          </w:p>
        </w:tc>
      </w:tr>
      <w:tr w:rsidR="00940F52" w:rsidRPr="000E5658" w14:paraId="794A1F3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EBB3317" w14:textId="6F4FF835"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4EA3E69A" w14:textId="69F20C3A"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tcPr>
          <w:p w14:paraId="00D27558" w14:textId="05CBFA65"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24EC6AD1" w14:textId="7D51A8B0"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1CCA9019" w14:textId="40C16A63"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2206C897" w14:textId="571B3AF2" w:rsidR="00940F52" w:rsidRDefault="00940F52" w:rsidP="00940F52">
            <w:pPr>
              <w:pStyle w:val="TableText"/>
            </w:pPr>
            <w:r>
              <w:rPr>
                <w:color w:val="000000"/>
              </w:rPr>
              <w:t>NONE</w:t>
            </w:r>
          </w:p>
        </w:tc>
      </w:tr>
      <w:tr w:rsidR="00940F52" w:rsidRPr="000E5658" w14:paraId="4A942C9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B9C2E5A" w14:textId="4AB12DBB"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21AAF8C1" w14:textId="0A343448"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tcPr>
          <w:p w14:paraId="3715D796" w14:textId="0FC65D5D"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5BFC564E" w14:textId="47F87CE5"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7A87CCBE" w14:textId="22DC3B4E"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46C69021" w14:textId="75DBD834" w:rsidR="00940F52" w:rsidRDefault="00940F52" w:rsidP="00940F52">
            <w:pPr>
              <w:pStyle w:val="TableText"/>
            </w:pPr>
            <w:r>
              <w:rPr>
                <w:color w:val="000000"/>
              </w:rPr>
              <w:t>NONE</w:t>
            </w:r>
          </w:p>
        </w:tc>
      </w:tr>
      <w:tr w:rsidR="00940F52" w:rsidRPr="000E5658" w14:paraId="3864309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18048B8" w14:textId="0E023DED"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217291D6" w14:textId="070E6A78"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tcPr>
          <w:p w14:paraId="43519429" w14:textId="4F172801"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2BADC56F" w14:textId="466680DC"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447BF350" w14:textId="656A513C"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6232228C" w14:textId="3ABB586B" w:rsidR="00940F52" w:rsidRDefault="00940F52" w:rsidP="00940F52">
            <w:pPr>
              <w:pStyle w:val="TableText"/>
            </w:pPr>
            <w:r>
              <w:rPr>
                <w:color w:val="000000"/>
              </w:rPr>
              <w:t>NONE</w:t>
            </w:r>
          </w:p>
        </w:tc>
      </w:tr>
      <w:tr w:rsidR="00940F52" w:rsidRPr="000E5658" w14:paraId="4ADAD0E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6A83777" w14:textId="403BD0BF"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2E64B5AF" w14:textId="51C3FAFD"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auto"/>
            <w:noWrap/>
          </w:tcPr>
          <w:p w14:paraId="689AD250" w14:textId="6680A050"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16833BCE" w14:textId="6F93062F"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439A0129" w14:textId="76613334"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062B6BFF" w14:textId="09F65518" w:rsidR="00940F52" w:rsidRDefault="00940F52" w:rsidP="00940F52">
            <w:pPr>
              <w:pStyle w:val="TableText"/>
            </w:pPr>
            <w:r>
              <w:rPr>
                <w:color w:val="000000"/>
              </w:rPr>
              <w:t>NONE</w:t>
            </w:r>
          </w:p>
        </w:tc>
      </w:tr>
      <w:tr w:rsidR="00940F52" w:rsidRPr="000E5658" w14:paraId="33D0DFC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78D21C2" w14:textId="4A2B2F4B" w:rsidR="00940F52" w:rsidRPr="00CA0F1D"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tcPr>
          <w:p w14:paraId="0C54E247" w14:textId="75C22536"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2F796641" w14:textId="341A8812"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5F54A8BF" w14:textId="78E2F353"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4DDA9F1F" w14:textId="359DC0B9"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57174C24" w14:textId="7FF73F90" w:rsidR="00940F52" w:rsidRDefault="00940F52" w:rsidP="00940F52">
            <w:pPr>
              <w:pStyle w:val="TableText"/>
            </w:pPr>
            <w:r>
              <w:rPr>
                <w:color w:val="000000"/>
              </w:rPr>
              <w:t>NONE</w:t>
            </w:r>
          </w:p>
        </w:tc>
      </w:tr>
      <w:tr w:rsidR="00940F52" w:rsidRPr="000E5658" w14:paraId="42601E5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F2612A2" w14:textId="4B4E66A8" w:rsidR="00940F52" w:rsidRPr="00CA0F1D"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tcPr>
          <w:p w14:paraId="22A5D148" w14:textId="19C511E0"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4E5A7785" w14:textId="384B85DB"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7FA80447" w14:textId="445B0756"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6BB90543" w14:textId="733553D8"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340BC3B7" w14:textId="5FDE6AFF" w:rsidR="00940F52" w:rsidRDefault="00940F52" w:rsidP="00940F52">
            <w:pPr>
              <w:pStyle w:val="TableText"/>
            </w:pPr>
            <w:r>
              <w:rPr>
                <w:color w:val="000000"/>
              </w:rPr>
              <w:t>NONE</w:t>
            </w:r>
          </w:p>
        </w:tc>
      </w:tr>
      <w:tr w:rsidR="00940F52" w:rsidRPr="000E5658" w14:paraId="3944522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5039B82" w14:textId="03BADC44"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hideMark/>
          </w:tcPr>
          <w:p w14:paraId="06719BC1" w14:textId="32A0DBF2"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4F70E034" w14:textId="60229214"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856015C" w14:textId="294AE7D4"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567EF16D" w14:textId="39AC6C55"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hideMark/>
          </w:tcPr>
          <w:p w14:paraId="5F00B59E" w14:textId="26C4DB30" w:rsidR="00940F52" w:rsidRPr="000E5658" w:rsidRDefault="00940F52" w:rsidP="00940F52">
            <w:pPr>
              <w:pStyle w:val="TableText"/>
            </w:pPr>
            <w:r>
              <w:rPr>
                <w:color w:val="000000"/>
              </w:rPr>
              <w:t>NONE</w:t>
            </w:r>
          </w:p>
        </w:tc>
      </w:tr>
      <w:tr w:rsidR="00940F52" w:rsidRPr="000E5658" w14:paraId="366A175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D0F8CC4" w14:textId="57CB6F9D"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hideMark/>
          </w:tcPr>
          <w:p w14:paraId="2897E756" w14:textId="3285B1C7"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hideMark/>
          </w:tcPr>
          <w:p w14:paraId="6692A78E" w14:textId="4E01EDAB"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2332E035" w14:textId="3B0792D0"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1D02120" w14:textId="2C97F94D"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5893BA97" w14:textId="5D43BA3D" w:rsidR="00940F52" w:rsidRPr="000E5658" w:rsidRDefault="00940F52" w:rsidP="00940F52">
            <w:pPr>
              <w:pStyle w:val="TableText"/>
            </w:pPr>
            <w:r>
              <w:rPr>
                <w:color w:val="000000"/>
              </w:rPr>
              <w:t>NONE</w:t>
            </w:r>
          </w:p>
        </w:tc>
      </w:tr>
      <w:tr w:rsidR="00940F52" w:rsidRPr="000E5658" w14:paraId="0ED8B17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F0E07F9" w14:textId="029CC1F7"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hideMark/>
          </w:tcPr>
          <w:p w14:paraId="7854AB1A" w14:textId="52C9CBBD"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hideMark/>
          </w:tcPr>
          <w:p w14:paraId="633507DE" w14:textId="2299F58B"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047BC092" w14:textId="076DA4D9"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1A974A41" w14:textId="1459DA06"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9084F58" w14:textId="6A72FBE4" w:rsidR="00940F52" w:rsidRPr="000E5658" w:rsidRDefault="00940F52" w:rsidP="00940F52">
            <w:pPr>
              <w:pStyle w:val="TableText"/>
            </w:pPr>
            <w:r>
              <w:rPr>
                <w:color w:val="000000"/>
              </w:rPr>
              <w:t>NONE</w:t>
            </w:r>
          </w:p>
        </w:tc>
      </w:tr>
      <w:tr w:rsidR="00940F52" w:rsidRPr="000E5658" w14:paraId="3C3F6BF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2A1E1667" w14:textId="3378883A"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auto"/>
            <w:noWrap/>
            <w:hideMark/>
          </w:tcPr>
          <w:p w14:paraId="5F4E28E9" w14:textId="320EEDD1"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54845506" w14:textId="01C62F1D"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73BEB3F9" w14:textId="2B0A2A40"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60B4DC4" w14:textId="4003B45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2AB35137" w14:textId="3B3CA55F" w:rsidR="00940F52" w:rsidRPr="000E5658" w:rsidRDefault="00940F52" w:rsidP="00940F52">
            <w:pPr>
              <w:pStyle w:val="TableText"/>
            </w:pPr>
            <w:r>
              <w:rPr>
                <w:color w:val="000000"/>
              </w:rPr>
              <w:t>NONE</w:t>
            </w:r>
          </w:p>
        </w:tc>
      </w:tr>
      <w:tr w:rsidR="00940F52" w:rsidRPr="000E5658" w14:paraId="17D45DF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81CE8E5" w14:textId="4BA83465"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auto"/>
            <w:noWrap/>
            <w:hideMark/>
          </w:tcPr>
          <w:p w14:paraId="381F8C0F" w14:textId="0EEEE268"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2D4CE062" w14:textId="7D706FD7"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7948EDA2" w14:textId="5D7F96EC"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DD15E7A" w14:textId="02CDB37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4226D9F" w14:textId="305F0F5B" w:rsidR="00940F52" w:rsidRPr="000E5658" w:rsidRDefault="00940F52" w:rsidP="00940F52">
            <w:pPr>
              <w:pStyle w:val="TableText"/>
            </w:pPr>
            <w:r>
              <w:rPr>
                <w:color w:val="000000"/>
              </w:rPr>
              <w:t>NONE</w:t>
            </w:r>
          </w:p>
        </w:tc>
      </w:tr>
      <w:tr w:rsidR="00940F52" w:rsidRPr="000E5658" w14:paraId="423E3E0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49262B44" w14:textId="0D0F5D87"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auto"/>
            <w:noWrap/>
            <w:hideMark/>
          </w:tcPr>
          <w:p w14:paraId="5856BBAC" w14:textId="2183CBE7"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126AABE0" w14:textId="583217CF"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2150638E" w14:textId="14C85790"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407F463" w14:textId="64D3F05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0373D79" w14:textId="31B879A6" w:rsidR="00940F52" w:rsidRPr="000E5658" w:rsidRDefault="00940F52" w:rsidP="00940F52">
            <w:pPr>
              <w:pStyle w:val="TableText"/>
            </w:pPr>
            <w:r>
              <w:rPr>
                <w:color w:val="000000"/>
              </w:rPr>
              <w:t>NONE</w:t>
            </w:r>
          </w:p>
        </w:tc>
      </w:tr>
      <w:tr w:rsidR="00940F52" w:rsidRPr="000E5658" w14:paraId="5806C96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8DF2C32" w14:textId="7D6629ED"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54AF7233" w14:textId="53636135"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69BCE7EA" w14:textId="26950EB0"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0F19F099" w14:textId="3F614703"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12FE955" w14:textId="11EE061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56175438" w14:textId="02BD1312" w:rsidR="00940F52" w:rsidRPr="000E5658" w:rsidRDefault="00940F52" w:rsidP="00940F52">
            <w:pPr>
              <w:pStyle w:val="TableText"/>
            </w:pPr>
            <w:r>
              <w:rPr>
                <w:color w:val="000000"/>
              </w:rPr>
              <w:t>NONE</w:t>
            </w:r>
          </w:p>
        </w:tc>
      </w:tr>
      <w:tr w:rsidR="00940F52" w:rsidRPr="000E5658" w14:paraId="6CD1349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7684A55" w14:textId="225B21E6"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16F86C48" w14:textId="1D303C90"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535ED1FC" w14:textId="5E902924"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77AA837D" w14:textId="5B873932"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63835588" w14:textId="6DAA1B50"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40753DD0" w14:textId="0E6DFB39" w:rsidR="00940F52" w:rsidRPr="000E5658" w:rsidRDefault="00940F52" w:rsidP="00940F52">
            <w:pPr>
              <w:pStyle w:val="TableText"/>
            </w:pPr>
            <w:r>
              <w:rPr>
                <w:color w:val="000000"/>
              </w:rPr>
              <w:t>NONE</w:t>
            </w:r>
          </w:p>
        </w:tc>
      </w:tr>
      <w:tr w:rsidR="00940F52" w:rsidRPr="000E5658" w14:paraId="2566186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30DC8C5B" w14:textId="457ED4B5"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18015BBF" w14:textId="2DB2FD98"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07297C51" w14:textId="46B781E4"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5D92DF4E" w14:textId="08FEE139"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668D8FCC" w14:textId="3512EF9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5FD2647E" w14:textId="327D7FCB" w:rsidR="00940F52" w:rsidRPr="000E5658" w:rsidRDefault="00940F52" w:rsidP="00940F52">
            <w:pPr>
              <w:pStyle w:val="TableText"/>
            </w:pPr>
            <w:r>
              <w:rPr>
                <w:color w:val="000000"/>
              </w:rPr>
              <w:t>NONE</w:t>
            </w:r>
          </w:p>
        </w:tc>
      </w:tr>
      <w:tr w:rsidR="00940F52" w:rsidRPr="000E5658" w14:paraId="2BCAF04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8C21C93" w14:textId="436C8105"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29CF1D5A" w14:textId="349E67F8"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hideMark/>
          </w:tcPr>
          <w:p w14:paraId="09A5D965" w14:textId="3C07760D"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A91A70C" w14:textId="0548AC37"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00C24969" w14:textId="50036523"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886F0A6" w14:textId="2D4BE188" w:rsidR="00940F52" w:rsidRPr="000E5658" w:rsidRDefault="00940F52" w:rsidP="00940F52">
            <w:pPr>
              <w:pStyle w:val="TableText"/>
            </w:pPr>
            <w:r>
              <w:rPr>
                <w:color w:val="000000"/>
              </w:rPr>
              <w:t>NONE</w:t>
            </w:r>
          </w:p>
        </w:tc>
      </w:tr>
      <w:tr w:rsidR="00940F52" w:rsidRPr="000E5658" w14:paraId="29C5E8A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23711FFA" w14:textId="2B1933B5"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45E46C2C" w14:textId="00E17788"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hideMark/>
          </w:tcPr>
          <w:p w14:paraId="6716B038" w14:textId="64B34889"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6C73452F" w14:textId="4CF2AF73"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1D320B0C" w14:textId="1541A180"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23DE7F49" w14:textId="11DD735C" w:rsidR="00940F52" w:rsidRPr="000E5658" w:rsidRDefault="00940F52" w:rsidP="00940F52">
            <w:pPr>
              <w:pStyle w:val="TableText"/>
            </w:pPr>
            <w:r>
              <w:rPr>
                <w:color w:val="000000"/>
              </w:rPr>
              <w:t>NONE</w:t>
            </w:r>
          </w:p>
        </w:tc>
      </w:tr>
      <w:tr w:rsidR="00940F52" w:rsidRPr="000E5658" w14:paraId="7947E21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287A9C3E" w14:textId="1E6D230A"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02C8C700" w14:textId="5BE5FAE4"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hideMark/>
          </w:tcPr>
          <w:p w14:paraId="6B87019F" w14:textId="20D6E8E0"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5561A90" w14:textId="6FB0B05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4345E326" w14:textId="686ADB91"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B2804AA" w14:textId="66762636" w:rsidR="00940F52" w:rsidRPr="000E5658" w:rsidRDefault="00940F52" w:rsidP="00940F52">
            <w:pPr>
              <w:pStyle w:val="TableText"/>
            </w:pPr>
            <w:r>
              <w:rPr>
                <w:color w:val="000000"/>
              </w:rPr>
              <w:t>NONE</w:t>
            </w:r>
          </w:p>
        </w:tc>
      </w:tr>
      <w:tr w:rsidR="00940F52" w:rsidRPr="000E5658" w14:paraId="3E5A4FB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5BA9C8C" w14:textId="502FB2BF"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7314863E" w14:textId="50E92ED7" w:rsidR="00940F52" w:rsidRPr="000E5658"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hideMark/>
          </w:tcPr>
          <w:p w14:paraId="756EDB20" w14:textId="1CB6C5B3"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8D95C54" w14:textId="2ACB2478"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05B7C62E" w14:textId="4E42CB2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763A8702" w14:textId="09E8F0EE" w:rsidR="00940F52" w:rsidRPr="000E5658" w:rsidRDefault="00940F52" w:rsidP="00940F52">
            <w:pPr>
              <w:pStyle w:val="TableText"/>
            </w:pPr>
            <w:r>
              <w:rPr>
                <w:color w:val="000000"/>
              </w:rPr>
              <w:t>NONE</w:t>
            </w:r>
          </w:p>
        </w:tc>
      </w:tr>
      <w:tr w:rsidR="00940F52" w:rsidRPr="000E5658" w14:paraId="27D4488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29AFE56F" w14:textId="7F26D739"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5C01ACA3" w14:textId="101B8F0F"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4748D6D6" w14:textId="0C4BF4EA"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50669F9D" w14:textId="58FF6CE7"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0C063C01" w14:textId="5A01C716"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638B067" w14:textId="007422B5" w:rsidR="00940F52" w:rsidRPr="000E5658" w:rsidRDefault="00940F52" w:rsidP="00940F52">
            <w:pPr>
              <w:pStyle w:val="TableText"/>
            </w:pPr>
            <w:r>
              <w:rPr>
                <w:color w:val="000000"/>
              </w:rPr>
              <w:t>NONE</w:t>
            </w:r>
          </w:p>
        </w:tc>
      </w:tr>
      <w:tr w:rsidR="00940F52" w:rsidRPr="000E5658" w14:paraId="1F820A3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5EFD045" w14:textId="5D1235A9"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2C159D64" w14:textId="1EA18F21"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5443D341" w14:textId="36FCACB2"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490C3ADB" w14:textId="1679FBF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53AC004" w14:textId="60C4CBC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9E55F33" w14:textId="78CAC4AB" w:rsidR="00940F52" w:rsidRPr="000E5658" w:rsidRDefault="00940F52" w:rsidP="00940F52">
            <w:pPr>
              <w:pStyle w:val="TableText"/>
            </w:pPr>
            <w:r>
              <w:rPr>
                <w:color w:val="000000"/>
              </w:rPr>
              <w:t>NONE</w:t>
            </w:r>
          </w:p>
        </w:tc>
      </w:tr>
      <w:tr w:rsidR="00940F52" w:rsidRPr="000E5658" w14:paraId="6440010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ACE758F" w14:textId="3304334C"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3D80D4C7" w14:textId="4330BCE1"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126FAA5E" w14:textId="3FCAEE83"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60E783FB" w14:textId="672CEB35"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CBF17FD" w14:textId="4148455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A081CA7" w14:textId="0C99FD52" w:rsidR="00940F52" w:rsidRPr="000E5658" w:rsidRDefault="00940F52" w:rsidP="00940F52">
            <w:pPr>
              <w:pStyle w:val="TableText"/>
            </w:pPr>
            <w:r>
              <w:rPr>
                <w:color w:val="000000"/>
              </w:rPr>
              <w:t>NONE</w:t>
            </w:r>
          </w:p>
        </w:tc>
      </w:tr>
      <w:tr w:rsidR="00940F52" w:rsidRPr="000E5658" w14:paraId="0DAEF8D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674DCB0" w14:textId="71CBAF3D" w:rsidR="00940F52" w:rsidRPr="000E5658" w:rsidRDefault="00940F52" w:rsidP="00940F52">
            <w:pPr>
              <w:pStyle w:val="TableText"/>
            </w:pPr>
            <w:r>
              <w:rPr>
                <w:color w:val="000000"/>
              </w:rPr>
              <w:lastRenderedPageBreak/>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4C430FAC" w14:textId="2E0EBCC2"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43BD1B1E" w14:textId="066C3339"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48C61B60" w14:textId="7FF5D5E3"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31504AB" w14:textId="151B70E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08610950" w14:textId="58C74F78" w:rsidR="00940F52" w:rsidRPr="000E5658" w:rsidRDefault="00940F52" w:rsidP="00940F52">
            <w:pPr>
              <w:pStyle w:val="TableText"/>
            </w:pPr>
            <w:r>
              <w:rPr>
                <w:color w:val="000000"/>
              </w:rPr>
              <w:t>NONE</w:t>
            </w:r>
          </w:p>
        </w:tc>
      </w:tr>
      <w:tr w:rsidR="00940F52" w:rsidRPr="000E5658" w14:paraId="3CC1A05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C8CFB1E" w14:textId="7E2B9384"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178A6B6B" w14:textId="68C729E9"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3447A038" w14:textId="3B9FAC55"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ADA4E99" w14:textId="77A306C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64061DA5" w14:textId="4448E31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59AC2984" w14:textId="3B3C52CD" w:rsidR="00940F52" w:rsidRPr="000E5658" w:rsidRDefault="00940F52" w:rsidP="00940F52">
            <w:pPr>
              <w:pStyle w:val="TableText"/>
            </w:pPr>
            <w:r>
              <w:rPr>
                <w:color w:val="000000"/>
              </w:rPr>
              <w:t>NONE</w:t>
            </w:r>
          </w:p>
        </w:tc>
      </w:tr>
      <w:tr w:rsidR="00940F52" w:rsidRPr="000E5658" w14:paraId="000BE69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B311F51" w14:textId="484ADB06"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568B4DFA" w14:textId="7AC15AA1"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hideMark/>
          </w:tcPr>
          <w:p w14:paraId="393B4ADC" w14:textId="66BED071"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2B3A800" w14:textId="414F65E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3140C5D1" w14:textId="1E061E00"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1CF1B726" w14:textId="6BB9A4DD" w:rsidR="00940F52" w:rsidRPr="000E5658" w:rsidRDefault="00940F52" w:rsidP="00940F52">
            <w:pPr>
              <w:pStyle w:val="TableText"/>
            </w:pPr>
            <w:r>
              <w:rPr>
                <w:color w:val="000000"/>
              </w:rPr>
              <w:t>NONE</w:t>
            </w:r>
          </w:p>
        </w:tc>
      </w:tr>
      <w:tr w:rsidR="00940F52" w:rsidRPr="000E5658" w14:paraId="76E40FE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39970F6" w14:textId="67E7652A"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108F8C3A" w14:textId="3320FD23"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hideMark/>
          </w:tcPr>
          <w:p w14:paraId="6E033BAC" w14:textId="139BEB61"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0D1534F1" w14:textId="5FA19C89"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019CB3FB" w14:textId="55FF2BB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73B16106" w14:textId="393D775B" w:rsidR="00940F52" w:rsidRPr="000E5658" w:rsidRDefault="00940F52" w:rsidP="00940F52">
            <w:pPr>
              <w:pStyle w:val="TableText"/>
            </w:pPr>
            <w:r>
              <w:rPr>
                <w:color w:val="000000"/>
              </w:rPr>
              <w:t>NONE</w:t>
            </w:r>
          </w:p>
        </w:tc>
      </w:tr>
      <w:tr w:rsidR="00940F52" w:rsidRPr="000E5658" w14:paraId="76A30D0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2642E584" w14:textId="55172EE4"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6F6BAF46" w14:textId="756EBA84"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hideMark/>
          </w:tcPr>
          <w:p w14:paraId="113004B9" w14:textId="33F6440D"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7A31DD15" w14:textId="099D885C"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65FB7174" w14:textId="7B84D888"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7A3C4EAC" w14:textId="3273D291" w:rsidR="00940F52" w:rsidRPr="000E5658" w:rsidRDefault="00940F52" w:rsidP="00940F52">
            <w:pPr>
              <w:pStyle w:val="TableText"/>
            </w:pPr>
            <w:r>
              <w:rPr>
                <w:color w:val="000000"/>
              </w:rPr>
              <w:t>NONE</w:t>
            </w:r>
          </w:p>
        </w:tc>
      </w:tr>
      <w:tr w:rsidR="00940F52" w:rsidRPr="000E5658" w14:paraId="69EF6E2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83798C9" w14:textId="2333F694"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37ED4FBB" w14:textId="1B874098" w:rsidR="00940F52" w:rsidRPr="000E5658"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hideMark/>
          </w:tcPr>
          <w:p w14:paraId="26188450" w14:textId="2EC5BCDE"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1598C090" w14:textId="72EB6C95"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0202370" w14:textId="4CB18B76"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0BFC5256" w14:textId="5240071B" w:rsidR="00940F52" w:rsidRPr="000E5658" w:rsidRDefault="00940F52" w:rsidP="00940F52">
            <w:pPr>
              <w:pStyle w:val="TableText"/>
            </w:pPr>
            <w:r>
              <w:rPr>
                <w:color w:val="000000"/>
              </w:rPr>
              <w:t>NONE</w:t>
            </w:r>
          </w:p>
        </w:tc>
      </w:tr>
      <w:tr w:rsidR="00940F52" w:rsidRPr="000E5658" w14:paraId="3961CDB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2160CD5E" w14:textId="1DD09163"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19B35FC6" w14:textId="65665635" w:rsidR="00940F52" w:rsidRPr="000E5658"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auto"/>
            <w:noWrap/>
            <w:hideMark/>
          </w:tcPr>
          <w:p w14:paraId="116DF37E" w14:textId="220627E4"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4222E3F8" w14:textId="61351A3C"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4F90679A" w14:textId="4D3C69C8"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71E355DC" w14:textId="21B2EC68" w:rsidR="00940F52" w:rsidRPr="000E5658" w:rsidRDefault="00940F52" w:rsidP="00940F52">
            <w:pPr>
              <w:pStyle w:val="TableText"/>
            </w:pPr>
            <w:r>
              <w:rPr>
                <w:color w:val="000000"/>
              </w:rPr>
              <w:t>NONE</w:t>
            </w:r>
          </w:p>
        </w:tc>
      </w:tr>
      <w:tr w:rsidR="00940F52" w:rsidRPr="000E5658" w14:paraId="67FF9F9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781E8607" w14:textId="19FFAB6E"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4608A77D" w14:textId="00604CCB"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550E4472" w14:textId="096EB335"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1F64A1AF" w14:textId="76DDB937"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29B6900" w14:textId="33176DB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4F180834" w14:textId="24D87154" w:rsidR="00940F52" w:rsidRPr="000E5658" w:rsidRDefault="00940F52" w:rsidP="00940F52">
            <w:pPr>
              <w:pStyle w:val="TableText"/>
            </w:pPr>
            <w:r>
              <w:rPr>
                <w:color w:val="000000"/>
              </w:rPr>
              <w:t>NONE</w:t>
            </w:r>
          </w:p>
        </w:tc>
      </w:tr>
      <w:tr w:rsidR="00940F52" w:rsidRPr="000E5658" w14:paraId="7242A65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49B1304" w14:textId="38299CF5"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5C355725" w14:textId="2F774157"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055D065B" w14:textId="0D127462"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5CC9715A" w14:textId="18079BE9"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370E6E8D" w14:textId="76F4F7F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FB3DD6E" w14:textId="0A359770" w:rsidR="00940F52" w:rsidRPr="000E5658" w:rsidRDefault="00940F52" w:rsidP="00940F52">
            <w:pPr>
              <w:pStyle w:val="TableText"/>
            </w:pPr>
            <w:r>
              <w:rPr>
                <w:color w:val="000000"/>
              </w:rPr>
              <w:t>NONE</w:t>
            </w:r>
          </w:p>
        </w:tc>
      </w:tr>
      <w:tr w:rsidR="00940F52" w:rsidRPr="000E5658" w14:paraId="5E02219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1F54316" w14:textId="6CE40E09"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391B5BDD" w14:textId="03FB66C9"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69A001F4" w14:textId="5EA2D5B4"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A77E839" w14:textId="27ED4C6F"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514B2D8" w14:textId="559A0355"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261DBDAB" w14:textId="107EB8E3" w:rsidR="00940F52" w:rsidRPr="000E5658" w:rsidRDefault="00940F52" w:rsidP="00940F52">
            <w:pPr>
              <w:pStyle w:val="TableText"/>
            </w:pPr>
            <w:r>
              <w:rPr>
                <w:color w:val="000000"/>
              </w:rPr>
              <w:t>NONE</w:t>
            </w:r>
          </w:p>
        </w:tc>
      </w:tr>
      <w:tr w:rsidR="00940F52" w:rsidRPr="000E5658" w14:paraId="411336D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2D04B5F" w14:textId="3E4283E6"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5BE82BFD" w14:textId="18CAD969"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hideMark/>
          </w:tcPr>
          <w:p w14:paraId="74EC76C1" w14:textId="3903563B"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2E94AEE5" w14:textId="500FDB0B"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19064682" w14:textId="0B530506"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hideMark/>
          </w:tcPr>
          <w:p w14:paraId="20CBAF5D" w14:textId="5DA10138" w:rsidR="00940F52" w:rsidRPr="000E5658" w:rsidRDefault="00940F52" w:rsidP="00940F52">
            <w:pPr>
              <w:pStyle w:val="TableText"/>
            </w:pPr>
            <w:r>
              <w:rPr>
                <w:color w:val="000000"/>
              </w:rPr>
              <w:t>NONE</w:t>
            </w:r>
          </w:p>
        </w:tc>
      </w:tr>
      <w:tr w:rsidR="00940F52" w:rsidRPr="000E5658" w14:paraId="533FB54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92C78FB" w14:textId="048D06EA"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5A29ED9A" w14:textId="314EF209"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hideMark/>
          </w:tcPr>
          <w:p w14:paraId="158D2489" w14:textId="3CA8117F"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62BF4B59" w14:textId="16B400E4"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5FBA7C48" w14:textId="1292F6CF"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hideMark/>
          </w:tcPr>
          <w:p w14:paraId="103EC607" w14:textId="2B131DB8" w:rsidR="00940F52" w:rsidRPr="000E5658" w:rsidRDefault="00940F52" w:rsidP="00940F52">
            <w:pPr>
              <w:pStyle w:val="TableText"/>
            </w:pPr>
            <w:r>
              <w:rPr>
                <w:color w:val="000000"/>
              </w:rPr>
              <w:t>NONE</w:t>
            </w:r>
          </w:p>
        </w:tc>
      </w:tr>
      <w:tr w:rsidR="00940F52" w:rsidRPr="000E5658" w14:paraId="1899D49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4E1A9AF1" w14:textId="4C38819F"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6DB6FF31" w14:textId="2ED1905F"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hideMark/>
          </w:tcPr>
          <w:p w14:paraId="2068ED5E" w14:textId="389C5DA9"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7466FEA5" w14:textId="61C1EB5E"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E43F56E" w14:textId="676F6038"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002B4F9C" w14:textId="36CB33D7" w:rsidR="00940F52" w:rsidRPr="000E5658" w:rsidRDefault="00940F52" w:rsidP="00940F52">
            <w:pPr>
              <w:pStyle w:val="TableText"/>
            </w:pPr>
            <w:r>
              <w:rPr>
                <w:color w:val="000000"/>
              </w:rPr>
              <w:t>NONE</w:t>
            </w:r>
          </w:p>
        </w:tc>
      </w:tr>
      <w:tr w:rsidR="00940F52" w:rsidRPr="000E5658" w14:paraId="3438F9E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07C5754" w14:textId="563FFDB5"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1D2F1082" w14:textId="6FF4F27A" w:rsidR="00940F52" w:rsidRPr="000E5658"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hideMark/>
          </w:tcPr>
          <w:p w14:paraId="319912DC" w14:textId="2307177A"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58754E46" w14:textId="621C5F30"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748B0CB" w14:textId="757C934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2AB31BA9" w14:textId="472BA2CD" w:rsidR="00940F52" w:rsidRPr="000E5658" w:rsidRDefault="00940F52" w:rsidP="00940F52">
            <w:pPr>
              <w:pStyle w:val="TableText"/>
            </w:pPr>
            <w:r>
              <w:rPr>
                <w:color w:val="000000"/>
              </w:rPr>
              <w:t>NONE</w:t>
            </w:r>
          </w:p>
        </w:tc>
      </w:tr>
      <w:tr w:rsidR="00940F52" w:rsidRPr="000E5658" w14:paraId="5ED9C1F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8D83F7B" w14:textId="4B79A3AB"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6B08115F" w14:textId="1488BEE6" w:rsidR="00940F52" w:rsidRPr="000E5658"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auto"/>
            <w:noWrap/>
            <w:hideMark/>
          </w:tcPr>
          <w:p w14:paraId="2F8F527D" w14:textId="5D1046FC"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285C4B52" w14:textId="54800BAF"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7C24E52" w14:textId="4F4D261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74438F34" w14:textId="5DBC3C2A" w:rsidR="00940F52" w:rsidRPr="000E5658" w:rsidRDefault="00940F52" w:rsidP="00940F52">
            <w:pPr>
              <w:pStyle w:val="TableText"/>
            </w:pPr>
            <w:r>
              <w:rPr>
                <w:color w:val="000000"/>
              </w:rPr>
              <w:t>NONE</w:t>
            </w:r>
          </w:p>
        </w:tc>
      </w:tr>
      <w:tr w:rsidR="00940F52" w:rsidRPr="000E5658" w14:paraId="71BA0D8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2F3E9BD" w14:textId="30569588"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425AE7E7" w14:textId="04B35D39" w:rsidR="00940F52" w:rsidRPr="000E5658" w:rsidRDefault="00940F52" w:rsidP="00940F52">
            <w:pPr>
              <w:pStyle w:val="TableText"/>
              <w:jc w:val="center"/>
            </w:pPr>
            <w:r>
              <w:rPr>
                <w:color w:val="000000"/>
              </w:rPr>
              <w:t>TC009</w:t>
            </w:r>
          </w:p>
        </w:tc>
        <w:tc>
          <w:tcPr>
            <w:tcW w:w="1652" w:type="dxa"/>
            <w:tcBorders>
              <w:top w:val="nil"/>
              <w:left w:val="nil"/>
              <w:bottom w:val="single" w:sz="4" w:space="0" w:color="auto"/>
              <w:right w:val="single" w:sz="4" w:space="0" w:color="auto"/>
            </w:tcBorders>
            <w:shd w:val="clear" w:color="auto" w:fill="auto"/>
            <w:noWrap/>
            <w:hideMark/>
          </w:tcPr>
          <w:p w14:paraId="347F6681" w14:textId="700C0CE0"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168C37AF" w14:textId="1956DDEC"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1C40FFBB" w14:textId="348C539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049F6388" w14:textId="0670A6AC" w:rsidR="00940F52" w:rsidRPr="000E5658" w:rsidRDefault="00940F52" w:rsidP="00940F52">
            <w:pPr>
              <w:pStyle w:val="TableText"/>
            </w:pPr>
            <w:r>
              <w:rPr>
                <w:color w:val="000000"/>
              </w:rPr>
              <w:t>NONE</w:t>
            </w:r>
          </w:p>
        </w:tc>
      </w:tr>
      <w:tr w:rsidR="00940F52" w:rsidRPr="000E5658" w14:paraId="2E36D84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9A5EBEF" w14:textId="3918213B"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3D58D4EA" w14:textId="6DBFA9ED" w:rsidR="00940F52" w:rsidRPr="000E5658" w:rsidRDefault="00940F52" w:rsidP="00940F52">
            <w:pPr>
              <w:pStyle w:val="TableText"/>
              <w:jc w:val="center"/>
            </w:pPr>
            <w:r>
              <w:rPr>
                <w:color w:val="000000"/>
              </w:rPr>
              <w:t>TC010</w:t>
            </w:r>
          </w:p>
        </w:tc>
        <w:tc>
          <w:tcPr>
            <w:tcW w:w="1652" w:type="dxa"/>
            <w:tcBorders>
              <w:top w:val="nil"/>
              <w:left w:val="nil"/>
              <w:bottom w:val="single" w:sz="4" w:space="0" w:color="auto"/>
              <w:right w:val="single" w:sz="4" w:space="0" w:color="auto"/>
            </w:tcBorders>
            <w:shd w:val="clear" w:color="auto" w:fill="auto"/>
            <w:noWrap/>
            <w:hideMark/>
          </w:tcPr>
          <w:p w14:paraId="13ECEB7A" w14:textId="6CE6CC9A"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03127254" w14:textId="6D44122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5B8AD2C" w14:textId="677A2748"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48D854B7" w14:textId="5441D464" w:rsidR="00940F52" w:rsidRPr="000E5658" w:rsidRDefault="00940F52" w:rsidP="00940F52">
            <w:pPr>
              <w:pStyle w:val="TableText"/>
            </w:pPr>
            <w:r>
              <w:rPr>
                <w:color w:val="000000"/>
              </w:rPr>
              <w:t>NONE</w:t>
            </w:r>
          </w:p>
        </w:tc>
      </w:tr>
      <w:tr w:rsidR="00940F52" w:rsidRPr="000E5658" w14:paraId="6141B7D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9132569" w14:textId="08F65853"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3E8EE0EC" w14:textId="6DA72D3C"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0A5784EB" w14:textId="417F42C5"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5A92F446" w14:textId="4A314FAA"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52B21784" w14:textId="60CA0D4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153D06FC" w14:textId="426BC1BE" w:rsidR="00940F52" w:rsidRPr="000E5658" w:rsidRDefault="00940F52" w:rsidP="00940F52">
            <w:pPr>
              <w:pStyle w:val="TableText"/>
            </w:pPr>
            <w:r>
              <w:rPr>
                <w:color w:val="000000"/>
              </w:rPr>
              <w:t>NONE</w:t>
            </w:r>
          </w:p>
        </w:tc>
      </w:tr>
      <w:tr w:rsidR="00940F52" w:rsidRPr="000E5658" w14:paraId="279E1C9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31362864" w14:textId="55C7AF52"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05B85F25" w14:textId="689DCAEE"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0D26C79D" w14:textId="087F0D1E"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23C49C37" w14:textId="0D26E6A8"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48A9BD13" w14:textId="286B7BB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2C76C9A" w14:textId="3E752C23" w:rsidR="00940F52" w:rsidRPr="000E5658" w:rsidRDefault="00940F52" w:rsidP="00940F52">
            <w:pPr>
              <w:pStyle w:val="TableText"/>
            </w:pPr>
            <w:r>
              <w:rPr>
                <w:color w:val="000000"/>
              </w:rPr>
              <w:t>NONE</w:t>
            </w:r>
          </w:p>
        </w:tc>
      </w:tr>
      <w:tr w:rsidR="00940F52" w:rsidRPr="000E5658" w14:paraId="6D74FE0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77BBEC73" w14:textId="12A2BAE5"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7F6AF3EE" w14:textId="07E89C84"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451CF0EA" w14:textId="01C925B6"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025319CD" w14:textId="1CB85B9C"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49118A50" w14:textId="679F34C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40F40BC9" w14:textId="61B7D316" w:rsidR="00940F52" w:rsidRPr="000E5658" w:rsidRDefault="00940F52" w:rsidP="00940F52">
            <w:pPr>
              <w:pStyle w:val="TableText"/>
            </w:pPr>
            <w:r>
              <w:rPr>
                <w:color w:val="000000"/>
              </w:rPr>
              <w:t>NONE</w:t>
            </w:r>
          </w:p>
        </w:tc>
      </w:tr>
      <w:tr w:rsidR="00940F52" w:rsidRPr="000E5658" w14:paraId="220ACA2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3C4139FD" w14:textId="1C15187B"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2D5A7FA5" w14:textId="7058F787"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hideMark/>
          </w:tcPr>
          <w:p w14:paraId="03DFA387" w14:textId="201CF5DF"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35912991" w14:textId="1211415C"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1CF46A02" w14:textId="3B0515A1"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7938965" w14:textId="4D1B8599" w:rsidR="00940F52" w:rsidRPr="000E5658" w:rsidRDefault="00940F52" w:rsidP="00940F52">
            <w:pPr>
              <w:pStyle w:val="TableText"/>
            </w:pPr>
            <w:r>
              <w:rPr>
                <w:color w:val="000000"/>
              </w:rPr>
              <w:t>NONE</w:t>
            </w:r>
          </w:p>
        </w:tc>
      </w:tr>
      <w:tr w:rsidR="00940F52" w:rsidRPr="000E5658" w14:paraId="3A98939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2F9E135" w14:textId="21A8F145"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17417A16" w14:textId="693CA6E6"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hideMark/>
          </w:tcPr>
          <w:p w14:paraId="45F54A93" w14:textId="56DBC6A8"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6E3AC629" w14:textId="4860F399"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5FD10E26" w14:textId="4A6E02E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7218C05D" w14:textId="79716AD2" w:rsidR="00940F52" w:rsidRPr="000E5658" w:rsidRDefault="00940F52" w:rsidP="00940F52">
            <w:pPr>
              <w:pStyle w:val="TableText"/>
            </w:pPr>
            <w:r>
              <w:rPr>
                <w:color w:val="000000"/>
              </w:rPr>
              <w:t>NONE</w:t>
            </w:r>
          </w:p>
        </w:tc>
      </w:tr>
      <w:tr w:rsidR="00940F52" w:rsidRPr="000E5658" w14:paraId="2A10AE4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A62DF9A" w14:textId="3200C94A"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0E28BEF6" w14:textId="6336E935"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hideMark/>
          </w:tcPr>
          <w:p w14:paraId="4C3296B1" w14:textId="4C9D817A"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4BCBEE66" w14:textId="517CFC63"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6985A0AF" w14:textId="42EB3E5A"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46724D6A" w14:textId="4E6AFD84" w:rsidR="00940F52" w:rsidRPr="000E5658" w:rsidRDefault="00940F52" w:rsidP="00940F52">
            <w:pPr>
              <w:pStyle w:val="TableText"/>
            </w:pPr>
            <w:r>
              <w:rPr>
                <w:color w:val="000000"/>
              </w:rPr>
              <w:t>NONE</w:t>
            </w:r>
          </w:p>
        </w:tc>
      </w:tr>
      <w:tr w:rsidR="00940F52" w:rsidRPr="000E5658" w14:paraId="530405E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CFBB529" w14:textId="4BC59EB0"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3F61C308" w14:textId="7765B61A" w:rsidR="00940F52" w:rsidRPr="000E5658"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hideMark/>
          </w:tcPr>
          <w:p w14:paraId="2483DB48" w14:textId="1408006E"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718016AB" w14:textId="12052E8A"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59F2A331" w14:textId="6BD72EE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4C6B7F6B" w14:textId="431EE094" w:rsidR="00940F52" w:rsidRPr="000E5658" w:rsidRDefault="00940F52" w:rsidP="00940F52">
            <w:pPr>
              <w:pStyle w:val="TableText"/>
            </w:pPr>
            <w:r>
              <w:rPr>
                <w:color w:val="000000"/>
              </w:rPr>
              <w:t>NONE</w:t>
            </w:r>
          </w:p>
        </w:tc>
      </w:tr>
      <w:tr w:rsidR="00940F52" w:rsidRPr="000E5658" w14:paraId="4936D61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C648866" w14:textId="554F9731"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17D1A472" w14:textId="696828D0" w:rsidR="00940F52" w:rsidRPr="000E5658"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auto"/>
            <w:noWrap/>
            <w:hideMark/>
          </w:tcPr>
          <w:p w14:paraId="609E78C3" w14:textId="5BF2909F"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3A8BB864" w14:textId="03A31488"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1D2DAF38" w14:textId="2257670C"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hideMark/>
          </w:tcPr>
          <w:p w14:paraId="7CA7B77B" w14:textId="7065CE05" w:rsidR="00940F52" w:rsidRPr="000E5658" w:rsidRDefault="00940F52" w:rsidP="00940F52">
            <w:pPr>
              <w:pStyle w:val="TableText"/>
            </w:pPr>
            <w:r>
              <w:rPr>
                <w:color w:val="000000"/>
              </w:rPr>
              <w:t>NONE</w:t>
            </w:r>
          </w:p>
        </w:tc>
      </w:tr>
      <w:tr w:rsidR="00940F52" w:rsidRPr="000E5658" w14:paraId="2D08D6A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7C09D5A" w14:textId="01C0D9B8"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136173D8" w14:textId="5E6D23C9" w:rsidR="00940F52" w:rsidRPr="000E5658" w:rsidRDefault="00940F52" w:rsidP="00940F52">
            <w:pPr>
              <w:pStyle w:val="TableText"/>
              <w:jc w:val="center"/>
            </w:pPr>
            <w:r>
              <w:rPr>
                <w:color w:val="000000"/>
              </w:rPr>
              <w:t>TC009</w:t>
            </w:r>
          </w:p>
        </w:tc>
        <w:tc>
          <w:tcPr>
            <w:tcW w:w="1652" w:type="dxa"/>
            <w:tcBorders>
              <w:top w:val="nil"/>
              <w:left w:val="nil"/>
              <w:bottom w:val="single" w:sz="4" w:space="0" w:color="auto"/>
              <w:right w:val="single" w:sz="4" w:space="0" w:color="auto"/>
            </w:tcBorders>
            <w:shd w:val="clear" w:color="auto" w:fill="auto"/>
            <w:noWrap/>
            <w:hideMark/>
          </w:tcPr>
          <w:p w14:paraId="1CA5D966" w14:textId="1C02BBDA"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2191CCD0" w14:textId="2FED5EE8"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16B0839" w14:textId="405EB36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227698B" w14:textId="35D22E99" w:rsidR="00940F52" w:rsidRPr="000E5658" w:rsidRDefault="00940F52" w:rsidP="00940F52">
            <w:pPr>
              <w:pStyle w:val="TableText"/>
            </w:pPr>
            <w:r>
              <w:rPr>
                <w:color w:val="000000"/>
              </w:rPr>
              <w:t>NONE</w:t>
            </w:r>
          </w:p>
        </w:tc>
      </w:tr>
      <w:tr w:rsidR="00940F52" w:rsidRPr="000E5658" w14:paraId="1C92C62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471ED639" w14:textId="5574FCD4"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050D2C97" w14:textId="0414331A" w:rsidR="00940F52" w:rsidRPr="000E5658" w:rsidRDefault="00940F52" w:rsidP="00940F52">
            <w:pPr>
              <w:pStyle w:val="TableText"/>
              <w:jc w:val="center"/>
            </w:pPr>
            <w:r>
              <w:rPr>
                <w:color w:val="000000"/>
              </w:rPr>
              <w:t>TC010</w:t>
            </w:r>
          </w:p>
        </w:tc>
        <w:tc>
          <w:tcPr>
            <w:tcW w:w="1652" w:type="dxa"/>
            <w:tcBorders>
              <w:top w:val="nil"/>
              <w:left w:val="nil"/>
              <w:bottom w:val="single" w:sz="4" w:space="0" w:color="auto"/>
              <w:right w:val="single" w:sz="4" w:space="0" w:color="auto"/>
            </w:tcBorders>
            <w:shd w:val="clear" w:color="auto" w:fill="auto"/>
            <w:noWrap/>
            <w:hideMark/>
          </w:tcPr>
          <w:p w14:paraId="65745533" w14:textId="15F91702"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3AF57625" w14:textId="0FF461C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5C24381" w14:textId="2D58A02F"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8A49271" w14:textId="3C05F315" w:rsidR="00940F52" w:rsidRPr="000E5658" w:rsidRDefault="00940F52" w:rsidP="00940F52">
            <w:pPr>
              <w:pStyle w:val="TableText"/>
            </w:pPr>
            <w:r>
              <w:rPr>
                <w:color w:val="000000"/>
              </w:rPr>
              <w:t>NONE</w:t>
            </w:r>
          </w:p>
        </w:tc>
      </w:tr>
      <w:tr w:rsidR="00940F52" w:rsidRPr="000E5658" w14:paraId="0CED6B1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45C89C7C" w14:textId="65F03DEA" w:rsidR="00940F52" w:rsidRPr="000E5658" w:rsidRDefault="00940F52" w:rsidP="00940F52">
            <w:pPr>
              <w:pStyle w:val="TableText"/>
            </w:pPr>
            <w:r>
              <w:rPr>
                <w:color w:val="000000"/>
              </w:rPr>
              <w:lastRenderedPageBreak/>
              <w:t>System Tests</w:t>
            </w:r>
          </w:p>
        </w:tc>
        <w:tc>
          <w:tcPr>
            <w:tcW w:w="925" w:type="dxa"/>
            <w:tcBorders>
              <w:top w:val="nil"/>
              <w:left w:val="nil"/>
              <w:bottom w:val="single" w:sz="4" w:space="0" w:color="auto"/>
              <w:right w:val="single" w:sz="4" w:space="0" w:color="auto"/>
            </w:tcBorders>
            <w:shd w:val="clear" w:color="auto" w:fill="auto"/>
            <w:noWrap/>
            <w:hideMark/>
          </w:tcPr>
          <w:p w14:paraId="3C28247A" w14:textId="4C8425E7" w:rsidR="00940F52" w:rsidRPr="000E5658" w:rsidRDefault="00940F52" w:rsidP="00940F52">
            <w:pPr>
              <w:pStyle w:val="TableText"/>
              <w:jc w:val="center"/>
            </w:pPr>
            <w:r>
              <w:rPr>
                <w:color w:val="000000"/>
              </w:rPr>
              <w:t>TC011</w:t>
            </w:r>
          </w:p>
        </w:tc>
        <w:tc>
          <w:tcPr>
            <w:tcW w:w="1652" w:type="dxa"/>
            <w:tcBorders>
              <w:top w:val="nil"/>
              <w:left w:val="nil"/>
              <w:bottom w:val="single" w:sz="4" w:space="0" w:color="auto"/>
              <w:right w:val="single" w:sz="4" w:space="0" w:color="auto"/>
            </w:tcBorders>
            <w:shd w:val="clear" w:color="auto" w:fill="auto"/>
            <w:noWrap/>
            <w:hideMark/>
          </w:tcPr>
          <w:p w14:paraId="6B0C3795" w14:textId="04AEFE57"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4EBD321C" w14:textId="486006E7"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4B383410" w14:textId="26F5A7B5" w:rsidR="00940F52" w:rsidRPr="000E5658" w:rsidRDefault="00940F52" w:rsidP="00940F52">
            <w:pPr>
              <w:pStyle w:val="TableText"/>
            </w:pPr>
            <w:r>
              <w:rPr>
                <w:color w:val="000000"/>
              </w:rPr>
              <w:t>Fail</w:t>
            </w:r>
          </w:p>
        </w:tc>
        <w:tc>
          <w:tcPr>
            <w:tcW w:w="2698" w:type="dxa"/>
            <w:tcBorders>
              <w:top w:val="nil"/>
              <w:left w:val="nil"/>
              <w:bottom w:val="single" w:sz="4" w:space="0" w:color="auto"/>
              <w:right w:val="single" w:sz="4" w:space="0" w:color="auto"/>
            </w:tcBorders>
            <w:shd w:val="clear" w:color="auto" w:fill="auto"/>
            <w:noWrap/>
            <w:vAlign w:val="center"/>
            <w:hideMark/>
          </w:tcPr>
          <w:p w14:paraId="46322620" w14:textId="70F8AD59" w:rsidR="00940F52" w:rsidRPr="000E5658" w:rsidRDefault="00940F52" w:rsidP="00940F52">
            <w:pPr>
              <w:pStyle w:val="TableText"/>
            </w:pPr>
            <w:r>
              <w:t>Jazz Ticket 328703</w:t>
            </w:r>
          </w:p>
        </w:tc>
      </w:tr>
      <w:tr w:rsidR="00940F52" w:rsidRPr="000E5658" w14:paraId="23B0B7C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B317C64" w14:textId="22F02FFD" w:rsidR="00940F52" w:rsidRPr="000E5658" w:rsidRDefault="00940F52" w:rsidP="00940F52">
            <w:pPr>
              <w:pStyle w:val="TableText"/>
            </w:pPr>
            <w:r>
              <w:rPr>
                <w:color w:val="000000"/>
              </w:rPr>
              <w:t>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047DBC8F" w14:textId="736DD4B9"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6B75E36" w14:textId="5786B8EA"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3A63A86" w14:textId="6670BEA6"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B1FF8A7" w14:textId="0E4ED7C0"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492ED91" w14:textId="01B79461" w:rsidR="00940F52" w:rsidRPr="000E5658" w:rsidRDefault="00940F52" w:rsidP="00940F52">
            <w:pPr>
              <w:pStyle w:val="TableText"/>
            </w:pPr>
            <w:r>
              <w:rPr>
                <w:color w:val="000000"/>
              </w:rPr>
              <w:t>NONE</w:t>
            </w:r>
          </w:p>
        </w:tc>
      </w:tr>
      <w:tr w:rsidR="00940F52" w:rsidRPr="000E5658" w14:paraId="5E5DAFB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4D8740E8" w14:textId="08CBCF17" w:rsidR="00940F52" w:rsidRPr="000E5658" w:rsidRDefault="00940F52" w:rsidP="00940F52">
            <w:pPr>
              <w:pStyle w:val="TableText"/>
            </w:pPr>
            <w:r>
              <w:rPr>
                <w:color w:val="000000"/>
              </w:rPr>
              <w:t xml:space="preserve">EDE SMOKE </w:t>
            </w:r>
            <w:proofErr w:type="spellStart"/>
            <w:r>
              <w:rPr>
                <w:color w:val="000000"/>
              </w:rPr>
              <w:t>TEST_VistAjsSplashPage</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8D1E889" w14:textId="0DD448F3"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7D2AAF6" w14:textId="23FF5078"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37F55504" w14:textId="14BEDC4B"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9CB5664" w14:textId="7915F4C5"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vAlign w:val="center"/>
            <w:hideMark/>
          </w:tcPr>
          <w:p w14:paraId="68BE0F4B" w14:textId="1D45361C" w:rsidR="00940F52" w:rsidRPr="000E5658" w:rsidRDefault="00940F52" w:rsidP="00940F52">
            <w:pPr>
              <w:pStyle w:val="TableText"/>
            </w:pPr>
            <w:r>
              <w:rPr>
                <w:color w:val="000000"/>
              </w:rPr>
              <w:t>NONE</w:t>
            </w:r>
          </w:p>
        </w:tc>
      </w:tr>
      <w:tr w:rsidR="00940F52" w:rsidRPr="000E5658" w14:paraId="36F6629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4B2A3EBE" w14:textId="360EC644" w:rsidR="00940F52" w:rsidRPr="000E5658" w:rsidRDefault="00940F52" w:rsidP="00940F52">
            <w:pPr>
              <w:pStyle w:val="TableText"/>
            </w:pPr>
            <w:r>
              <w:rPr>
                <w:color w:val="000000"/>
              </w:rPr>
              <w:t>EDE SMOKE TEST_RPC Wizard</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2EB5DB43" w14:textId="6FD8EF19"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11A963D2" w14:textId="70598E76"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A6737E5" w14:textId="36BB32CA"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4D82667" w14:textId="469834D7"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34631EF" w14:textId="452B9D5E" w:rsidR="00940F52" w:rsidRPr="000E5658" w:rsidRDefault="00940F52" w:rsidP="00940F52">
            <w:pPr>
              <w:pStyle w:val="TableText"/>
            </w:pPr>
            <w:r>
              <w:rPr>
                <w:color w:val="000000"/>
              </w:rPr>
              <w:t>NONE</w:t>
            </w:r>
          </w:p>
        </w:tc>
      </w:tr>
      <w:tr w:rsidR="00940F52" w:rsidRPr="000E5658" w14:paraId="26F3DDA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2531CAC6" w14:textId="7CC154CC" w:rsidR="00940F52" w:rsidRPr="000E5658" w:rsidRDefault="00940F52" w:rsidP="00940F52">
            <w:pPr>
              <w:pStyle w:val="TableText"/>
            </w:pPr>
            <w:r>
              <w:rPr>
                <w:color w:val="000000"/>
              </w:rPr>
              <w:t>EDE SMOKE TEST_RPC Wizard</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023CDF15" w14:textId="1FDF0B00"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7446D13D" w14:textId="4AB5C043"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5BD5FC3C" w14:textId="399DAC32"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B3A69EE" w14:textId="70E3DC8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4AFEAB06" w14:textId="7954E631" w:rsidR="00940F52" w:rsidRPr="000E5658" w:rsidRDefault="00940F52" w:rsidP="00940F52">
            <w:pPr>
              <w:pStyle w:val="TableText"/>
            </w:pPr>
            <w:r>
              <w:rPr>
                <w:color w:val="000000"/>
              </w:rPr>
              <w:t>NONE</w:t>
            </w:r>
          </w:p>
        </w:tc>
      </w:tr>
      <w:tr w:rsidR="00940F52" w:rsidRPr="000E5658" w14:paraId="395A663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748BD6D0" w14:textId="7FA8D80B" w:rsidR="00940F52" w:rsidRPr="000E5658" w:rsidRDefault="00940F52" w:rsidP="00940F52">
            <w:pPr>
              <w:pStyle w:val="TableText"/>
            </w:pPr>
            <w:r>
              <w:rPr>
                <w:color w:val="000000"/>
              </w:rPr>
              <w:t>EDE SMOKE TEST_RPC Wizard</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3BCE6C5" w14:textId="0B7514C3"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70EDDB1F" w14:textId="25AA2C92"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FFC2002" w14:textId="0C7CAB91"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664CE5C" w14:textId="25CE9AF1"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44D6CF9" w14:textId="021ACB0C" w:rsidR="00940F52" w:rsidRPr="000E5658" w:rsidRDefault="00940F52" w:rsidP="00940F52">
            <w:pPr>
              <w:pStyle w:val="TableText"/>
            </w:pPr>
            <w:r>
              <w:rPr>
                <w:color w:val="000000"/>
              </w:rPr>
              <w:t>NONE</w:t>
            </w:r>
          </w:p>
        </w:tc>
      </w:tr>
      <w:tr w:rsidR="00940F52" w:rsidRPr="000E5658" w14:paraId="6C6F12C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C106369" w14:textId="71B1D557" w:rsidR="00940F52" w:rsidRPr="000E5658" w:rsidRDefault="00940F52" w:rsidP="00940F52">
            <w:pPr>
              <w:pStyle w:val="TableText"/>
            </w:pPr>
            <w:r>
              <w:rPr>
                <w:color w:val="000000"/>
              </w:rPr>
              <w:t>EDE SMOKE TEST_RPC Browser</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7BC290A7" w14:textId="4E5259A6"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72344AE1" w14:textId="484616A3"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5B298F73" w14:textId="43DF432E"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64711667" w14:textId="67211EFD"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61754F46" w14:textId="5792AFCE" w:rsidR="00940F52" w:rsidRPr="000E5658" w:rsidRDefault="00940F52" w:rsidP="00940F52">
            <w:pPr>
              <w:pStyle w:val="TableText"/>
            </w:pPr>
            <w:r>
              <w:rPr>
                <w:color w:val="000000"/>
              </w:rPr>
              <w:t>NONE</w:t>
            </w:r>
          </w:p>
        </w:tc>
      </w:tr>
      <w:tr w:rsidR="00940F52" w:rsidRPr="000E5658" w14:paraId="265328A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7C317BFE" w14:textId="455496AE" w:rsidR="00940F52" w:rsidRPr="000E5658"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116EB597" w14:textId="592568A7"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F390E23" w14:textId="0B2CA789"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AE03BF8" w14:textId="4B23F694"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7769581B" w14:textId="3DB7745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1F65FACC" w14:textId="62AB3F08" w:rsidR="00940F52" w:rsidRPr="000E5658" w:rsidRDefault="00940F52" w:rsidP="00940F52">
            <w:pPr>
              <w:pStyle w:val="TableText"/>
            </w:pPr>
            <w:r>
              <w:rPr>
                <w:color w:val="000000"/>
              </w:rPr>
              <w:t>NONE</w:t>
            </w:r>
          </w:p>
        </w:tc>
      </w:tr>
      <w:tr w:rsidR="00940F52" w:rsidRPr="000E5658" w14:paraId="0C6F659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F4C09AD" w14:textId="39C8C2E3" w:rsidR="00940F52" w:rsidRPr="000E5658"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031C1EB9" w14:textId="65E949D7"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8D34FC2" w14:textId="41C2B2F8"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0DA7BA4C" w14:textId="6558A337"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76A2A08A" w14:textId="147A6DF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7F5D168" w14:textId="37DA6A2A" w:rsidR="00940F52" w:rsidRPr="000E5658" w:rsidRDefault="00940F52" w:rsidP="00940F52">
            <w:pPr>
              <w:pStyle w:val="TableText"/>
            </w:pPr>
            <w:r>
              <w:rPr>
                <w:color w:val="000000"/>
              </w:rPr>
              <w:t>NONE</w:t>
            </w:r>
          </w:p>
        </w:tc>
      </w:tr>
      <w:tr w:rsidR="00940F52" w:rsidRPr="000E5658" w14:paraId="20CA300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289A01EB" w14:textId="2F61DE93" w:rsidR="00940F52" w:rsidRPr="000E5658"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7484B98" w14:textId="58A47AE1"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B88DB09" w14:textId="390ADC89"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7C47D9C8" w14:textId="70BB4297"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6B7AD50D" w14:textId="5AF69E5A"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624C3640" w14:textId="4225DA81" w:rsidR="00940F52" w:rsidRPr="000E5658" w:rsidRDefault="00940F52" w:rsidP="00940F52">
            <w:pPr>
              <w:pStyle w:val="TableText"/>
            </w:pPr>
            <w:r>
              <w:rPr>
                <w:color w:val="000000"/>
              </w:rPr>
              <w:t>NONE</w:t>
            </w:r>
          </w:p>
        </w:tc>
      </w:tr>
      <w:tr w:rsidR="00940F52" w:rsidRPr="000E5658" w14:paraId="229CB97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7A27E21" w14:textId="58EEDD24" w:rsidR="00940F52" w:rsidRPr="000E5658"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7FCD60D2" w14:textId="5EA6A669"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5085845" w14:textId="3A4AFF68"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C2F0BD6" w14:textId="6A351CE2"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23E5D022" w14:textId="12A1FDB8"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426E7574" w14:textId="6B8F39BB" w:rsidR="00940F52" w:rsidRPr="000E5658" w:rsidRDefault="00940F52" w:rsidP="00940F52">
            <w:pPr>
              <w:pStyle w:val="TableText"/>
            </w:pPr>
            <w:r>
              <w:rPr>
                <w:color w:val="000000"/>
              </w:rPr>
              <w:t>NONE</w:t>
            </w:r>
          </w:p>
        </w:tc>
      </w:tr>
      <w:tr w:rsidR="00940F52" w:rsidRPr="000E5658" w14:paraId="04FE125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7183A0EE" w14:textId="54800A02"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61C1CC16" w14:textId="4F0CC44B"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2BF4B1F" w14:textId="37D35BB8"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5FB1CA03" w14:textId="42727FF4"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29FC88E" w14:textId="3DA392E0"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6DDC5E8" w14:textId="4746700B" w:rsidR="00940F52" w:rsidRPr="000E5658" w:rsidRDefault="00940F52" w:rsidP="00940F52">
            <w:pPr>
              <w:pStyle w:val="TableText"/>
            </w:pPr>
            <w:r>
              <w:rPr>
                <w:color w:val="000000"/>
              </w:rPr>
              <w:t>NONE</w:t>
            </w:r>
          </w:p>
        </w:tc>
      </w:tr>
      <w:tr w:rsidR="00940F52" w:rsidRPr="000E5658" w14:paraId="2251398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2212BB99" w14:textId="4B091524"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43B39933" w14:textId="367CD461"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C091158" w14:textId="6DEC5FF5"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2EB324F" w14:textId="202A283A"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73F5FCA1" w14:textId="0C55F40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3EE996F6" w14:textId="587FFB99" w:rsidR="00940F52" w:rsidRPr="000E5658" w:rsidRDefault="00940F52" w:rsidP="00940F52">
            <w:pPr>
              <w:pStyle w:val="TableText"/>
            </w:pPr>
            <w:r>
              <w:rPr>
                <w:color w:val="000000"/>
              </w:rPr>
              <w:t>NONE</w:t>
            </w:r>
          </w:p>
        </w:tc>
      </w:tr>
      <w:tr w:rsidR="00940F52" w:rsidRPr="000E5658" w14:paraId="59AAB3B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2119BC6D" w14:textId="7DB8E541"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735E7225" w14:textId="393FF15D"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94DD966" w14:textId="651B5546"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0A99DD86" w14:textId="64A34C1F"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BD40B63" w14:textId="67AC3E77"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20C5A72A" w14:textId="55E54913" w:rsidR="00940F52" w:rsidRPr="000E5658" w:rsidRDefault="00940F52" w:rsidP="00940F52">
            <w:pPr>
              <w:pStyle w:val="TableText"/>
            </w:pPr>
            <w:r>
              <w:rPr>
                <w:color w:val="000000"/>
              </w:rPr>
              <w:t>NONE</w:t>
            </w:r>
          </w:p>
        </w:tc>
      </w:tr>
      <w:tr w:rsidR="00940F52" w:rsidRPr="000E5658" w14:paraId="5875F4C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4BCB1C6" w14:textId="3DCF7FFE"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5FCA0F1" w14:textId="5C6DF68F"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7B7173D" w14:textId="0198AA23"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6036943" w14:textId="58C3C08D"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6BE9EA9B" w14:textId="68BED82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7DA3027" w14:textId="7C767FC4" w:rsidR="00940F52" w:rsidRPr="000E5658" w:rsidRDefault="00940F52" w:rsidP="00940F52">
            <w:pPr>
              <w:pStyle w:val="TableText"/>
            </w:pPr>
            <w:r>
              <w:rPr>
                <w:color w:val="000000"/>
              </w:rPr>
              <w:t>NONE</w:t>
            </w:r>
          </w:p>
        </w:tc>
      </w:tr>
      <w:tr w:rsidR="00940F52" w:rsidRPr="000E5658" w14:paraId="4A23980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403B4683" w14:textId="29D9D5C1"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D0CE47C" w14:textId="24EA25D5"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32A63B2B" w14:textId="45BA1241"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E38BD75" w14:textId="0E5B1218"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1C90D5D" w14:textId="56D1EB53"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29129D27" w14:textId="4E3DA95E" w:rsidR="00940F52" w:rsidRPr="000E5658" w:rsidRDefault="00940F52" w:rsidP="00940F52">
            <w:pPr>
              <w:pStyle w:val="TableText"/>
            </w:pPr>
            <w:r>
              <w:rPr>
                <w:color w:val="000000"/>
              </w:rPr>
              <w:t>NONE</w:t>
            </w:r>
          </w:p>
        </w:tc>
      </w:tr>
      <w:tr w:rsidR="00940F52" w:rsidRPr="000E5658" w14:paraId="5AFBBAF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28BA9CB" w14:textId="5F8DACFC"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2FDB081" w14:textId="59321E8E"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96923F2" w14:textId="72CB13B6"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0194E804" w14:textId="73C01D0F"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895808C" w14:textId="2C27B0AD"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2A716350" w14:textId="09B1A9CD" w:rsidR="00940F52" w:rsidRPr="000E5658" w:rsidRDefault="00940F52" w:rsidP="00940F52">
            <w:pPr>
              <w:pStyle w:val="TableText"/>
            </w:pPr>
            <w:r>
              <w:rPr>
                <w:color w:val="000000"/>
              </w:rPr>
              <w:t>NONE</w:t>
            </w:r>
          </w:p>
        </w:tc>
      </w:tr>
      <w:tr w:rsidR="00940F52" w:rsidRPr="000E5658" w14:paraId="49248BD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63FA950" w14:textId="44DD70CA"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34F1BE8" w14:textId="7E3CCBEC" w:rsidR="00940F52" w:rsidRPr="000E5658"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1CEE75D0" w14:textId="7D681511"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032A80F0" w14:textId="1CFD2297"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10A11889" w14:textId="3624C69C"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F36ECBB" w14:textId="3BE41AA6" w:rsidR="00940F52" w:rsidRPr="000E5658" w:rsidRDefault="00940F52" w:rsidP="00940F52">
            <w:pPr>
              <w:pStyle w:val="TableText"/>
            </w:pPr>
            <w:r>
              <w:rPr>
                <w:color w:val="000000"/>
              </w:rPr>
              <w:t>NONE</w:t>
            </w:r>
          </w:p>
        </w:tc>
      </w:tr>
      <w:tr w:rsidR="00940F52" w:rsidRPr="000E5658" w14:paraId="4AFB0DE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A148827" w14:textId="57795097"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20B7EEA0" w14:textId="64159076" w:rsidR="00940F52" w:rsidRPr="000E5658"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4B4A3B47" w14:textId="2A53F661"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79D0F3BF" w14:textId="721FB636"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6023E83C" w14:textId="459E20B1"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C913DC1" w14:textId="5E58EF81" w:rsidR="00940F52" w:rsidRPr="000E5658" w:rsidRDefault="00940F52" w:rsidP="00940F52">
            <w:pPr>
              <w:pStyle w:val="TableText"/>
            </w:pPr>
            <w:r>
              <w:rPr>
                <w:color w:val="000000"/>
              </w:rPr>
              <w:t>NONE</w:t>
            </w:r>
          </w:p>
        </w:tc>
      </w:tr>
      <w:tr w:rsidR="00940F52" w:rsidRPr="000E5658" w14:paraId="19D95CD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C5102E7" w14:textId="2D11242C"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6AE9234B" w14:textId="05A5811B"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CFBEA1D" w14:textId="3956A979"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3751035F" w14:textId="4CB0576E"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9FB2D20" w14:textId="2416F3F3"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73FF07C1" w14:textId="1F9974B7" w:rsidR="00940F52" w:rsidRPr="000E5658" w:rsidRDefault="00940F52" w:rsidP="00940F52">
            <w:pPr>
              <w:pStyle w:val="TableText"/>
            </w:pPr>
            <w:r>
              <w:rPr>
                <w:color w:val="000000"/>
              </w:rPr>
              <w:t>NONE</w:t>
            </w:r>
          </w:p>
        </w:tc>
      </w:tr>
      <w:tr w:rsidR="00940F52" w:rsidRPr="000E5658" w14:paraId="2BA5048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42CC7DE6" w14:textId="388C68DC"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A06C4CF" w14:textId="7D9FA2C0"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30B91463" w14:textId="70338FFD"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474FF5FA" w14:textId="0527E103"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619C53C1" w14:textId="65EFEC8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45460E72" w14:textId="4052F3D4" w:rsidR="00940F52" w:rsidRPr="000E5658" w:rsidRDefault="00940F52" w:rsidP="00940F52">
            <w:pPr>
              <w:pStyle w:val="TableText"/>
            </w:pPr>
            <w:r>
              <w:rPr>
                <w:color w:val="000000"/>
              </w:rPr>
              <w:t>NONE</w:t>
            </w:r>
          </w:p>
        </w:tc>
      </w:tr>
      <w:tr w:rsidR="00940F52" w:rsidRPr="000E5658" w14:paraId="7C9CC0D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74AAA193" w14:textId="550D7B04"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1058700" w14:textId="013523F2"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C18FBEA" w14:textId="6EB0A612"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458535F2" w14:textId="09DFF25C"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22735B02" w14:textId="6F616F23"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3E772A40" w14:textId="07F18901" w:rsidR="00940F52" w:rsidRPr="000E5658" w:rsidRDefault="00940F52" w:rsidP="00940F52">
            <w:pPr>
              <w:pStyle w:val="TableText"/>
            </w:pPr>
            <w:r>
              <w:rPr>
                <w:color w:val="000000"/>
              </w:rPr>
              <w:t>NONE</w:t>
            </w:r>
          </w:p>
        </w:tc>
      </w:tr>
      <w:tr w:rsidR="00940F52" w:rsidRPr="000E5658" w14:paraId="2C9FC70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24A0333C" w14:textId="745DDFA4"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0DA40F7" w14:textId="505985B2"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3FFB181A" w14:textId="156AE5E4"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1ED86527" w14:textId="410228B4"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6EAD5C7C" w14:textId="0AE0692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BC200A7" w14:textId="5E2F600D" w:rsidR="00940F52" w:rsidRPr="000E5658" w:rsidRDefault="00940F52" w:rsidP="00940F52">
            <w:pPr>
              <w:pStyle w:val="TableText"/>
            </w:pPr>
            <w:r>
              <w:rPr>
                <w:color w:val="000000"/>
              </w:rPr>
              <w:t>NONE</w:t>
            </w:r>
          </w:p>
        </w:tc>
      </w:tr>
      <w:tr w:rsidR="00940F52" w:rsidRPr="000E5658" w14:paraId="3B840C3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8A358DF" w14:textId="49765B39"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7D952A1E" w14:textId="5C967DBC"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E7DA932" w14:textId="146281F2"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15D0DD60" w14:textId="221FE2EE"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08C9692C" w14:textId="3C5178E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31D4606D" w14:textId="1C98622E" w:rsidR="00940F52" w:rsidRPr="000E5658" w:rsidRDefault="00940F52" w:rsidP="00940F52">
            <w:pPr>
              <w:pStyle w:val="TableText"/>
            </w:pPr>
            <w:r>
              <w:rPr>
                <w:color w:val="000000"/>
              </w:rPr>
              <w:t>NONE</w:t>
            </w:r>
          </w:p>
        </w:tc>
      </w:tr>
      <w:tr w:rsidR="00940F52" w:rsidRPr="000E5658" w14:paraId="08E6F5E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3D572EB" w14:textId="2B2DA3FA"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EA69283" w14:textId="10F880C5"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174F9012" w14:textId="2870BBF7"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256CC44" w14:textId="07E7C7A1"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6E742B7" w14:textId="61E2173F"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60F7438A" w14:textId="39A2A8B9" w:rsidR="00940F52" w:rsidRPr="000E5658" w:rsidRDefault="00940F52" w:rsidP="00940F52">
            <w:pPr>
              <w:pStyle w:val="TableText"/>
            </w:pPr>
            <w:r>
              <w:rPr>
                <w:color w:val="000000"/>
              </w:rPr>
              <w:t>NONE</w:t>
            </w:r>
          </w:p>
        </w:tc>
      </w:tr>
      <w:tr w:rsidR="00940F52" w:rsidRPr="000E5658" w14:paraId="69EC016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F74608F" w14:textId="590A6E75"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4EA905EC" w14:textId="003C5D98"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4554FC83" w14:textId="26DF3097"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867F5E5" w14:textId="5B57D650"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775136E4" w14:textId="53C5B1E6"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vAlign w:val="center"/>
            <w:hideMark/>
          </w:tcPr>
          <w:p w14:paraId="01B3CDD4" w14:textId="6246A18A" w:rsidR="00940F52" w:rsidRPr="000E5658" w:rsidRDefault="00940F52" w:rsidP="00940F52">
            <w:pPr>
              <w:pStyle w:val="TableText"/>
            </w:pPr>
            <w:r>
              <w:rPr>
                <w:color w:val="000000"/>
              </w:rPr>
              <w:t>NONE</w:t>
            </w:r>
          </w:p>
        </w:tc>
      </w:tr>
      <w:tr w:rsidR="00940F52" w:rsidRPr="000E5658" w14:paraId="1EFB398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DFDA508" w14:textId="533997A7"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26B0F6A1" w14:textId="637BBE94"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DF24658" w14:textId="1D4B1699"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02817F3B" w14:textId="64AEB576"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CFAA538" w14:textId="1D744D7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76A12451" w14:textId="6158BB85" w:rsidR="00940F52" w:rsidRPr="000E5658" w:rsidRDefault="00940F52" w:rsidP="00940F52">
            <w:pPr>
              <w:pStyle w:val="TableText"/>
            </w:pPr>
            <w:r>
              <w:rPr>
                <w:color w:val="000000"/>
              </w:rPr>
              <w:t>NONE</w:t>
            </w:r>
          </w:p>
        </w:tc>
      </w:tr>
      <w:tr w:rsidR="00940F52" w:rsidRPr="000E5658" w14:paraId="58BE5B2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26D9C9EE" w14:textId="1927D2A6" w:rsidR="00940F52" w:rsidRPr="000E5658" w:rsidRDefault="00940F52" w:rsidP="00940F52">
            <w:pPr>
              <w:pStyle w:val="TableText"/>
            </w:pPr>
            <w:r>
              <w:rPr>
                <w:color w:val="000000"/>
              </w:rPr>
              <w:lastRenderedPageBreak/>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0C246E8E" w14:textId="27C8DA69"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CB1EED0" w14:textId="5F6FB925"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0123885E" w14:textId="5C1EB9D3"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B3339B7" w14:textId="21CBB76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73A0AD6" w14:textId="38E569D4" w:rsidR="00940F52" w:rsidRPr="000E5658" w:rsidRDefault="00940F52" w:rsidP="00940F52">
            <w:pPr>
              <w:pStyle w:val="TableText"/>
            </w:pPr>
            <w:r>
              <w:rPr>
                <w:color w:val="000000"/>
              </w:rPr>
              <w:t>NONE</w:t>
            </w:r>
          </w:p>
        </w:tc>
      </w:tr>
      <w:tr w:rsidR="00940F52" w:rsidRPr="000E5658" w14:paraId="1F1A002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9BBD5D7" w14:textId="0359BE04"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6075772" w14:textId="24DB5CD2"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72B28F0C" w14:textId="0E84B511"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4726A902" w14:textId="1422F950"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12E9010" w14:textId="1CC3250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62598396" w14:textId="2CF895E1" w:rsidR="00940F52" w:rsidRPr="000E5658" w:rsidRDefault="00940F52" w:rsidP="00940F52">
            <w:pPr>
              <w:pStyle w:val="TableText"/>
            </w:pPr>
            <w:r>
              <w:rPr>
                <w:color w:val="000000"/>
              </w:rPr>
              <w:t>NONE</w:t>
            </w:r>
          </w:p>
        </w:tc>
      </w:tr>
      <w:tr w:rsidR="00940F52" w:rsidRPr="000E5658" w14:paraId="31357F0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43850999" w14:textId="401A1D44"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61CE1137" w14:textId="44E187A1"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397754A1" w14:textId="1B1D01BC"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31F682AD" w14:textId="42D83F65"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8FFE6AF" w14:textId="7D04E51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6C41BE7C" w14:textId="3FD4EC82" w:rsidR="00940F52" w:rsidRPr="000E5658" w:rsidRDefault="00940F52" w:rsidP="00940F52">
            <w:pPr>
              <w:pStyle w:val="TableText"/>
            </w:pPr>
            <w:r>
              <w:rPr>
                <w:color w:val="000000"/>
              </w:rPr>
              <w:t>NONE</w:t>
            </w:r>
          </w:p>
        </w:tc>
      </w:tr>
      <w:tr w:rsidR="00940F52" w:rsidRPr="000E5658" w14:paraId="479430B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6C5608D3" w14:textId="13061CFE"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B9D8116" w14:textId="6C92E7F4"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246DFB57" w14:textId="5AD977DF"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A5003FC" w14:textId="63D88625"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AB5AA0B" w14:textId="049F150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6495D7D" w14:textId="65F59FDA" w:rsidR="00940F52" w:rsidRPr="000E5658" w:rsidRDefault="00940F52" w:rsidP="00940F52">
            <w:pPr>
              <w:pStyle w:val="TableText"/>
            </w:pPr>
            <w:r>
              <w:rPr>
                <w:color w:val="000000"/>
              </w:rPr>
              <w:t>NONE</w:t>
            </w:r>
          </w:p>
        </w:tc>
      </w:tr>
      <w:tr w:rsidR="00940F52" w:rsidRPr="000E5658" w14:paraId="0B40414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B1CDD8E" w14:textId="5AE9B182"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D6C4F9A" w14:textId="524BADD4"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7F369791" w14:textId="3C58838B"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C618099" w14:textId="2ABB4A0F"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738F4F36" w14:textId="6E14DDC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BDEBE88" w14:textId="77AA830D" w:rsidR="00940F52" w:rsidRPr="000E5658" w:rsidRDefault="00940F52" w:rsidP="00940F52">
            <w:pPr>
              <w:pStyle w:val="TableText"/>
            </w:pPr>
            <w:r>
              <w:rPr>
                <w:color w:val="000000"/>
              </w:rPr>
              <w:t>NONE</w:t>
            </w:r>
          </w:p>
        </w:tc>
      </w:tr>
      <w:tr w:rsidR="00940F52" w:rsidRPr="000E5658" w14:paraId="3F1E627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3B13DF8F" w14:textId="6C1AC965"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04744A58" w14:textId="5AAD1D2D"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7C54B9D4" w14:textId="3E45405B"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5969EC21" w14:textId="01C2CA50"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F94A067" w14:textId="28D81E1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13DA7746" w14:textId="4A7CC764" w:rsidR="00940F52" w:rsidRPr="000E5658" w:rsidRDefault="00940F52" w:rsidP="00940F52">
            <w:pPr>
              <w:pStyle w:val="TableText"/>
            </w:pPr>
            <w:r>
              <w:rPr>
                <w:color w:val="000000"/>
              </w:rPr>
              <w:t>NONE</w:t>
            </w:r>
          </w:p>
        </w:tc>
      </w:tr>
      <w:tr w:rsidR="00940F52" w:rsidRPr="000E5658" w14:paraId="725B905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2152E9E" w14:textId="78BDB07B"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71AA26E8" w14:textId="47853673"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7A3855F" w14:textId="3474FF4A"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740675A" w14:textId="513B1625"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CC9B95F" w14:textId="7F774F85"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1D9248A" w14:textId="7279F382" w:rsidR="00940F52" w:rsidRDefault="00940F52" w:rsidP="00940F52">
            <w:pPr>
              <w:pStyle w:val="TableText"/>
            </w:pPr>
            <w:r>
              <w:rPr>
                <w:color w:val="000000"/>
              </w:rPr>
              <w:t>NONE</w:t>
            </w:r>
          </w:p>
        </w:tc>
      </w:tr>
      <w:tr w:rsidR="00940F52" w:rsidRPr="000E5658" w14:paraId="33FE5FB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DBDE52D" w14:textId="7EF3EC0C"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390DBB67" w14:textId="77F274FC"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EDB1FE7" w14:textId="3ED27F65"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763D7AF" w14:textId="1563B11C"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C56043A" w14:textId="68C09EE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AED12FE" w14:textId="396A6677" w:rsidR="00940F52" w:rsidRDefault="00940F52" w:rsidP="00940F52">
            <w:pPr>
              <w:pStyle w:val="TableText"/>
            </w:pPr>
            <w:r>
              <w:rPr>
                <w:color w:val="000000"/>
              </w:rPr>
              <w:t>NONE</w:t>
            </w:r>
          </w:p>
        </w:tc>
      </w:tr>
      <w:tr w:rsidR="00940F52" w:rsidRPr="000E5658" w14:paraId="167CEBB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0AB7162" w14:textId="3EE78EA2"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0C299E63" w14:textId="45028AB9"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3ADF104" w14:textId="017056B4"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303F102" w14:textId="14C8CFBB"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941A94D" w14:textId="0C0E5974"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2708C511" w14:textId="61150D7C" w:rsidR="00940F52" w:rsidRDefault="00940F52" w:rsidP="00940F52">
            <w:pPr>
              <w:pStyle w:val="TableText"/>
            </w:pPr>
            <w:r>
              <w:rPr>
                <w:color w:val="000000"/>
              </w:rPr>
              <w:t>NONE</w:t>
            </w:r>
          </w:p>
        </w:tc>
      </w:tr>
      <w:tr w:rsidR="00940F52" w:rsidRPr="000E5658" w14:paraId="222BAD5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16B19A7" w14:textId="65AA2844"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4C3FD87" w14:textId="2945C2D9"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DE1E010" w14:textId="5C24F533"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D5D8C3F" w14:textId="6A2E7EEC"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8DA1CD6" w14:textId="57F2FB1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2911050" w14:textId="1271F26C" w:rsidR="00940F52" w:rsidRDefault="00940F52" w:rsidP="00940F52">
            <w:pPr>
              <w:pStyle w:val="TableText"/>
            </w:pPr>
            <w:r>
              <w:rPr>
                <w:color w:val="000000"/>
              </w:rPr>
              <w:t>NONE</w:t>
            </w:r>
          </w:p>
        </w:tc>
      </w:tr>
      <w:tr w:rsidR="00940F52" w:rsidRPr="000E5658" w14:paraId="45B27E0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0A5F279" w14:textId="6B35C70A"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953B5D7" w14:textId="6F66D162"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B73E78E" w14:textId="5F88F92A"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886E78F" w14:textId="347B84E1"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A6E42E5" w14:textId="470224E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7309453F" w14:textId="5D486500" w:rsidR="00940F52" w:rsidRDefault="00940F52" w:rsidP="00940F52">
            <w:pPr>
              <w:pStyle w:val="TableText"/>
            </w:pPr>
            <w:r>
              <w:rPr>
                <w:color w:val="000000"/>
              </w:rPr>
              <w:t>NONE</w:t>
            </w:r>
          </w:p>
        </w:tc>
      </w:tr>
      <w:tr w:rsidR="00940F52" w:rsidRPr="000E5658" w14:paraId="0803188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B9A4515" w14:textId="63EBDAF7"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85935B6" w14:textId="1D50A429"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16E3CFE" w14:textId="2A6D5BE3"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D26A6C0" w14:textId="5E6CBA0B"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ED802B7" w14:textId="49679D76"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FED2722" w14:textId="3FC434AC" w:rsidR="00940F52" w:rsidRDefault="00940F52" w:rsidP="00940F52">
            <w:pPr>
              <w:pStyle w:val="TableText"/>
            </w:pPr>
            <w:r>
              <w:rPr>
                <w:color w:val="000000"/>
              </w:rPr>
              <w:t>NONE</w:t>
            </w:r>
          </w:p>
        </w:tc>
      </w:tr>
      <w:tr w:rsidR="00940F52" w:rsidRPr="000E5658" w14:paraId="341B61A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9D17A7D" w14:textId="683E9942"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455001F" w14:textId="0C04D1AB"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BF2A90F" w14:textId="143ACD7C"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74C91C5" w14:textId="57929048"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F810D01" w14:textId="5F915EF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4DCC26B" w14:textId="3D04636A" w:rsidR="00940F52" w:rsidRDefault="00940F52" w:rsidP="00940F52">
            <w:pPr>
              <w:pStyle w:val="TableText"/>
            </w:pPr>
            <w:r>
              <w:rPr>
                <w:color w:val="000000"/>
              </w:rPr>
              <w:t>NONE</w:t>
            </w:r>
          </w:p>
        </w:tc>
      </w:tr>
      <w:tr w:rsidR="00940F52" w:rsidRPr="000E5658" w14:paraId="6CD5874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97E3B42" w14:textId="3CB5DB17"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AB4028F" w14:textId="2A8F8391"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6D2E88B" w14:textId="312799FE"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42FBFA3" w14:textId="04A360DE"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6D7B153" w14:textId="318CC059"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BBA8036" w14:textId="65983512" w:rsidR="00940F52" w:rsidRDefault="00940F52" w:rsidP="00940F52">
            <w:pPr>
              <w:pStyle w:val="TableText"/>
            </w:pPr>
            <w:r>
              <w:rPr>
                <w:color w:val="000000"/>
              </w:rPr>
              <w:t>NONE</w:t>
            </w:r>
          </w:p>
        </w:tc>
      </w:tr>
      <w:tr w:rsidR="00940F52" w:rsidRPr="000E5658" w14:paraId="2E56EAD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6B2E1B1" w14:textId="7192A136"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278920BD" w14:textId="1E8AD60E"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2B9B98B" w14:textId="4B903105"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A0FDCE4" w14:textId="4D1B9697"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D99F70A" w14:textId="0B5FEF6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6A6F6CC" w14:textId="5B7A5FBD" w:rsidR="00940F52" w:rsidRDefault="00940F52" w:rsidP="00940F52">
            <w:pPr>
              <w:pStyle w:val="TableText"/>
            </w:pPr>
            <w:r>
              <w:rPr>
                <w:color w:val="000000"/>
              </w:rPr>
              <w:t>NONE</w:t>
            </w:r>
          </w:p>
        </w:tc>
      </w:tr>
      <w:tr w:rsidR="00940F52" w:rsidRPr="000E5658" w14:paraId="0BC2449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77C282D" w14:textId="2463F5B0"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11E19AB" w14:textId="715722D4"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ACB8E5D" w14:textId="4F978380"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E214613" w14:textId="50FAD759"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D8A1AE6" w14:textId="0927B45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636B4C8" w14:textId="102F03D3" w:rsidR="00940F52" w:rsidRDefault="00940F52" w:rsidP="00940F52">
            <w:pPr>
              <w:pStyle w:val="TableText"/>
            </w:pPr>
            <w:r>
              <w:rPr>
                <w:color w:val="000000"/>
              </w:rPr>
              <w:t>NONE</w:t>
            </w:r>
          </w:p>
        </w:tc>
      </w:tr>
      <w:tr w:rsidR="00940F52" w:rsidRPr="000E5658" w14:paraId="75B2D45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6CDDF7F" w14:textId="34C5B0AE"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303DD09" w14:textId="6F82A4AC"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6436A34" w14:textId="1265506F"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34E0EC1" w14:textId="3EFE9BC6"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498CEFD" w14:textId="5DA8901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0549A7B1" w14:textId="6DBF3CE2" w:rsidR="00940F52" w:rsidRDefault="00940F52" w:rsidP="00940F52">
            <w:pPr>
              <w:pStyle w:val="TableText"/>
            </w:pPr>
            <w:r>
              <w:rPr>
                <w:color w:val="000000"/>
              </w:rPr>
              <w:t>NONE</w:t>
            </w:r>
          </w:p>
        </w:tc>
      </w:tr>
      <w:tr w:rsidR="00940F52" w:rsidRPr="000E5658" w14:paraId="78FA195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889F449" w14:textId="0D04156A"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F6D8225" w14:textId="1CA6EDD9"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7266EF3" w14:textId="3F8E98FE"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87B523F" w14:textId="2073C478"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E0EF900" w14:textId="32F2EDC3"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2F736518" w14:textId="63C2500A" w:rsidR="00940F52" w:rsidRDefault="00940F52" w:rsidP="00940F52">
            <w:pPr>
              <w:pStyle w:val="TableText"/>
            </w:pPr>
            <w:r>
              <w:rPr>
                <w:color w:val="000000"/>
              </w:rPr>
              <w:t>NONE</w:t>
            </w:r>
          </w:p>
        </w:tc>
      </w:tr>
      <w:tr w:rsidR="00940F52" w:rsidRPr="000E5658" w14:paraId="5666ECE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DAC0836" w14:textId="09AA92F1"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BC3CA2C" w14:textId="2F079BE3"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12FC98E" w14:textId="1D24F5E9"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154490C" w14:textId="049FE3F4"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982F986" w14:textId="539CD1A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0AB4AF1" w14:textId="153676CD" w:rsidR="00940F52" w:rsidRDefault="00940F52" w:rsidP="00940F52">
            <w:pPr>
              <w:pStyle w:val="TableText"/>
            </w:pPr>
            <w:r>
              <w:rPr>
                <w:color w:val="000000"/>
              </w:rPr>
              <w:t>NONE</w:t>
            </w:r>
          </w:p>
        </w:tc>
      </w:tr>
      <w:tr w:rsidR="00940F52" w:rsidRPr="000E5658" w14:paraId="4DF7956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59B7146" w14:textId="5582A0E0"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75560F8" w14:textId="548337A2"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176026E" w14:textId="3D41AFC4"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7480503" w14:textId="674FC044"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0F50FC5" w14:textId="2161CE3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46ABD93" w14:textId="465BE2E5" w:rsidR="00940F52" w:rsidRDefault="00940F52" w:rsidP="00940F52">
            <w:pPr>
              <w:pStyle w:val="TableText"/>
            </w:pPr>
            <w:r>
              <w:rPr>
                <w:color w:val="000000"/>
              </w:rPr>
              <w:t>NONE</w:t>
            </w:r>
          </w:p>
        </w:tc>
      </w:tr>
      <w:tr w:rsidR="00940F52" w:rsidRPr="000E5658" w14:paraId="600A2BE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E2B8AED" w14:textId="2F40422E"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77D7F43" w14:textId="26F7D32C"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4880D07" w14:textId="4F94F160"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268774B" w14:textId="42BEA187"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CB56977" w14:textId="230A98E5"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69BBF64" w14:textId="37C30B19" w:rsidR="00940F52" w:rsidRDefault="00940F52" w:rsidP="00940F52">
            <w:pPr>
              <w:pStyle w:val="TableText"/>
            </w:pPr>
            <w:r>
              <w:rPr>
                <w:color w:val="000000"/>
              </w:rPr>
              <w:t>NONE</w:t>
            </w:r>
          </w:p>
        </w:tc>
      </w:tr>
      <w:tr w:rsidR="00940F52" w:rsidRPr="000E5658" w14:paraId="2F581A9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1432F30" w14:textId="6257D26C"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975F7FE" w14:textId="02AA26A4"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DB77D8E" w14:textId="11A6B64C"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3586AFE" w14:textId="3F160ED5"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20D6F87" w14:textId="5EE24BAF"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87C305C" w14:textId="4BCA9711" w:rsidR="00940F52" w:rsidRDefault="00940F52" w:rsidP="00940F52">
            <w:pPr>
              <w:pStyle w:val="TableText"/>
            </w:pPr>
            <w:r>
              <w:rPr>
                <w:color w:val="000000"/>
              </w:rPr>
              <w:t>NONE</w:t>
            </w:r>
          </w:p>
        </w:tc>
      </w:tr>
      <w:tr w:rsidR="00940F52" w:rsidRPr="000E5658" w14:paraId="1FCA60F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2018D57" w14:textId="75CAE2D2"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098250F" w14:textId="74D87923"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7D2A437" w14:textId="7DA6A0CD"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6F29DE3" w14:textId="00D0F341"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49FC104" w14:textId="7BFD15D1"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1FBC8F18" w14:textId="6C5181F0" w:rsidR="00940F52" w:rsidRDefault="00940F52" w:rsidP="00940F52">
            <w:pPr>
              <w:pStyle w:val="TableText"/>
            </w:pPr>
            <w:r>
              <w:rPr>
                <w:color w:val="000000"/>
              </w:rPr>
              <w:t>NONE</w:t>
            </w:r>
          </w:p>
        </w:tc>
      </w:tr>
      <w:tr w:rsidR="00940F52" w:rsidRPr="000E5658" w14:paraId="75166B4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1F79883" w14:textId="37047B13"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2A2A1D3" w14:textId="0940B759"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426D307" w14:textId="64CDABC6"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07A6FF0" w14:textId="5F565A39"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425241B" w14:textId="6193184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1FE6D216" w14:textId="284738ED" w:rsidR="00940F52" w:rsidRDefault="00940F52" w:rsidP="00940F52">
            <w:pPr>
              <w:pStyle w:val="TableText"/>
            </w:pPr>
            <w:r>
              <w:rPr>
                <w:color w:val="000000"/>
              </w:rPr>
              <w:t>NONE</w:t>
            </w:r>
          </w:p>
        </w:tc>
      </w:tr>
      <w:tr w:rsidR="00940F52" w:rsidRPr="000E5658" w14:paraId="5517DAB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81DB7F0" w14:textId="240A7E6D"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272660DC" w14:textId="5199790C"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65E9657" w14:textId="44301611"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5BA46D8" w14:textId="2F32C352"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63CB200" w14:textId="33ACAB46"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1856245" w14:textId="0AB4AD99" w:rsidR="00940F52" w:rsidRDefault="00940F52" w:rsidP="00940F52">
            <w:pPr>
              <w:pStyle w:val="TableText"/>
            </w:pPr>
            <w:r>
              <w:rPr>
                <w:color w:val="000000"/>
              </w:rPr>
              <w:t>NONE</w:t>
            </w:r>
          </w:p>
        </w:tc>
      </w:tr>
      <w:tr w:rsidR="00940F52" w:rsidRPr="000E5658" w14:paraId="6379465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FAF9710" w14:textId="1DA6EF32"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6E4334A6" w14:textId="4D3C6016" w:rsidR="00940F52" w:rsidRPr="00A625AE" w:rsidRDefault="00940F52" w:rsidP="00940F52">
            <w:pPr>
              <w:pStyle w:val="TableText"/>
              <w:jc w:val="center"/>
            </w:pPr>
            <w:r>
              <w:rPr>
                <w:color w:val="000000"/>
              </w:rPr>
              <w:t>TC009</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347BD77" w14:textId="2FBAEC6D"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23C4D22" w14:textId="5807357A"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E67CF18" w14:textId="139EBAE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F8098F8" w14:textId="355402E3" w:rsidR="00940F52" w:rsidRDefault="00940F52" w:rsidP="00940F52">
            <w:pPr>
              <w:pStyle w:val="TableText"/>
            </w:pPr>
            <w:r>
              <w:rPr>
                <w:color w:val="000000"/>
              </w:rPr>
              <w:t>NONE</w:t>
            </w:r>
          </w:p>
        </w:tc>
      </w:tr>
      <w:tr w:rsidR="00940F52" w:rsidRPr="000E5658" w14:paraId="6C63BD5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E8C9F85" w14:textId="507D5149"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3D08D54" w14:textId="22CF805E" w:rsidR="00940F52" w:rsidRPr="00A625AE" w:rsidRDefault="00940F52" w:rsidP="00940F52">
            <w:pPr>
              <w:pStyle w:val="TableText"/>
              <w:jc w:val="center"/>
            </w:pPr>
            <w:r>
              <w:rPr>
                <w:color w:val="000000"/>
              </w:rPr>
              <w:t>TC010</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2CAAB73" w14:textId="79909233"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420561D" w14:textId="1E474DF1"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7944943" w14:textId="19DA86B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ECB680E" w14:textId="301E5DAF" w:rsidR="00940F52" w:rsidRDefault="00940F52" w:rsidP="00940F52">
            <w:pPr>
              <w:pStyle w:val="TableText"/>
            </w:pPr>
            <w:r>
              <w:rPr>
                <w:color w:val="000000"/>
              </w:rPr>
              <w:t>NONE</w:t>
            </w:r>
          </w:p>
        </w:tc>
      </w:tr>
      <w:tr w:rsidR="00940F52" w:rsidRPr="000E5658" w14:paraId="57F1B35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962E3A1" w14:textId="580B7DEC" w:rsidR="00940F52" w:rsidRPr="00A625AE" w:rsidRDefault="00940F52" w:rsidP="00940F52">
            <w:pPr>
              <w:pStyle w:val="TableText"/>
            </w:pPr>
            <w:r>
              <w:rPr>
                <w:color w:val="000000"/>
              </w:rPr>
              <w:lastRenderedPageBreak/>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1C3869B" w14:textId="071E4B0A"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50FD075" w14:textId="727DBEA7"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ABD04EC" w14:textId="189D9BDD"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072CBA5" w14:textId="204F98F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0EFB40CD" w14:textId="02E314F1" w:rsidR="00940F52" w:rsidRDefault="00940F52" w:rsidP="00940F52">
            <w:pPr>
              <w:pStyle w:val="TableText"/>
            </w:pPr>
            <w:r>
              <w:rPr>
                <w:color w:val="000000"/>
              </w:rPr>
              <w:t>NONE</w:t>
            </w:r>
          </w:p>
        </w:tc>
      </w:tr>
      <w:tr w:rsidR="00940F52" w:rsidRPr="000E5658" w14:paraId="13B534A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E7AEE25" w14:textId="12FAE6E8"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D0EE8D7" w14:textId="46207B27"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007736C" w14:textId="08DAE126"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8E3BEB0" w14:textId="17C749CE"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4175894" w14:textId="34F349D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1EADFC4F" w14:textId="750ADFF5" w:rsidR="00940F52" w:rsidRDefault="00940F52" w:rsidP="00940F52">
            <w:pPr>
              <w:pStyle w:val="TableText"/>
            </w:pPr>
            <w:r>
              <w:rPr>
                <w:color w:val="000000"/>
              </w:rPr>
              <w:t>NONE</w:t>
            </w:r>
          </w:p>
        </w:tc>
      </w:tr>
      <w:tr w:rsidR="00940F52" w:rsidRPr="000E5658" w14:paraId="7B0ECDC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9B27963" w14:textId="28E7E71C"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EE788B5" w14:textId="2019D424"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3745501" w14:textId="14E7848B"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0EDEB9E" w14:textId="418DFDAC"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274E796" w14:textId="457ECBCC"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9E54181" w14:textId="0A9F1C79" w:rsidR="00940F52" w:rsidRDefault="00940F52" w:rsidP="00940F52">
            <w:pPr>
              <w:pStyle w:val="TableText"/>
            </w:pPr>
            <w:r>
              <w:rPr>
                <w:color w:val="000000"/>
              </w:rPr>
              <w:t>NONE</w:t>
            </w:r>
          </w:p>
        </w:tc>
      </w:tr>
      <w:tr w:rsidR="00940F52" w:rsidRPr="000E5658" w14:paraId="5D9DC72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1FA0672" w14:textId="3D7BFA7E"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6FD5F64A" w14:textId="010B7E0E"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E565B89" w14:textId="6FE2467C"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20281D7" w14:textId="45E65164"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53C04AC" w14:textId="72D2A08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2A8C2615" w14:textId="126C7BCB" w:rsidR="00940F52" w:rsidRDefault="00940F52" w:rsidP="00940F52">
            <w:pPr>
              <w:pStyle w:val="TableText"/>
            </w:pPr>
            <w:r>
              <w:rPr>
                <w:color w:val="000000"/>
              </w:rPr>
              <w:t>NONE</w:t>
            </w:r>
          </w:p>
        </w:tc>
      </w:tr>
      <w:tr w:rsidR="00940F52" w:rsidRPr="000E5658" w14:paraId="0D2552B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8EED122" w14:textId="73E9E62E"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CD9B947" w14:textId="2DF7EC50"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7A5ADE9" w14:textId="54512275"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A0DAAAD" w14:textId="6F1B9209"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95958F5" w14:textId="13EA0281"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03B68BFE" w14:textId="1AC3798C" w:rsidR="00940F52" w:rsidRDefault="00940F52" w:rsidP="00940F52">
            <w:pPr>
              <w:pStyle w:val="TableText"/>
            </w:pPr>
            <w:r>
              <w:rPr>
                <w:color w:val="000000"/>
              </w:rPr>
              <w:t>NONE</w:t>
            </w:r>
          </w:p>
        </w:tc>
      </w:tr>
      <w:tr w:rsidR="00940F52" w:rsidRPr="000E5658" w14:paraId="0077309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BE2D5E0" w14:textId="1409A89C"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833D055" w14:textId="0A9123A3"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6CC44B0" w14:textId="0D79AD15"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573FEDD" w14:textId="49416557"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E051F8E" w14:textId="6FFE83A8"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5985810" w14:textId="31B8AB61" w:rsidR="00940F52" w:rsidRDefault="00940F52" w:rsidP="00940F52">
            <w:pPr>
              <w:pStyle w:val="TableText"/>
            </w:pPr>
            <w:r>
              <w:rPr>
                <w:color w:val="000000"/>
              </w:rPr>
              <w:t>NONE</w:t>
            </w:r>
          </w:p>
        </w:tc>
      </w:tr>
      <w:tr w:rsidR="00940F52" w:rsidRPr="000E5658" w14:paraId="60BF74B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7909F7E" w14:textId="75AADC35"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243A847" w14:textId="389708BD"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89B626A" w14:textId="7AD87E2A"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C1B664E" w14:textId="16D9A959"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230C189" w14:textId="0B1D675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37D80B4" w14:textId="6779965C" w:rsidR="00940F52" w:rsidRDefault="00940F52" w:rsidP="00940F52">
            <w:pPr>
              <w:pStyle w:val="TableText"/>
            </w:pPr>
            <w:r>
              <w:rPr>
                <w:color w:val="000000"/>
              </w:rPr>
              <w:t>NONE</w:t>
            </w:r>
          </w:p>
        </w:tc>
      </w:tr>
      <w:tr w:rsidR="00940F52" w:rsidRPr="000E5658" w14:paraId="753026D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BEDB64C" w14:textId="581BE29F"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9775A53" w14:textId="4B282D83"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2D0FE63" w14:textId="094BF67A"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6BC0CCF" w14:textId="7C691C53"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74429CD" w14:textId="68364944"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D049E0D" w14:textId="3F0FD02C" w:rsidR="00940F52" w:rsidRDefault="00940F52" w:rsidP="00940F52">
            <w:pPr>
              <w:pStyle w:val="TableText"/>
            </w:pPr>
            <w:r>
              <w:rPr>
                <w:color w:val="000000"/>
              </w:rPr>
              <w:t>NONE</w:t>
            </w:r>
          </w:p>
        </w:tc>
      </w:tr>
      <w:tr w:rsidR="00940F52" w:rsidRPr="000E5658" w14:paraId="01BDE90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3502429" w14:textId="339DF198"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4880925" w14:textId="2F26C608" w:rsidR="00940F52" w:rsidRPr="00A625AE" w:rsidRDefault="00940F52" w:rsidP="00940F52">
            <w:pPr>
              <w:pStyle w:val="TableText"/>
              <w:jc w:val="center"/>
            </w:pPr>
            <w:r>
              <w:rPr>
                <w:color w:val="000000"/>
              </w:rPr>
              <w:t>TC009</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1D39886" w14:textId="62B9F96E"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D8F1C7B" w14:textId="6A98061F"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6445F52" w14:textId="7366753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8098EF3" w14:textId="21C7175C" w:rsidR="00940F52" w:rsidRDefault="00940F52" w:rsidP="00940F52">
            <w:pPr>
              <w:pStyle w:val="TableText"/>
            </w:pPr>
            <w:r>
              <w:rPr>
                <w:color w:val="000000"/>
              </w:rPr>
              <w:t>NONE</w:t>
            </w:r>
          </w:p>
        </w:tc>
      </w:tr>
      <w:tr w:rsidR="00940F52" w:rsidRPr="000E5658" w14:paraId="2111B10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DA188D5" w14:textId="10A71482"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690B44AC" w14:textId="17A49DC9" w:rsidR="00940F52" w:rsidRPr="00A625AE" w:rsidRDefault="00940F52" w:rsidP="00940F52">
            <w:pPr>
              <w:pStyle w:val="TableText"/>
              <w:jc w:val="center"/>
            </w:pPr>
            <w:r>
              <w:rPr>
                <w:color w:val="000000"/>
              </w:rPr>
              <w:t>TC010</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0565D9D" w14:textId="13C83D5C"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C5235CA" w14:textId="41DC0136"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8E653A2" w14:textId="6DC33E24"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7723521A" w14:textId="3E7A5610" w:rsidR="00940F52" w:rsidRDefault="00940F52" w:rsidP="00940F52">
            <w:pPr>
              <w:pStyle w:val="TableText"/>
            </w:pPr>
            <w:r>
              <w:rPr>
                <w:color w:val="000000"/>
              </w:rPr>
              <w:t>NONE</w:t>
            </w:r>
          </w:p>
        </w:tc>
      </w:tr>
      <w:tr w:rsidR="00940F52" w:rsidRPr="000E5658" w14:paraId="30C6B8C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EC002B9" w14:textId="3B089330"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6735561C" w14:textId="452FEBE1" w:rsidR="00940F52" w:rsidRPr="00A625AE" w:rsidRDefault="00940F52" w:rsidP="00940F52">
            <w:pPr>
              <w:pStyle w:val="TableText"/>
              <w:jc w:val="center"/>
            </w:pPr>
            <w:r>
              <w:rPr>
                <w:color w:val="000000"/>
              </w:rPr>
              <w:t>TC011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4356763" w14:textId="6E6CDB85"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FCBF412" w14:textId="4C61CDCB"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E5F055F" w14:textId="04620782" w:rsidR="00940F52" w:rsidRPr="008E58C6" w:rsidRDefault="00940F52" w:rsidP="00940F52">
            <w:pPr>
              <w:pStyle w:val="TableText"/>
            </w:pPr>
            <w:r>
              <w:rPr>
                <w:color w:val="000000"/>
              </w:rPr>
              <w:t>Fail</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E5DD525" w14:textId="57E5004E" w:rsidR="00940F52" w:rsidRDefault="00940F52" w:rsidP="00940F52">
            <w:pPr>
              <w:pStyle w:val="TableText"/>
            </w:pPr>
            <w:r>
              <w:t>Jazz Ticket 328703</w:t>
            </w:r>
          </w:p>
        </w:tc>
      </w:tr>
      <w:tr w:rsidR="00940F52" w:rsidRPr="000E5658" w14:paraId="166ED2E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2AC211B" w14:textId="70AD6E4E"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307EEF16" w14:textId="3255A566"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10A6F683" w14:textId="7C8BA979"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04BB90F" w14:textId="0EEF77AF"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24075A81" w14:textId="0F4E54B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4927C9A0" w14:textId="0AC780F7" w:rsidR="00940F52" w:rsidRDefault="00940F52" w:rsidP="00940F52">
            <w:pPr>
              <w:pStyle w:val="TableText"/>
            </w:pPr>
            <w:r>
              <w:rPr>
                <w:color w:val="000000"/>
              </w:rPr>
              <w:t>NONE</w:t>
            </w:r>
          </w:p>
        </w:tc>
      </w:tr>
      <w:tr w:rsidR="00940F52" w:rsidRPr="000E5658" w14:paraId="30867BE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49D77E1" w14:textId="1C7D68EC"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180CC0AB" w14:textId="2AFF1667"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3C481000" w14:textId="237AC607"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39AAC76" w14:textId="3350A54A"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FD70A40" w14:textId="708BDD24"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07B11BDC" w14:textId="2F282D0B" w:rsidR="00940F52" w:rsidRDefault="00940F52" w:rsidP="00940F52">
            <w:pPr>
              <w:pStyle w:val="TableText"/>
            </w:pPr>
            <w:r>
              <w:rPr>
                <w:color w:val="000000"/>
              </w:rPr>
              <w:t>NONE</w:t>
            </w:r>
          </w:p>
        </w:tc>
      </w:tr>
      <w:tr w:rsidR="00940F52" w:rsidRPr="000E5658" w14:paraId="3AFCF3F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24BEA24" w14:textId="59237A82"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25623AC6" w14:textId="77B4D932"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447593A6" w14:textId="6465AF9D"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6DAE1959" w14:textId="59CD6F13"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B0F6790" w14:textId="428DDB7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904DF72" w14:textId="3AB368B8" w:rsidR="00940F52" w:rsidRDefault="00940F52" w:rsidP="00940F52">
            <w:pPr>
              <w:pStyle w:val="TableText"/>
            </w:pPr>
            <w:r>
              <w:rPr>
                <w:color w:val="000000"/>
              </w:rPr>
              <w:t>NONE</w:t>
            </w:r>
          </w:p>
        </w:tc>
      </w:tr>
      <w:tr w:rsidR="00940F52" w:rsidRPr="000E5658" w14:paraId="075AA4F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5289650" w14:textId="185853B8"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511B4265" w14:textId="345CA1D7"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1DCEF389" w14:textId="46EA8B66"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27619641" w14:textId="2F9B0473"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65CDFA07" w14:textId="3656B80F"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9FDC426" w14:textId="26356A2D" w:rsidR="00940F52" w:rsidRDefault="00940F52" w:rsidP="00940F52">
            <w:pPr>
              <w:pStyle w:val="TableText"/>
            </w:pPr>
            <w:r>
              <w:rPr>
                <w:color w:val="000000"/>
              </w:rPr>
              <w:t>NONE</w:t>
            </w:r>
          </w:p>
        </w:tc>
      </w:tr>
      <w:tr w:rsidR="00940F52" w:rsidRPr="000E5658" w14:paraId="417FC23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B779CA7" w14:textId="5C4853E3"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76C19558" w14:textId="3A53AE48"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tcPr>
          <w:p w14:paraId="7B8B59A2" w14:textId="57283FB5"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2BFAA80B" w14:textId="10F75FA6"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A0D8224" w14:textId="604A84F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0346783F" w14:textId="7E2312C6" w:rsidR="00940F52" w:rsidRDefault="00940F52" w:rsidP="00940F52">
            <w:pPr>
              <w:pStyle w:val="TableText"/>
            </w:pPr>
            <w:r>
              <w:rPr>
                <w:color w:val="000000"/>
              </w:rPr>
              <w:t>NONE</w:t>
            </w:r>
          </w:p>
        </w:tc>
      </w:tr>
      <w:tr w:rsidR="00940F52" w:rsidRPr="000E5658" w14:paraId="6974407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D4A435F" w14:textId="2C57B7CE"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0507755F" w14:textId="1138BDB5"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tcPr>
          <w:p w14:paraId="0A2E7988" w14:textId="4E64D010"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3F91CD7" w14:textId="5C98F8A9"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76D4340D" w14:textId="4E227CFA"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45DDCFA8" w14:textId="4770CB1E" w:rsidR="00940F52" w:rsidRDefault="00940F52" w:rsidP="00940F52">
            <w:pPr>
              <w:pStyle w:val="TableText"/>
            </w:pPr>
            <w:r>
              <w:rPr>
                <w:color w:val="000000"/>
              </w:rPr>
              <w:t>NONE</w:t>
            </w:r>
          </w:p>
        </w:tc>
      </w:tr>
      <w:tr w:rsidR="00940F52" w:rsidRPr="000E5658" w14:paraId="63D62DB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02519B2" w14:textId="56397C3A"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6A578E77" w14:textId="4E88DF28"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tcPr>
          <w:p w14:paraId="3C014C0A" w14:textId="569600BB"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18CEE930" w14:textId="45F468CE"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54D489D6" w14:textId="6E4DEFC6"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78B8C7CE" w14:textId="43429E2B" w:rsidR="00940F52" w:rsidRDefault="00940F52" w:rsidP="00940F52">
            <w:pPr>
              <w:pStyle w:val="TableText"/>
            </w:pPr>
            <w:r>
              <w:rPr>
                <w:color w:val="000000"/>
              </w:rPr>
              <w:t>NONE</w:t>
            </w:r>
          </w:p>
        </w:tc>
      </w:tr>
      <w:tr w:rsidR="00940F52" w:rsidRPr="000E5658" w14:paraId="069018B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AA46CF8" w14:textId="30395664"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00F5355F" w14:textId="7017D711"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auto"/>
            <w:noWrap/>
          </w:tcPr>
          <w:p w14:paraId="5A0D37BB" w14:textId="4485FFC7"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481FDFF2" w14:textId="4AA6BC1E"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09DF1225" w14:textId="7E9788A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4DC7D701" w14:textId="0176E3C7" w:rsidR="00940F52" w:rsidRDefault="00940F52" w:rsidP="00940F52">
            <w:pPr>
              <w:pStyle w:val="TableText"/>
            </w:pPr>
            <w:r>
              <w:rPr>
                <w:color w:val="000000"/>
              </w:rPr>
              <w:t>NONE</w:t>
            </w:r>
          </w:p>
        </w:tc>
      </w:tr>
      <w:tr w:rsidR="00940F52" w:rsidRPr="000E5658" w14:paraId="0EB7C42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1118FD4" w14:textId="0FFC9DC1"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auto"/>
            <w:noWrap/>
          </w:tcPr>
          <w:p w14:paraId="79C7A64F" w14:textId="58E2A618"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7B440CEC" w14:textId="59A0FE96"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CB0AD0C" w14:textId="73123803"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20EB942E" w14:textId="021D54B9"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08A07511" w14:textId="7381EB69" w:rsidR="00940F52" w:rsidRDefault="00940F52" w:rsidP="00940F52">
            <w:pPr>
              <w:pStyle w:val="TableText"/>
            </w:pPr>
            <w:r>
              <w:rPr>
                <w:color w:val="000000"/>
              </w:rPr>
              <w:t>NONE</w:t>
            </w:r>
          </w:p>
        </w:tc>
      </w:tr>
      <w:tr w:rsidR="00940F52" w:rsidRPr="000E5658" w14:paraId="1DD7437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AEDB243" w14:textId="2909F60C"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auto"/>
            <w:noWrap/>
          </w:tcPr>
          <w:p w14:paraId="4BDC8BDB" w14:textId="358437DA"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66EE3064" w14:textId="663B70E3"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AC35261" w14:textId="2BC65A73"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23C3C37" w14:textId="608A13A4"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BDECFD1" w14:textId="6EF762AE" w:rsidR="00940F52" w:rsidRDefault="00940F52" w:rsidP="00940F52">
            <w:pPr>
              <w:pStyle w:val="TableText"/>
            </w:pPr>
            <w:r>
              <w:rPr>
                <w:color w:val="000000"/>
              </w:rPr>
              <w:t>NONE</w:t>
            </w:r>
          </w:p>
        </w:tc>
      </w:tr>
      <w:tr w:rsidR="00940F52" w:rsidRPr="000E5658" w14:paraId="36A4D8B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64505F3" w14:textId="23697347"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auto"/>
            <w:noWrap/>
          </w:tcPr>
          <w:p w14:paraId="01021891" w14:textId="6280BCF2"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48752B9F" w14:textId="6FCF5903"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2174E66" w14:textId="2F7E25CF"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632789FA" w14:textId="03C7C90F"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7EE51D60" w14:textId="17432FE5" w:rsidR="00940F52" w:rsidRDefault="00940F52" w:rsidP="00940F52">
            <w:pPr>
              <w:pStyle w:val="TableText"/>
            </w:pPr>
            <w:r>
              <w:rPr>
                <w:color w:val="000000"/>
              </w:rPr>
              <w:t>NONE</w:t>
            </w:r>
          </w:p>
        </w:tc>
      </w:tr>
      <w:tr w:rsidR="00940F52" w:rsidRPr="000E5658" w14:paraId="4D9A310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D1BEE60" w14:textId="66F91DB0"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6394D4A8" w14:textId="35A2A2AB"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5FAF0D91" w14:textId="3A3ED81C"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9A85A07" w14:textId="3F270C29"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2A929D07" w14:textId="20DD293F"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559EF141" w14:textId="69B82BD0" w:rsidR="00940F52" w:rsidRDefault="00940F52" w:rsidP="00940F52">
            <w:pPr>
              <w:pStyle w:val="TableText"/>
            </w:pPr>
            <w:r>
              <w:rPr>
                <w:color w:val="000000"/>
              </w:rPr>
              <w:t>NONE</w:t>
            </w:r>
          </w:p>
        </w:tc>
      </w:tr>
      <w:tr w:rsidR="00940F52" w:rsidRPr="000E5658" w14:paraId="4764F2E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F583216" w14:textId="16219C30"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65864D95" w14:textId="7DF8C2D3"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6C5B33EE" w14:textId="68C5CB44"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01E41365" w14:textId="220A12EA"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25C8CCC1" w14:textId="2B420B85"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363D166" w14:textId="3FF02EDC" w:rsidR="00940F52" w:rsidRDefault="00940F52" w:rsidP="00940F52">
            <w:pPr>
              <w:pStyle w:val="TableText"/>
            </w:pPr>
            <w:r>
              <w:rPr>
                <w:color w:val="000000"/>
              </w:rPr>
              <w:t>NONE</w:t>
            </w:r>
          </w:p>
        </w:tc>
      </w:tr>
      <w:tr w:rsidR="00940F52" w:rsidRPr="000E5658" w14:paraId="0BF29CD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6C727EB" w14:textId="2130C090"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215304FD" w14:textId="5D8DFB41"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08F3349B" w14:textId="5CE72F60"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535D7DA" w14:textId="2FB5EAF2"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2DA6B338" w14:textId="1EEECBE9"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6F3629E8" w14:textId="187BB0EF" w:rsidR="00940F52" w:rsidRDefault="00940F52" w:rsidP="00940F52">
            <w:pPr>
              <w:pStyle w:val="TableText"/>
            </w:pPr>
            <w:r>
              <w:rPr>
                <w:color w:val="000000"/>
              </w:rPr>
              <w:t>NONE</w:t>
            </w:r>
          </w:p>
        </w:tc>
      </w:tr>
      <w:tr w:rsidR="00940F52" w:rsidRPr="000E5658" w14:paraId="4A83AFE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57701B9" w14:textId="0C659CBB"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718A0373" w14:textId="283A3FDA"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56B34CAF" w14:textId="52B3BD07"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791C3CB" w14:textId="2610DBF6"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6E112400" w14:textId="16087EA3"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29F0B5D" w14:textId="103CCD25" w:rsidR="00940F52" w:rsidRDefault="00940F52" w:rsidP="00940F52">
            <w:pPr>
              <w:pStyle w:val="TableText"/>
            </w:pPr>
            <w:r>
              <w:rPr>
                <w:color w:val="000000"/>
              </w:rPr>
              <w:t>NONE</w:t>
            </w:r>
          </w:p>
        </w:tc>
      </w:tr>
      <w:tr w:rsidR="00940F52" w:rsidRPr="000E5658" w14:paraId="4F7419E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8FFDE7A" w14:textId="3E312BFD"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4B06B294" w14:textId="3BF1B0E8"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5AFDC3D0" w14:textId="5A0129E7"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44DD98E" w14:textId="248B0CCA"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99FF201" w14:textId="28C1C0AA"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1813ECE7" w14:textId="6EEC182C" w:rsidR="00940F52" w:rsidRDefault="00940F52" w:rsidP="00940F52">
            <w:pPr>
              <w:pStyle w:val="TableText"/>
            </w:pPr>
            <w:r>
              <w:rPr>
                <w:color w:val="000000"/>
              </w:rPr>
              <w:t>NONE</w:t>
            </w:r>
          </w:p>
        </w:tc>
      </w:tr>
      <w:tr w:rsidR="00940F52" w:rsidRPr="000E5658" w14:paraId="61DE13A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412B7C4" w14:textId="23B43766" w:rsidR="00940F52" w:rsidRPr="00A625AE" w:rsidRDefault="00940F52" w:rsidP="00940F52">
            <w:pPr>
              <w:pStyle w:val="TableText"/>
            </w:pPr>
            <w:r>
              <w:rPr>
                <w:color w:val="000000"/>
              </w:rPr>
              <w:lastRenderedPageBreak/>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4D20B5EA" w14:textId="3B3DDD86"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7AEFB86E" w14:textId="6D856B35"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9835FC7" w14:textId="5F937202"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FFE2D09" w14:textId="5A05539C"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751280A4" w14:textId="6238064D" w:rsidR="00940F52" w:rsidRDefault="00940F52" w:rsidP="00940F52">
            <w:pPr>
              <w:pStyle w:val="TableText"/>
            </w:pPr>
            <w:r>
              <w:rPr>
                <w:color w:val="000000"/>
              </w:rPr>
              <w:t>NONE</w:t>
            </w:r>
          </w:p>
        </w:tc>
      </w:tr>
      <w:tr w:rsidR="00940F52" w:rsidRPr="000E5658" w14:paraId="3D89FB1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FA3F1AA" w14:textId="0A439AC6"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6F7AC8FE" w14:textId="249F8F14"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tcPr>
          <w:p w14:paraId="547DA7FE" w14:textId="088F9D3C"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3A28E84" w14:textId="0D823A40"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3E425697" w14:textId="490129B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1200A36B" w14:textId="35F6A9DA" w:rsidR="00940F52" w:rsidRDefault="00940F52" w:rsidP="00940F52">
            <w:pPr>
              <w:pStyle w:val="TableText"/>
            </w:pPr>
            <w:r>
              <w:rPr>
                <w:color w:val="000000"/>
              </w:rPr>
              <w:t>NONE</w:t>
            </w:r>
          </w:p>
        </w:tc>
      </w:tr>
      <w:tr w:rsidR="00940F52" w:rsidRPr="000E5658" w14:paraId="192B0DA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17181AE" w14:textId="4B74DC12"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2A88ED7E" w14:textId="6AE92E0D"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tcPr>
          <w:p w14:paraId="620BC939" w14:textId="0DFAA770"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933705D" w14:textId="7454F2EB"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56A85C3" w14:textId="3FDC2E3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29A6BEC" w14:textId="6B9BB7B5" w:rsidR="00940F52" w:rsidRDefault="00940F52" w:rsidP="00940F52">
            <w:pPr>
              <w:pStyle w:val="TableText"/>
            </w:pPr>
            <w:r>
              <w:rPr>
                <w:color w:val="000000"/>
              </w:rPr>
              <w:t>NONE</w:t>
            </w:r>
          </w:p>
        </w:tc>
      </w:tr>
      <w:tr w:rsidR="00940F52" w:rsidRPr="000E5658" w14:paraId="26A7029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3B7C677" w14:textId="6954FF67"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5C45944D" w14:textId="6228CCFA"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tcPr>
          <w:p w14:paraId="74573C57" w14:textId="58A6A46D"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1B2C4CC" w14:textId="4C1A3DA1"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5234B53A" w14:textId="1763DDE6"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4B195A38" w14:textId="75A5AE44" w:rsidR="00940F52" w:rsidRDefault="00940F52" w:rsidP="00940F52">
            <w:pPr>
              <w:pStyle w:val="TableText"/>
            </w:pPr>
            <w:r>
              <w:rPr>
                <w:color w:val="000000"/>
              </w:rPr>
              <w:t>NONE</w:t>
            </w:r>
          </w:p>
        </w:tc>
      </w:tr>
      <w:tr w:rsidR="00940F52" w:rsidRPr="000E5658" w14:paraId="4FF164B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01C2CEE" w14:textId="64A9B6A6" w:rsidR="00940F52" w:rsidRPr="00A625AE" w:rsidRDefault="00940F52" w:rsidP="00940F52">
            <w:pPr>
              <w:pStyle w:val="TableText"/>
            </w:pPr>
            <w:r>
              <w:rPr>
                <w:color w:val="000000"/>
              </w:rPr>
              <w:t>Chained Services</w:t>
            </w:r>
          </w:p>
        </w:tc>
        <w:tc>
          <w:tcPr>
            <w:tcW w:w="925" w:type="dxa"/>
            <w:tcBorders>
              <w:top w:val="nil"/>
              <w:left w:val="nil"/>
              <w:bottom w:val="single" w:sz="4" w:space="0" w:color="auto"/>
              <w:right w:val="single" w:sz="4" w:space="0" w:color="auto"/>
            </w:tcBorders>
            <w:shd w:val="clear" w:color="auto" w:fill="auto"/>
            <w:noWrap/>
          </w:tcPr>
          <w:p w14:paraId="03F495E2" w14:textId="33AFAAB2"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5926B679" w14:textId="70641ED4"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D3322B7" w14:textId="279AF4A6"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6DC78964" w14:textId="18A14C1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1AEEA30A" w14:textId="180689EB" w:rsidR="00940F52" w:rsidRDefault="00940F52" w:rsidP="00940F52">
            <w:pPr>
              <w:pStyle w:val="TableText"/>
            </w:pPr>
            <w:r>
              <w:rPr>
                <w:color w:val="000000"/>
              </w:rPr>
              <w:t>NONE</w:t>
            </w:r>
          </w:p>
        </w:tc>
      </w:tr>
      <w:tr w:rsidR="00940F52" w:rsidRPr="000E5658" w14:paraId="5CB4BAC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AB18F27" w14:textId="032FC020"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08CDC0BC" w14:textId="084A73BB"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58679F9F" w14:textId="49E73742"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1A6380DD" w14:textId="14A7E6DA"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7653598D" w14:textId="7F22DE0A"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769F6A0F" w14:textId="4660CDA2" w:rsidR="00940F52" w:rsidRDefault="00940F52" w:rsidP="00940F52">
            <w:pPr>
              <w:pStyle w:val="TableText"/>
            </w:pPr>
            <w:r>
              <w:rPr>
                <w:color w:val="000000"/>
              </w:rPr>
              <w:t>NONE</w:t>
            </w:r>
          </w:p>
        </w:tc>
      </w:tr>
      <w:tr w:rsidR="00940F52" w:rsidRPr="000E5658" w14:paraId="5079347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C6D8151" w14:textId="2661F11D"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3006B5ED" w14:textId="3B4C7D92"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0C7E131A" w14:textId="6646DCDC"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BAF834B" w14:textId="0D75D5DA"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774CAC95" w14:textId="34EA3229"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5385D640" w14:textId="03328A1C" w:rsidR="00940F52" w:rsidRDefault="00940F52" w:rsidP="00940F52">
            <w:pPr>
              <w:pStyle w:val="TableText"/>
            </w:pPr>
            <w:r>
              <w:rPr>
                <w:color w:val="000000"/>
              </w:rPr>
              <w:t>NONE</w:t>
            </w:r>
          </w:p>
        </w:tc>
      </w:tr>
      <w:tr w:rsidR="00940F52" w:rsidRPr="000E5658" w14:paraId="3051C5C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4DF4DB7" w14:textId="3D49E0C9"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15B54910" w14:textId="24F4D658"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66C0ADA6" w14:textId="3F23198A"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08D2940C" w14:textId="1165858A"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1864291" w14:textId="440C1FC3"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66B45C9C" w14:textId="3AF2B554" w:rsidR="00940F52" w:rsidRDefault="00940F52" w:rsidP="00940F52">
            <w:pPr>
              <w:pStyle w:val="TableText"/>
            </w:pPr>
            <w:r>
              <w:rPr>
                <w:color w:val="000000"/>
              </w:rPr>
              <w:t>NONE</w:t>
            </w:r>
          </w:p>
        </w:tc>
      </w:tr>
      <w:tr w:rsidR="00940F52" w:rsidRPr="000E5658" w14:paraId="075A405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C1C6B55" w14:textId="3E87F1F4"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794E7D22" w14:textId="15CB831E"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532378B6" w14:textId="19C56B35"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12DAC599" w14:textId="54453FFE"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6DDB2C23" w14:textId="55504D2A"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0C392557" w14:textId="01E9A56E" w:rsidR="00940F52" w:rsidRDefault="00940F52" w:rsidP="00940F52">
            <w:pPr>
              <w:pStyle w:val="TableText"/>
            </w:pPr>
            <w:r>
              <w:rPr>
                <w:color w:val="000000"/>
              </w:rPr>
              <w:t>NONE</w:t>
            </w:r>
          </w:p>
        </w:tc>
      </w:tr>
      <w:tr w:rsidR="00940F52" w:rsidRPr="000E5658" w14:paraId="43E5F55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C7E8E07" w14:textId="619F5542"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4E1BA43E" w14:textId="0AB58BC9"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tcPr>
          <w:p w14:paraId="1578C88D" w14:textId="77F25E9A"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5B27D86" w14:textId="0F732597"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3B864F47" w14:textId="76F19F16"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A9C2937" w14:textId="42862128" w:rsidR="00940F52" w:rsidRDefault="00940F52" w:rsidP="00940F52">
            <w:pPr>
              <w:pStyle w:val="TableText"/>
            </w:pPr>
            <w:r>
              <w:rPr>
                <w:color w:val="000000"/>
              </w:rPr>
              <w:t>NONE</w:t>
            </w:r>
          </w:p>
        </w:tc>
      </w:tr>
      <w:tr w:rsidR="00940F52" w:rsidRPr="000E5658" w14:paraId="1DB32C6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80162E4" w14:textId="1B57AA37"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183BBAB1" w14:textId="165D2415"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tcPr>
          <w:p w14:paraId="4675E76D" w14:textId="77B2A281"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43C133F" w14:textId="7D27D244"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7FBB18C5" w14:textId="3D03FCDA"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47B2494F" w14:textId="198DD76D" w:rsidR="00940F52" w:rsidRDefault="00940F52" w:rsidP="00940F52">
            <w:pPr>
              <w:pStyle w:val="TableText"/>
            </w:pPr>
            <w:r>
              <w:rPr>
                <w:color w:val="000000"/>
              </w:rPr>
              <w:t>NONE</w:t>
            </w:r>
          </w:p>
        </w:tc>
      </w:tr>
      <w:tr w:rsidR="00940F52" w:rsidRPr="000E5658" w14:paraId="13DE6A4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DBB1094" w14:textId="7840D995"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0C780191" w14:textId="690D6209"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tcPr>
          <w:p w14:paraId="72E0DEA1" w14:textId="08E3579A"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7C9C737" w14:textId="01AB578C"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52EC6537" w14:textId="2F0BACFC"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51F3DFD2" w14:textId="610FA6DA" w:rsidR="00940F52" w:rsidRDefault="00940F52" w:rsidP="00940F52">
            <w:pPr>
              <w:pStyle w:val="TableText"/>
            </w:pPr>
            <w:r>
              <w:rPr>
                <w:color w:val="000000"/>
              </w:rPr>
              <w:t>NONE</w:t>
            </w:r>
          </w:p>
        </w:tc>
      </w:tr>
      <w:tr w:rsidR="00940F52" w:rsidRPr="000E5658" w14:paraId="2036D46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69F4030" w14:textId="5BEA3262"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366E65F4" w14:textId="6EB7D440"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auto"/>
            <w:noWrap/>
          </w:tcPr>
          <w:p w14:paraId="444A066D" w14:textId="1A2FB596"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66E553B2" w14:textId="04587F47"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06C8B42D" w14:textId="6795737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5CB4D406" w14:textId="5517B038" w:rsidR="00940F52" w:rsidRDefault="00940F52" w:rsidP="00940F52">
            <w:pPr>
              <w:pStyle w:val="TableText"/>
            </w:pPr>
            <w:r>
              <w:rPr>
                <w:color w:val="000000"/>
              </w:rPr>
              <w:t>NONE</w:t>
            </w:r>
          </w:p>
        </w:tc>
      </w:tr>
      <w:tr w:rsidR="00940F52" w:rsidRPr="000E5658" w14:paraId="6AD4BAF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280492A" w14:textId="367FC7A0" w:rsidR="00940F52" w:rsidRPr="00A625AE"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tcPr>
          <w:p w14:paraId="3E83BBDB" w14:textId="06B2CBF6"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5ECA941A" w14:textId="0D4DB479"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1CA09798" w14:textId="27088FA6"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57E45625" w14:textId="39523A41"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6DC99E8F" w14:textId="45D17ED6" w:rsidR="00940F52" w:rsidRDefault="00940F52" w:rsidP="00940F52">
            <w:pPr>
              <w:pStyle w:val="TableText"/>
            </w:pPr>
            <w:r>
              <w:rPr>
                <w:color w:val="000000"/>
              </w:rPr>
              <w:t>NONE</w:t>
            </w:r>
          </w:p>
        </w:tc>
      </w:tr>
      <w:tr w:rsidR="00940F52" w:rsidRPr="000E5658" w14:paraId="3F76358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E15D95D" w14:textId="20600F41" w:rsidR="00940F52" w:rsidRPr="00A625AE"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tcPr>
          <w:p w14:paraId="2740CF2E" w14:textId="520E2EE7"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7C58DE11" w14:textId="3D2D4888"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84C2184" w14:textId="106A1E8D"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BAEC229" w14:textId="17B7C9D8"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1A5B6674" w14:textId="70215B16" w:rsidR="00940F52" w:rsidRDefault="00940F52" w:rsidP="00940F52">
            <w:pPr>
              <w:pStyle w:val="TableText"/>
            </w:pPr>
            <w:r>
              <w:rPr>
                <w:color w:val="000000"/>
              </w:rPr>
              <w:t>NONE</w:t>
            </w:r>
          </w:p>
        </w:tc>
      </w:tr>
      <w:tr w:rsidR="00940F52" w:rsidRPr="000E5658" w14:paraId="378D9C3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4F0372A" w14:textId="66299E2E" w:rsidR="00940F52" w:rsidRPr="00A625AE" w:rsidRDefault="00940F52" w:rsidP="00940F52">
            <w:pPr>
              <w:pStyle w:val="TableText"/>
            </w:pPr>
            <w:r>
              <w:rPr>
                <w:color w:val="000000"/>
              </w:rPr>
              <w:t xml:space="preserve">Request Validation </w:t>
            </w:r>
          </w:p>
        </w:tc>
        <w:tc>
          <w:tcPr>
            <w:tcW w:w="925" w:type="dxa"/>
            <w:tcBorders>
              <w:top w:val="nil"/>
              <w:left w:val="nil"/>
              <w:bottom w:val="single" w:sz="4" w:space="0" w:color="auto"/>
              <w:right w:val="single" w:sz="4" w:space="0" w:color="auto"/>
            </w:tcBorders>
            <w:shd w:val="clear" w:color="auto" w:fill="auto"/>
            <w:noWrap/>
          </w:tcPr>
          <w:p w14:paraId="7E8105CB" w14:textId="3278DF86"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36C83E26" w14:textId="172EF5EA"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B0505F5" w14:textId="3E9E3D35"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AC24CCA" w14:textId="07D9107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1B08B17C" w14:textId="55FDBCD3" w:rsidR="00940F52" w:rsidRDefault="00940F52" w:rsidP="00940F52">
            <w:pPr>
              <w:pStyle w:val="TableText"/>
            </w:pPr>
            <w:r>
              <w:rPr>
                <w:color w:val="000000"/>
              </w:rPr>
              <w:t>NONE</w:t>
            </w:r>
          </w:p>
        </w:tc>
      </w:tr>
      <w:tr w:rsidR="00940F52" w:rsidRPr="000E5658" w14:paraId="6E7139C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EADDBD7" w14:textId="30B160B9" w:rsidR="00940F52" w:rsidRPr="00A625AE"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tcPr>
          <w:p w14:paraId="7ED7B15A" w14:textId="4A52E39C"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33BBB944" w14:textId="3F65F939"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43BF2B03" w14:textId="74099406"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7E1EC9B" w14:textId="15580E7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513EB9F8" w14:textId="5CDB9FC6" w:rsidR="00940F52" w:rsidRDefault="00940F52" w:rsidP="00940F52">
            <w:pPr>
              <w:pStyle w:val="TableText"/>
            </w:pPr>
            <w:r>
              <w:rPr>
                <w:color w:val="000000"/>
              </w:rPr>
              <w:t>NONE</w:t>
            </w:r>
          </w:p>
        </w:tc>
      </w:tr>
      <w:tr w:rsidR="00940F52" w:rsidRPr="000E5658" w14:paraId="1A5E4B1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8C19914" w14:textId="42D24816" w:rsidR="00940F52" w:rsidRPr="00A625AE"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tcPr>
          <w:p w14:paraId="061A4067" w14:textId="42B6C277"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3825625F" w14:textId="11A2154C"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0D3B9DC6" w14:textId="358D582E"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3205E71" w14:textId="6A8E7242"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4BD3E0A7" w14:textId="3889200B" w:rsidR="00940F52" w:rsidRDefault="00940F52" w:rsidP="00940F52">
            <w:pPr>
              <w:pStyle w:val="TableText"/>
            </w:pPr>
            <w:r>
              <w:rPr>
                <w:color w:val="000000"/>
              </w:rPr>
              <w:t>NONE</w:t>
            </w:r>
          </w:p>
        </w:tc>
      </w:tr>
      <w:tr w:rsidR="00940F52" w:rsidRPr="000E5658" w14:paraId="0435D43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E72DAAA" w14:textId="12ACD36C" w:rsidR="00940F52" w:rsidRPr="00A625AE" w:rsidRDefault="00940F52" w:rsidP="00940F52">
            <w:pPr>
              <w:pStyle w:val="TableText"/>
            </w:pPr>
            <w:r>
              <w:rPr>
                <w:color w:val="000000"/>
              </w:rPr>
              <w:t>Systems Test</w:t>
            </w:r>
          </w:p>
        </w:tc>
        <w:tc>
          <w:tcPr>
            <w:tcW w:w="925" w:type="dxa"/>
            <w:tcBorders>
              <w:top w:val="nil"/>
              <w:left w:val="nil"/>
              <w:bottom w:val="single" w:sz="4" w:space="0" w:color="auto"/>
              <w:right w:val="single" w:sz="4" w:space="0" w:color="auto"/>
            </w:tcBorders>
            <w:shd w:val="clear" w:color="auto" w:fill="auto"/>
            <w:noWrap/>
          </w:tcPr>
          <w:p w14:paraId="073B7F88" w14:textId="6ED2C3F5"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10983ABC" w14:textId="74174328"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B11E5DC" w14:textId="1394B26D"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38ABFF2A" w14:textId="3C602BF1"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3968CAB8" w14:textId="3B40BDFA" w:rsidR="00940F52" w:rsidRDefault="00940F52" w:rsidP="00940F52">
            <w:pPr>
              <w:pStyle w:val="TableText"/>
            </w:pPr>
            <w:r>
              <w:rPr>
                <w:color w:val="000000"/>
              </w:rPr>
              <w:t>NONE</w:t>
            </w:r>
          </w:p>
        </w:tc>
      </w:tr>
      <w:tr w:rsidR="00940F52" w:rsidRPr="000E5658" w14:paraId="4C7088F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01B97AE" w14:textId="4834BF5E" w:rsidR="00940F52" w:rsidRPr="00A625AE" w:rsidRDefault="00940F52" w:rsidP="00940F52">
            <w:pPr>
              <w:pStyle w:val="TableText"/>
            </w:pPr>
            <w:r>
              <w:rPr>
                <w:color w:val="000000"/>
              </w:rPr>
              <w:t>Systems Test</w:t>
            </w:r>
          </w:p>
        </w:tc>
        <w:tc>
          <w:tcPr>
            <w:tcW w:w="925" w:type="dxa"/>
            <w:tcBorders>
              <w:top w:val="nil"/>
              <w:left w:val="nil"/>
              <w:bottom w:val="single" w:sz="4" w:space="0" w:color="auto"/>
              <w:right w:val="single" w:sz="4" w:space="0" w:color="auto"/>
            </w:tcBorders>
            <w:shd w:val="clear" w:color="auto" w:fill="auto"/>
            <w:noWrap/>
          </w:tcPr>
          <w:p w14:paraId="5D96A32F" w14:textId="19244B97"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76FF2C05" w14:textId="358C7B4C"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648B5E0" w14:textId="14211D6D"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E76282C" w14:textId="2757D4B5"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35EFD2A3" w14:textId="49E59DC5" w:rsidR="00940F52" w:rsidRDefault="00940F52" w:rsidP="00940F52">
            <w:pPr>
              <w:pStyle w:val="TableText"/>
            </w:pPr>
            <w:r>
              <w:rPr>
                <w:color w:val="000000"/>
              </w:rPr>
              <w:t>NONE</w:t>
            </w:r>
          </w:p>
        </w:tc>
      </w:tr>
      <w:tr w:rsidR="00940F52" w:rsidRPr="000E5658" w14:paraId="7658319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44325BA" w14:textId="6F39C18E" w:rsidR="00940F52" w:rsidRPr="00A625AE" w:rsidRDefault="00940F52" w:rsidP="00940F52">
            <w:pPr>
              <w:pStyle w:val="TableText"/>
            </w:pPr>
            <w:r>
              <w:rPr>
                <w:color w:val="000000"/>
              </w:rPr>
              <w:t>Systems Test</w:t>
            </w:r>
          </w:p>
        </w:tc>
        <w:tc>
          <w:tcPr>
            <w:tcW w:w="925" w:type="dxa"/>
            <w:tcBorders>
              <w:top w:val="nil"/>
              <w:left w:val="nil"/>
              <w:bottom w:val="single" w:sz="4" w:space="0" w:color="auto"/>
              <w:right w:val="single" w:sz="4" w:space="0" w:color="auto"/>
            </w:tcBorders>
            <w:shd w:val="clear" w:color="auto" w:fill="auto"/>
            <w:noWrap/>
          </w:tcPr>
          <w:p w14:paraId="6F0B1AAC" w14:textId="0426A953"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180B2AFA" w14:textId="10ACD047"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F7C8146" w14:textId="48C91C12"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66784D11" w14:textId="4401FD0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30318215" w14:textId="46EE8FC3" w:rsidR="00940F52" w:rsidRDefault="00940F52" w:rsidP="00940F52">
            <w:pPr>
              <w:pStyle w:val="TableText"/>
            </w:pPr>
            <w:r>
              <w:rPr>
                <w:color w:val="000000"/>
              </w:rPr>
              <w:t>NONE</w:t>
            </w:r>
          </w:p>
        </w:tc>
      </w:tr>
      <w:tr w:rsidR="00940F52" w:rsidRPr="000E5658" w14:paraId="3BE1423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073AFD9" w14:textId="75A1B3D2" w:rsidR="00940F52" w:rsidRPr="00A625AE" w:rsidRDefault="00940F52" w:rsidP="00940F52">
            <w:pPr>
              <w:pStyle w:val="TableText"/>
            </w:pPr>
            <w:r>
              <w:rPr>
                <w:color w:val="000000"/>
              </w:rPr>
              <w:t>Systems Test</w:t>
            </w:r>
          </w:p>
        </w:tc>
        <w:tc>
          <w:tcPr>
            <w:tcW w:w="925" w:type="dxa"/>
            <w:tcBorders>
              <w:top w:val="nil"/>
              <w:left w:val="nil"/>
              <w:bottom w:val="single" w:sz="4" w:space="0" w:color="auto"/>
              <w:right w:val="single" w:sz="4" w:space="0" w:color="auto"/>
            </w:tcBorders>
            <w:shd w:val="clear" w:color="auto" w:fill="auto"/>
            <w:noWrap/>
          </w:tcPr>
          <w:p w14:paraId="612DD5A5" w14:textId="5A234556"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366A1586" w14:textId="106D298E"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1EC895D1" w14:textId="14E8BFE5"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0282821" w14:textId="3668BEBC"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6F982C1D" w14:textId="5C1326E6" w:rsidR="00940F52" w:rsidRDefault="00940F52" w:rsidP="00940F52">
            <w:pPr>
              <w:pStyle w:val="TableText"/>
            </w:pPr>
            <w:r>
              <w:rPr>
                <w:color w:val="000000"/>
              </w:rPr>
              <w:t>NONE</w:t>
            </w:r>
          </w:p>
        </w:tc>
      </w:tr>
      <w:tr w:rsidR="00940F52" w:rsidRPr="000E5658" w14:paraId="03F57BC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BB6A846" w14:textId="497A7696" w:rsidR="00940F52" w:rsidRPr="00A625AE" w:rsidRDefault="00940F52" w:rsidP="00940F52">
            <w:pPr>
              <w:pStyle w:val="TableText"/>
            </w:pPr>
            <w:r>
              <w:rPr>
                <w:color w:val="000000"/>
              </w:rPr>
              <w:t>Systems Test</w:t>
            </w:r>
          </w:p>
        </w:tc>
        <w:tc>
          <w:tcPr>
            <w:tcW w:w="925" w:type="dxa"/>
            <w:tcBorders>
              <w:top w:val="nil"/>
              <w:left w:val="nil"/>
              <w:bottom w:val="single" w:sz="4" w:space="0" w:color="auto"/>
              <w:right w:val="single" w:sz="4" w:space="0" w:color="auto"/>
            </w:tcBorders>
            <w:shd w:val="clear" w:color="auto" w:fill="auto"/>
            <w:noWrap/>
          </w:tcPr>
          <w:p w14:paraId="39627346" w14:textId="5BA5A1CA"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tcPr>
          <w:p w14:paraId="10ED2936" w14:textId="3CC082B0"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552BBDB" w14:textId="1D875961"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01FDA617" w14:textId="041C9211"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7AD978A0" w14:textId="741CD382" w:rsidR="00940F52" w:rsidRDefault="00940F52" w:rsidP="00940F52">
            <w:pPr>
              <w:pStyle w:val="TableText"/>
            </w:pPr>
            <w:r>
              <w:rPr>
                <w:color w:val="000000"/>
              </w:rPr>
              <w:t>NONE</w:t>
            </w:r>
          </w:p>
        </w:tc>
      </w:tr>
      <w:tr w:rsidR="00940F52" w:rsidRPr="000E5658" w14:paraId="0DCA673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8087501" w14:textId="2691F359" w:rsidR="00940F52" w:rsidRPr="00A625AE" w:rsidRDefault="00940F52" w:rsidP="00940F52">
            <w:pPr>
              <w:pStyle w:val="TableText"/>
            </w:pPr>
            <w:r>
              <w:rPr>
                <w:color w:val="000000"/>
              </w:rPr>
              <w:t>Systems Test</w:t>
            </w:r>
          </w:p>
        </w:tc>
        <w:tc>
          <w:tcPr>
            <w:tcW w:w="925" w:type="dxa"/>
            <w:tcBorders>
              <w:top w:val="nil"/>
              <w:left w:val="nil"/>
              <w:bottom w:val="single" w:sz="4" w:space="0" w:color="auto"/>
              <w:right w:val="single" w:sz="4" w:space="0" w:color="auto"/>
            </w:tcBorders>
            <w:shd w:val="clear" w:color="auto" w:fill="auto"/>
            <w:noWrap/>
          </w:tcPr>
          <w:p w14:paraId="577D9AE7" w14:textId="2BC70F64"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tcPr>
          <w:p w14:paraId="08AC6D35" w14:textId="1BC4EEA2"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9E64333" w14:textId="396BE781"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71ACD729" w14:textId="55B35744"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0EC745B8" w14:textId="7BFA69A4" w:rsidR="00940F52" w:rsidRDefault="00940F52" w:rsidP="00940F52">
            <w:pPr>
              <w:pStyle w:val="TableText"/>
            </w:pPr>
            <w:r>
              <w:rPr>
                <w:color w:val="000000"/>
              </w:rPr>
              <w:t>NONE</w:t>
            </w:r>
          </w:p>
        </w:tc>
      </w:tr>
      <w:tr w:rsidR="00940F52" w:rsidRPr="000E5658" w14:paraId="6076D8D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8E61B0C" w14:textId="1AC756C4"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EA85714" w14:textId="15FEB3A6"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B216B30" w14:textId="69F822FA"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C19F0E0" w14:textId="3C97E940"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A3A6C15" w14:textId="563759D2"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0E515000" w14:textId="07D6FCBE" w:rsidR="00940F52" w:rsidRDefault="00940F52" w:rsidP="00940F52">
            <w:pPr>
              <w:pStyle w:val="TableText"/>
            </w:pPr>
            <w:r>
              <w:rPr>
                <w:color w:val="000000"/>
              </w:rPr>
              <w:t>NONE</w:t>
            </w:r>
          </w:p>
        </w:tc>
      </w:tr>
      <w:tr w:rsidR="00940F52" w:rsidRPr="000E5658" w14:paraId="44E6D7C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A692C22" w14:textId="7C773582"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FCEFC81" w14:textId="100ACC85"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2B9A6C7" w14:textId="143B3853"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73FBF77" w14:textId="12EAAEAB"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3A10149" w14:textId="1AB53AB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2BB422E" w14:textId="22A204AE" w:rsidR="00940F52" w:rsidRDefault="00940F52" w:rsidP="00940F52">
            <w:pPr>
              <w:pStyle w:val="TableText"/>
            </w:pPr>
            <w:r>
              <w:rPr>
                <w:color w:val="000000"/>
              </w:rPr>
              <w:t>NONE</w:t>
            </w:r>
          </w:p>
        </w:tc>
      </w:tr>
      <w:tr w:rsidR="00940F52" w:rsidRPr="000E5658" w14:paraId="53D980E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6F174F7" w14:textId="04BE989F"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82108FC" w14:textId="3A708246"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662A2E9" w14:textId="58D1C0FD"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11085AF" w14:textId="5EE7B84E"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1E55787" w14:textId="79D07806"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165B9E6D" w14:textId="12DD5B02" w:rsidR="00940F52" w:rsidRDefault="00940F52" w:rsidP="00940F52">
            <w:pPr>
              <w:pStyle w:val="TableText"/>
            </w:pPr>
            <w:r>
              <w:rPr>
                <w:color w:val="000000"/>
              </w:rPr>
              <w:t>NONE</w:t>
            </w:r>
          </w:p>
        </w:tc>
      </w:tr>
      <w:tr w:rsidR="00940F52" w:rsidRPr="000E5658" w14:paraId="37BE4AD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A331ECB" w14:textId="00A60E97" w:rsidR="00940F52" w:rsidRPr="00A625AE" w:rsidRDefault="00940F52" w:rsidP="00940F52">
            <w:pPr>
              <w:pStyle w:val="TableText"/>
            </w:pPr>
            <w:r>
              <w:rPr>
                <w:color w:val="000000"/>
              </w:rPr>
              <w:lastRenderedPageBreak/>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6313BC4" w14:textId="3FCB0B53"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9CECF3A" w14:textId="640B693E"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DF0DC2E" w14:textId="0BE1477F"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C3BB111" w14:textId="48D8D0C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2904C9CB" w14:textId="5C0114D9" w:rsidR="00940F52" w:rsidRDefault="00940F52" w:rsidP="00940F52">
            <w:pPr>
              <w:pStyle w:val="TableText"/>
            </w:pPr>
            <w:r>
              <w:rPr>
                <w:color w:val="000000"/>
              </w:rPr>
              <w:t>NONE</w:t>
            </w:r>
          </w:p>
        </w:tc>
      </w:tr>
      <w:tr w:rsidR="00940F52" w:rsidRPr="000E5658" w14:paraId="5B11AC6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A48CDC7" w14:textId="2CFE3188"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60B1851" w14:textId="6FBAE0EE"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2B0D124" w14:textId="03B469C2"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4541356" w14:textId="1AFE8463"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876D276" w14:textId="235BC015"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174DB65" w14:textId="0C1CD81A" w:rsidR="00940F52" w:rsidRDefault="00940F52" w:rsidP="00940F52">
            <w:pPr>
              <w:pStyle w:val="TableText"/>
            </w:pPr>
            <w:r>
              <w:rPr>
                <w:color w:val="000000"/>
              </w:rPr>
              <w:t>NONE</w:t>
            </w:r>
          </w:p>
        </w:tc>
      </w:tr>
      <w:tr w:rsidR="00940F52" w:rsidRPr="000E5658" w14:paraId="005120C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010994E" w14:textId="5D523A7E"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27D618A8" w14:textId="6B44D7EA"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B7CBE45" w14:textId="0DEDDE03"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B9C43B8" w14:textId="127B79BD"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4DEBDD7" w14:textId="0149C938"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025AC55" w14:textId="0773ABE1" w:rsidR="00940F52" w:rsidRDefault="00940F52" w:rsidP="00940F52">
            <w:pPr>
              <w:pStyle w:val="TableText"/>
            </w:pPr>
            <w:r>
              <w:rPr>
                <w:color w:val="000000"/>
              </w:rPr>
              <w:t>NONE</w:t>
            </w:r>
          </w:p>
        </w:tc>
      </w:tr>
      <w:tr w:rsidR="00940F52" w:rsidRPr="000E5658" w14:paraId="518202E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3645634" w14:textId="325E87AB"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B4BDAC9" w14:textId="3A0DC52F"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8154DB4" w14:textId="1BC80E9E"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452AF75" w14:textId="55CE55DA"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321F6C5" w14:textId="5BB831B3"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904A02F" w14:textId="6AC2CD21" w:rsidR="00940F52" w:rsidRDefault="00940F52" w:rsidP="00940F52">
            <w:pPr>
              <w:pStyle w:val="TableText"/>
            </w:pPr>
            <w:r>
              <w:rPr>
                <w:color w:val="000000"/>
              </w:rPr>
              <w:t>NONE</w:t>
            </w:r>
          </w:p>
        </w:tc>
      </w:tr>
      <w:tr w:rsidR="00940F52" w:rsidRPr="000E5658" w14:paraId="35A066F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3B5D12E" w14:textId="2EE5AA19"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12677D9" w14:textId="1D2326D7"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BD0AB21" w14:textId="55DD39B1"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F41EF06" w14:textId="1835776C"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F7B9185" w14:textId="02CB180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228A7B14" w14:textId="59AA4DF2" w:rsidR="00940F52" w:rsidRDefault="00940F52" w:rsidP="00940F52">
            <w:pPr>
              <w:pStyle w:val="TableText"/>
            </w:pPr>
            <w:r>
              <w:rPr>
                <w:color w:val="000000"/>
              </w:rPr>
              <w:t>NONE</w:t>
            </w:r>
          </w:p>
        </w:tc>
      </w:tr>
      <w:tr w:rsidR="00940F52" w:rsidRPr="000E5658" w14:paraId="118B1C9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59BBEA4" w14:textId="5AD05C6E"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22ED8567" w14:textId="17FDC43B"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D238282" w14:textId="105AC35B"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65270A6" w14:textId="31D63C45"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3B8455B" w14:textId="741D57D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0F497E9E" w14:textId="0E59F2F4" w:rsidR="00940F52" w:rsidRDefault="00940F52" w:rsidP="00940F52">
            <w:pPr>
              <w:pStyle w:val="TableText"/>
            </w:pPr>
            <w:r>
              <w:rPr>
                <w:color w:val="000000"/>
              </w:rPr>
              <w:t>NONE</w:t>
            </w:r>
          </w:p>
        </w:tc>
      </w:tr>
      <w:tr w:rsidR="00940F52" w:rsidRPr="000E5658" w14:paraId="5FF5F35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0D562C4" w14:textId="07B3D6ED"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53AC7BB" w14:textId="1EF37AB9"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B0D1233" w14:textId="10204E76"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F7FEA06" w14:textId="2D2CD36F"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941A432" w14:textId="51329F0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644FEF6" w14:textId="6439C9FB" w:rsidR="00940F52" w:rsidRDefault="00940F52" w:rsidP="00940F52">
            <w:pPr>
              <w:pStyle w:val="TableText"/>
            </w:pPr>
            <w:r>
              <w:rPr>
                <w:color w:val="000000"/>
              </w:rPr>
              <w:t>NONE</w:t>
            </w:r>
          </w:p>
        </w:tc>
      </w:tr>
      <w:tr w:rsidR="00940F52" w:rsidRPr="000E5658" w14:paraId="0C4CFB4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9843CFE" w14:textId="4ED8E0EF"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6124E2EB" w14:textId="5AA0EE77"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F223AF2" w14:textId="0C657F0B"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F3C2D22" w14:textId="7CE4F548"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29C3551" w14:textId="5AE54242"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DB60E3C" w14:textId="32EF3F4D" w:rsidR="00940F52" w:rsidRDefault="00940F52" w:rsidP="00940F52">
            <w:pPr>
              <w:pStyle w:val="TableText"/>
            </w:pPr>
            <w:r>
              <w:rPr>
                <w:color w:val="000000"/>
              </w:rPr>
              <w:t>NONE</w:t>
            </w:r>
          </w:p>
        </w:tc>
      </w:tr>
      <w:tr w:rsidR="00940F52" w:rsidRPr="000E5658" w14:paraId="76587F2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050975B" w14:textId="3209EBC1"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2ECB3941" w14:textId="1A8BDCDB"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560391F" w14:textId="799137F0"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77C3F91" w14:textId="721D8FC7"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49F6755" w14:textId="6E2A32E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24BF08F" w14:textId="15413428" w:rsidR="00940F52" w:rsidRDefault="00940F52" w:rsidP="00940F52">
            <w:pPr>
              <w:pStyle w:val="TableText"/>
            </w:pPr>
            <w:r>
              <w:rPr>
                <w:color w:val="000000"/>
              </w:rPr>
              <w:t>NONE</w:t>
            </w:r>
          </w:p>
        </w:tc>
      </w:tr>
      <w:tr w:rsidR="00940F52" w:rsidRPr="000E5658" w14:paraId="5729897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C120562" w14:textId="5760B652"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1A6545C3" w14:textId="796C7EA1"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A32166B" w14:textId="6C39DECE"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E92D2C6" w14:textId="4C90FA74"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1ACCFD8" w14:textId="1D8FE7C9"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DAE6A1B" w14:textId="2252F7F3" w:rsidR="00940F52" w:rsidRDefault="00940F52" w:rsidP="00940F52">
            <w:pPr>
              <w:pStyle w:val="TableText"/>
            </w:pPr>
            <w:r>
              <w:rPr>
                <w:color w:val="000000"/>
              </w:rPr>
              <w:t>NONE</w:t>
            </w:r>
          </w:p>
        </w:tc>
      </w:tr>
      <w:tr w:rsidR="00940F52" w:rsidRPr="000E5658" w14:paraId="1504832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BB44540" w14:textId="4473B0AC"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1DD16FCF" w14:textId="254DA023"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6BB1D96" w14:textId="2E05168A"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536ABE9C" w14:textId="143E6BFA"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11F4C93" w14:textId="39C10001"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68C97E70" w14:textId="3C2A0A51" w:rsidR="00940F52" w:rsidRPr="000E5658" w:rsidRDefault="00940F52" w:rsidP="00940F52">
            <w:pPr>
              <w:pStyle w:val="TableText"/>
            </w:pPr>
            <w:r>
              <w:rPr>
                <w:color w:val="000000"/>
              </w:rPr>
              <w:t>NONE</w:t>
            </w:r>
          </w:p>
        </w:tc>
      </w:tr>
      <w:tr w:rsidR="00940F52" w:rsidRPr="000E5658" w14:paraId="68CB352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692746CD" w14:textId="2404F7F8"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22D4210F" w14:textId="6DA99D83"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3F04F638" w14:textId="1F0CA22D"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3C669DE8" w14:textId="42B66E4A"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7C4A5C5" w14:textId="6BB1F3D5"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E186443" w14:textId="24E42240" w:rsidR="00940F52" w:rsidRPr="000E5658" w:rsidRDefault="00940F52" w:rsidP="00940F52">
            <w:pPr>
              <w:pStyle w:val="TableText"/>
            </w:pPr>
            <w:r>
              <w:rPr>
                <w:color w:val="000000"/>
              </w:rPr>
              <w:t>NONE</w:t>
            </w:r>
          </w:p>
        </w:tc>
      </w:tr>
      <w:tr w:rsidR="00940F52" w:rsidRPr="000E5658" w14:paraId="637EF64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6C4138E" w14:textId="0270771C"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B2F135D" w14:textId="2F9612B6"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1806BC64" w14:textId="2B58AA09"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5576077E" w14:textId="037FE48E"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2C0A4B56" w14:textId="5C6FC16C"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21F8DE90" w14:textId="465C4206" w:rsidR="00940F52" w:rsidRPr="000E5658" w:rsidRDefault="00940F52" w:rsidP="00940F52">
            <w:pPr>
              <w:pStyle w:val="TableText"/>
            </w:pPr>
            <w:r>
              <w:rPr>
                <w:color w:val="000000"/>
              </w:rPr>
              <w:t>NONE</w:t>
            </w:r>
          </w:p>
        </w:tc>
      </w:tr>
      <w:tr w:rsidR="00940F52" w:rsidRPr="000E5658" w14:paraId="2F4A165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FD910E6" w14:textId="5C1C62F2"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256A27C4" w14:textId="2C2E6A90"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484465E" w14:textId="18D910AD"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18C7EE2" w14:textId="6A328E63"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5EC6BF5" w14:textId="39EC1CC8"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9F67742" w14:textId="00EB8237" w:rsidR="00940F52" w:rsidRDefault="00940F52" w:rsidP="00940F52">
            <w:pPr>
              <w:pStyle w:val="TableText"/>
            </w:pPr>
            <w:r>
              <w:rPr>
                <w:color w:val="000000"/>
              </w:rPr>
              <w:t>NONE</w:t>
            </w:r>
          </w:p>
        </w:tc>
      </w:tr>
      <w:tr w:rsidR="00940F52" w:rsidRPr="000E5658" w14:paraId="3FA2F78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1BA3564" w14:textId="20DF1626"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2F9F0868" w14:textId="1A2D1BAE"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31257C6" w14:textId="3D58804D"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1BE002C" w14:textId="13DE86EB"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1198F80" w14:textId="7486738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CA2E11D" w14:textId="0A668815" w:rsidR="00940F52" w:rsidRDefault="00940F52" w:rsidP="00940F52">
            <w:pPr>
              <w:pStyle w:val="TableText"/>
            </w:pPr>
            <w:r>
              <w:rPr>
                <w:color w:val="000000"/>
              </w:rPr>
              <w:t>NONE</w:t>
            </w:r>
          </w:p>
        </w:tc>
      </w:tr>
      <w:tr w:rsidR="00940F52" w:rsidRPr="000E5658" w14:paraId="45207A5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214E9A6" w14:textId="22417455"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47543E40" w14:textId="7FB804F1"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5E4F8E4" w14:textId="622C288D"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C2CFBED" w14:textId="0794F1B9"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4C9764F" w14:textId="2FDC75D8"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FCC8BEA" w14:textId="51E76207" w:rsidR="00940F52" w:rsidRDefault="00940F52" w:rsidP="00940F52">
            <w:pPr>
              <w:pStyle w:val="TableText"/>
            </w:pPr>
            <w:r>
              <w:rPr>
                <w:color w:val="000000"/>
              </w:rPr>
              <w:t>NONE</w:t>
            </w:r>
          </w:p>
        </w:tc>
      </w:tr>
      <w:tr w:rsidR="00940F52" w:rsidRPr="000E5658" w14:paraId="6361DBC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E0CBBD2" w14:textId="3E7D4AD8"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198E2675" w14:textId="767B1E82"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D660EB2" w14:textId="12AF70BC"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F4ECBB5" w14:textId="4A2240E5"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CE9C123" w14:textId="3CB940E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EA32226" w14:textId="50E98919" w:rsidR="00940F52" w:rsidRDefault="00940F52" w:rsidP="00940F52">
            <w:pPr>
              <w:pStyle w:val="TableText"/>
            </w:pPr>
            <w:r>
              <w:rPr>
                <w:color w:val="000000"/>
              </w:rPr>
              <w:t>NONE</w:t>
            </w:r>
          </w:p>
        </w:tc>
      </w:tr>
      <w:tr w:rsidR="00940F52" w:rsidRPr="000E5658" w14:paraId="757DAB2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819ADB9" w14:textId="0F76F657"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6C2A642D" w14:textId="49097474" w:rsidR="00940F52" w:rsidRPr="00A625AE" w:rsidRDefault="00940F52" w:rsidP="00940F52">
            <w:pPr>
              <w:pStyle w:val="TableText"/>
              <w:jc w:val="center"/>
            </w:pPr>
            <w:r>
              <w:rPr>
                <w:color w:val="000000"/>
              </w:rPr>
              <w:t>TC009</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152079D" w14:textId="51F166FE"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2FACFDA" w14:textId="33EF8489"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B04B26A" w14:textId="01BA1885"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E3D6CA4" w14:textId="76643F89" w:rsidR="00940F52" w:rsidRDefault="00940F52" w:rsidP="00940F52">
            <w:pPr>
              <w:pStyle w:val="TableText"/>
            </w:pPr>
            <w:r>
              <w:rPr>
                <w:color w:val="000000"/>
              </w:rPr>
              <w:t>NONE</w:t>
            </w:r>
          </w:p>
        </w:tc>
      </w:tr>
      <w:tr w:rsidR="00940F52" w:rsidRPr="000E5658" w14:paraId="5F0CCC4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4A3A25E" w14:textId="6815CA9D"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1498B5E9" w14:textId="666F342E" w:rsidR="00940F52" w:rsidRPr="00A625AE" w:rsidRDefault="00940F52" w:rsidP="00940F52">
            <w:pPr>
              <w:pStyle w:val="TableText"/>
              <w:jc w:val="center"/>
            </w:pPr>
            <w:r>
              <w:rPr>
                <w:color w:val="000000"/>
              </w:rPr>
              <w:t>TC010</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187633E" w14:textId="32750A0D"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1F712D3" w14:textId="1BE974D1"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E99DF32" w14:textId="574EBD7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70148A5C" w14:textId="4D04E248" w:rsidR="00940F52" w:rsidRDefault="00940F52" w:rsidP="00940F52">
            <w:pPr>
              <w:pStyle w:val="TableText"/>
            </w:pPr>
            <w:r>
              <w:rPr>
                <w:color w:val="000000"/>
              </w:rPr>
              <w:t>NONE</w:t>
            </w:r>
          </w:p>
        </w:tc>
      </w:tr>
      <w:tr w:rsidR="00940F52" w:rsidRPr="000E5658" w14:paraId="66E1B7C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97661DE" w14:textId="259114FD" w:rsidR="00940F52" w:rsidRPr="00A625AE" w:rsidRDefault="00940F52" w:rsidP="00940F52">
            <w:pPr>
              <w:pStyle w:val="TableText"/>
            </w:pPr>
            <w:r>
              <w:rPr>
                <w:color w:val="000000"/>
              </w:rPr>
              <w:t>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D957DBB" w14:textId="08147226"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B0540FA" w14:textId="27D6C788"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39AB30E" w14:textId="33A0B147"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0D3D9DB" w14:textId="2B0AAF6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A59821F" w14:textId="6559B233" w:rsidR="00940F52" w:rsidRDefault="00940F52" w:rsidP="00940F52">
            <w:pPr>
              <w:pStyle w:val="TableText"/>
            </w:pPr>
            <w:r>
              <w:rPr>
                <w:color w:val="000000"/>
              </w:rPr>
              <w:t>NONE</w:t>
            </w:r>
          </w:p>
        </w:tc>
      </w:tr>
      <w:tr w:rsidR="00940F52" w:rsidRPr="000E5658" w14:paraId="2FBDF19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3DACC4C" w14:textId="1A55FEF0"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6BDC50C1" w14:textId="634DE214"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E12F173" w14:textId="656CE667"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7C5B400" w14:textId="4BF47474"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6973B24" w14:textId="1DCA4C18"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2C4B76E" w14:textId="50D16E73" w:rsidR="00940F52" w:rsidRDefault="00940F52" w:rsidP="00940F52">
            <w:pPr>
              <w:pStyle w:val="TableText"/>
            </w:pPr>
            <w:r>
              <w:rPr>
                <w:color w:val="000000"/>
              </w:rPr>
              <w:t>NONE</w:t>
            </w:r>
          </w:p>
        </w:tc>
      </w:tr>
      <w:tr w:rsidR="00940F52" w:rsidRPr="000E5658" w14:paraId="721D379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D47FE52" w14:textId="1461D535"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DF47A09" w14:textId="2850E5C3"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6FA9AD7" w14:textId="718854B6"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712EF57" w14:textId="66F35724"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C74B027" w14:textId="0DD5A0F3"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73968FF2" w14:textId="391E92D0" w:rsidR="00940F52" w:rsidRDefault="00940F52" w:rsidP="00940F52">
            <w:pPr>
              <w:pStyle w:val="TableText"/>
            </w:pPr>
            <w:r>
              <w:rPr>
                <w:color w:val="000000"/>
              </w:rPr>
              <w:t>NONE</w:t>
            </w:r>
          </w:p>
        </w:tc>
      </w:tr>
      <w:tr w:rsidR="00940F52" w:rsidRPr="000E5658" w14:paraId="0FA6594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8BA0172" w14:textId="2D92A213"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2D6201F" w14:textId="6D608B8A"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B9B1775" w14:textId="2BD628C4"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7DFC74E" w14:textId="51E6B5F4"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0EEDF972" w14:textId="1ADF27D0"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A87326D" w14:textId="7E0705B0" w:rsidR="00940F52" w:rsidRPr="000E5658" w:rsidRDefault="00940F52" w:rsidP="00940F52">
            <w:pPr>
              <w:pStyle w:val="TableText"/>
            </w:pPr>
            <w:r>
              <w:rPr>
                <w:color w:val="000000"/>
              </w:rPr>
              <w:t>NONE</w:t>
            </w:r>
          </w:p>
        </w:tc>
      </w:tr>
      <w:tr w:rsidR="00940F52" w:rsidRPr="000E5658" w14:paraId="13FCE15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7BBC2F9D" w14:textId="0EEF9B56"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7D7BA207" w14:textId="1926D995"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B03DA76" w14:textId="0275EA78"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DE09458" w14:textId="00B0C00F"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1BA7C5A5" w14:textId="17C4B75A"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vAlign w:val="center"/>
            <w:hideMark/>
          </w:tcPr>
          <w:p w14:paraId="0E55FDF9" w14:textId="70BAAF22" w:rsidR="00940F52" w:rsidRPr="000E5658" w:rsidRDefault="00940F52" w:rsidP="00940F52">
            <w:pPr>
              <w:pStyle w:val="TableText"/>
            </w:pPr>
            <w:r>
              <w:rPr>
                <w:color w:val="000000"/>
              </w:rPr>
              <w:t>NONE</w:t>
            </w:r>
          </w:p>
        </w:tc>
      </w:tr>
      <w:tr w:rsidR="00940F52" w:rsidRPr="000E5658" w14:paraId="5A1BFB2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675CD28A" w14:textId="45C5FCF8"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6F05EA79" w14:textId="5786812C"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10104D7" w14:textId="5E164EF9"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F2380B3" w14:textId="18E08611"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000D2FA5" w14:textId="78840B5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vAlign w:val="center"/>
            <w:hideMark/>
          </w:tcPr>
          <w:p w14:paraId="14E96D8A" w14:textId="7CB33E20" w:rsidR="00940F52" w:rsidRPr="000E5658" w:rsidRDefault="00940F52" w:rsidP="00940F52">
            <w:pPr>
              <w:pStyle w:val="TableText"/>
            </w:pPr>
            <w:r>
              <w:rPr>
                <w:color w:val="000000"/>
              </w:rPr>
              <w:t>NONE</w:t>
            </w:r>
          </w:p>
        </w:tc>
      </w:tr>
      <w:tr w:rsidR="00940F52" w:rsidRPr="000E5658" w14:paraId="0C0CAD7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7E7E3117" w14:textId="339625DC"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4A2E4301" w14:textId="223729A9"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BCD5CBF" w14:textId="39460FD6"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406BEDFE" w14:textId="4FDA5D9B"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0796049D" w14:textId="0745ED7C"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213BBE9F" w14:textId="20B47049" w:rsidR="00940F52" w:rsidRPr="000E5658" w:rsidRDefault="00940F52" w:rsidP="00940F52">
            <w:pPr>
              <w:pStyle w:val="TableText"/>
            </w:pPr>
            <w:r>
              <w:rPr>
                <w:color w:val="000000"/>
              </w:rPr>
              <w:t>NONE</w:t>
            </w:r>
          </w:p>
        </w:tc>
      </w:tr>
      <w:tr w:rsidR="00940F52" w:rsidRPr="000E5658" w14:paraId="2E620B5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D673738" w14:textId="21C10280"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BBE57C1" w14:textId="0489B6A7" w:rsidR="00940F52" w:rsidRPr="000E5658"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30395CFB" w14:textId="3230E974"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3B0E92B" w14:textId="1978D73E"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4EDE43F" w14:textId="4BE61FA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455A259F" w14:textId="5659BB29" w:rsidR="00940F52" w:rsidRPr="000E5658" w:rsidRDefault="00940F52" w:rsidP="00940F52">
            <w:pPr>
              <w:pStyle w:val="TableText"/>
            </w:pPr>
            <w:r>
              <w:rPr>
                <w:color w:val="000000"/>
              </w:rPr>
              <w:t>NONE</w:t>
            </w:r>
          </w:p>
        </w:tc>
      </w:tr>
      <w:tr w:rsidR="00940F52" w:rsidRPr="000E5658" w14:paraId="0035CB0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25A0CDC" w14:textId="454A5CAE" w:rsidR="00940F52" w:rsidRPr="000E5658" w:rsidRDefault="00940F52" w:rsidP="00940F52">
            <w:pPr>
              <w:pStyle w:val="TableText"/>
            </w:pPr>
            <w:r>
              <w:rPr>
                <w:color w:val="000000"/>
              </w:rPr>
              <w:lastRenderedPageBreak/>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3ABF7E3" w14:textId="50D246FE" w:rsidR="00940F52" w:rsidRPr="000E5658"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751A081" w14:textId="2DFA5890"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1872198" w14:textId="7824616E"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1820AEEB" w14:textId="26BA9FFD"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8E33A06" w14:textId="60987D75" w:rsidR="00940F52" w:rsidRPr="000E5658" w:rsidRDefault="00940F52" w:rsidP="00940F52">
            <w:pPr>
              <w:pStyle w:val="TableText"/>
            </w:pPr>
            <w:r>
              <w:rPr>
                <w:color w:val="000000"/>
              </w:rPr>
              <w:t>NONE</w:t>
            </w:r>
          </w:p>
        </w:tc>
      </w:tr>
      <w:tr w:rsidR="00940F52" w:rsidRPr="000E5658" w14:paraId="00E5F806"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BB8784" w14:textId="5D293FB1" w:rsidR="00940F52" w:rsidRPr="000E5658" w:rsidRDefault="00940F52" w:rsidP="00940F52">
            <w:pPr>
              <w:pStyle w:val="TableText"/>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774AABF7" w14:textId="127D4C5C" w:rsidR="00940F52" w:rsidRPr="000E5658" w:rsidRDefault="00940F52" w:rsidP="00940F52">
            <w:pPr>
              <w:pStyle w:val="TableText"/>
              <w:jc w:val="cente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06B4293B" w14:textId="6BE71DD7" w:rsidR="00940F52" w:rsidRPr="000E5658" w:rsidRDefault="00940F52" w:rsidP="00940F52">
            <w:pPr>
              <w:pStyle w:val="TableText"/>
              <w:jc w:val="cente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489E71B5" w14:textId="1C70B8B2" w:rsidR="00940F52" w:rsidRPr="000E5658" w:rsidRDefault="00940F52" w:rsidP="00940F52">
            <w:pPr>
              <w:pStyle w:val="TableText"/>
              <w:jc w:val="cente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17D0C37" w14:textId="2B6A343F" w:rsidR="00940F52" w:rsidRPr="000E5658" w:rsidRDefault="00940F52" w:rsidP="00940F52">
            <w:pPr>
              <w:pStyle w:val="TableText"/>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54A5D31" w14:textId="2463157A" w:rsidR="00940F52" w:rsidRPr="000E5658" w:rsidRDefault="00940F52" w:rsidP="00940F52">
            <w:pPr>
              <w:pStyle w:val="TableText"/>
            </w:pPr>
            <w:r>
              <w:rPr>
                <w:color w:val="000000"/>
              </w:rPr>
              <w:t>NONE</w:t>
            </w:r>
          </w:p>
        </w:tc>
      </w:tr>
      <w:tr w:rsidR="00940F52" w:rsidRPr="000E5658" w14:paraId="08FE9EA8"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7B100096" w14:textId="410648FB" w:rsidR="00940F52" w:rsidRDefault="00940F52" w:rsidP="00940F52">
            <w:pPr>
              <w:pStyle w:val="TableText"/>
              <w:rPr>
                <w:color w:val="000000"/>
              </w:rPr>
            </w:pPr>
            <w:r>
              <w:rPr>
                <w:color w:val="000000"/>
              </w:rPr>
              <w:t xml:space="preserve">Request Validation </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FF36797" w14:textId="292A9D9A"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27D9D151" w14:textId="62ECDD4F"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A3FD283" w14:textId="33F2FAAA"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D7BCD5F" w14:textId="0B8712DE"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18290EE" w14:textId="57EB9096" w:rsidR="00940F52" w:rsidRDefault="00940F52" w:rsidP="00940F52">
            <w:pPr>
              <w:pStyle w:val="TableText"/>
              <w:rPr>
                <w:color w:val="000000"/>
              </w:rPr>
            </w:pPr>
            <w:r>
              <w:rPr>
                <w:color w:val="000000"/>
              </w:rPr>
              <w:t>NONE</w:t>
            </w:r>
          </w:p>
        </w:tc>
      </w:tr>
      <w:tr w:rsidR="00940F52" w:rsidRPr="000E5658" w14:paraId="24EBE53F"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2B193C3F" w14:textId="03169E57"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228F81F" w14:textId="15C52CE6"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78C37412" w14:textId="48583D5C"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D48BE93" w14:textId="7C36E00A"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AC41971" w14:textId="603DD5DE"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010F0A0" w14:textId="3F4297C4" w:rsidR="00940F52" w:rsidRDefault="00940F52" w:rsidP="00940F52">
            <w:pPr>
              <w:pStyle w:val="TableText"/>
              <w:rPr>
                <w:color w:val="000000"/>
              </w:rPr>
            </w:pPr>
            <w:r>
              <w:rPr>
                <w:color w:val="000000"/>
              </w:rPr>
              <w:t>NONE</w:t>
            </w:r>
          </w:p>
        </w:tc>
      </w:tr>
      <w:tr w:rsidR="00940F52" w:rsidRPr="000E5658" w14:paraId="029E582C"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8C6616E" w14:textId="78C5062D"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3D947B46" w14:textId="398AF398"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0449FCC2" w14:textId="22AFE2D1"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572472A" w14:textId="509D222C"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C20E1F0" w14:textId="3734DF4E"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4887933" w14:textId="02678DB4" w:rsidR="00940F52" w:rsidRDefault="00940F52" w:rsidP="00940F52">
            <w:pPr>
              <w:pStyle w:val="TableText"/>
              <w:rPr>
                <w:color w:val="000000"/>
              </w:rPr>
            </w:pPr>
            <w:r>
              <w:rPr>
                <w:color w:val="000000"/>
              </w:rPr>
              <w:t>NONE</w:t>
            </w:r>
          </w:p>
        </w:tc>
      </w:tr>
      <w:tr w:rsidR="00940F52" w:rsidRPr="000E5658" w14:paraId="25782334"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FA93DC5" w14:textId="59B3E81D"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6AB3615E" w14:textId="65DC8371"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7EAB49D5" w14:textId="57AB6DE6"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C3C65CC" w14:textId="66A40750"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419E881" w14:textId="3DB98472"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0F9427A" w14:textId="111AD0F9" w:rsidR="00940F52" w:rsidRDefault="00940F52" w:rsidP="00940F52">
            <w:pPr>
              <w:pStyle w:val="TableText"/>
              <w:rPr>
                <w:color w:val="000000"/>
              </w:rPr>
            </w:pPr>
            <w:r>
              <w:rPr>
                <w:color w:val="000000"/>
              </w:rPr>
              <w:t>NONE</w:t>
            </w:r>
          </w:p>
        </w:tc>
      </w:tr>
      <w:tr w:rsidR="00940F52" w:rsidRPr="000E5658" w14:paraId="2DD442A4"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CEB567D" w14:textId="4CCFA5D7"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3B61AFA9" w14:textId="551A0A96"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2D9CAD5A" w14:textId="63150265"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EB3300E" w14:textId="3809B7BB"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B478B89" w14:textId="67DA4F02"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32C0E9C0" w14:textId="3D15E3E8" w:rsidR="00940F52" w:rsidRDefault="00940F52" w:rsidP="00940F52">
            <w:pPr>
              <w:pStyle w:val="TableText"/>
              <w:rPr>
                <w:color w:val="000000"/>
              </w:rPr>
            </w:pPr>
            <w:r>
              <w:rPr>
                <w:color w:val="000000"/>
              </w:rPr>
              <w:t>NONE</w:t>
            </w:r>
          </w:p>
        </w:tc>
      </w:tr>
      <w:tr w:rsidR="00940F52" w:rsidRPr="000E5658" w14:paraId="7F057732"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430D69E4" w14:textId="0BD50F81"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4A42146" w14:textId="07C081A3"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579D6547" w14:textId="7F39FF69"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C432F88" w14:textId="6F085DFF"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8834CF9" w14:textId="2F0AED68"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02CBAC1" w14:textId="51428CAA" w:rsidR="00940F52" w:rsidRDefault="00940F52" w:rsidP="00940F52">
            <w:pPr>
              <w:pStyle w:val="TableText"/>
              <w:rPr>
                <w:color w:val="000000"/>
              </w:rPr>
            </w:pPr>
            <w:r>
              <w:rPr>
                <w:color w:val="000000"/>
              </w:rPr>
              <w:t>NONE</w:t>
            </w:r>
          </w:p>
        </w:tc>
      </w:tr>
      <w:tr w:rsidR="00940F52" w:rsidRPr="000E5658" w14:paraId="0673A044"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FBAA763" w14:textId="011B4674"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6B43BF0" w14:textId="0E6A8AD0"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4B6C17CA" w14:textId="285C09A8"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CD983AB" w14:textId="6DEB4AEE"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F9CDE16" w14:textId="76A68D4C"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1000B6DB" w14:textId="6E87965E" w:rsidR="00940F52" w:rsidRDefault="00940F52" w:rsidP="00940F52">
            <w:pPr>
              <w:pStyle w:val="TableText"/>
              <w:rPr>
                <w:color w:val="000000"/>
              </w:rPr>
            </w:pPr>
            <w:r>
              <w:rPr>
                <w:color w:val="000000"/>
              </w:rPr>
              <w:t>NONE</w:t>
            </w:r>
          </w:p>
        </w:tc>
      </w:tr>
      <w:tr w:rsidR="00940F52" w:rsidRPr="000E5658" w14:paraId="2CF855FE"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1CD806BB" w14:textId="62A0746E"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686E5FD" w14:textId="409F8989" w:rsidR="00940F52" w:rsidRDefault="00940F52" w:rsidP="00940F52">
            <w:pPr>
              <w:pStyle w:val="TableText"/>
              <w:jc w:val="center"/>
              <w:rPr>
                <w:color w:val="000000"/>
              </w:rPr>
            </w:pPr>
            <w:r>
              <w:rPr>
                <w:color w:val="000000"/>
              </w:rPr>
              <w:t>TC005</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2031DB47" w14:textId="436C23FC"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3B5E765" w14:textId="26AD64DF"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47AD4CC" w14:textId="65038F2F"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57427E69" w14:textId="5498E58D" w:rsidR="00940F52" w:rsidRDefault="00940F52" w:rsidP="00940F52">
            <w:pPr>
              <w:pStyle w:val="TableText"/>
              <w:rPr>
                <w:color w:val="000000"/>
              </w:rPr>
            </w:pPr>
            <w:r>
              <w:rPr>
                <w:color w:val="000000"/>
              </w:rPr>
              <w:t>NONE</w:t>
            </w:r>
          </w:p>
        </w:tc>
      </w:tr>
      <w:tr w:rsidR="00940F52" w:rsidRPr="000E5658" w14:paraId="788DA8FF"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6494FFAF" w14:textId="08AB2625"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4321D55C" w14:textId="28E31DB4" w:rsidR="00940F52" w:rsidRDefault="00940F52" w:rsidP="00940F52">
            <w:pPr>
              <w:pStyle w:val="TableText"/>
              <w:jc w:val="center"/>
              <w:rPr>
                <w:color w:val="000000"/>
              </w:rPr>
            </w:pPr>
            <w:r>
              <w:rPr>
                <w:color w:val="000000"/>
              </w:rPr>
              <w:t>TC006</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0402FCC6" w14:textId="2BF74813"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1A7DCF3" w14:textId="4894D7E5"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FD3FF6A" w14:textId="112B419D"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2FA54A3" w14:textId="4380DA35" w:rsidR="00940F52" w:rsidRDefault="00940F52" w:rsidP="00940F52">
            <w:pPr>
              <w:pStyle w:val="TableText"/>
              <w:rPr>
                <w:color w:val="000000"/>
              </w:rPr>
            </w:pPr>
            <w:r>
              <w:rPr>
                <w:color w:val="000000"/>
              </w:rPr>
              <w:t>NONE</w:t>
            </w:r>
          </w:p>
        </w:tc>
      </w:tr>
      <w:tr w:rsidR="00940F52" w:rsidRPr="000E5658" w14:paraId="70710459"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532174E" w14:textId="50C4B10D" w:rsidR="00940F52" w:rsidRDefault="00940F52" w:rsidP="00940F52">
            <w:pPr>
              <w:pStyle w:val="TableText"/>
              <w:rPr>
                <w:color w:val="000000"/>
              </w:rPr>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DB4DE23" w14:textId="24C914FE"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6EBA8D2C" w14:textId="513722DF"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5C6D47D" w14:textId="4B41B39B"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7D26A7F" w14:textId="32941F0C"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1E4C4EA0" w14:textId="7777CBC0" w:rsidR="00940F52" w:rsidRDefault="00940F52" w:rsidP="00940F52">
            <w:pPr>
              <w:pStyle w:val="TableText"/>
              <w:rPr>
                <w:color w:val="000000"/>
              </w:rPr>
            </w:pPr>
            <w:r>
              <w:rPr>
                <w:color w:val="000000"/>
              </w:rPr>
              <w:t>NONE</w:t>
            </w:r>
          </w:p>
        </w:tc>
      </w:tr>
      <w:tr w:rsidR="00940F52" w:rsidRPr="000E5658" w14:paraId="58EEC045"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3AC0BB53" w14:textId="49D06E06" w:rsidR="00940F52" w:rsidRDefault="00940F52" w:rsidP="00940F52">
            <w:pPr>
              <w:pStyle w:val="TableText"/>
              <w:rPr>
                <w:color w:val="000000"/>
              </w:rPr>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EDF35B3" w14:textId="5C19BDF6"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241BBFA3" w14:textId="629961C7"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57939F1D" w14:textId="31490036"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54BFFA3" w14:textId="5899E731"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5F9B03D4" w14:textId="234718E5" w:rsidR="00940F52" w:rsidRDefault="00940F52" w:rsidP="00940F52">
            <w:pPr>
              <w:pStyle w:val="TableText"/>
              <w:rPr>
                <w:color w:val="000000"/>
              </w:rPr>
            </w:pPr>
            <w:r>
              <w:rPr>
                <w:color w:val="000000"/>
              </w:rPr>
              <w:t>NONE</w:t>
            </w:r>
          </w:p>
        </w:tc>
      </w:tr>
      <w:tr w:rsidR="00940F52" w:rsidRPr="000E5658" w14:paraId="151909FB"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5A52F241" w14:textId="7992D7B7" w:rsidR="00940F52" w:rsidRDefault="00940F52" w:rsidP="00940F52">
            <w:pPr>
              <w:pStyle w:val="TableText"/>
              <w:rPr>
                <w:color w:val="000000"/>
              </w:rPr>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B2483A0" w14:textId="116A6F1C"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auto"/>
            <w:noWrap/>
          </w:tcPr>
          <w:p w14:paraId="02DA6D11" w14:textId="3B3540BE"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1096D3C9" w14:textId="05017C03"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54778C1" w14:textId="24FF4167"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1F0271B" w14:textId="6F7CDCBD" w:rsidR="00940F52" w:rsidRDefault="00940F52" w:rsidP="00940F52">
            <w:pPr>
              <w:pStyle w:val="TableText"/>
              <w:rPr>
                <w:color w:val="000000"/>
              </w:rPr>
            </w:pPr>
            <w:r>
              <w:rPr>
                <w:color w:val="000000"/>
              </w:rPr>
              <w:t>NONE</w:t>
            </w:r>
          </w:p>
        </w:tc>
      </w:tr>
      <w:tr w:rsidR="00940F52" w:rsidRPr="000E5658" w14:paraId="21AEA6DE"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7CA0AD7C" w14:textId="242D3413" w:rsidR="00940F52" w:rsidRDefault="00940F52" w:rsidP="00940F52">
            <w:pPr>
              <w:pStyle w:val="TableText"/>
              <w:rPr>
                <w:color w:val="000000"/>
              </w:rPr>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B2C5CF1" w14:textId="753388A7"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auto"/>
            <w:noWrap/>
          </w:tcPr>
          <w:p w14:paraId="2FF65CCC" w14:textId="550E6102"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1952D062" w14:textId="23AC6AC3"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9110404" w14:textId="288876EF"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CD3BAB6" w14:textId="16477C3A" w:rsidR="00940F52" w:rsidRDefault="00940F52" w:rsidP="00940F52">
            <w:pPr>
              <w:pStyle w:val="TableText"/>
              <w:rPr>
                <w:color w:val="000000"/>
              </w:rPr>
            </w:pPr>
            <w:r>
              <w:rPr>
                <w:color w:val="000000"/>
              </w:rPr>
              <w:t>NONE</w:t>
            </w:r>
          </w:p>
        </w:tc>
      </w:tr>
      <w:tr w:rsidR="00940F52" w:rsidRPr="000E5658" w14:paraId="589F68E2"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444468D1" w14:textId="4F7588E6"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F75EF6C" w14:textId="6B11B27F"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3A6EBF60" w14:textId="20F9B543"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45B0A81B" w14:textId="26ABA063"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52DF2AB" w14:textId="2134AFA9"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6EC3624F" w14:textId="7D43BAFC" w:rsidR="00940F52" w:rsidRDefault="00940F52" w:rsidP="00940F52">
            <w:pPr>
              <w:pStyle w:val="TableText"/>
              <w:rPr>
                <w:color w:val="000000"/>
              </w:rPr>
            </w:pPr>
            <w:r>
              <w:rPr>
                <w:color w:val="000000"/>
              </w:rPr>
              <w:t>NONE</w:t>
            </w:r>
          </w:p>
        </w:tc>
      </w:tr>
      <w:tr w:rsidR="00940F52" w:rsidRPr="000E5658" w14:paraId="73102151"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76878D6D" w14:textId="2A695886"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49497AF2" w14:textId="2675D3A3"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22FE6291" w14:textId="1144EE95"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1418278D" w14:textId="1C817FDB"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DB1FBA6" w14:textId="2F12B11A"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0100EAF" w14:textId="7B21034A" w:rsidR="00940F52" w:rsidRDefault="00940F52" w:rsidP="00940F52">
            <w:pPr>
              <w:pStyle w:val="TableText"/>
              <w:rPr>
                <w:color w:val="000000"/>
              </w:rPr>
            </w:pPr>
            <w:r>
              <w:rPr>
                <w:color w:val="000000"/>
              </w:rPr>
              <w:t>NONE</w:t>
            </w:r>
          </w:p>
        </w:tc>
      </w:tr>
      <w:tr w:rsidR="00940F52" w:rsidRPr="000E5658" w14:paraId="4A8424FB"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4CDB2725" w14:textId="3C882DB6"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E79A710" w14:textId="4F4E7476"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6C0AC483" w14:textId="0FD6A870"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7421BC2A" w14:textId="390894CC"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D3C8AB9" w14:textId="19413439"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6A2B19A" w14:textId="757D2793" w:rsidR="00940F52" w:rsidRDefault="00940F52" w:rsidP="00940F52">
            <w:pPr>
              <w:pStyle w:val="TableText"/>
              <w:rPr>
                <w:color w:val="000000"/>
              </w:rPr>
            </w:pPr>
            <w:r>
              <w:rPr>
                <w:color w:val="000000"/>
              </w:rPr>
              <w:t>NONE</w:t>
            </w:r>
          </w:p>
        </w:tc>
      </w:tr>
      <w:tr w:rsidR="00940F52" w:rsidRPr="000E5658" w14:paraId="079B7646"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4A8B8853" w14:textId="5D642D6F"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65F9BB81" w14:textId="672FDF0D"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389B3E86" w14:textId="328CECDC"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36BA5B6B" w14:textId="6367866B"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651EF50" w14:textId="159C903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056A8EE" w14:textId="325448B2" w:rsidR="00940F52" w:rsidRDefault="00940F52" w:rsidP="00940F52">
            <w:pPr>
              <w:pStyle w:val="TableText"/>
              <w:rPr>
                <w:color w:val="000000"/>
              </w:rPr>
            </w:pPr>
            <w:r>
              <w:rPr>
                <w:color w:val="000000"/>
              </w:rPr>
              <w:t>NONE</w:t>
            </w:r>
          </w:p>
        </w:tc>
      </w:tr>
      <w:tr w:rsidR="00940F52" w:rsidRPr="000E5658" w14:paraId="24AB867B"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72151DAA" w14:textId="6675A489"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2F1FF27A" w14:textId="4A360DBC"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77A60590" w14:textId="16B9C9B4"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37305DF3" w14:textId="707BC126"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590F7D6" w14:textId="56ADC8F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580AE4D" w14:textId="64027C06" w:rsidR="00940F52" w:rsidRDefault="00940F52" w:rsidP="00940F52">
            <w:pPr>
              <w:pStyle w:val="TableText"/>
              <w:rPr>
                <w:color w:val="000000"/>
              </w:rPr>
            </w:pPr>
            <w:r>
              <w:rPr>
                <w:color w:val="000000"/>
              </w:rPr>
              <w:t>NONE</w:t>
            </w:r>
          </w:p>
        </w:tc>
      </w:tr>
      <w:tr w:rsidR="00940F52" w:rsidRPr="000E5658" w14:paraId="177E2051"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6352F399" w14:textId="4E5CCE0B"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0582966" w14:textId="595949FF"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5138E859" w14:textId="517898D9"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F368450" w14:textId="1A8C952D"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97EBB18" w14:textId="1E4398BF"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4DDC4CE1" w14:textId="2247901C" w:rsidR="00940F52" w:rsidRDefault="00940F52" w:rsidP="00940F52">
            <w:pPr>
              <w:pStyle w:val="TableText"/>
              <w:rPr>
                <w:color w:val="000000"/>
              </w:rPr>
            </w:pPr>
            <w:r>
              <w:rPr>
                <w:color w:val="000000"/>
              </w:rPr>
              <w:t>NONE</w:t>
            </w:r>
          </w:p>
        </w:tc>
      </w:tr>
      <w:tr w:rsidR="00940F52" w:rsidRPr="000E5658" w14:paraId="067A626A"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E1FCA98" w14:textId="2E7048E8"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14ABFEA4" w14:textId="24A9B1BE"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auto"/>
            <w:noWrap/>
          </w:tcPr>
          <w:p w14:paraId="25548FC1" w14:textId="1D14881D"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381B9F1A" w14:textId="37B67BF4"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6B386EF" w14:textId="6EBE1B0D"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004C342D" w14:textId="0E20B2A5" w:rsidR="00940F52" w:rsidRDefault="00940F52" w:rsidP="00940F52">
            <w:pPr>
              <w:pStyle w:val="TableText"/>
              <w:rPr>
                <w:color w:val="000000"/>
              </w:rPr>
            </w:pPr>
            <w:r>
              <w:rPr>
                <w:color w:val="000000"/>
              </w:rPr>
              <w:t>NONE</w:t>
            </w:r>
          </w:p>
        </w:tc>
      </w:tr>
      <w:tr w:rsidR="00940F52" w:rsidRPr="000E5658" w14:paraId="7999EBED"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01E3B9A" w14:textId="17720D3B"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42E1428C" w14:textId="0D724722"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auto"/>
            <w:noWrap/>
          </w:tcPr>
          <w:p w14:paraId="56C2BFF9" w14:textId="741FADC1"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84BA427" w14:textId="7E59AD1C"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8E526D6" w14:textId="51530FDF"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6A0FC232" w14:textId="7A94ABDC" w:rsidR="00940F52" w:rsidRDefault="00940F52" w:rsidP="00940F52">
            <w:pPr>
              <w:pStyle w:val="TableText"/>
              <w:rPr>
                <w:color w:val="000000"/>
              </w:rPr>
            </w:pPr>
            <w:r>
              <w:rPr>
                <w:color w:val="000000"/>
              </w:rPr>
              <w:t>NONE</w:t>
            </w:r>
          </w:p>
        </w:tc>
      </w:tr>
      <w:tr w:rsidR="00940F52" w:rsidRPr="000E5658" w14:paraId="5652D7C5"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0FCD54A" w14:textId="34920C8F"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1E8F4AD5" w14:textId="61F8AAAE" w:rsidR="00940F52" w:rsidRDefault="00940F52" w:rsidP="00940F52">
            <w:pPr>
              <w:pStyle w:val="TableText"/>
              <w:jc w:val="center"/>
              <w:rPr>
                <w:color w:val="000000"/>
              </w:rPr>
            </w:pPr>
            <w:r>
              <w:rPr>
                <w:color w:val="000000"/>
              </w:rPr>
              <w:t>TC005</w:t>
            </w:r>
          </w:p>
        </w:tc>
        <w:tc>
          <w:tcPr>
            <w:tcW w:w="1652" w:type="dxa"/>
            <w:tcBorders>
              <w:top w:val="single" w:sz="4" w:space="0" w:color="auto"/>
              <w:left w:val="nil"/>
              <w:bottom w:val="single" w:sz="4" w:space="0" w:color="auto"/>
              <w:right w:val="single" w:sz="4" w:space="0" w:color="auto"/>
            </w:tcBorders>
            <w:shd w:val="clear" w:color="auto" w:fill="auto"/>
            <w:noWrap/>
          </w:tcPr>
          <w:p w14:paraId="7A3683C6" w14:textId="1BB8C229"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186A3E31" w14:textId="19FD566B"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EE089A2" w14:textId="26E91134"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470CEFA8" w14:textId="5645B28F" w:rsidR="00940F52" w:rsidRDefault="00940F52" w:rsidP="00940F52">
            <w:pPr>
              <w:pStyle w:val="TableText"/>
              <w:rPr>
                <w:color w:val="000000"/>
              </w:rPr>
            </w:pPr>
            <w:r>
              <w:rPr>
                <w:color w:val="000000"/>
              </w:rPr>
              <w:t>NONE</w:t>
            </w:r>
          </w:p>
        </w:tc>
      </w:tr>
      <w:tr w:rsidR="00940F52" w:rsidRPr="000E5658" w14:paraId="70C0F3D9"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432C954E" w14:textId="4ADFFA68"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2068AB07" w14:textId="0D963530" w:rsidR="00940F52" w:rsidRDefault="00940F52" w:rsidP="00940F52">
            <w:pPr>
              <w:pStyle w:val="TableText"/>
              <w:jc w:val="center"/>
              <w:rPr>
                <w:color w:val="000000"/>
              </w:rPr>
            </w:pPr>
            <w:r>
              <w:rPr>
                <w:color w:val="000000"/>
              </w:rPr>
              <w:t>TC006</w:t>
            </w:r>
          </w:p>
        </w:tc>
        <w:tc>
          <w:tcPr>
            <w:tcW w:w="1652" w:type="dxa"/>
            <w:tcBorders>
              <w:top w:val="single" w:sz="4" w:space="0" w:color="auto"/>
              <w:left w:val="nil"/>
              <w:bottom w:val="single" w:sz="4" w:space="0" w:color="auto"/>
              <w:right w:val="single" w:sz="4" w:space="0" w:color="auto"/>
            </w:tcBorders>
            <w:shd w:val="clear" w:color="auto" w:fill="auto"/>
            <w:noWrap/>
          </w:tcPr>
          <w:p w14:paraId="6A75EF47" w14:textId="568317E7"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4969586D" w14:textId="7E38CBDC"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9721B12" w14:textId="63F1BA0B"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59857AB2" w14:textId="4B7B3367" w:rsidR="00940F52" w:rsidRDefault="00940F52" w:rsidP="00940F52">
            <w:pPr>
              <w:pStyle w:val="TableText"/>
              <w:rPr>
                <w:color w:val="000000"/>
              </w:rPr>
            </w:pPr>
            <w:r>
              <w:rPr>
                <w:color w:val="000000"/>
              </w:rPr>
              <w:t>NONE</w:t>
            </w:r>
          </w:p>
        </w:tc>
      </w:tr>
      <w:tr w:rsidR="00940F52" w:rsidRPr="000E5658" w14:paraId="53D18ED3"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3557CF55" w14:textId="506FD67A"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4B9C154" w14:textId="6D83DAE9" w:rsidR="00940F52" w:rsidRDefault="00940F52" w:rsidP="00940F52">
            <w:pPr>
              <w:pStyle w:val="TableText"/>
              <w:jc w:val="center"/>
              <w:rPr>
                <w:color w:val="000000"/>
              </w:rPr>
            </w:pPr>
            <w:r>
              <w:rPr>
                <w:color w:val="000000"/>
              </w:rPr>
              <w:t>TC007</w:t>
            </w:r>
          </w:p>
        </w:tc>
        <w:tc>
          <w:tcPr>
            <w:tcW w:w="1652" w:type="dxa"/>
            <w:tcBorders>
              <w:top w:val="single" w:sz="4" w:space="0" w:color="auto"/>
              <w:left w:val="nil"/>
              <w:bottom w:val="single" w:sz="4" w:space="0" w:color="auto"/>
              <w:right w:val="single" w:sz="4" w:space="0" w:color="auto"/>
            </w:tcBorders>
            <w:shd w:val="clear" w:color="auto" w:fill="auto"/>
            <w:noWrap/>
          </w:tcPr>
          <w:p w14:paraId="653A7800" w14:textId="76721F9E"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F1A7297" w14:textId="1333DDB9"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4AAD57D" w14:textId="47CDB648"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8CCCC97" w14:textId="39D6CB36" w:rsidR="00940F52" w:rsidRDefault="00940F52" w:rsidP="00940F52">
            <w:pPr>
              <w:pStyle w:val="TableText"/>
              <w:rPr>
                <w:color w:val="000000"/>
              </w:rPr>
            </w:pPr>
            <w:r>
              <w:rPr>
                <w:color w:val="000000"/>
              </w:rPr>
              <w:t>NONE</w:t>
            </w:r>
          </w:p>
        </w:tc>
      </w:tr>
      <w:tr w:rsidR="00940F52" w:rsidRPr="000E5658" w14:paraId="79348B14"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96129EB" w14:textId="003EB568"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F91DA1E" w14:textId="00C201A5" w:rsidR="00940F52" w:rsidRDefault="00940F52" w:rsidP="00940F52">
            <w:pPr>
              <w:pStyle w:val="TableText"/>
              <w:jc w:val="center"/>
              <w:rPr>
                <w:color w:val="000000"/>
              </w:rPr>
            </w:pPr>
            <w:r>
              <w:rPr>
                <w:color w:val="000000"/>
              </w:rPr>
              <w:t>TC008</w:t>
            </w:r>
          </w:p>
        </w:tc>
        <w:tc>
          <w:tcPr>
            <w:tcW w:w="1652" w:type="dxa"/>
            <w:tcBorders>
              <w:top w:val="single" w:sz="4" w:space="0" w:color="auto"/>
              <w:left w:val="nil"/>
              <w:bottom w:val="single" w:sz="4" w:space="0" w:color="auto"/>
              <w:right w:val="single" w:sz="4" w:space="0" w:color="auto"/>
            </w:tcBorders>
            <w:shd w:val="clear" w:color="auto" w:fill="auto"/>
            <w:noWrap/>
          </w:tcPr>
          <w:p w14:paraId="696957C9" w14:textId="2DC5C686"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9599E47" w14:textId="175DD1A5"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E19BE9E" w14:textId="05406044"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4CB28F69" w14:textId="11B9C275" w:rsidR="00940F52" w:rsidRDefault="00940F52" w:rsidP="00940F52">
            <w:pPr>
              <w:pStyle w:val="TableText"/>
              <w:rPr>
                <w:color w:val="000000"/>
              </w:rPr>
            </w:pPr>
            <w:r>
              <w:rPr>
                <w:color w:val="000000"/>
              </w:rPr>
              <w:t>NONE</w:t>
            </w:r>
          </w:p>
        </w:tc>
      </w:tr>
      <w:tr w:rsidR="00940F52" w:rsidRPr="000E5658" w14:paraId="2BF5C550"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6FC87998" w14:textId="1E65CD5C" w:rsidR="00940F52" w:rsidRDefault="00940F52" w:rsidP="00940F52">
            <w:pPr>
              <w:pStyle w:val="TableText"/>
              <w:rPr>
                <w:color w:val="000000"/>
              </w:rPr>
            </w:pPr>
            <w:r>
              <w:rPr>
                <w:color w:val="000000"/>
              </w:rPr>
              <w:lastRenderedPageBreak/>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78EDBBD2" w14:textId="42840782" w:rsidR="00940F52" w:rsidRDefault="00940F52" w:rsidP="00940F52">
            <w:pPr>
              <w:pStyle w:val="TableText"/>
              <w:jc w:val="center"/>
              <w:rPr>
                <w:color w:val="000000"/>
              </w:rPr>
            </w:pPr>
            <w:r>
              <w:rPr>
                <w:color w:val="000000"/>
              </w:rPr>
              <w:t>TC009</w:t>
            </w:r>
          </w:p>
        </w:tc>
        <w:tc>
          <w:tcPr>
            <w:tcW w:w="1652" w:type="dxa"/>
            <w:tcBorders>
              <w:top w:val="single" w:sz="4" w:space="0" w:color="auto"/>
              <w:left w:val="nil"/>
              <w:bottom w:val="single" w:sz="4" w:space="0" w:color="auto"/>
              <w:right w:val="single" w:sz="4" w:space="0" w:color="auto"/>
            </w:tcBorders>
            <w:shd w:val="clear" w:color="auto" w:fill="auto"/>
            <w:noWrap/>
          </w:tcPr>
          <w:p w14:paraId="534B4E04" w14:textId="5E20CBD5"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AFCCA7F" w14:textId="2B38A0C4"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EF111DA" w14:textId="367C58BE"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1469603" w14:textId="5B654D2F" w:rsidR="00940F52" w:rsidRDefault="00940F52" w:rsidP="00940F52">
            <w:pPr>
              <w:pStyle w:val="TableText"/>
              <w:rPr>
                <w:color w:val="000000"/>
              </w:rPr>
            </w:pPr>
            <w:r>
              <w:rPr>
                <w:color w:val="000000"/>
              </w:rPr>
              <w:t>NONE</w:t>
            </w:r>
          </w:p>
        </w:tc>
      </w:tr>
      <w:tr w:rsidR="00940F52" w:rsidRPr="000E5658" w14:paraId="66219BB2"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0E9F47D6" w14:textId="584EEDF2"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F9391F2" w14:textId="670B5000" w:rsidR="00940F52" w:rsidRDefault="00940F52" w:rsidP="00940F52">
            <w:pPr>
              <w:pStyle w:val="TableText"/>
              <w:jc w:val="center"/>
              <w:rPr>
                <w:color w:val="000000"/>
              </w:rPr>
            </w:pPr>
            <w:r>
              <w:rPr>
                <w:color w:val="000000"/>
              </w:rPr>
              <w:t>TC010</w:t>
            </w:r>
          </w:p>
        </w:tc>
        <w:tc>
          <w:tcPr>
            <w:tcW w:w="1652" w:type="dxa"/>
            <w:tcBorders>
              <w:top w:val="single" w:sz="4" w:space="0" w:color="auto"/>
              <w:left w:val="nil"/>
              <w:bottom w:val="single" w:sz="4" w:space="0" w:color="auto"/>
              <w:right w:val="single" w:sz="4" w:space="0" w:color="auto"/>
            </w:tcBorders>
            <w:shd w:val="clear" w:color="auto" w:fill="auto"/>
            <w:noWrap/>
          </w:tcPr>
          <w:p w14:paraId="2B52A30B" w14:textId="38091034"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1C45A455" w14:textId="4EBF6C90"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6BE015C" w14:textId="20B4A9B4"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246EDE8" w14:textId="4DDF2C9E" w:rsidR="00940F52" w:rsidRDefault="00940F52" w:rsidP="00940F52">
            <w:pPr>
              <w:pStyle w:val="TableText"/>
              <w:rPr>
                <w:color w:val="000000"/>
              </w:rPr>
            </w:pPr>
            <w:r>
              <w:rPr>
                <w:color w:val="000000"/>
              </w:rPr>
              <w:t>NONE</w:t>
            </w:r>
          </w:p>
        </w:tc>
      </w:tr>
      <w:tr w:rsidR="00940F52" w:rsidRPr="000E5658" w14:paraId="6BBA9ED3"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6D993489" w14:textId="05BF7528" w:rsidR="00940F52" w:rsidRDefault="00940F52" w:rsidP="00940F52">
            <w:pPr>
              <w:pStyle w:val="TableText"/>
              <w:rPr>
                <w:color w:val="000000"/>
              </w:rPr>
            </w:pPr>
            <w:r>
              <w:rPr>
                <w:color w:val="000000"/>
              </w:rPr>
              <w:t>Chained Services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29815199" w14:textId="1CFE2526"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61242EBA" w14:textId="5CE3DD52"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44216EBC" w14:textId="2CAE8DAC"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1A201FB" w14:textId="3F7DD521"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4F32D24C" w14:textId="59661E11" w:rsidR="00940F52" w:rsidRDefault="00940F52" w:rsidP="00940F52">
            <w:pPr>
              <w:pStyle w:val="TableText"/>
              <w:rPr>
                <w:color w:val="000000"/>
              </w:rPr>
            </w:pPr>
            <w:r>
              <w:rPr>
                <w:color w:val="000000"/>
              </w:rPr>
              <w:t>NONE</w:t>
            </w:r>
          </w:p>
        </w:tc>
      </w:tr>
      <w:tr w:rsidR="00940F52" w:rsidRPr="000E5658" w14:paraId="7E52EBFD"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172B36C9" w14:textId="3D9C4C2A"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6FE16D1F" w14:textId="3022C6DE"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36242FA1" w14:textId="413403CC"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25440696" w14:textId="03827816"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DBD6CD4" w14:textId="3F45A8B4"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704CDAB" w14:textId="6E65CA85" w:rsidR="00940F52" w:rsidRDefault="00940F52" w:rsidP="00940F52">
            <w:pPr>
              <w:pStyle w:val="TableText"/>
              <w:rPr>
                <w:color w:val="000000"/>
              </w:rPr>
            </w:pPr>
            <w:r>
              <w:rPr>
                <w:color w:val="000000"/>
              </w:rPr>
              <w:t>NONE</w:t>
            </w:r>
          </w:p>
        </w:tc>
      </w:tr>
      <w:tr w:rsidR="00940F52" w:rsidRPr="000E5658" w14:paraId="7711EF87"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716BF019" w14:textId="521734F2"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54E6DB34" w14:textId="5F56FFA7"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377437ED" w14:textId="279A9E68"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092575E" w14:textId="71BBD578"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92E6394" w14:textId="4DF946B1"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53AEE19C" w14:textId="6F19D5EE" w:rsidR="00940F52" w:rsidRDefault="00940F52" w:rsidP="00940F52">
            <w:pPr>
              <w:pStyle w:val="TableText"/>
              <w:rPr>
                <w:color w:val="000000"/>
              </w:rPr>
            </w:pPr>
            <w:r>
              <w:rPr>
                <w:color w:val="000000"/>
              </w:rPr>
              <w:t>NONE</w:t>
            </w:r>
          </w:p>
        </w:tc>
      </w:tr>
      <w:tr w:rsidR="00940F52" w:rsidRPr="000E5658" w14:paraId="2F7B6807"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061F0C14" w14:textId="4D30FF4D"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701EFC75" w14:textId="6BBEFFEA"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auto"/>
            <w:noWrap/>
          </w:tcPr>
          <w:p w14:paraId="6FC80040" w14:textId="196CB723"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66BE78E1" w14:textId="7ABA6864"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43043A7" w14:textId="5C43CAC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AA0376F" w14:textId="2FC5FC7F" w:rsidR="00940F52" w:rsidRDefault="00940F52" w:rsidP="00940F52">
            <w:pPr>
              <w:pStyle w:val="TableText"/>
              <w:rPr>
                <w:color w:val="000000"/>
              </w:rPr>
            </w:pPr>
            <w:r>
              <w:rPr>
                <w:color w:val="000000"/>
              </w:rPr>
              <w:t>NONE</w:t>
            </w:r>
          </w:p>
        </w:tc>
      </w:tr>
      <w:tr w:rsidR="00940F52" w:rsidRPr="000E5658" w14:paraId="41D3A270"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18899152" w14:textId="295CB1FD"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7098BB7F" w14:textId="6424FA58"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auto"/>
            <w:noWrap/>
          </w:tcPr>
          <w:p w14:paraId="2E5DE6A2" w14:textId="79A4EE16"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6365931D" w14:textId="474EC651"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AC9BD90" w14:textId="341AE2E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87A2B15" w14:textId="067E6FDD" w:rsidR="00940F52" w:rsidRDefault="00940F52" w:rsidP="00940F52">
            <w:pPr>
              <w:pStyle w:val="TableText"/>
              <w:rPr>
                <w:color w:val="000000"/>
              </w:rPr>
            </w:pPr>
            <w:r>
              <w:rPr>
                <w:color w:val="000000"/>
              </w:rPr>
              <w:t>NONE</w:t>
            </w:r>
          </w:p>
        </w:tc>
      </w:tr>
      <w:tr w:rsidR="00940F52" w:rsidRPr="000E5658" w14:paraId="19B3B0EA"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6F0B8C69" w14:textId="3B962583"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29167D4D" w14:textId="0A29DD39" w:rsidR="00940F52" w:rsidRDefault="00940F52" w:rsidP="00940F52">
            <w:pPr>
              <w:pStyle w:val="TableText"/>
              <w:jc w:val="center"/>
              <w:rPr>
                <w:color w:val="000000"/>
              </w:rPr>
            </w:pPr>
            <w:r>
              <w:rPr>
                <w:color w:val="000000"/>
              </w:rPr>
              <w:t>TC005</w:t>
            </w:r>
          </w:p>
        </w:tc>
        <w:tc>
          <w:tcPr>
            <w:tcW w:w="1652" w:type="dxa"/>
            <w:tcBorders>
              <w:top w:val="single" w:sz="4" w:space="0" w:color="auto"/>
              <w:left w:val="nil"/>
              <w:bottom w:val="single" w:sz="4" w:space="0" w:color="auto"/>
              <w:right w:val="single" w:sz="4" w:space="0" w:color="auto"/>
            </w:tcBorders>
            <w:shd w:val="clear" w:color="auto" w:fill="auto"/>
            <w:noWrap/>
          </w:tcPr>
          <w:p w14:paraId="5ED1AED7" w14:textId="031883E4"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2D2D4CF7" w14:textId="5E886D6F"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DEE77EC" w14:textId="32DB3097"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007B6A8F" w14:textId="1DE3E59A" w:rsidR="00940F52" w:rsidRDefault="00940F52" w:rsidP="00940F52">
            <w:pPr>
              <w:pStyle w:val="TableText"/>
              <w:rPr>
                <w:color w:val="000000"/>
              </w:rPr>
            </w:pPr>
            <w:r>
              <w:rPr>
                <w:color w:val="000000"/>
              </w:rPr>
              <w:t>NONE</w:t>
            </w:r>
          </w:p>
        </w:tc>
      </w:tr>
      <w:tr w:rsidR="00940F52" w:rsidRPr="000E5658" w14:paraId="7F4BC4B0"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1D96C6FF" w14:textId="4AEC0921"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C5CD647" w14:textId="5C271C11" w:rsidR="00940F52" w:rsidRDefault="00940F52" w:rsidP="00940F52">
            <w:pPr>
              <w:pStyle w:val="TableText"/>
              <w:jc w:val="center"/>
              <w:rPr>
                <w:color w:val="000000"/>
              </w:rPr>
            </w:pPr>
            <w:r>
              <w:rPr>
                <w:color w:val="000000"/>
              </w:rPr>
              <w:t>TC006</w:t>
            </w:r>
          </w:p>
        </w:tc>
        <w:tc>
          <w:tcPr>
            <w:tcW w:w="1652" w:type="dxa"/>
            <w:tcBorders>
              <w:top w:val="single" w:sz="4" w:space="0" w:color="auto"/>
              <w:left w:val="nil"/>
              <w:bottom w:val="single" w:sz="4" w:space="0" w:color="auto"/>
              <w:right w:val="single" w:sz="4" w:space="0" w:color="auto"/>
            </w:tcBorders>
            <w:shd w:val="clear" w:color="auto" w:fill="auto"/>
            <w:noWrap/>
          </w:tcPr>
          <w:p w14:paraId="50953560" w14:textId="636C9349"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72D824A" w14:textId="575B52ED"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7EBFF43" w14:textId="65892E27"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3AC97E4" w14:textId="5ABC8920" w:rsidR="00940F52" w:rsidRDefault="00940F52" w:rsidP="00940F52">
            <w:pPr>
              <w:pStyle w:val="TableText"/>
              <w:rPr>
                <w:color w:val="000000"/>
              </w:rPr>
            </w:pPr>
            <w:r>
              <w:rPr>
                <w:color w:val="000000"/>
              </w:rPr>
              <w:t>NONE</w:t>
            </w:r>
          </w:p>
        </w:tc>
      </w:tr>
      <w:tr w:rsidR="00940F52" w:rsidRPr="000E5658" w14:paraId="770F0513"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18C5A35A" w14:textId="0DE56D3D"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711880A5" w14:textId="359C841E" w:rsidR="00940F52" w:rsidRDefault="00940F52" w:rsidP="00940F52">
            <w:pPr>
              <w:pStyle w:val="TableText"/>
              <w:jc w:val="center"/>
              <w:rPr>
                <w:color w:val="000000"/>
              </w:rPr>
            </w:pPr>
            <w:r>
              <w:rPr>
                <w:color w:val="000000"/>
              </w:rPr>
              <w:t>TC007</w:t>
            </w:r>
          </w:p>
        </w:tc>
        <w:tc>
          <w:tcPr>
            <w:tcW w:w="1652" w:type="dxa"/>
            <w:tcBorders>
              <w:top w:val="single" w:sz="4" w:space="0" w:color="auto"/>
              <w:left w:val="nil"/>
              <w:bottom w:val="single" w:sz="4" w:space="0" w:color="auto"/>
              <w:right w:val="single" w:sz="4" w:space="0" w:color="auto"/>
            </w:tcBorders>
            <w:shd w:val="clear" w:color="auto" w:fill="auto"/>
            <w:noWrap/>
          </w:tcPr>
          <w:p w14:paraId="540C28AF" w14:textId="50854D43"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7181AD65" w14:textId="24F1DF6E"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6E5E425" w14:textId="6E153B8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0C6E1B03" w14:textId="3F9894B6" w:rsidR="00940F52" w:rsidRDefault="00940F52" w:rsidP="00940F52">
            <w:pPr>
              <w:pStyle w:val="TableText"/>
              <w:rPr>
                <w:color w:val="000000"/>
              </w:rPr>
            </w:pPr>
            <w:r>
              <w:rPr>
                <w:color w:val="000000"/>
              </w:rPr>
              <w:t>NONE</w:t>
            </w:r>
          </w:p>
        </w:tc>
      </w:tr>
      <w:tr w:rsidR="00940F52" w:rsidRPr="000E5658" w14:paraId="3785274A"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16429294" w14:textId="5B8DE3A8"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12FE082B" w14:textId="6D638031" w:rsidR="00940F52" w:rsidRDefault="00940F52" w:rsidP="00940F52">
            <w:pPr>
              <w:pStyle w:val="TableText"/>
              <w:jc w:val="center"/>
              <w:rPr>
                <w:color w:val="000000"/>
              </w:rPr>
            </w:pPr>
            <w:r>
              <w:rPr>
                <w:color w:val="000000"/>
              </w:rPr>
              <w:t>TC008</w:t>
            </w:r>
          </w:p>
        </w:tc>
        <w:tc>
          <w:tcPr>
            <w:tcW w:w="1652" w:type="dxa"/>
            <w:tcBorders>
              <w:top w:val="single" w:sz="4" w:space="0" w:color="auto"/>
              <w:left w:val="nil"/>
              <w:bottom w:val="single" w:sz="4" w:space="0" w:color="auto"/>
              <w:right w:val="single" w:sz="4" w:space="0" w:color="auto"/>
            </w:tcBorders>
            <w:shd w:val="clear" w:color="auto" w:fill="auto"/>
            <w:noWrap/>
          </w:tcPr>
          <w:p w14:paraId="368C0947" w14:textId="1D39C1AD"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354CB05A" w14:textId="4BC7D6A6"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A163214" w14:textId="4C827F1D"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08C0AC0" w14:textId="45534916" w:rsidR="00940F52" w:rsidRDefault="00940F52" w:rsidP="00940F52">
            <w:pPr>
              <w:pStyle w:val="TableText"/>
              <w:rPr>
                <w:color w:val="000000"/>
              </w:rPr>
            </w:pPr>
            <w:r>
              <w:rPr>
                <w:color w:val="000000"/>
              </w:rPr>
              <w:t>NONE</w:t>
            </w:r>
          </w:p>
        </w:tc>
      </w:tr>
      <w:tr w:rsidR="00940F52" w:rsidRPr="000E5658" w14:paraId="1A6A5FFD"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0A411CED" w14:textId="2727AAC2"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7EFF57CE" w14:textId="37CE9F2E"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24D88461" w14:textId="0CBD853A"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215B5189" w14:textId="5DACA98E"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753B582" w14:textId="43F1A239"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716713AA" w14:textId="27E9454B" w:rsidR="00940F52" w:rsidRDefault="00940F52" w:rsidP="00940F52">
            <w:pPr>
              <w:pStyle w:val="TableText"/>
              <w:rPr>
                <w:color w:val="000000"/>
              </w:rPr>
            </w:pPr>
            <w:r>
              <w:rPr>
                <w:color w:val="000000"/>
              </w:rPr>
              <w:t>NONE</w:t>
            </w:r>
          </w:p>
        </w:tc>
      </w:tr>
      <w:tr w:rsidR="00940F52" w:rsidRPr="000E5658" w14:paraId="6D3572A1"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7DF130DE" w14:textId="3B1406E4"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28ECAB30" w14:textId="0A593EF6"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1A7011B4" w14:textId="1CD10696"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5863E1E2" w14:textId="19F66A35"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ADD7D7C" w14:textId="1D553232"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6E23C47A" w14:textId="687371D1" w:rsidR="00940F52" w:rsidRDefault="00940F52" w:rsidP="00940F52">
            <w:pPr>
              <w:pStyle w:val="TableText"/>
              <w:rPr>
                <w:color w:val="000000"/>
              </w:rPr>
            </w:pPr>
            <w:r>
              <w:rPr>
                <w:color w:val="000000"/>
              </w:rPr>
              <w:t>NONE</w:t>
            </w:r>
          </w:p>
        </w:tc>
      </w:tr>
      <w:tr w:rsidR="00940F52" w:rsidRPr="000E5658" w14:paraId="1926979D"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367B8380" w14:textId="2FE24DF9"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B708677" w14:textId="17D60447"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66E34936" w14:textId="086EE1D3"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387C8F7C" w14:textId="20DA20D0"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D994CFC" w14:textId="6B299823"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1D2B1739" w14:textId="35BE68FB" w:rsidR="00940F52" w:rsidRDefault="00940F52" w:rsidP="00940F52">
            <w:pPr>
              <w:pStyle w:val="TableText"/>
              <w:rPr>
                <w:color w:val="000000"/>
              </w:rPr>
            </w:pPr>
            <w:r>
              <w:rPr>
                <w:color w:val="000000"/>
              </w:rPr>
              <w:t>NONE</w:t>
            </w:r>
          </w:p>
        </w:tc>
      </w:tr>
      <w:tr w:rsidR="00940F52" w:rsidRPr="000E5658" w14:paraId="49970FE0"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78931475" w14:textId="64CE3F2C"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D84D613" w14:textId="575A5A97"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auto"/>
            <w:noWrap/>
          </w:tcPr>
          <w:p w14:paraId="2C155D43" w14:textId="40524A5E"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4AA79C52" w14:textId="2FFBC720"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B24CC7C" w14:textId="6912DB55"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6DC56A97" w14:textId="13753B60" w:rsidR="00940F52" w:rsidRDefault="00940F52" w:rsidP="00940F52">
            <w:pPr>
              <w:pStyle w:val="TableText"/>
              <w:rPr>
                <w:color w:val="000000"/>
              </w:rPr>
            </w:pPr>
            <w:r>
              <w:rPr>
                <w:color w:val="000000"/>
              </w:rPr>
              <w:t>NONE</w:t>
            </w:r>
          </w:p>
        </w:tc>
      </w:tr>
      <w:tr w:rsidR="00940F52" w:rsidRPr="000E5658" w14:paraId="610F827A"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4348E94E" w14:textId="13739025"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5F2B2283" w14:textId="536D8CBE"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auto"/>
            <w:noWrap/>
          </w:tcPr>
          <w:p w14:paraId="14D7D8E1" w14:textId="2CBD42CB"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37A7E8AF" w14:textId="73B8438E"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F965D36" w14:textId="7F04884E"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0682C014" w14:textId="6BEE23ED" w:rsidR="00940F52" w:rsidRDefault="00940F52" w:rsidP="00940F52">
            <w:pPr>
              <w:pStyle w:val="TableText"/>
              <w:rPr>
                <w:color w:val="000000"/>
              </w:rPr>
            </w:pPr>
            <w:r>
              <w:rPr>
                <w:color w:val="000000"/>
              </w:rPr>
              <w:t>NONE</w:t>
            </w:r>
          </w:p>
        </w:tc>
      </w:tr>
      <w:tr w:rsidR="00940F52" w:rsidRPr="000E5658" w14:paraId="62BF7CBB"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B0D598A" w14:textId="29E52439"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A30C718" w14:textId="56AB728D"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7C52B3E3" w14:textId="0A566EE2"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BCC194F" w14:textId="30E8778B"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FF39955" w14:textId="613EE61D"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F4E1D1C" w14:textId="450EBF7A" w:rsidR="00940F52" w:rsidRDefault="00940F52" w:rsidP="00940F52">
            <w:pPr>
              <w:pStyle w:val="TableText"/>
              <w:rPr>
                <w:color w:val="000000"/>
              </w:rPr>
            </w:pPr>
            <w:r>
              <w:rPr>
                <w:color w:val="000000"/>
              </w:rPr>
              <w:t>NONE</w:t>
            </w:r>
          </w:p>
        </w:tc>
      </w:tr>
      <w:tr w:rsidR="00940F52" w:rsidRPr="000E5658" w14:paraId="0F4C7892"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67210FA9" w14:textId="61D47619"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7A62BEA7" w14:textId="2EC38190"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3938FAF7" w14:textId="1D4E3B0B"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5A009797" w14:textId="5D3BE4A5"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3C46F18" w14:textId="5DBF6B0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01E6D380" w14:textId="1378CFC5" w:rsidR="00940F52" w:rsidRDefault="00940F52" w:rsidP="00940F52">
            <w:pPr>
              <w:pStyle w:val="TableText"/>
              <w:rPr>
                <w:color w:val="000000"/>
              </w:rPr>
            </w:pPr>
            <w:r>
              <w:rPr>
                <w:color w:val="000000"/>
              </w:rPr>
              <w:t>NONE</w:t>
            </w:r>
          </w:p>
        </w:tc>
      </w:tr>
      <w:tr w:rsidR="00940F52" w:rsidRPr="000E5658" w14:paraId="5CB5DE08"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03BA2CD2" w14:textId="1CC77A35"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18562C1D" w14:textId="2BA7FB3A"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auto"/>
            <w:noWrap/>
          </w:tcPr>
          <w:p w14:paraId="3CE71460" w14:textId="665DADD8"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805776D" w14:textId="32E32624"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4C34E30" w14:textId="4F3AF16B"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639B6D1D" w14:textId="234C7482" w:rsidR="00940F52" w:rsidRDefault="00940F52" w:rsidP="00940F52">
            <w:pPr>
              <w:pStyle w:val="TableText"/>
              <w:rPr>
                <w:color w:val="000000"/>
              </w:rPr>
            </w:pPr>
            <w:r>
              <w:rPr>
                <w:color w:val="000000"/>
              </w:rPr>
              <w:t>NONE</w:t>
            </w:r>
          </w:p>
        </w:tc>
      </w:tr>
      <w:tr w:rsidR="00940F52" w:rsidRPr="000E5658" w14:paraId="244DCA6C"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4813B358" w14:textId="471E6283"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6D41A06" w14:textId="73B619C6"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auto"/>
            <w:noWrap/>
          </w:tcPr>
          <w:p w14:paraId="01F736F8" w14:textId="2C07A722"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40472F5" w14:textId="3CA393E6"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9BAD096" w14:textId="6A6DC282"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4EE0E213" w14:textId="0FCBDAE8" w:rsidR="00940F52" w:rsidRDefault="00940F52" w:rsidP="00940F52">
            <w:pPr>
              <w:pStyle w:val="TableText"/>
              <w:rPr>
                <w:color w:val="000000"/>
              </w:rPr>
            </w:pPr>
            <w:r>
              <w:rPr>
                <w:color w:val="000000"/>
              </w:rPr>
              <w:t>NONE</w:t>
            </w:r>
          </w:p>
        </w:tc>
      </w:tr>
      <w:tr w:rsidR="00940F52" w:rsidRPr="000E5658" w14:paraId="0C9AAA61"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575B4AB4" w14:textId="1A99BC6B"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644DC171" w14:textId="16DE08F3" w:rsidR="00940F52" w:rsidRDefault="00940F52" w:rsidP="00940F52">
            <w:pPr>
              <w:pStyle w:val="TableText"/>
              <w:jc w:val="center"/>
              <w:rPr>
                <w:color w:val="000000"/>
              </w:rPr>
            </w:pPr>
            <w:r>
              <w:rPr>
                <w:color w:val="000000"/>
              </w:rPr>
              <w:t>TC005</w:t>
            </w:r>
          </w:p>
        </w:tc>
        <w:tc>
          <w:tcPr>
            <w:tcW w:w="1652" w:type="dxa"/>
            <w:tcBorders>
              <w:top w:val="single" w:sz="4" w:space="0" w:color="auto"/>
              <w:left w:val="nil"/>
              <w:bottom w:val="single" w:sz="4" w:space="0" w:color="auto"/>
              <w:right w:val="single" w:sz="4" w:space="0" w:color="auto"/>
            </w:tcBorders>
            <w:shd w:val="clear" w:color="auto" w:fill="auto"/>
            <w:noWrap/>
          </w:tcPr>
          <w:p w14:paraId="1602F507" w14:textId="5F0A0EF8"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A7ED361" w14:textId="1FED1EE1"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E7FEECE" w14:textId="66C66EF5"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4CF92203" w14:textId="659BA94F" w:rsidR="00940F52" w:rsidRDefault="00940F52" w:rsidP="00940F52">
            <w:pPr>
              <w:pStyle w:val="TableText"/>
              <w:rPr>
                <w:color w:val="000000"/>
              </w:rPr>
            </w:pPr>
            <w:r>
              <w:rPr>
                <w:color w:val="000000"/>
              </w:rPr>
              <w:t>NONE</w:t>
            </w:r>
          </w:p>
        </w:tc>
      </w:tr>
      <w:tr w:rsidR="00940F52" w:rsidRPr="000E5658" w14:paraId="2DF46365"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4870430" w14:textId="1FBB22A7"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6AB85AB6" w14:textId="692D2A2C" w:rsidR="00940F52" w:rsidRDefault="00940F52" w:rsidP="00940F52">
            <w:pPr>
              <w:pStyle w:val="TableText"/>
              <w:jc w:val="center"/>
              <w:rPr>
                <w:color w:val="000000"/>
              </w:rPr>
            </w:pPr>
            <w:r>
              <w:rPr>
                <w:color w:val="000000"/>
              </w:rPr>
              <w:t>TC006</w:t>
            </w:r>
          </w:p>
        </w:tc>
        <w:tc>
          <w:tcPr>
            <w:tcW w:w="1652" w:type="dxa"/>
            <w:tcBorders>
              <w:top w:val="single" w:sz="4" w:space="0" w:color="auto"/>
              <w:left w:val="nil"/>
              <w:bottom w:val="single" w:sz="4" w:space="0" w:color="auto"/>
              <w:right w:val="single" w:sz="4" w:space="0" w:color="auto"/>
            </w:tcBorders>
            <w:shd w:val="clear" w:color="auto" w:fill="auto"/>
            <w:noWrap/>
          </w:tcPr>
          <w:p w14:paraId="3D7CD794" w14:textId="04B7BB18"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79670BF9" w14:textId="17914AC8"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1434D0A" w14:textId="3BEEA3F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0DEF3C99" w14:textId="4D13FA64" w:rsidR="00940F52" w:rsidRDefault="00940F52" w:rsidP="00940F52">
            <w:pPr>
              <w:pStyle w:val="TableText"/>
              <w:rPr>
                <w:color w:val="000000"/>
              </w:rPr>
            </w:pPr>
            <w:r>
              <w:rPr>
                <w:color w:val="000000"/>
              </w:rPr>
              <w:t>NONE</w:t>
            </w:r>
          </w:p>
        </w:tc>
      </w:tr>
    </w:tbl>
    <w:p w14:paraId="6FFDD90C" w14:textId="50AA2182" w:rsidR="001832A5" w:rsidRDefault="001832A5">
      <w:pPr>
        <w:rPr>
          <w:ins w:id="1226" w:author="AUu" w:date="2016-11-21T14:03:00Z"/>
        </w:rPr>
      </w:pPr>
    </w:p>
    <w:p w14:paraId="29D44F5F" w14:textId="77777777" w:rsidR="001832A5" w:rsidRDefault="001832A5">
      <w:pPr>
        <w:rPr>
          <w:ins w:id="1227" w:author="AUu" w:date="2016-11-21T14:03:00Z"/>
        </w:rPr>
      </w:pPr>
      <w:ins w:id="1228" w:author="AUu" w:date="2016-11-21T14:03:00Z">
        <w:r>
          <w:br w:type="page"/>
        </w:r>
      </w:ins>
    </w:p>
    <w:p w14:paraId="0BA4E9CD" w14:textId="50F5AC81" w:rsidR="005764A7" w:rsidDel="001832A5" w:rsidRDefault="005764A7">
      <w:pPr>
        <w:rPr>
          <w:del w:id="1229" w:author="AUu" w:date="2016-11-21T14:03:00Z"/>
        </w:rPr>
      </w:pPr>
    </w:p>
    <w:p w14:paraId="4F39557A" w14:textId="0E96A4DC" w:rsidR="000A309F" w:rsidRDefault="0086294A" w:rsidP="00652ED1">
      <w:pPr>
        <w:pStyle w:val="Heading1"/>
        <w:numPr>
          <w:ilvl w:val="0"/>
          <w:numId w:val="0"/>
        </w:numPr>
        <w:ind w:left="576" w:hanging="576"/>
        <w:rPr>
          <w:rFonts w:eastAsia="Arial"/>
        </w:rPr>
      </w:pPr>
      <w:bookmarkStart w:id="1230" w:name="_Ref443896273"/>
      <w:bookmarkStart w:id="1231" w:name="_Ref443896937"/>
      <w:bookmarkStart w:id="1232" w:name="_Ref443896958"/>
      <w:bookmarkStart w:id="1233" w:name="_Toc467532657"/>
      <w:r>
        <w:rPr>
          <w:rFonts w:eastAsia="Arial"/>
        </w:rPr>
        <w:t xml:space="preserve">Appendix B - </w:t>
      </w:r>
      <w:r w:rsidR="005D5DF2">
        <w:rPr>
          <w:rFonts w:eastAsia="Arial"/>
        </w:rPr>
        <w:t>Defect Log</w:t>
      </w:r>
      <w:bookmarkEnd w:id="1230"/>
      <w:bookmarkEnd w:id="1231"/>
      <w:bookmarkEnd w:id="1232"/>
      <w:bookmarkEnd w:id="1233"/>
    </w:p>
    <w:p w14:paraId="65911AD6" w14:textId="46EB8117" w:rsidR="000A309F" w:rsidRPr="00CA1EEE" w:rsidRDefault="0013760B" w:rsidP="00933A93">
      <w:pPr>
        <w:pStyle w:val="Caption"/>
        <w:spacing w:before="240"/>
      </w:pPr>
      <w:bookmarkStart w:id="1234" w:name="_Toc467532662"/>
      <w:r w:rsidRPr="00CA1EEE">
        <w:t xml:space="preserve">Table </w:t>
      </w:r>
      <w:fldSimple w:instr=" SEQ Table \* ARABIC ">
        <w:r w:rsidR="00155D44">
          <w:rPr>
            <w:noProof/>
          </w:rPr>
          <w:t>4</w:t>
        </w:r>
      </w:fldSimple>
      <w:r w:rsidRPr="00CA1EEE">
        <w:t>: Defect Summary Status</w:t>
      </w:r>
      <w:bookmarkEnd w:id="1234"/>
    </w:p>
    <w:tbl>
      <w:tblPr>
        <w:tblW w:w="5000" w:type="pct"/>
        <w:shd w:val="clear" w:color="auto" w:fill="FFFFFF" w:themeFill="background1"/>
        <w:tblLook w:val="04A0" w:firstRow="1" w:lastRow="0" w:firstColumn="1" w:lastColumn="0" w:noHBand="0" w:noVBand="1"/>
      </w:tblPr>
      <w:tblGrid>
        <w:gridCol w:w="3026"/>
        <w:gridCol w:w="1120"/>
        <w:gridCol w:w="1302"/>
        <w:gridCol w:w="1954"/>
        <w:gridCol w:w="2920"/>
        <w:gridCol w:w="2217"/>
        <w:gridCol w:w="1933"/>
      </w:tblGrid>
      <w:tr w:rsidR="00FD4363" w:rsidRPr="00675FAA" w14:paraId="5B07D08C" w14:textId="77777777" w:rsidTr="005756E4">
        <w:trPr>
          <w:trHeight w:val="288"/>
        </w:trPr>
        <w:tc>
          <w:tcPr>
            <w:tcW w:w="10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8EBF54B" w14:textId="77777777" w:rsidR="00FD4363" w:rsidRPr="005553BB" w:rsidRDefault="00FD4363" w:rsidP="000D5206">
            <w:pPr>
              <w:pStyle w:val="TableHeading"/>
            </w:pPr>
            <w:bookmarkStart w:id="1235" w:name="COL1_TBL3" w:colFirst="0" w:colLast="0"/>
            <w:r w:rsidRPr="005553BB">
              <w:t>Status/Severity</w:t>
            </w:r>
          </w:p>
        </w:tc>
        <w:tc>
          <w:tcPr>
            <w:tcW w:w="387"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2F2DFC37" w14:textId="77777777" w:rsidR="00FD4363" w:rsidRPr="005553BB" w:rsidRDefault="00FD4363" w:rsidP="000D5206">
            <w:pPr>
              <w:pStyle w:val="TableHeading"/>
            </w:pPr>
            <w:r w:rsidRPr="005553BB">
              <w:t>New</w:t>
            </w:r>
          </w:p>
        </w:tc>
        <w:tc>
          <w:tcPr>
            <w:tcW w:w="450"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123185C7" w14:textId="77777777" w:rsidR="00FD4363" w:rsidRPr="005553BB" w:rsidRDefault="00FD4363" w:rsidP="000D5206">
            <w:pPr>
              <w:pStyle w:val="TableHeading"/>
            </w:pPr>
            <w:r w:rsidRPr="005553BB">
              <w:t>Open</w:t>
            </w:r>
          </w:p>
        </w:tc>
        <w:tc>
          <w:tcPr>
            <w:tcW w:w="675"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10E5D4D3" w14:textId="77777777" w:rsidR="00FD4363" w:rsidRPr="005553BB" w:rsidRDefault="00FD4363" w:rsidP="000D5206">
            <w:pPr>
              <w:pStyle w:val="TableHeading"/>
            </w:pPr>
            <w:r w:rsidRPr="005553BB">
              <w:t>Fix in Progress</w:t>
            </w:r>
          </w:p>
        </w:tc>
        <w:tc>
          <w:tcPr>
            <w:tcW w:w="1009"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5C225899" w14:textId="52E7EC70" w:rsidR="00FD4363" w:rsidRPr="005553BB" w:rsidRDefault="00FD4363" w:rsidP="000D5206">
            <w:pPr>
              <w:pStyle w:val="TableHeading"/>
            </w:pPr>
            <w:r w:rsidRPr="005553BB">
              <w:t>Ready for Retest</w:t>
            </w:r>
            <w:r>
              <w:t xml:space="preserve"> (VA)</w:t>
            </w:r>
          </w:p>
        </w:tc>
        <w:tc>
          <w:tcPr>
            <w:tcW w:w="766"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6C2C08EF" w14:textId="32C1E12B" w:rsidR="00FD4363" w:rsidRPr="005553BB" w:rsidRDefault="00FD4363" w:rsidP="00FD4363">
            <w:pPr>
              <w:pStyle w:val="TableHeading"/>
            </w:pPr>
            <w:r w:rsidRPr="005553BB">
              <w:t xml:space="preserve">Closed </w:t>
            </w:r>
            <w:r>
              <w:t>(APEX)</w:t>
            </w:r>
          </w:p>
        </w:tc>
        <w:tc>
          <w:tcPr>
            <w:tcW w:w="668"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07DD9773" w14:textId="77777777" w:rsidR="00FD4363" w:rsidRPr="005553BB" w:rsidRDefault="00FD4363" w:rsidP="000D5206">
            <w:pPr>
              <w:pStyle w:val="TableHeading"/>
            </w:pPr>
            <w:r w:rsidRPr="005553BB">
              <w:t>Grand Total</w:t>
            </w:r>
          </w:p>
        </w:tc>
      </w:tr>
      <w:bookmarkEnd w:id="1235"/>
      <w:tr w:rsidR="00FD4363" w:rsidRPr="00675FAA" w14:paraId="0313E1CC" w14:textId="77777777" w:rsidTr="005756E4">
        <w:trPr>
          <w:trHeight w:val="288"/>
        </w:trPr>
        <w:tc>
          <w:tcPr>
            <w:tcW w:w="1045" w:type="pct"/>
            <w:tcBorders>
              <w:top w:val="nil"/>
              <w:left w:val="single" w:sz="4" w:space="0" w:color="auto"/>
              <w:bottom w:val="single" w:sz="4" w:space="0" w:color="auto"/>
              <w:right w:val="single" w:sz="4" w:space="0" w:color="auto"/>
            </w:tcBorders>
            <w:shd w:val="clear" w:color="auto" w:fill="FFFFFF" w:themeFill="background1"/>
            <w:vAlign w:val="center"/>
            <w:hideMark/>
          </w:tcPr>
          <w:p w14:paraId="55D8666C" w14:textId="77777777" w:rsidR="00FD4363" w:rsidRPr="005553BB" w:rsidRDefault="00FD4363" w:rsidP="000D5206">
            <w:pPr>
              <w:pStyle w:val="TableText"/>
              <w:rPr>
                <w:b/>
              </w:rPr>
            </w:pPr>
            <w:r w:rsidRPr="005553BB">
              <w:rPr>
                <w:b/>
              </w:rPr>
              <w:t>Critical</w:t>
            </w:r>
          </w:p>
        </w:tc>
        <w:tc>
          <w:tcPr>
            <w:tcW w:w="387" w:type="pct"/>
            <w:tcBorders>
              <w:top w:val="nil"/>
              <w:left w:val="nil"/>
              <w:bottom w:val="single" w:sz="4" w:space="0" w:color="auto"/>
              <w:right w:val="single" w:sz="4" w:space="0" w:color="auto"/>
            </w:tcBorders>
            <w:shd w:val="clear" w:color="auto" w:fill="FFFFFF" w:themeFill="background1"/>
            <w:vAlign w:val="center"/>
            <w:hideMark/>
          </w:tcPr>
          <w:p w14:paraId="69DE15B9" w14:textId="4067C9C9" w:rsidR="00FD4363" w:rsidRPr="00675FAA" w:rsidRDefault="00FD4363" w:rsidP="000D5206">
            <w:pPr>
              <w:pStyle w:val="TableText"/>
            </w:pPr>
            <w:r>
              <w:t>0</w:t>
            </w:r>
          </w:p>
        </w:tc>
        <w:tc>
          <w:tcPr>
            <w:tcW w:w="450" w:type="pct"/>
            <w:tcBorders>
              <w:top w:val="nil"/>
              <w:left w:val="nil"/>
              <w:bottom w:val="single" w:sz="4" w:space="0" w:color="auto"/>
              <w:right w:val="single" w:sz="4" w:space="0" w:color="auto"/>
            </w:tcBorders>
            <w:shd w:val="clear" w:color="auto" w:fill="FFFFFF" w:themeFill="background1"/>
            <w:vAlign w:val="center"/>
            <w:hideMark/>
          </w:tcPr>
          <w:p w14:paraId="07F447E8" w14:textId="2DE154B4" w:rsidR="00FD4363" w:rsidRPr="00675FAA" w:rsidRDefault="000614B1" w:rsidP="000D5206">
            <w:pPr>
              <w:pStyle w:val="TableText"/>
            </w:pPr>
            <w:r>
              <w:t>0</w:t>
            </w:r>
          </w:p>
        </w:tc>
        <w:tc>
          <w:tcPr>
            <w:tcW w:w="675" w:type="pct"/>
            <w:tcBorders>
              <w:top w:val="nil"/>
              <w:left w:val="nil"/>
              <w:bottom w:val="single" w:sz="4" w:space="0" w:color="auto"/>
              <w:right w:val="single" w:sz="4" w:space="0" w:color="auto"/>
            </w:tcBorders>
            <w:shd w:val="clear" w:color="auto" w:fill="FFFFFF" w:themeFill="background1"/>
            <w:vAlign w:val="center"/>
            <w:hideMark/>
          </w:tcPr>
          <w:p w14:paraId="41773FC3" w14:textId="23ADFC25" w:rsidR="00FD4363" w:rsidRPr="00675FAA" w:rsidRDefault="008B5441" w:rsidP="000D5206">
            <w:pPr>
              <w:pStyle w:val="TableText"/>
            </w:pPr>
            <w:r>
              <w:t>2</w:t>
            </w:r>
          </w:p>
        </w:tc>
        <w:tc>
          <w:tcPr>
            <w:tcW w:w="1009" w:type="pct"/>
            <w:tcBorders>
              <w:top w:val="nil"/>
              <w:left w:val="nil"/>
              <w:bottom w:val="single" w:sz="4" w:space="0" w:color="auto"/>
              <w:right w:val="single" w:sz="4" w:space="0" w:color="auto"/>
            </w:tcBorders>
            <w:shd w:val="clear" w:color="auto" w:fill="FFFFFF" w:themeFill="background1"/>
            <w:vAlign w:val="center"/>
            <w:hideMark/>
          </w:tcPr>
          <w:p w14:paraId="16D5E353" w14:textId="6F669D40" w:rsidR="00FD4363" w:rsidRPr="00675FAA" w:rsidRDefault="000614B1" w:rsidP="000D5206">
            <w:pPr>
              <w:pStyle w:val="TableText"/>
            </w:pPr>
            <w:r>
              <w:t>0</w:t>
            </w:r>
          </w:p>
        </w:tc>
        <w:tc>
          <w:tcPr>
            <w:tcW w:w="766" w:type="pct"/>
            <w:tcBorders>
              <w:top w:val="nil"/>
              <w:left w:val="nil"/>
              <w:bottom w:val="single" w:sz="4" w:space="0" w:color="auto"/>
              <w:right w:val="single" w:sz="4" w:space="0" w:color="auto"/>
            </w:tcBorders>
            <w:shd w:val="clear" w:color="auto" w:fill="FFFFFF" w:themeFill="background1"/>
            <w:vAlign w:val="center"/>
            <w:hideMark/>
          </w:tcPr>
          <w:p w14:paraId="6EAC3651" w14:textId="64AEDA6D" w:rsidR="00FD4363" w:rsidRPr="00675FAA" w:rsidRDefault="008B5441" w:rsidP="000D5206">
            <w:pPr>
              <w:pStyle w:val="TableText"/>
            </w:pPr>
            <w:r>
              <w:t>0</w:t>
            </w:r>
          </w:p>
        </w:tc>
        <w:tc>
          <w:tcPr>
            <w:tcW w:w="668" w:type="pct"/>
            <w:tcBorders>
              <w:top w:val="nil"/>
              <w:left w:val="nil"/>
              <w:bottom w:val="single" w:sz="4" w:space="0" w:color="auto"/>
              <w:right w:val="single" w:sz="4" w:space="0" w:color="auto"/>
            </w:tcBorders>
            <w:shd w:val="clear" w:color="auto" w:fill="FFFFFF" w:themeFill="background1"/>
            <w:vAlign w:val="center"/>
          </w:tcPr>
          <w:p w14:paraId="7BDA5C4D" w14:textId="22FE7046" w:rsidR="00FD4363" w:rsidRPr="00675FAA" w:rsidRDefault="00D86299" w:rsidP="000D5206">
            <w:pPr>
              <w:pStyle w:val="TableText"/>
            </w:pPr>
            <w:r>
              <w:t>2</w:t>
            </w:r>
          </w:p>
        </w:tc>
      </w:tr>
      <w:tr w:rsidR="00FD4363" w:rsidRPr="00675FAA" w14:paraId="4B4D8737" w14:textId="77777777" w:rsidTr="005756E4">
        <w:trPr>
          <w:trHeight w:val="288"/>
        </w:trPr>
        <w:tc>
          <w:tcPr>
            <w:tcW w:w="1045" w:type="pct"/>
            <w:tcBorders>
              <w:top w:val="nil"/>
              <w:left w:val="single" w:sz="4" w:space="0" w:color="auto"/>
              <w:bottom w:val="single" w:sz="4" w:space="0" w:color="auto"/>
              <w:right w:val="single" w:sz="4" w:space="0" w:color="auto"/>
            </w:tcBorders>
            <w:shd w:val="clear" w:color="auto" w:fill="FFFFFF" w:themeFill="background1"/>
            <w:vAlign w:val="center"/>
            <w:hideMark/>
          </w:tcPr>
          <w:p w14:paraId="2CCA1146" w14:textId="67552969" w:rsidR="00FD4363" w:rsidRPr="005553BB" w:rsidRDefault="00FD4363" w:rsidP="000D5206">
            <w:pPr>
              <w:pStyle w:val="TableText"/>
              <w:rPr>
                <w:b/>
              </w:rPr>
            </w:pPr>
            <w:r w:rsidRPr="005553BB">
              <w:rPr>
                <w:b/>
              </w:rPr>
              <w:t>High</w:t>
            </w:r>
          </w:p>
        </w:tc>
        <w:tc>
          <w:tcPr>
            <w:tcW w:w="387" w:type="pct"/>
            <w:tcBorders>
              <w:top w:val="nil"/>
              <w:left w:val="nil"/>
              <w:bottom w:val="single" w:sz="4" w:space="0" w:color="auto"/>
              <w:right w:val="single" w:sz="4" w:space="0" w:color="auto"/>
            </w:tcBorders>
            <w:shd w:val="clear" w:color="auto" w:fill="FFFFFF" w:themeFill="background1"/>
            <w:vAlign w:val="center"/>
            <w:hideMark/>
          </w:tcPr>
          <w:p w14:paraId="5F056CD1" w14:textId="7FF3A68A" w:rsidR="00FD4363" w:rsidRPr="00675FAA" w:rsidRDefault="00FD4363" w:rsidP="000D5206">
            <w:pPr>
              <w:pStyle w:val="TableText"/>
            </w:pPr>
            <w:r>
              <w:t>0</w:t>
            </w:r>
          </w:p>
        </w:tc>
        <w:tc>
          <w:tcPr>
            <w:tcW w:w="450" w:type="pct"/>
            <w:tcBorders>
              <w:top w:val="nil"/>
              <w:left w:val="nil"/>
              <w:bottom w:val="single" w:sz="4" w:space="0" w:color="auto"/>
              <w:right w:val="single" w:sz="4" w:space="0" w:color="auto"/>
            </w:tcBorders>
            <w:shd w:val="clear" w:color="auto" w:fill="FFFFFF" w:themeFill="background1"/>
            <w:vAlign w:val="center"/>
            <w:hideMark/>
          </w:tcPr>
          <w:p w14:paraId="6E2C7C38" w14:textId="1CE7E2DE" w:rsidR="00FD4363" w:rsidRPr="00675FAA" w:rsidRDefault="00FD4363" w:rsidP="000D5206">
            <w:pPr>
              <w:pStyle w:val="TableText"/>
            </w:pPr>
            <w:r>
              <w:t>0</w:t>
            </w:r>
          </w:p>
        </w:tc>
        <w:tc>
          <w:tcPr>
            <w:tcW w:w="675" w:type="pct"/>
            <w:tcBorders>
              <w:top w:val="nil"/>
              <w:left w:val="nil"/>
              <w:bottom w:val="single" w:sz="4" w:space="0" w:color="auto"/>
              <w:right w:val="single" w:sz="4" w:space="0" w:color="auto"/>
            </w:tcBorders>
            <w:shd w:val="clear" w:color="auto" w:fill="FFFFFF" w:themeFill="background1"/>
            <w:vAlign w:val="center"/>
            <w:hideMark/>
          </w:tcPr>
          <w:p w14:paraId="3BA65892" w14:textId="38BD4061" w:rsidR="00FD4363" w:rsidRPr="00675FAA" w:rsidRDefault="00F64F9E" w:rsidP="000D5206">
            <w:pPr>
              <w:pStyle w:val="TableText"/>
            </w:pPr>
            <w:ins w:id="1236" w:author="AUu" w:date="2016-11-21T15:16:00Z">
              <w:r>
                <w:t>0</w:t>
              </w:r>
            </w:ins>
            <w:del w:id="1237" w:author="AUu" w:date="2016-11-21T15:16:00Z">
              <w:r w:rsidR="008B5441" w:rsidDel="00F64F9E">
                <w:delText>1</w:delText>
              </w:r>
            </w:del>
          </w:p>
        </w:tc>
        <w:tc>
          <w:tcPr>
            <w:tcW w:w="1009" w:type="pct"/>
            <w:tcBorders>
              <w:top w:val="nil"/>
              <w:left w:val="nil"/>
              <w:bottom w:val="single" w:sz="4" w:space="0" w:color="auto"/>
              <w:right w:val="single" w:sz="4" w:space="0" w:color="auto"/>
            </w:tcBorders>
            <w:shd w:val="clear" w:color="auto" w:fill="FFFFFF" w:themeFill="background1"/>
            <w:vAlign w:val="center"/>
            <w:hideMark/>
          </w:tcPr>
          <w:p w14:paraId="77A0A5FD" w14:textId="2DBC35F3" w:rsidR="00FD4363" w:rsidRPr="00675FAA" w:rsidRDefault="008B5441" w:rsidP="000D5206">
            <w:pPr>
              <w:pStyle w:val="TableText"/>
            </w:pPr>
            <w:del w:id="1238" w:author="AUu" w:date="2016-11-21T22:58:00Z">
              <w:r w:rsidDel="00CA6196">
                <w:delText>1</w:delText>
              </w:r>
            </w:del>
            <w:ins w:id="1239" w:author="AUu" w:date="2016-11-21T22:58:00Z">
              <w:r w:rsidR="00CA6196">
                <w:t>3</w:t>
              </w:r>
            </w:ins>
          </w:p>
        </w:tc>
        <w:tc>
          <w:tcPr>
            <w:tcW w:w="766" w:type="pct"/>
            <w:tcBorders>
              <w:top w:val="nil"/>
              <w:left w:val="nil"/>
              <w:bottom w:val="single" w:sz="4" w:space="0" w:color="auto"/>
              <w:right w:val="single" w:sz="4" w:space="0" w:color="auto"/>
            </w:tcBorders>
            <w:shd w:val="clear" w:color="auto" w:fill="FFFFFF" w:themeFill="background1"/>
            <w:vAlign w:val="center"/>
            <w:hideMark/>
          </w:tcPr>
          <w:p w14:paraId="7C435EDB" w14:textId="6CE56BF7" w:rsidR="00FD4363" w:rsidRPr="00675FAA" w:rsidRDefault="00CA6196" w:rsidP="000D5206">
            <w:pPr>
              <w:pStyle w:val="TableText"/>
            </w:pPr>
            <w:ins w:id="1240" w:author="AUu" w:date="2016-11-21T22:59:00Z">
              <w:r>
                <w:t>1</w:t>
              </w:r>
            </w:ins>
            <w:del w:id="1241" w:author="AUu" w:date="2016-11-21T15:16:00Z">
              <w:r w:rsidR="00D86299" w:rsidDel="00F64F9E">
                <w:delText>2</w:delText>
              </w:r>
            </w:del>
          </w:p>
        </w:tc>
        <w:tc>
          <w:tcPr>
            <w:tcW w:w="668" w:type="pct"/>
            <w:tcBorders>
              <w:top w:val="nil"/>
              <w:left w:val="nil"/>
              <w:bottom w:val="single" w:sz="4" w:space="0" w:color="auto"/>
              <w:right w:val="single" w:sz="4" w:space="0" w:color="auto"/>
            </w:tcBorders>
            <w:shd w:val="clear" w:color="auto" w:fill="FFFFFF" w:themeFill="background1"/>
            <w:vAlign w:val="center"/>
          </w:tcPr>
          <w:p w14:paraId="4B5D09CB" w14:textId="085AF233" w:rsidR="00FD4363" w:rsidRPr="00675FAA" w:rsidRDefault="00D86299" w:rsidP="000D5206">
            <w:pPr>
              <w:pStyle w:val="TableText"/>
            </w:pPr>
            <w:del w:id="1242" w:author="AUu" w:date="2016-11-21T22:55:00Z">
              <w:r w:rsidDel="00CA6196">
                <w:delText>4</w:delText>
              </w:r>
            </w:del>
            <w:ins w:id="1243" w:author="AUu" w:date="2016-11-21T22:55:00Z">
              <w:r w:rsidR="00CA6196">
                <w:t>4</w:t>
              </w:r>
            </w:ins>
          </w:p>
        </w:tc>
      </w:tr>
      <w:tr w:rsidR="00FD4363" w:rsidRPr="00675FAA" w14:paraId="5A32E9D8" w14:textId="77777777" w:rsidTr="005756E4">
        <w:trPr>
          <w:trHeight w:val="288"/>
        </w:trPr>
        <w:tc>
          <w:tcPr>
            <w:tcW w:w="1045" w:type="pct"/>
            <w:tcBorders>
              <w:top w:val="nil"/>
              <w:left w:val="single" w:sz="4" w:space="0" w:color="auto"/>
              <w:bottom w:val="single" w:sz="4" w:space="0" w:color="auto"/>
              <w:right w:val="single" w:sz="4" w:space="0" w:color="auto"/>
            </w:tcBorders>
            <w:shd w:val="clear" w:color="auto" w:fill="FFFFFF" w:themeFill="background1"/>
            <w:vAlign w:val="center"/>
            <w:hideMark/>
          </w:tcPr>
          <w:p w14:paraId="78492AFC" w14:textId="77777777" w:rsidR="00FD4363" w:rsidRPr="005553BB" w:rsidRDefault="00FD4363" w:rsidP="000D5206">
            <w:pPr>
              <w:pStyle w:val="TableText"/>
              <w:rPr>
                <w:b/>
              </w:rPr>
            </w:pPr>
            <w:r w:rsidRPr="005553BB">
              <w:rPr>
                <w:b/>
              </w:rPr>
              <w:t>Medium</w:t>
            </w:r>
          </w:p>
        </w:tc>
        <w:tc>
          <w:tcPr>
            <w:tcW w:w="387" w:type="pct"/>
            <w:tcBorders>
              <w:top w:val="nil"/>
              <w:left w:val="nil"/>
              <w:bottom w:val="single" w:sz="4" w:space="0" w:color="auto"/>
              <w:right w:val="single" w:sz="4" w:space="0" w:color="auto"/>
            </w:tcBorders>
            <w:shd w:val="clear" w:color="auto" w:fill="FFFFFF" w:themeFill="background1"/>
            <w:vAlign w:val="center"/>
            <w:hideMark/>
          </w:tcPr>
          <w:p w14:paraId="2A02F5DE" w14:textId="27FCA14E" w:rsidR="00FD4363" w:rsidRPr="00675FAA" w:rsidRDefault="00FD4363" w:rsidP="000D5206">
            <w:pPr>
              <w:pStyle w:val="TableText"/>
            </w:pPr>
            <w:r>
              <w:t>0</w:t>
            </w:r>
          </w:p>
        </w:tc>
        <w:tc>
          <w:tcPr>
            <w:tcW w:w="450" w:type="pct"/>
            <w:tcBorders>
              <w:top w:val="nil"/>
              <w:left w:val="nil"/>
              <w:bottom w:val="single" w:sz="4" w:space="0" w:color="auto"/>
              <w:right w:val="single" w:sz="4" w:space="0" w:color="auto"/>
            </w:tcBorders>
            <w:shd w:val="clear" w:color="auto" w:fill="FFFFFF" w:themeFill="background1"/>
            <w:vAlign w:val="center"/>
            <w:hideMark/>
          </w:tcPr>
          <w:p w14:paraId="4E9F03EA" w14:textId="10D4C39E" w:rsidR="00FD4363" w:rsidRPr="00675FAA" w:rsidRDefault="00FD4363" w:rsidP="000D5206">
            <w:pPr>
              <w:pStyle w:val="TableText"/>
            </w:pPr>
            <w:r>
              <w:t>0</w:t>
            </w:r>
          </w:p>
        </w:tc>
        <w:tc>
          <w:tcPr>
            <w:tcW w:w="675" w:type="pct"/>
            <w:tcBorders>
              <w:top w:val="nil"/>
              <w:left w:val="nil"/>
              <w:bottom w:val="single" w:sz="4" w:space="0" w:color="auto"/>
              <w:right w:val="single" w:sz="4" w:space="0" w:color="auto"/>
            </w:tcBorders>
            <w:shd w:val="clear" w:color="auto" w:fill="FFFFFF" w:themeFill="background1"/>
            <w:vAlign w:val="center"/>
            <w:hideMark/>
          </w:tcPr>
          <w:p w14:paraId="4565FFAD" w14:textId="3B30BC45" w:rsidR="00FD4363" w:rsidRPr="00675FAA" w:rsidRDefault="008B5441" w:rsidP="000D5206">
            <w:pPr>
              <w:pStyle w:val="TableText"/>
            </w:pPr>
            <w:del w:id="1244" w:author="AUu" w:date="2016-11-21T22:57:00Z">
              <w:r w:rsidDel="00CA6196">
                <w:delText>1</w:delText>
              </w:r>
            </w:del>
            <w:ins w:id="1245" w:author="AUu" w:date="2016-11-21T22:57:00Z">
              <w:r w:rsidR="00CA6196">
                <w:t>2</w:t>
              </w:r>
            </w:ins>
          </w:p>
        </w:tc>
        <w:tc>
          <w:tcPr>
            <w:tcW w:w="1009" w:type="pct"/>
            <w:tcBorders>
              <w:top w:val="nil"/>
              <w:left w:val="nil"/>
              <w:bottom w:val="single" w:sz="4" w:space="0" w:color="auto"/>
              <w:right w:val="single" w:sz="4" w:space="0" w:color="auto"/>
            </w:tcBorders>
            <w:shd w:val="clear" w:color="auto" w:fill="FFFFFF" w:themeFill="background1"/>
            <w:vAlign w:val="center"/>
            <w:hideMark/>
          </w:tcPr>
          <w:p w14:paraId="750E5740" w14:textId="7E3AF687" w:rsidR="00FD4363" w:rsidRPr="00675FAA" w:rsidRDefault="000614B1" w:rsidP="000D5206">
            <w:pPr>
              <w:pStyle w:val="TableText"/>
            </w:pPr>
            <w:del w:id="1246" w:author="AUu" w:date="2016-11-21T22:58:00Z">
              <w:r w:rsidDel="00CA6196">
                <w:delText>3</w:delText>
              </w:r>
            </w:del>
            <w:ins w:id="1247" w:author="AUu" w:date="2016-11-21T22:58:00Z">
              <w:r w:rsidR="00CA6196">
                <w:t>6</w:t>
              </w:r>
            </w:ins>
          </w:p>
        </w:tc>
        <w:tc>
          <w:tcPr>
            <w:tcW w:w="766" w:type="pct"/>
            <w:tcBorders>
              <w:top w:val="nil"/>
              <w:left w:val="nil"/>
              <w:bottom w:val="single" w:sz="4" w:space="0" w:color="auto"/>
              <w:right w:val="single" w:sz="4" w:space="0" w:color="auto"/>
            </w:tcBorders>
            <w:shd w:val="clear" w:color="auto" w:fill="FFFFFF" w:themeFill="background1"/>
            <w:vAlign w:val="center"/>
            <w:hideMark/>
          </w:tcPr>
          <w:p w14:paraId="12C1BA29" w14:textId="3D806E99" w:rsidR="00FD4363" w:rsidRPr="00675FAA" w:rsidRDefault="00D86299" w:rsidP="000D5206">
            <w:pPr>
              <w:pStyle w:val="TableText"/>
            </w:pPr>
            <w:del w:id="1248" w:author="AUu" w:date="2016-11-21T22:59:00Z">
              <w:r w:rsidDel="00CA6196">
                <w:delText>7</w:delText>
              </w:r>
            </w:del>
            <w:ins w:id="1249" w:author="AUu" w:date="2016-11-21T22:59:00Z">
              <w:r w:rsidR="00CA6196">
                <w:t>5</w:t>
              </w:r>
            </w:ins>
          </w:p>
        </w:tc>
        <w:tc>
          <w:tcPr>
            <w:tcW w:w="668" w:type="pct"/>
            <w:tcBorders>
              <w:top w:val="nil"/>
              <w:left w:val="nil"/>
              <w:bottom w:val="single" w:sz="4" w:space="0" w:color="auto"/>
              <w:right w:val="single" w:sz="4" w:space="0" w:color="auto"/>
            </w:tcBorders>
            <w:shd w:val="clear" w:color="auto" w:fill="FFFFFF" w:themeFill="background1"/>
            <w:vAlign w:val="center"/>
          </w:tcPr>
          <w:p w14:paraId="4DABFDC2" w14:textId="687A0EB6" w:rsidR="00FD4363" w:rsidRPr="00675FAA" w:rsidRDefault="00D86299" w:rsidP="000D5206">
            <w:pPr>
              <w:pStyle w:val="TableText"/>
            </w:pPr>
            <w:r>
              <w:t>1</w:t>
            </w:r>
            <w:ins w:id="1250" w:author="AUu" w:date="2016-11-21T23:00:00Z">
              <w:r w:rsidR="00CA6196">
                <w:t>3</w:t>
              </w:r>
            </w:ins>
            <w:del w:id="1251" w:author="AUu" w:date="2016-11-21T23:00:00Z">
              <w:r w:rsidDel="00CA6196">
                <w:delText>1</w:delText>
              </w:r>
            </w:del>
          </w:p>
        </w:tc>
      </w:tr>
      <w:tr w:rsidR="00FD4363" w:rsidRPr="00675FAA" w14:paraId="2DB82468" w14:textId="77777777" w:rsidTr="005756E4">
        <w:trPr>
          <w:trHeight w:val="288"/>
        </w:trPr>
        <w:tc>
          <w:tcPr>
            <w:tcW w:w="1045" w:type="pct"/>
            <w:tcBorders>
              <w:top w:val="nil"/>
              <w:left w:val="single" w:sz="4" w:space="0" w:color="auto"/>
              <w:bottom w:val="single" w:sz="4" w:space="0" w:color="auto"/>
              <w:right w:val="single" w:sz="4" w:space="0" w:color="auto"/>
            </w:tcBorders>
            <w:shd w:val="clear" w:color="auto" w:fill="FFFFFF" w:themeFill="background1"/>
            <w:vAlign w:val="center"/>
            <w:hideMark/>
          </w:tcPr>
          <w:p w14:paraId="6E41F2A9" w14:textId="77777777" w:rsidR="00FD4363" w:rsidRPr="005553BB" w:rsidRDefault="00FD4363" w:rsidP="000D5206">
            <w:pPr>
              <w:pStyle w:val="TableText"/>
              <w:rPr>
                <w:b/>
              </w:rPr>
            </w:pPr>
            <w:r w:rsidRPr="005553BB">
              <w:rPr>
                <w:b/>
              </w:rPr>
              <w:t>Low</w:t>
            </w:r>
          </w:p>
        </w:tc>
        <w:tc>
          <w:tcPr>
            <w:tcW w:w="387" w:type="pct"/>
            <w:tcBorders>
              <w:top w:val="nil"/>
              <w:left w:val="nil"/>
              <w:bottom w:val="single" w:sz="4" w:space="0" w:color="auto"/>
              <w:right w:val="single" w:sz="4" w:space="0" w:color="auto"/>
            </w:tcBorders>
            <w:shd w:val="clear" w:color="auto" w:fill="FFFFFF" w:themeFill="background1"/>
            <w:vAlign w:val="center"/>
            <w:hideMark/>
          </w:tcPr>
          <w:p w14:paraId="73072C83" w14:textId="4148FC1C" w:rsidR="00FD4363" w:rsidRPr="00675FAA" w:rsidRDefault="00FD4363" w:rsidP="000D5206">
            <w:pPr>
              <w:pStyle w:val="TableText"/>
            </w:pPr>
            <w:r>
              <w:t>0</w:t>
            </w:r>
          </w:p>
        </w:tc>
        <w:tc>
          <w:tcPr>
            <w:tcW w:w="450" w:type="pct"/>
            <w:tcBorders>
              <w:top w:val="nil"/>
              <w:left w:val="nil"/>
              <w:bottom w:val="single" w:sz="4" w:space="0" w:color="auto"/>
              <w:right w:val="single" w:sz="4" w:space="0" w:color="auto"/>
            </w:tcBorders>
            <w:shd w:val="clear" w:color="auto" w:fill="FFFFFF" w:themeFill="background1"/>
            <w:vAlign w:val="center"/>
            <w:hideMark/>
          </w:tcPr>
          <w:p w14:paraId="754385D0" w14:textId="1ABA68AD" w:rsidR="00FD4363" w:rsidRPr="00675FAA" w:rsidRDefault="00FD4363" w:rsidP="000D5206">
            <w:pPr>
              <w:pStyle w:val="TableText"/>
            </w:pPr>
            <w:r>
              <w:t>0</w:t>
            </w:r>
          </w:p>
        </w:tc>
        <w:tc>
          <w:tcPr>
            <w:tcW w:w="675" w:type="pct"/>
            <w:tcBorders>
              <w:top w:val="nil"/>
              <w:left w:val="nil"/>
              <w:bottom w:val="single" w:sz="4" w:space="0" w:color="auto"/>
              <w:right w:val="single" w:sz="4" w:space="0" w:color="auto"/>
            </w:tcBorders>
            <w:shd w:val="clear" w:color="auto" w:fill="FFFFFF" w:themeFill="background1"/>
            <w:vAlign w:val="center"/>
            <w:hideMark/>
          </w:tcPr>
          <w:p w14:paraId="3A716FE1" w14:textId="5A0647D5" w:rsidR="00FD4363" w:rsidRPr="00675FAA" w:rsidRDefault="00D86299" w:rsidP="000D5206">
            <w:pPr>
              <w:pStyle w:val="TableText"/>
            </w:pPr>
            <w:r>
              <w:t>3</w:t>
            </w:r>
          </w:p>
        </w:tc>
        <w:tc>
          <w:tcPr>
            <w:tcW w:w="1009" w:type="pct"/>
            <w:tcBorders>
              <w:top w:val="nil"/>
              <w:left w:val="nil"/>
              <w:bottom w:val="single" w:sz="4" w:space="0" w:color="auto"/>
              <w:right w:val="single" w:sz="4" w:space="0" w:color="auto"/>
            </w:tcBorders>
            <w:shd w:val="clear" w:color="auto" w:fill="FFFFFF" w:themeFill="background1"/>
            <w:vAlign w:val="center"/>
            <w:hideMark/>
          </w:tcPr>
          <w:p w14:paraId="2CDDD332" w14:textId="4C1A15EA" w:rsidR="00FD4363" w:rsidRPr="00675FAA" w:rsidRDefault="008B5441" w:rsidP="000D5206">
            <w:pPr>
              <w:pStyle w:val="TableText"/>
            </w:pPr>
            <w:del w:id="1252" w:author="AUu" w:date="2016-11-21T22:58:00Z">
              <w:r w:rsidDel="00CA6196">
                <w:delText>4</w:delText>
              </w:r>
            </w:del>
            <w:ins w:id="1253" w:author="AUu" w:date="2016-11-21T22:58:00Z">
              <w:r w:rsidR="00CA6196">
                <w:t>5</w:t>
              </w:r>
            </w:ins>
          </w:p>
        </w:tc>
        <w:tc>
          <w:tcPr>
            <w:tcW w:w="766" w:type="pct"/>
            <w:tcBorders>
              <w:top w:val="nil"/>
              <w:left w:val="nil"/>
              <w:bottom w:val="single" w:sz="4" w:space="0" w:color="auto"/>
              <w:right w:val="single" w:sz="4" w:space="0" w:color="auto"/>
            </w:tcBorders>
            <w:shd w:val="clear" w:color="auto" w:fill="FFFFFF" w:themeFill="background1"/>
            <w:vAlign w:val="center"/>
            <w:hideMark/>
          </w:tcPr>
          <w:p w14:paraId="69E9A372" w14:textId="28B99D9B" w:rsidR="00FD4363" w:rsidRPr="00675FAA" w:rsidRDefault="00D86299" w:rsidP="000D5206">
            <w:pPr>
              <w:pStyle w:val="TableText"/>
            </w:pPr>
            <w:del w:id="1254" w:author="AUu" w:date="2016-11-21T22:59:00Z">
              <w:r w:rsidDel="00CA6196">
                <w:delText>4</w:delText>
              </w:r>
            </w:del>
            <w:ins w:id="1255" w:author="AUu" w:date="2016-11-21T22:59:00Z">
              <w:r w:rsidR="00CA6196">
                <w:t>2</w:t>
              </w:r>
            </w:ins>
          </w:p>
        </w:tc>
        <w:tc>
          <w:tcPr>
            <w:tcW w:w="668" w:type="pct"/>
            <w:tcBorders>
              <w:top w:val="nil"/>
              <w:left w:val="nil"/>
              <w:bottom w:val="single" w:sz="4" w:space="0" w:color="auto"/>
              <w:right w:val="single" w:sz="4" w:space="0" w:color="auto"/>
            </w:tcBorders>
            <w:shd w:val="clear" w:color="auto" w:fill="FFFFFF" w:themeFill="background1"/>
            <w:vAlign w:val="center"/>
          </w:tcPr>
          <w:p w14:paraId="7978E362" w14:textId="0B4B72A6" w:rsidR="00FD4363" w:rsidRPr="00675FAA" w:rsidRDefault="00D86299" w:rsidP="000D5206">
            <w:pPr>
              <w:pStyle w:val="TableText"/>
            </w:pPr>
            <w:r>
              <w:t>1</w:t>
            </w:r>
            <w:ins w:id="1256" w:author="AUu" w:date="2016-11-21T23:00:00Z">
              <w:r w:rsidR="00CA6196">
                <w:t>0</w:t>
              </w:r>
            </w:ins>
            <w:del w:id="1257" w:author="AUu" w:date="2016-11-21T23:00:00Z">
              <w:r w:rsidDel="00CA6196">
                <w:delText>1</w:delText>
              </w:r>
            </w:del>
          </w:p>
        </w:tc>
      </w:tr>
      <w:tr w:rsidR="00FD4363" w:rsidRPr="00675FAA" w14:paraId="2D3F9B97" w14:textId="77777777" w:rsidTr="005756E4">
        <w:trPr>
          <w:trHeight w:val="288"/>
        </w:trPr>
        <w:tc>
          <w:tcPr>
            <w:tcW w:w="1045" w:type="pct"/>
            <w:tcBorders>
              <w:top w:val="nil"/>
              <w:left w:val="single" w:sz="4" w:space="0" w:color="auto"/>
              <w:bottom w:val="single" w:sz="4" w:space="0" w:color="auto"/>
              <w:right w:val="single" w:sz="4" w:space="0" w:color="auto"/>
            </w:tcBorders>
            <w:shd w:val="clear" w:color="auto" w:fill="FFFFFF" w:themeFill="background1"/>
            <w:vAlign w:val="center"/>
            <w:hideMark/>
          </w:tcPr>
          <w:p w14:paraId="0C5982BA" w14:textId="77777777" w:rsidR="00FD4363" w:rsidRPr="005553BB" w:rsidRDefault="00FD4363" w:rsidP="000D5206">
            <w:pPr>
              <w:pStyle w:val="TableText"/>
              <w:rPr>
                <w:b/>
              </w:rPr>
            </w:pPr>
            <w:r w:rsidRPr="005553BB">
              <w:rPr>
                <w:b/>
              </w:rPr>
              <w:t>Total</w:t>
            </w:r>
          </w:p>
        </w:tc>
        <w:tc>
          <w:tcPr>
            <w:tcW w:w="387" w:type="pct"/>
            <w:tcBorders>
              <w:top w:val="nil"/>
              <w:left w:val="nil"/>
              <w:bottom w:val="single" w:sz="4" w:space="0" w:color="auto"/>
              <w:right w:val="single" w:sz="4" w:space="0" w:color="auto"/>
            </w:tcBorders>
            <w:shd w:val="clear" w:color="auto" w:fill="FFFFFF" w:themeFill="background1"/>
            <w:vAlign w:val="center"/>
            <w:hideMark/>
          </w:tcPr>
          <w:p w14:paraId="60F8BDFC" w14:textId="77777777" w:rsidR="00FD4363" w:rsidRPr="00675FAA" w:rsidRDefault="00FD4363" w:rsidP="000D5206">
            <w:pPr>
              <w:pStyle w:val="TableText"/>
            </w:pPr>
            <w:r w:rsidRPr="00675FAA">
              <w:t>0</w:t>
            </w:r>
          </w:p>
        </w:tc>
        <w:tc>
          <w:tcPr>
            <w:tcW w:w="450" w:type="pct"/>
            <w:tcBorders>
              <w:top w:val="nil"/>
              <w:left w:val="nil"/>
              <w:bottom w:val="single" w:sz="4" w:space="0" w:color="auto"/>
              <w:right w:val="single" w:sz="4" w:space="0" w:color="auto"/>
            </w:tcBorders>
            <w:shd w:val="clear" w:color="auto" w:fill="FFFFFF" w:themeFill="background1"/>
            <w:vAlign w:val="center"/>
            <w:hideMark/>
          </w:tcPr>
          <w:p w14:paraId="419D5107" w14:textId="3FDE74B7" w:rsidR="00FD4363" w:rsidRPr="00675FAA" w:rsidRDefault="00FD4363" w:rsidP="000D5206">
            <w:pPr>
              <w:pStyle w:val="TableText"/>
            </w:pPr>
            <w:r>
              <w:t>0</w:t>
            </w:r>
          </w:p>
        </w:tc>
        <w:tc>
          <w:tcPr>
            <w:tcW w:w="675" w:type="pct"/>
            <w:tcBorders>
              <w:top w:val="nil"/>
              <w:left w:val="nil"/>
              <w:bottom w:val="single" w:sz="4" w:space="0" w:color="auto"/>
              <w:right w:val="single" w:sz="4" w:space="0" w:color="auto"/>
            </w:tcBorders>
            <w:shd w:val="clear" w:color="auto" w:fill="FFFFFF" w:themeFill="background1"/>
            <w:vAlign w:val="center"/>
            <w:hideMark/>
          </w:tcPr>
          <w:p w14:paraId="4B3A4346" w14:textId="226AE83C" w:rsidR="00FD4363" w:rsidRPr="00675FAA" w:rsidRDefault="00D86299" w:rsidP="000D5206">
            <w:pPr>
              <w:pStyle w:val="TableText"/>
            </w:pPr>
            <w:r>
              <w:t>7</w:t>
            </w:r>
          </w:p>
        </w:tc>
        <w:tc>
          <w:tcPr>
            <w:tcW w:w="1009" w:type="pct"/>
            <w:tcBorders>
              <w:top w:val="nil"/>
              <w:left w:val="nil"/>
              <w:bottom w:val="single" w:sz="4" w:space="0" w:color="auto"/>
              <w:right w:val="single" w:sz="4" w:space="0" w:color="auto"/>
            </w:tcBorders>
            <w:shd w:val="clear" w:color="auto" w:fill="FFFFFF" w:themeFill="background1"/>
            <w:vAlign w:val="center"/>
            <w:hideMark/>
          </w:tcPr>
          <w:p w14:paraId="1533A415" w14:textId="2E04DA7A" w:rsidR="00FD4363" w:rsidRPr="00675FAA" w:rsidRDefault="00CA6196" w:rsidP="000D5206">
            <w:pPr>
              <w:pStyle w:val="TableText"/>
            </w:pPr>
            <w:ins w:id="1258" w:author="AUu" w:date="2016-11-21T22:59:00Z">
              <w:r>
                <w:t>14</w:t>
              </w:r>
            </w:ins>
            <w:del w:id="1259" w:author="AUu" w:date="2016-11-21T22:59:00Z">
              <w:r w:rsidR="008B5441" w:rsidDel="00CA6196">
                <w:delText>8</w:delText>
              </w:r>
            </w:del>
          </w:p>
        </w:tc>
        <w:tc>
          <w:tcPr>
            <w:tcW w:w="766" w:type="pct"/>
            <w:tcBorders>
              <w:top w:val="nil"/>
              <w:left w:val="nil"/>
              <w:bottom w:val="single" w:sz="4" w:space="0" w:color="auto"/>
              <w:right w:val="single" w:sz="4" w:space="0" w:color="auto"/>
            </w:tcBorders>
            <w:shd w:val="clear" w:color="auto" w:fill="FFFFFF" w:themeFill="background1"/>
            <w:vAlign w:val="center"/>
            <w:hideMark/>
          </w:tcPr>
          <w:p w14:paraId="3EA9EF72" w14:textId="0DCC319F" w:rsidR="00FD4363" w:rsidRPr="00675FAA" w:rsidRDefault="000614B1" w:rsidP="000D5206">
            <w:pPr>
              <w:pStyle w:val="TableText"/>
            </w:pPr>
            <w:del w:id="1260" w:author="AUu" w:date="2016-11-21T22:59:00Z">
              <w:r w:rsidDel="00CA6196">
                <w:delText>1</w:delText>
              </w:r>
              <w:r w:rsidR="00D86299" w:rsidDel="00CA6196">
                <w:delText>3</w:delText>
              </w:r>
            </w:del>
            <w:ins w:id="1261" w:author="AUu" w:date="2016-11-21T22:59:00Z">
              <w:r w:rsidR="00CA6196">
                <w:t>8</w:t>
              </w:r>
            </w:ins>
          </w:p>
        </w:tc>
        <w:tc>
          <w:tcPr>
            <w:tcW w:w="668" w:type="pct"/>
            <w:tcBorders>
              <w:top w:val="nil"/>
              <w:left w:val="nil"/>
              <w:bottom w:val="single" w:sz="4" w:space="0" w:color="auto"/>
              <w:right w:val="single" w:sz="4" w:space="0" w:color="auto"/>
            </w:tcBorders>
            <w:shd w:val="clear" w:color="auto" w:fill="FFFFFF" w:themeFill="background1"/>
            <w:vAlign w:val="center"/>
          </w:tcPr>
          <w:p w14:paraId="630E0E18" w14:textId="6D986AF0" w:rsidR="00FD4363" w:rsidRPr="00675FAA" w:rsidRDefault="00D86299" w:rsidP="000D5206">
            <w:pPr>
              <w:pStyle w:val="TableText"/>
            </w:pPr>
            <w:r>
              <w:t>2</w:t>
            </w:r>
            <w:ins w:id="1262" w:author="AUu" w:date="2016-11-21T23:00:00Z">
              <w:r w:rsidR="00CA6196">
                <w:t>9</w:t>
              </w:r>
            </w:ins>
            <w:del w:id="1263" w:author="AUu" w:date="2016-11-21T23:00:00Z">
              <w:r w:rsidDel="00CA6196">
                <w:delText>8</w:delText>
              </w:r>
            </w:del>
          </w:p>
        </w:tc>
      </w:tr>
    </w:tbl>
    <w:p w14:paraId="6923A69A" w14:textId="169FF022" w:rsidR="006E4EDE" w:rsidRDefault="006E4EDE" w:rsidP="0028496F">
      <w:pPr>
        <w:pStyle w:val="BodyText"/>
      </w:pPr>
    </w:p>
    <w:p w14:paraId="388CB3C4" w14:textId="77777777" w:rsidR="0018211C" w:rsidRDefault="00D86299" w:rsidP="0028496F">
      <w:pPr>
        <w:pStyle w:val="BodyText"/>
      </w:pPr>
      <w:r>
        <w:t xml:space="preserve">Note: </w:t>
      </w:r>
    </w:p>
    <w:p w14:paraId="0384180E" w14:textId="0A9FDB7C" w:rsidR="008B5441" w:rsidRDefault="00D86299" w:rsidP="0028496F">
      <w:pPr>
        <w:pStyle w:val="BodyText"/>
      </w:pPr>
      <w:r>
        <w:t xml:space="preserve">Two (2) Critical defects are not </w:t>
      </w:r>
      <w:r w:rsidR="00D02995">
        <w:t>VistA.js</w:t>
      </w:r>
      <w:r>
        <w:t xml:space="preserve"> defects.</w:t>
      </w:r>
    </w:p>
    <w:p w14:paraId="7762A21E" w14:textId="7864BA6F" w:rsidR="00D86299" w:rsidRDefault="00D86299" w:rsidP="0028496F">
      <w:pPr>
        <w:pStyle w:val="BodyText"/>
      </w:pPr>
      <w:r>
        <w:t>Jazz# 394285 - This is occurring in the Pre-Production environment only.</w:t>
      </w:r>
    </w:p>
    <w:p w14:paraId="56899D4F" w14:textId="05281311" w:rsidR="00D86299" w:rsidRDefault="00D86299" w:rsidP="0028496F">
      <w:pPr>
        <w:pStyle w:val="BodyText"/>
      </w:pPr>
      <w:r>
        <w:t xml:space="preserve">Jazz# 367863 - This is an </w:t>
      </w:r>
      <w:proofErr w:type="spellStart"/>
      <w:r>
        <w:t>InterSystems</w:t>
      </w:r>
      <w:proofErr w:type="spellEnd"/>
      <w:r>
        <w:t xml:space="preserve"> Corporation issue.</w:t>
      </w:r>
    </w:p>
    <w:p w14:paraId="5C0CD51E" w14:textId="6EBDB9F9" w:rsidR="00D86299" w:rsidDel="00CA6196" w:rsidRDefault="00D86299" w:rsidP="0028496F">
      <w:pPr>
        <w:pStyle w:val="BodyText"/>
        <w:rPr>
          <w:del w:id="1264" w:author="AUu" w:date="2016-11-21T22:55:00Z"/>
        </w:rPr>
      </w:pPr>
      <w:del w:id="1265" w:author="AUu" w:date="2016-11-21T22:55:00Z">
        <w:r w:rsidDel="00CA6196">
          <w:delText xml:space="preserve">One (1) High defect has been moved to the backlog.  </w:delText>
        </w:r>
        <w:r w:rsidR="00D02995" w:rsidDel="00CA6196">
          <w:delText>I</w:delText>
        </w:r>
        <w:r w:rsidDel="00CA6196">
          <w:delText>nformation regarding defect</w:delText>
        </w:r>
        <w:r w:rsidR="00D02995" w:rsidDel="00CA6196">
          <w:delText xml:space="preserve"> was received</w:delText>
        </w:r>
        <w:r w:rsidDel="00CA6196">
          <w:delText xml:space="preserve"> too late to include in 3.0.10.</w:delText>
        </w:r>
      </w:del>
    </w:p>
    <w:p w14:paraId="7C6A0FF1" w14:textId="15526A9E" w:rsidR="00845477" w:rsidDel="00CA6196" w:rsidRDefault="00845477" w:rsidP="0028496F">
      <w:pPr>
        <w:pStyle w:val="BodyText"/>
        <w:rPr>
          <w:del w:id="1266" w:author="AUu" w:date="2016-11-21T22:55:00Z"/>
        </w:rPr>
      </w:pPr>
      <w:del w:id="1267" w:author="AUu" w:date="2016-11-21T22:55:00Z">
        <w:r w:rsidDel="00CA6196">
          <w:delText xml:space="preserve">Jazz# 371017 - L. Warren (VA) email </w:delText>
        </w:r>
        <w:r w:rsidR="0018211C" w:rsidDel="00CA6196">
          <w:delText xml:space="preserve">(10/21/2016) </w:delText>
        </w:r>
        <w:r w:rsidDel="00CA6196">
          <w:delText>confirmed</w:delText>
        </w:r>
        <w:r w:rsidR="0018211C" w:rsidDel="00CA6196">
          <w:delText xml:space="preserve"> and approved</w:delText>
        </w:r>
        <w:r w:rsidDel="00CA6196">
          <w:delText xml:space="preserve"> </w:delText>
        </w:r>
        <w:r w:rsidR="0020784C" w:rsidDel="00CA6196">
          <w:delText>waiver to move</w:delText>
        </w:r>
        <w:r w:rsidDel="00CA6196">
          <w:delText xml:space="preserve"> this defect to the backlog.</w:delText>
        </w:r>
      </w:del>
    </w:p>
    <w:p w14:paraId="32440682" w14:textId="77777777" w:rsidR="00D86299" w:rsidRDefault="00D86299" w:rsidP="0028496F">
      <w:pPr>
        <w:pStyle w:val="BodyText"/>
      </w:pPr>
    </w:p>
    <w:p w14:paraId="717AC921" w14:textId="77777777" w:rsidR="00097CE7" w:rsidRDefault="006E4EDE" w:rsidP="0028496F">
      <w:pPr>
        <w:pStyle w:val="BodyText"/>
      </w:pPr>
      <w:r>
        <w:t xml:space="preserve">Refer to the </w:t>
      </w:r>
      <w:r w:rsidRPr="006E4EDE">
        <w:t>CLIN0002BC_DefectTrackingReport_VistA.js</w:t>
      </w:r>
      <w:r>
        <w:t xml:space="preserve"> for additional details:</w:t>
      </w:r>
      <w:r>
        <w:tab/>
      </w:r>
      <w:r>
        <w:tab/>
      </w:r>
    </w:p>
    <w:p w14:paraId="44EF7192" w14:textId="511E50DD" w:rsidR="00FD4363" w:rsidRDefault="00CA6196" w:rsidP="00097CE7">
      <w:pPr>
        <w:pStyle w:val="BodyText"/>
      </w:pPr>
      <w:ins w:id="1268" w:author="AUu" w:date="2016-11-21T22:56:00Z">
        <w:r>
          <w:object w:dxaOrig="1513" w:dyaOrig="985" w14:anchorId="13111D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9.5pt" o:ole="">
              <v:imagedata r:id="rId18" o:title=""/>
            </v:shape>
            <o:OLEObject Type="Embed" ProgID="Excel.Sheet.12" ShapeID="_x0000_i1025" DrawAspect="Icon" ObjectID="_1542187656" r:id="rId19"/>
          </w:object>
        </w:r>
      </w:ins>
      <w:del w:id="1269" w:author="AUu" w:date="2016-11-21T22:55:00Z">
        <w:r w:rsidR="001F42E6" w:rsidDel="00CA6196">
          <w:object w:dxaOrig="1513" w:dyaOrig="984" w14:anchorId="65FE1AB6">
            <v:shape id="_x0000_i1026" type="#_x0000_t75" style="width:75.75pt;height:49.5pt" o:ole="">
              <v:imagedata r:id="rId20" o:title=""/>
            </v:shape>
            <o:OLEObject Type="Embed" ProgID="Excel.Sheet.12" ShapeID="_x0000_i1026" DrawAspect="Icon" ObjectID="_1542187657" r:id="rId21"/>
          </w:object>
        </w:r>
      </w:del>
      <w:r w:rsidR="006E4EDE">
        <w:tab/>
      </w:r>
    </w:p>
    <w:p w14:paraId="7ACC059A" w14:textId="77777777" w:rsidR="0086294A" w:rsidRDefault="0086294A" w:rsidP="00734F80">
      <w:pPr>
        <w:pStyle w:val="BodyText"/>
        <w:spacing w:before="240"/>
      </w:pPr>
    </w:p>
    <w:p w14:paraId="7FFFE8AA" w14:textId="77777777" w:rsidR="0086294A" w:rsidRDefault="0086294A" w:rsidP="00734F80">
      <w:pPr>
        <w:pStyle w:val="BodyText"/>
        <w:spacing w:before="240"/>
        <w:sectPr w:rsidR="0086294A" w:rsidSect="0086294A">
          <w:pgSz w:w="15840" w:h="12240" w:orient="landscape"/>
          <w:pgMar w:top="864" w:right="864" w:bottom="720" w:left="720" w:header="720" w:footer="720" w:gutter="0"/>
          <w:cols w:space="720"/>
          <w:docGrid w:linePitch="326"/>
        </w:sectPr>
      </w:pPr>
    </w:p>
    <w:p w14:paraId="7AD013AE" w14:textId="1B8FE835" w:rsidR="0086294A" w:rsidRDefault="0086294A" w:rsidP="00734F80">
      <w:pPr>
        <w:pStyle w:val="BodyText"/>
        <w:spacing w:before="240"/>
      </w:pPr>
    </w:p>
    <w:p w14:paraId="6DB9B3AC" w14:textId="39CB0FDB" w:rsidR="00651B21" w:rsidRDefault="00651B21" w:rsidP="00651B21">
      <w:pPr>
        <w:pStyle w:val="Heading1"/>
        <w:numPr>
          <w:ilvl w:val="0"/>
          <w:numId w:val="0"/>
        </w:numPr>
        <w:ind w:left="432" w:hanging="432"/>
      </w:pPr>
      <w:bookmarkStart w:id="1270" w:name="_Ref448321960"/>
      <w:bookmarkStart w:id="1271" w:name="_Toc467532658"/>
      <w:r>
        <w:t>Appendix C</w:t>
      </w:r>
      <w:r w:rsidR="0086294A">
        <w:t xml:space="preserve"> - </w:t>
      </w:r>
      <w:r>
        <w:t>Test Data Specification Document</w:t>
      </w:r>
      <w:bookmarkEnd w:id="1270"/>
      <w:bookmarkEnd w:id="1271"/>
    </w:p>
    <w:p w14:paraId="65A8C9A0" w14:textId="10CC1887" w:rsidR="002A74FB" w:rsidRDefault="00B310CE" w:rsidP="00651B21">
      <w:pPr>
        <w:pStyle w:val="BodyText"/>
      </w:pPr>
      <w:r>
        <w:t xml:space="preserve">Each of the </w:t>
      </w:r>
      <w:proofErr w:type="spellStart"/>
      <w:r>
        <w:t>VistA</w:t>
      </w:r>
      <w:proofErr w:type="spellEnd"/>
      <w:r>
        <w:t xml:space="preserve"> Test Case Sets has a Datasheet included for each applicable test case.  The attached Test Data Specification Document is a summarized version of these Datasheets.  For future releases, any Test Data Specifications will be referred to the applicable </w:t>
      </w:r>
      <w:proofErr w:type="spellStart"/>
      <w:r>
        <w:t>VistA</w:t>
      </w:r>
      <w:proofErr w:type="spellEnd"/>
      <w:r>
        <w:t xml:space="preserve"> Test Case Set.</w:t>
      </w:r>
    </w:p>
    <w:p w14:paraId="257B7AC9" w14:textId="77777777" w:rsidR="00B310CE" w:rsidRDefault="00B310CE" w:rsidP="00651B21">
      <w:pPr>
        <w:pStyle w:val="BodyText"/>
      </w:pPr>
    </w:p>
    <w:p w14:paraId="20E5AE19" w14:textId="5979DCF6" w:rsidR="00B310CE" w:rsidRPr="0038143B" w:rsidRDefault="00D02995" w:rsidP="00097CE7">
      <w:pPr>
        <w:pStyle w:val="BodyText"/>
      </w:pPr>
      <w:r>
        <w:object w:dxaOrig="2520" w:dyaOrig="1640" w14:anchorId="3886CC75">
          <v:shape id="_x0000_i1035" type="#_x0000_t75" alt="Embedded Test Dat Specification document for VistA.js.&#10;" style="width:145.5pt;height:82.5pt" o:ole="">
            <v:imagedata r:id="rId22" o:title=""/>
          </v:shape>
          <o:OLEObject Type="Embed" ProgID="Excel.Sheet.12" ShapeID="_x0000_i1035" DrawAspect="Icon" ObjectID="_1542187658" r:id="rId23"/>
        </w:object>
      </w:r>
    </w:p>
    <w:sectPr w:rsidR="00B310CE" w:rsidRPr="0038143B" w:rsidSect="0086294A">
      <w:pgSz w:w="12240" w:h="15840" w:code="1"/>
      <w:pgMar w:top="720" w:right="864" w:bottom="864" w:left="720" w:header="720" w:footer="720" w:gutter="0"/>
      <w:cols w:space="720"/>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0" w:author="Department of Veterans Affairs" w:date="2016-12-02T12:05:00Z" w:initials="KBP">
    <w:p w14:paraId="788C6972" w14:textId="12107B4A" w:rsidR="00C21F70" w:rsidRDefault="00C21F70">
      <w:pPr>
        <w:pStyle w:val="CommentText"/>
      </w:pPr>
      <w:r>
        <w:rPr>
          <w:rStyle w:val="CommentReference"/>
        </w:rPr>
        <w:annotationRef/>
      </w:r>
      <w:r>
        <w:t>3.0.11 Tests? KBP/CAR</w:t>
      </w:r>
    </w:p>
  </w:comment>
  <w:comment w:id="131" w:author="Department of Veterans Affairs" w:date="2016-12-02T12:06:00Z" w:initials="KBP">
    <w:p w14:paraId="6FF19BAB" w14:textId="539578A3" w:rsidR="00C21F70" w:rsidRDefault="00C21F70">
      <w:pPr>
        <w:pStyle w:val="CommentText"/>
      </w:pPr>
      <w:r>
        <w:rPr>
          <w:rStyle w:val="CommentReference"/>
        </w:rPr>
        <w:annotationRef/>
      </w:r>
      <w:r>
        <w:t>3.0.11 Tests? KBP/CAR</w:t>
      </w:r>
    </w:p>
  </w:comment>
  <w:comment w:id="182" w:author="Department of Veterans Affairs" w:date="2016-12-02T12:41:00Z" w:initials="KBP">
    <w:p w14:paraId="3E910255" w14:textId="2E6FBBF8" w:rsidR="005D690A" w:rsidRDefault="005D690A">
      <w:pPr>
        <w:pStyle w:val="CommentText"/>
      </w:pPr>
      <w:r>
        <w:rPr>
          <w:rStyle w:val="CommentReference"/>
        </w:rPr>
        <w:annotationRef/>
      </w:r>
      <w:r>
        <w:t>Increment 4</w:t>
      </w:r>
      <w:r>
        <w:t xml:space="preserve"> Phase </w:t>
      </w:r>
      <w:proofErr w:type="gramStart"/>
      <w:r>
        <w:t>2.5 ?</w:t>
      </w:r>
      <w:proofErr w:type="gramEnd"/>
    </w:p>
    <w:p w14:paraId="3EC280B6" w14:textId="4ADD7F76" w:rsidR="005D690A" w:rsidRDefault="005D690A">
      <w:pPr>
        <w:pStyle w:val="CommentText"/>
      </w:pPr>
      <w:r>
        <w:t>KBP/CAR</w:t>
      </w:r>
      <w:bookmarkStart w:id="183" w:name="_GoBack"/>
      <w:bookmarkEnd w:id="183"/>
    </w:p>
  </w:comment>
  <w:comment w:id="208" w:author="Department of Veterans Affairs" w:date="2016-12-02T12:24:00Z" w:initials="KBP">
    <w:p w14:paraId="335220CB" w14:textId="332D7590" w:rsidR="00C0586A" w:rsidRDefault="00C0586A">
      <w:pPr>
        <w:pStyle w:val="CommentText"/>
      </w:pPr>
      <w:r>
        <w:rPr>
          <w:rStyle w:val="CommentReference"/>
        </w:rPr>
        <w:annotationRef/>
      </w:r>
      <w:r>
        <w:t>Part of the sentence may be missing? KBP/CAR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4F0A5F" w15:done="0"/>
  <w15:commentEx w15:paraId="5EBFE31E" w15:paraIdParent="124F0A5F" w15:done="0"/>
  <w15:commentEx w15:paraId="629808B6" w15:done="0"/>
  <w15:commentEx w15:paraId="63E397E8" w15:paraIdParent="629808B6" w15:done="0"/>
  <w15:commentEx w15:paraId="7F77A27B" w15:done="0"/>
  <w15:commentEx w15:paraId="66095C9B" w15:paraIdParent="7F77A27B" w15:done="0"/>
  <w15:commentEx w15:paraId="39AC7FB8" w15:done="0"/>
  <w15:commentEx w15:paraId="68D031A1" w15:paraIdParent="39AC7FB8" w15:done="0"/>
  <w15:commentEx w15:paraId="3DD7C756" w15:done="0"/>
  <w15:commentEx w15:paraId="1DD170E1" w15:paraIdParent="3DD7C756" w15:done="0"/>
  <w15:commentEx w15:paraId="10BC72D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05727" w14:textId="77777777" w:rsidR="00C21F70" w:rsidRDefault="00C21F70">
      <w:r>
        <w:separator/>
      </w:r>
    </w:p>
  </w:endnote>
  <w:endnote w:type="continuationSeparator" w:id="0">
    <w:p w14:paraId="6E3A2D11" w14:textId="77777777" w:rsidR="00C21F70" w:rsidRDefault="00C21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32F6E" w14:textId="084EF818" w:rsidR="00C21F70" w:rsidRDefault="00C21F70">
    <w:pPr>
      <w:pStyle w:val="Footer"/>
    </w:pPr>
    <w:r>
      <w:t>VSA-P2.5 VistA.js Project Increment 4</w:t>
    </w:r>
  </w:p>
  <w:p w14:paraId="6C7F619B" w14:textId="165936C9" w:rsidR="00C21F70" w:rsidRDefault="00C21F70">
    <w:pPr>
      <w:pStyle w:val="Footer"/>
    </w:pPr>
    <w:r>
      <w:t xml:space="preserve">Test Results Report </w:t>
    </w:r>
    <w:del w:id="5" w:author="AUu" w:date="2016-11-21T09:51:00Z">
      <w:r w:rsidDel="00117F5A">
        <w:ptab w:relativeTo="margin" w:alignment="center" w:leader="none"/>
      </w:r>
      <w:r w:rsidDel="00117F5A">
        <w:fldChar w:fldCharType="begin"/>
      </w:r>
      <w:r w:rsidDel="00117F5A">
        <w:delInstrText xml:space="preserve"> PAGE   \* MERGEFORMAT </w:delInstrText>
      </w:r>
      <w:r w:rsidDel="00117F5A">
        <w:fldChar w:fldCharType="separate"/>
      </w:r>
      <w:r w:rsidDel="00117F5A">
        <w:rPr>
          <w:noProof/>
        </w:rPr>
        <w:delText>ii</w:delText>
      </w:r>
      <w:r w:rsidDel="00117F5A">
        <w:rPr>
          <w:noProof/>
        </w:rPr>
        <w:fldChar w:fldCharType="end"/>
      </w:r>
      <w:r w:rsidDel="00117F5A">
        <w:ptab w:relativeTo="margin" w:alignment="right" w:leader="none"/>
      </w:r>
      <w:r w:rsidDel="00117F5A">
        <w:delText xml:space="preserve">October </w:delText>
      </w:r>
    </w:del>
    <w:ins w:id="6" w:author="AUu" w:date="2016-11-21T09:51:00Z">
      <w:r>
        <w:ptab w:relativeTo="margin" w:alignment="center" w:leader="none"/>
      </w:r>
      <w:r>
        <w:fldChar w:fldCharType="begin"/>
      </w:r>
      <w:r>
        <w:instrText xml:space="preserve"> PAGE   \* MERGEFORMAT </w:instrText>
      </w:r>
      <w:r>
        <w:fldChar w:fldCharType="separate"/>
      </w:r>
    </w:ins>
    <w:r w:rsidR="005D690A">
      <w:rPr>
        <w:noProof/>
      </w:rPr>
      <w:t>ii</w:t>
    </w:r>
    <w:ins w:id="7" w:author="AUu" w:date="2016-11-21T09:51:00Z">
      <w:r>
        <w:rPr>
          <w:noProof/>
        </w:rPr>
        <w:fldChar w:fldCharType="end"/>
      </w:r>
      <w:r>
        <w:ptab w:relativeTo="margin" w:alignment="right" w:leader="none"/>
      </w:r>
      <w:r>
        <w:t xml:space="preserve">November </w:t>
      </w:r>
    </w:ins>
    <w:r>
      <w:t>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E9566" w14:textId="124F62A5" w:rsidR="00C21F70" w:rsidRDefault="00C21F70" w:rsidP="00471FBC">
    <w:pPr>
      <w:pStyle w:val="Footer"/>
    </w:pPr>
    <w:r>
      <w:t>VSA-P2.5 VistA.js Project Increment 4</w:t>
    </w:r>
  </w:p>
  <w:p w14:paraId="6F372658" w14:textId="16F34F09" w:rsidR="00C21F70" w:rsidRDefault="00C21F70">
    <w:pPr>
      <w:pStyle w:val="Footer"/>
    </w:pPr>
    <w:r>
      <w:t xml:space="preserve">Test Results Report </w:t>
    </w:r>
    <w:del w:id="18" w:author="AUu" w:date="2016-11-21T09:51:00Z">
      <w:r w:rsidDel="00117F5A">
        <w:ptab w:relativeTo="margin" w:alignment="center" w:leader="none"/>
      </w:r>
      <w:r w:rsidDel="00117F5A">
        <w:fldChar w:fldCharType="begin"/>
      </w:r>
      <w:r w:rsidDel="00117F5A">
        <w:delInstrText xml:space="preserve"> PAGE   \* MERGEFORMAT </w:delInstrText>
      </w:r>
      <w:r w:rsidDel="00117F5A">
        <w:fldChar w:fldCharType="separate"/>
      </w:r>
      <w:r w:rsidDel="00117F5A">
        <w:rPr>
          <w:noProof/>
        </w:rPr>
        <w:delText>iii</w:delText>
      </w:r>
      <w:r w:rsidDel="00117F5A">
        <w:rPr>
          <w:noProof/>
        </w:rPr>
        <w:fldChar w:fldCharType="end"/>
      </w:r>
      <w:r w:rsidDel="00117F5A">
        <w:ptab w:relativeTo="margin" w:alignment="right" w:leader="none"/>
      </w:r>
      <w:r w:rsidDel="00117F5A">
        <w:delText xml:space="preserve">October </w:delText>
      </w:r>
    </w:del>
    <w:ins w:id="19" w:author="AUu" w:date="2016-11-21T09:51:00Z">
      <w:r>
        <w:ptab w:relativeTo="margin" w:alignment="center" w:leader="none"/>
      </w:r>
      <w:r>
        <w:fldChar w:fldCharType="begin"/>
      </w:r>
      <w:r>
        <w:instrText xml:space="preserve"> PAGE   \* MERGEFORMAT </w:instrText>
      </w:r>
      <w:r>
        <w:fldChar w:fldCharType="separate"/>
      </w:r>
    </w:ins>
    <w:r w:rsidR="005D690A">
      <w:rPr>
        <w:noProof/>
      </w:rPr>
      <w:t>iii</w:t>
    </w:r>
    <w:ins w:id="20" w:author="AUu" w:date="2016-11-21T09:51:00Z">
      <w:r>
        <w:rPr>
          <w:noProof/>
        </w:rPr>
        <w:fldChar w:fldCharType="end"/>
      </w:r>
      <w:r>
        <w:ptab w:relativeTo="margin" w:alignment="right" w:leader="none"/>
      </w:r>
      <w:r>
        <w:t xml:space="preserve">November </w:t>
      </w:r>
    </w:ins>
    <w:r>
      <w:t>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4DF2DC" w14:textId="77777777" w:rsidR="00C21F70" w:rsidRDefault="00C21F70">
      <w:r>
        <w:separator/>
      </w:r>
    </w:p>
  </w:footnote>
  <w:footnote w:type="continuationSeparator" w:id="0">
    <w:p w14:paraId="5C666379" w14:textId="77777777" w:rsidR="00C21F70" w:rsidRDefault="00C21F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17EBDAA"/>
    <w:lvl w:ilvl="0">
      <w:start w:val="1"/>
      <w:numFmt w:val="bullet"/>
      <w:lvlText w:val=""/>
      <w:lvlJc w:val="left"/>
      <w:pPr>
        <w:tabs>
          <w:tab w:val="num" w:pos="1440"/>
        </w:tabs>
        <w:ind w:left="1440" w:hanging="360"/>
      </w:pPr>
      <w:rPr>
        <w:rFonts w:ascii="Symbol" w:hAnsi="Symbol"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A947022"/>
    <w:multiLevelType w:val="hybridMultilevel"/>
    <w:tmpl w:val="DB620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E2700"/>
    <w:multiLevelType w:val="multilevel"/>
    <w:tmpl w:val="C74C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703048"/>
    <w:multiLevelType w:val="multilevel"/>
    <w:tmpl w:val="D1C2A01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1C88381C"/>
    <w:multiLevelType w:val="hybridMultilevel"/>
    <w:tmpl w:val="BA7EF7CE"/>
    <w:lvl w:ilvl="0" w:tplc="2A72BE0A">
      <w:start w:val="1"/>
      <w:numFmt w:val="bullet"/>
      <w:pStyle w:val="InstructionalBullet1"/>
      <w:lvlText w:val=""/>
      <w:lvlJc w:val="left"/>
      <w:pPr>
        <w:tabs>
          <w:tab w:val="num" w:pos="720"/>
        </w:tabs>
        <w:ind w:left="720" w:hanging="360"/>
      </w:pPr>
      <w:rPr>
        <w:rFonts w:ascii="Symbol" w:hAnsi="Symbol" w:hint="default"/>
      </w:rPr>
    </w:lvl>
    <w:lvl w:ilvl="1" w:tplc="3FEE0552" w:tentative="1">
      <w:start w:val="1"/>
      <w:numFmt w:val="bullet"/>
      <w:lvlText w:val="o"/>
      <w:lvlJc w:val="left"/>
      <w:pPr>
        <w:tabs>
          <w:tab w:val="num" w:pos="1440"/>
        </w:tabs>
        <w:ind w:left="1440" w:hanging="360"/>
      </w:pPr>
      <w:rPr>
        <w:rFonts w:ascii="Courier New" w:hAnsi="Courier New" w:cs="Courier New" w:hint="default"/>
      </w:rPr>
    </w:lvl>
    <w:lvl w:ilvl="2" w:tplc="56045420" w:tentative="1">
      <w:start w:val="1"/>
      <w:numFmt w:val="bullet"/>
      <w:lvlText w:val=""/>
      <w:lvlJc w:val="left"/>
      <w:pPr>
        <w:tabs>
          <w:tab w:val="num" w:pos="2160"/>
        </w:tabs>
        <w:ind w:left="2160" w:hanging="360"/>
      </w:pPr>
      <w:rPr>
        <w:rFonts w:ascii="Wingdings" w:hAnsi="Wingdings" w:hint="default"/>
      </w:rPr>
    </w:lvl>
    <w:lvl w:ilvl="3" w:tplc="D4287D7E" w:tentative="1">
      <w:start w:val="1"/>
      <w:numFmt w:val="bullet"/>
      <w:lvlText w:val=""/>
      <w:lvlJc w:val="left"/>
      <w:pPr>
        <w:tabs>
          <w:tab w:val="num" w:pos="2880"/>
        </w:tabs>
        <w:ind w:left="2880" w:hanging="360"/>
      </w:pPr>
      <w:rPr>
        <w:rFonts w:ascii="Symbol" w:hAnsi="Symbol" w:hint="default"/>
      </w:rPr>
    </w:lvl>
    <w:lvl w:ilvl="4" w:tplc="EDF2DEB0" w:tentative="1">
      <w:start w:val="1"/>
      <w:numFmt w:val="bullet"/>
      <w:lvlText w:val="o"/>
      <w:lvlJc w:val="left"/>
      <w:pPr>
        <w:tabs>
          <w:tab w:val="num" w:pos="3600"/>
        </w:tabs>
        <w:ind w:left="3600" w:hanging="360"/>
      </w:pPr>
      <w:rPr>
        <w:rFonts w:ascii="Courier New" w:hAnsi="Courier New" w:cs="Courier New" w:hint="default"/>
      </w:rPr>
    </w:lvl>
    <w:lvl w:ilvl="5" w:tplc="BBC2976C" w:tentative="1">
      <w:start w:val="1"/>
      <w:numFmt w:val="bullet"/>
      <w:lvlText w:val=""/>
      <w:lvlJc w:val="left"/>
      <w:pPr>
        <w:tabs>
          <w:tab w:val="num" w:pos="4320"/>
        </w:tabs>
        <w:ind w:left="4320" w:hanging="360"/>
      </w:pPr>
      <w:rPr>
        <w:rFonts w:ascii="Wingdings" w:hAnsi="Wingdings" w:hint="default"/>
      </w:rPr>
    </w:lvl>
    <w:lvl w:ilvl="6" w:tplc="8446F9EA" w:tentative="1">
      <w:start w:val="1"/>
      <w:numFmt w:val="bullet"/>
      <w:lvlText w:val=""/>
      <w:lvlJc w:val="left"/>
      <w:pPr>
        <w:tabs>
          <w:tab w:val="num" w:pos="5040"/>
        </w:tabs>
        <w:ind w:left="5040" w:hanging="360"/>
      </w:pPr>
      <w:rPr>
        <w:rFonts w:ascii="Symbol" w:hAnsi="Symbol" w:hint="default"/>
      </w:rPr>
    </w:lvl>
    <w:lvl w:ilvl="7" w:tplc="391AF190" w:tentative="1">
      <w:start w:val="1"/>
      <w:numFmt w:val="bullet"/>
      <w:lvlText w:val="o"/>
      <w:lvlJc w:val="left"/>
      <w:pPr>
        <w:tabs>
          <w:tab w:val="num" w:pos="5760"/>
        </w:tabs>
        <w:ind w:left="5760" w:hanging="360"/>
      </w:pPr>
      <w:rPr>
        <w:rFonts w:ascii="Courier New" w:hAnsi="Courier New" w:cs="Courier New" w:hint="default"/>
      </w:rPr>
    </w:lvl>
    <w:lvl w:ilvl="8" w:tplc="CE04E9B8" w:tentative="1">
      <w:start w:val="1"/>
      <w:numFmt w:val="bullet"/>
      <w:lvlText w:val=""/>
      <w:lvlJc w:val="left"/>
      <w:pPr>
        <w:tabs>
          <w:tab w:val="num" w:pos="6480"/>
        </w:tabs>
        <w:ind w:left="6480" w:hanging="360"/>
      </w:pPr>
      <w:rPr>
        <w:rFonts w:ascii="Wingdings" w:hAnsi="Wingdings" w:hint="default"/>
      </w:rPr>
    </w:lvl>
  </w:abstractNum>
  <w:abstractNum w:abstractNumId="7">
    <w:nsid w:val="1E9E5A4F"/>
    <w:multiLevelType w:val="hybridMultilevel"/>
    <w:tmpl w:val="FAD425C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nsid w:val="291F3386"/>
    <w:multiLevelType w:val="multilevel"/>
    <w:tmpl w:val="D86E6FE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2E815826"/>
    <w:multiLevelType w:val="hybridMultilevel"/>
    <w:tmpl w:val="04663B9E"/>
    <w:lvl w:ilvl="0" w:tplc="CEAC36DA">
      <w:start w:val="1"/>
      <w:numFmt w:val="none"/>
      <w:pStyle w:val="InstructionalNote"/>
      <w:lvlText w:val="NOTE:"/>
      <w:lvlJc w:val="left"/>
      <w:pPr>
        <w:tabs>
          <w:tab w:val="num" w:pos="1512"/>
        </w:tabs>
        <w:ind w:left="1512" w:hanging="1152"/>
      </w:pPr>
      <w:rPr>
        <w:rFonts w:ascii="Arial" w:hAnsi="Arial" w:hint="default"/>
        <w:b/>
        <w:i/>
        <w:sz w:val="22"/>
        <w:szCs w:val="22"/>
      </w:rPr>
    </w:lvl>
    <w:lvl w:ilvl="1" w:tplc="9E68A41E" w:tentative="1">
      <w:start w:val="1"/>
      <w:numFmt w:val="lowerLetter"/>
      <w:lvlText w:val="%2."/>
      <w:lvlJc w:val="left"/>
      <w:pPr>
        <w:tabs>
          <w:tab w:val="num" w:pos="1440"/>
        </w:tabs>
        <w:ind w:left="1440" w:hanging="360"/>
      </w:pPr>
    </w:lvl>
    <w:lvl w:ilvl="2" w:tplc="82E61260" w:tentative="1">
      <w:start w:val="1"/>
      <w:numFmt w:val="lowerRoman"/>
      <w:lvlText w:val="%3."/>
      <w:lvlJc w:val="right"/>
      <w:pPr>
        <w:tabs>
          <w:tab w:val="num" w:pos="2160"/>
        </w:tabs>
        <w:ind w:left="2160" w:hanging="180"/>
      </w:pPr>
    </w:lvl>
    <w:lvl w:ilvl="3" w:tplc="56CC62A0" w:tentative="1">
      <w:start w:val="1"/>
      <w:numFmt w:val="decimal"/>
      <w:lvlText w:val="%4."/>
      <w:lvlJc w:val="left"/>
      <w:pPr>
        <w:tabs>
          <w:tab w:val="num" w:pos="2880"/>
        </w:tabs>
        <w:ind w:left="2880" w:hanging="360"/>
      </w:pPr>
    </w:lvl>
    <w:lvl w:ilvl="4" w:tplc="2110EE20" w:tentative="1">
      <w:start w:val="1"/>
      <w:numFmt w:val="lowerLetter"/>
      <w:lvlText w:val="%5."/>
      <w:lvlJc w:val="left"/>
      <w:pPr>
        <w:tabs>
          <w:tab w:val="num" w:pos="3600"/>
        </w:tabs>
        <w:ind w:left="3600" w:hanging="360"/>
      </w:pPr>
    </w:lvl>
    <w:lvl w:ilvl="5" w:tplc="CEA4FDC8" w:tentative="1">
      <w:start w:val="1"/>
      <w:numFmt w:val="lowerRoman"/>
      <w:lvlText w:val="%6."/>
      <w:lvlJc w:val="right"/>
      <w:pPr>
        <w:tabs>
          <w:tab w:val="num" w:pos="4320"/>
        </w:tabs>
        <w:ind w:left="4320" w:hanging="180"/>
      </w:pPr>
    </w:lvl>
    <w:lvl w:ilvl="6" w:tplc="84F8A42A" w:tentative="1">
      <w:start w:val="1"/>
      <w:numFmt w:val="decimal"/>
      <w:lvlText w:val="%7."/>
      <w:lvlJc w:val="left"/>
      <w:pPr>
        <w:tabs>
          <w:tab w:val="num" w:pos="5040"/>
        </w:tabs>
        <w:ind w:left="5040" w:hanging="360"/>
      </w:pPr>
    </w:lvl>
    <w:lvl w:ilvl="7" w:tplc="75525A58" w:tentative="1">
      <w:start w:val="1"/>
      <w:numFmt w:val="lowerLetter"/>
      <w:lvlText w:val="%8."/>
      <w:lvlJc w:val="left"/>
      <w:pPr>
        <w:tabs>
          <w:tab w:val="num" w:pos="5760"/>
        </w:tabs>
        <w:ind w:left="5760" w:hanging="360"/>
      </w:pPr>
    </w:lvl>
    <w:lvl w:ilvl="8" w:tplc="575CFDB0" w:tentative="1">
      <w:start w:val="1"/>
      <w:numFmt w:val="lowerRoman"/>
      <w:lvlText w:val="%9."/>
      <w:lvlJc w:val="right"/>
      <w:pPr>
        <w:tabs>
          <w:tab w:val="num" w:pos="6480"/>
        </w:tabs>
        <w:ind w:left="6480" w:hanging="180"/>
      </w:pPr>
    </w:lvl>
  </w:abstractNum>
  <w:abstractNum w:abstractNumId="10">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34C94DE4"/>
    <w:multiLevelType w:val="multilevel"/>
    <w:tmpl w:val="CBBEF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1044C0"/>
    <w:multiLevelType w:val="hybridMultilevel"/>
    <w:tmpl w:val="54941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FA7CDA"/>
    <w:multiLevelType w:val="hybridMultilevel"/>
    <w:tmpl w:val="0C4C2C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42BF559F"/>
    <w:multiLevelType w:val="hybridMultilevel"/>
    <w:tmpl w:val="F43A0A68"/>
    <w:lvl w:ilvl="0" w:tplc="83AAB52E">
      <w:start w:val="1"/>
      <w:numFmt w:val="bullet"/>
      <w:pStyle w:val="TableTextBullet1"/>
      <w:lvlText w:val=""/>
      <w:lvlJc w:val="left"/>
      <w:pPr>
        <w:ind w:left="57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D93CA8"/>
    <w:multiLevelType w:val="multilevel"/>
    <w:tmpl w:val="25CC601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nsid w:val="50214ADB"/>
    <w:multiLevelType w:val="hybridMultilevel"/>
    <w:tmpl w:val="06C4F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323EF3"/>
    <w:multiLevelType w:val="hybridMultilevel"/>
    <w:tmpl w:val="2A80E40E"/>
    <w:lvl w:ilvl="0" w:tplc="19F2B730">
      <w:start w:val="1"/>
      <w:numFmt w:val="bullet"/>
      <w:pStyle w:val="Tabletextbullet2"/>
      <w:lvlText w:val="o"/>
      <w:lvlJc w:val="left"/>
      <w:pPr>
        <w:ind w:left="1008" w:hanging="216"/>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46C0778"/>
    <w:multiLevelType w:val="hybridMultilevel"/>
    <w:tmpl w:val="4D424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732277"/>
    <w:multiLevelType w:val="multilevel"/>
    <w:tmpl w:val="B2BA37D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nsid w:val="581571F7"/>
    <w:multiLevelType w:val="hybridMultilevel"/>
    <w:tmpl w:val="13EC8F6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9956673"/>
    <w:multiLevelType w:val="multilevel"/>
    <w:tmpl w:val="E384BB4A"/>
    <w:lvl w:ilvl="0">
      <w:start w:val="1"/>
      <w:numFmt w:val="decimal"/>
      <w:pStyle w:val="InstructionalTextMulti-Level1"/>
      <w:lvlText w:val="%1)"/>
      <w:lvlJc w:val="left"/>
      <w:pPr>
        <w:ind w:left="360" w:hanging="360"/>
      </w:pPr>
    </w:lvl>
    <w:lvl w:ilvl="1">
      <w:start w:val="1"/>
      <w:numFmt w:val="lowerLetter"/>
      <w:pStyle w:val="InstructionalTextMulti-Level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06A0D49"/>
    <w:multiLevelType w:val="multilevel"/>
    <w:tmpl w:val="E7C64532"/>
    <w:lvl w:ilvl="0">
      <w:start w:val="1"/>
      <w:numFmt w:val="upperLetter"/>
      <w:pStyle w:val="Appendix1"/>
      <w:lvlText w:val="%1."/>
      <w:lvlJc w:val="left"/>
      <w:pPr>
        <w:tabs>
          <w:tab w:val="num" w:pos="0"/>
        </w:tabs>
        <w:ind w:left="0" w:firstLine="0"/>
      </w:pPr>
      <w:rPr>
        <w:rFonts w:hint="default"/>
      </w:rPr>
    </w:lvl>
    <w:lvl w:ilvl="1">
      <w:start w:val="1"/>
      <w:numFmt w:val="decimal"/>
      <w:pStyle w:val="Appendix2"/>
      <w:lvlText w:val="%1.%2."/>
      <w:lvlJc w:val="left"/>
      <w:pPr>
        <w:tabs>
          <w:tab w:val="num" w:pos="1080"/>
        </w:tabs>
        <w:ind w:left="360" w:hanging="360"/>
      </w:pPr>
      <w:rPr>
        <w:rFonts w:hint="default"/>
      </w:rPr>
    </w:lvl>
    <w:lvl w:ilvl="2">
      <w:start w:val="1"/>
      <w:numFmt w:val="decimal"/>
      <w:pStyle w:val="Appendix3"/>
      <w:lvlText w:val="%1.%3.%2"/>
      <w:lvlJc w:val="left"/>
      <w:pPr>
        <w:tabs>
          <w:tab w:val="num" w:pos="1440"/>
        </w:tabs>
        <w:ind w:left="1440" w:hanging="1440"/>
      </w:pPr>
      <w:rPr>
        <w:rFonts w:hint="default"/>
      </w:rPr>
    </w:lvl>
    <w:lvl w:ilvl="3">
      <w:start w:val="1"/>
      <w:numFmt w:val="decimal"/>
      <w:pStyle w:val="Appendix4"/>
      <w:lvlText w:val="%1.%2.%3.%4."/>
      <w:lvlJc w:val="left"/>
      <w:pPr>
        <w:tabs>
          <w:tab w:val="num" w:pos="1800"/>
        </w:tabs>
        <w:ind w:left="2520" w:hanging="2520"/>
      </w:pPr>
      <w:rPr>
        <w:rFonts w:hint="default"/>
      </w:rPr>
    </w:lvl>
    <w:lvl w:ilvl="4">
      <w:start w:val="1"/>
      <w:numFmt w:val="decimal"/>
      <w:pStyle w:val="Appendix5"/>
      <w:lvlText w:val="%1.%2.%3.%4.%5."/>
      <w:lvlJc w:val="left"/>
      <w:pPr>
        <w:tabs>
          <w:tab w:val="num" w:pos="1872"/>
        </w:tabs>
        <w:ind w:left="2232" w:hanging="223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3">
    <w:nsid w:val="606B2F13"/>
    <w:multiLevelType w:val="hybridMultilevel"/>
    <w:tmpl w:val="4D727D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86D5A82"/>
    <w:multiLevelType w:val="multilevel"/>
    <w:tmpl w:val="69D45F0A"/>
    <w:lvl w:ilvl="0">
      <w:start w:val="1"/>
      <w:numFmt w:val="decimal"/>
      <w:lvlText w:val="%1."/>
      <w:lvlJc w:val="left"/>
      <w:pPr>
        <w:ind w:left="36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firstLine="36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5">
    <w:nsid w:val="6D5C2438"/>
    <w:multiLevelType w:val="hybridMultilevel"/>
    <w:tmpl w:val="9CEEF7A4"/>
    <w:lvl w:ilvl="0" w:tplc="B6986B0E">
      <w:start w:val="1"/>
      <w:numFmt w:val="decimal"/>
      <w:pStyle w:val="BodyTextNumbered2"/>
      <w:lvlText w:val="%1."/>
      <w:lvlJc w:val="left"/>
      <w:pPr>
        <w:tabs>
          <w:tab w:val="num" w:pos="1440"/>
        </w:tabs>
        <w:ind w:left="1440" w:hanging="360"/>
      </w:pPr>
      <w:rPr>
        <w:rFonts w:hint="default"/>
      </w:rPr>
    </w:lvl>
    <w:lvl w:ilvl="1" w:tplc="60D06EFC">
      <w:start w:val="1"/>
      <w:numFmt w:val="lowerLetter"/>
      <w:lvlText w:val="%2."/>
      <w:lvlJc w:val="left"/>
      <w:pPr>
        <w:tabs>
          <w:tab w:val="num" w:pos="2160"/>
        </w:tabs>
        <w:ind w:left="2160" w:hanging="360"/>
      </w:pPr>
    </w:lvl>
    <w:lvl w:ilvl="2" w:tplc="34342DA0" w:tentative="1">
      <w:start w:val="1"/>
      <w:numFmt w:val="lowerRoman"/>
      <w:lvlText w:val="%3."/>
      <w:lvlJc w:val="right"/>
      <w:pPr>
        <w:tabs>
          <w:tab w:val="num" w:pos="2880"/>
        </w:tabs>
        <w:ind w:left="2880" w:hanging="180"/>
      </w:pPr>
    </w:lvl>
    <w:lvl w:ilvl="3" w:tplc="CBF651AC" w:tentative="1">
      <w:start w:val="1"/>
      <w:numFmt w:val="decimal"/>
      <w:lvlText w:val="%4."/>
      <w:lvlJc w:val="left"/>
      <w:pPr>
        <w:tabs>
          <w:tab w:val="num" w:pos="3600"/>
        </w:tabs>
        <w:ind w:left="3600" w:hanging="360"/>
      </w:pPr>
    </w:lvl>
    <w:lvl w:ilvl="4" w:tplc="93BAC07E" w:tentative="1">
      <w:start w:val="1"/>
      <w:numFmt w:val="lowerLetter"/>
      <w:lvlText w:val="%5."/>
      <w:lvlJc w:val="left"/>
      <w:pPr>
        <w:tabs>
          <w:tab w:val="num" w:pos="4320"/>
        </w:tabs>
        <w:ind w:left="4320" w:hanging="360"/>
      </w:pPr>
    </w:lvl>
    <w:lvl w:ilvl="5" w:tplc="29D67BC2" w:tentative="1">
      <w:start w:val="1"/>
      <w:numFmt w:val="lowerRoman"/>
      <w:lvlText w:val="%6."/>
      <w:lvlJc w:val="right"/>
      <w:pPr>
        <w:tabs>
          <w:tab w:val="num" w:pos="5040"/>
        </w:tabs>
        <w:ind w:left="5040" w:hanging="180"/>
      </w:pPr>
    </w:lvl>
    <w:lvl w:ilvl="6" w:tplc="5164D444" w:tentative="1">
      <w:start w:val="1"/>
      <w:numFmt w:val="decimal"/>
      <w:lvlText w:val="%7."/>
      <w:lvlJc w:val="left"/>
      <w:pPr>
        <w:tabs>
          <w:tab w:val="num" w:pos="5760"/>
        </w:tabs>
        <w:ind w:left="5760" w:hanging="360"/>
      </w:pPr>
    </w:lvl>
    <w:lvl w:ilvl="7" w:tplc="AE78CC22" w:tentative="1">
      <w:start w:val="1"/>
      <w:numFmt w:val="lowerLetter"/>
      <w:lvlText w:val="%8."/>
      <w:lvlJc w:val="left"/>
      <w:pPr>
        <w:tabs>
          <w:tab w:val="num" w:pos="6480"/>
        </w:tabs>
        <w:ind w:left="6480" w:hanging="360"/>
      </w:pPr>
    </w:lvl>
    <w:lvl w:ilvl="8" w:tplc="F150115A" w:tentative="1">
      <w:start w:val="1"/>
      <w:numFmt w:val="lowerRoman"/>
      <w:lvlText w:val="%9."/>
      <w:lvlJc w:val="right"/>
      <w:pPr>
        <w:tabs>
          <w:tab w:val="num" w:pos="7200"/>
        </w:tabs>
        <w:ind w:left="7200" w:hanging="180"/>
      </w:pPr>
    </w:lvl>
  </w:abstractNum>
  <w:abstractNum w:abstractNumId="26">
    <w:nsid w:val="6E087F4F"/>
    <w:multiLevelType w:val="multilevel"/>
    <w:tmpl w:val="C0CE3DAA"/>
    <w:lvl w:ilvl="0">
      <w:start w:val="1"/>
      <w:numFmt w:val="decimal"/>
      <w:lvlText w:val="%1."/>
      <w:lvlJc w:val="left"/>
      <w:pPr>
        <w:ind w:left="360" w:firstLine="0"/>
      </w:pPr>
    </w:lvl>
    <w:lvl w:ilvl="1">
      <w:start w:val="1"/>
      <w:numFmt w:val="decimal"/>
      <w:lvlText w:val="%1.%2."/>
      <w:lvlJc w:val="left"/>
      <w:pPr>
        <w:ind w:left="792" w:firstLine="36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29">
    <w:nsid w:val="73B1173E"/>
    <w:multiLevelType w:val="hybridMultilevel"/>
    <w:tmpl w:val="2640D13E"/>
    <w:lvl w:ilvl="0" w:tplc="5D76E396">
      <w:start w:val="1"/>
      <w:numFmt w:val="lowerLetter"/>
      <w:pStyle w:val="BodyTextLettered2"/>
      <w:lvlText w:val="%1."/>
      <w:lvlJc w:val="left"/>
      <w:pPr>
        <w:tabs>
          <w:tab w:val="num" w:pos="1440"/>
        </w:tabs>
        <w:ind w:left="1440" w:hanging="360"/>
      </w:pPr>
      <w:rPr>
        <w:rFonts w:hint="default"/>
      </w:rPr>
    </w:lvl>
    <w:lvl w:ilvl="1" w:tplc="A94400BC">
      <w:start w:val="1"/>
      <w:numFmt w:val="bullet"/>
      <w:lvlText w:val=""/>
      <w:lvlJc w:val="left"/>
      <w:pPr>
        <w:tabs>
          <w:tab w:val="num" w:pos="2160"/>
        </w:tabs>
        <w:ind w:left="2160" w:hanging="360"/>
      </w:pPr>
      <w:rPr>
        <w:rFonts w:ascii="Symbol" w:hAnsi="Symbol" w:hint="default"/>
        <w:color w:val="auto"/>
      </w:rPr>
    </w:lvl>
    <w:lvl w:ilvl="2" w:tplc="87068116" w:tentative="1">
      <w:start w:val="1"/>
      <w:numFmt w:val="lowerRoman"/>
      <w:lvlText w:val="%3."/>
      <w:lvlJc w:val="right"/>
      <w:pPr>
        <w:tabs>
          <w:tab w:val="num" w:pos="2880"/>
        </w:tabs>
        <w:ind w:left="2880" w:hanging="180"/>
      </w:pPr>
    </w:lvl>
    <w:lvl w:ilvl="3" w:tplc="98C071AC" w:tentative="1">
      <w:start w:val="1"/>
      <w:numFmt w:val="decimal"/>
      <w:lvlText w:val="%4."/>
      <w:lvlJc w:val="left"/>
      <w:pPr>
        <w:tabs>
          <w:tab w:val="num" w:pos="3600"/>
        </w:tabs>
        <w:ind w:left="3600" w:hanging="360"/>
      </w:pPr>
    </w:lvl>
    <w:lvl w:ilvl="4" w:tplc="43407230" w:tentative="1">
      <w:start w:val="1"/>
      <w:numFmt w:val="lowerLetter"/>
      <w:lvlText w:val="%5."/>
      <w:lvlJc w:val="left"/>
      <w:pPr>
        <w:tabs>
          <w:tab w:val="num" w:pos="4320"/>
        </w:tabs>
        <w:ind w:left="4320" w:hanging="360"/>
      </w:pPr>
    </w:lvl>
    <w:lvl w:ilvl="5" w:tplc="3E20A0F2" w:tentative="1">
      <w:start w:val="1"/>
      <w:numFmt w:val="lowerRoman"/>
      <w:lvlText w:val="%6."/>
      <w:lvlJc w:val="right"/>
      <w:pPr>
        <w:tabs>
          <w:tab w:val="num" w:pos="5040"/>
        </w:tabs>
        <w:ind w:left="5040" w:hanging="180"/>
      </w:pPr>
    </w:lvl>
    <w:lvl w:ilvl="6" w:tplc="FEA00320" w:tentative="1">
      <w:start w:val="1"/>
      <w:numFmt w:val="decimal"/>
      <w:lvlText w:val="%7."/>
      <w:lvlJc w:val="left"/>
      <w:pPr>
        <w:tabs>
          <w:tab w:val="num" w:pos="5760"/>
        </w:tabs>
        <w:ind w:left="5760" w:hanging="360"/>
      </w:pPr>
    </w:lvl>
    <w:lvl w:ilvl="7" w:tplc="4E78C742" w:tentative="1">
      <w:start w:val="1"/>
      <w:numFmt w:val="lowerLetter"/>
      <w:lvlText w:val="%8."/>
      <w:lvlJc w:val="left"/>
      <w:pPr>
        <w:tabs>
          <w:tab w:val="num" w:pos="6480"/>
        </w:tabs>
        <w:ind w:left="6480" w:hanging="360"/>
      </w:pPr>
    </w:lvl>
    <w:lvl w:ilvl="8" w:tplc="C9A8E0BE" w:tentative="1">
      <w:start w:val="1"/>
      <w:numFmt w:val="lowerRoman"/>
      <w:lvlText w:val="%9."/>
      <w:lvlJc w:val="right"/>
      <w:pPr>
        <w:tabs>
          <w:tab w:val="num" w:pos="7200"/>
        </w:tabs>
        <w:ind w:left="7200" w:hanging="180"/>
      </w:pPr>
    </w:lvl>
  </w:abstractNum>
  <w:abstractNum w:abstractNumId="30">
    <w:nsid w:val="783010E6"/>
    <w:multiLevelType w:val="hybridMultilevel"/>
    <w:tmpl w:val="610C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9D06EE"/>
    <w:multiLevelType w:val="hybridMultilevel"/>
    <w:tmpl w:val="8A8A34C2"/>
    <w:lvl w:ilvl="0" w:tplc="58D8F170">
      <w:start w:val="1"/>
      <w:numFmt w:val="bullet"/>
      <w:pStyle w:val="BodyTextBullet1"/>
      <w:lvlText w:val=""/>
      <w:lvlJc w:val="left"/>
      <w:pPr>
        <w:tabs>
          <w:tab w:val="num" w:pos="720"/>
        </w:tabs>
        <w:ind w:left="720" w:hanging="360"/>
      </w:pPr>
      <w:rPr>
        <w:rFonts w:ascii="Symbol" w:hAnsi="Symbol" w:hint="default"/>
      </w:rPr>
    </w:lvl>
    <w:lvl w:ilvl="1" w:tplc="2272EF28" w:tentative="1">
      <w:start w:val="1"/>
      <w:numFmt w:val="bullet"/>
      <w:lvlText w:val="o"/>
      <w:lvlJc w:val="left"/>
      <w:pPr>
        <w:tabs>
          <w:tab w:val="num" w:pos="1440"/>
        </w:tabs>
        <w:ind w:left="1440" w:hanging="360"/>
      </w:pPr>
      <w:rPr>
        <w:rFonts w:ascii="Courier New" w:hAnsi="Courier New" w:cs="Courier New" w:hint="default"/>
      </w:rPr>
    </w:lvl>
    <w:lvl w:ilvl="2" w:tplc="5E765BBA" w:tentative="1">
      <w:start w:val="1"/>
      <w:numFmt w:val="bullet"/>
      <w:lvlText w:val=""/>
      <w:lvlJc w:val="left"/>
      <w:pPr>
        <w:tabs>
          <w:tab w:val="num" w:pos="2160"/>
        </w:tabs>
        <w:ind w:left="2160" w:hanging="360"/>
      </w:pPr>
      <w:rPr>
        <w:rFonts w:ascii="Wingdings" w:hAnsi="Wingdings" w:hint="default"/>
      </w:rPr>
    </w:lvl>
    <w:lvl w:ilvl="3" w:tplc="64B0281E" w:tentative="1">
      <w:start w:val="1"/>
      <w:numFmt w:val="bullet"/>
      <w:lvlText w:val=""/>
      <w:lvlJc w:val="left"/>
      <w:pPr>
        <w:tabs>
          <w:tab w:val="num" w:pos="2880"/>
        </w:tabs>
        <w:ind w:left="2880" w:hanging="360"/>
      </w:pPr>
      <w:rPr>
        <w:rFonts w:ascii="Symbol" w:hAnsi="Symbol" w:hint="default"/>
      </w:rPr>
    </w:lvl>
    <w:lvl w:ilvl="4" w:tplc="52EC7984" w:tentative="1">
      <w:start w:val="1"/>
      <w:numFmt w:val="bullet"/>
      <w:lvlText w:val="o"/>
      <w:lvlJc w:val="left"/>
      <w:pPr>
        <w:tabs>
          <w:tab w:val="num" w:pos="3600"/>
        </w:tabs>
        <w:ind w:left="3600" w:hanging="360"/>
      </w:pPr>
      <w:rPr>
        <w:rFonts w:ascii="Courier New" w:hAnsi="Courier New" w:cs="Courier New" w:hint="default"/>
      </w:rPr>
    </w:lvl>
    <w:lvl w:ilvl="5" w:tplc="6400B9B6" w:tentative="1">
      <w:start w:val="1"/>
      <w:numFmt w:val="bullet"/>
      <w:lvlText w:val=""/>
      <w:lvlJc w:val="left"/>
      <w:pPr>
        <w:tabs>
          <w:tab w:val="num" w:pos="4320"/>
        </w:tabs>
        <w:ind w:left="4320" w:hanging="360"/>
      </w:pPr>
      <w:rPr>
        <w:rFonts w:ascii="Wingdings" w:hAnsi="Wingdings" w:hint="default"/>
      </w:rPr>
    </w:lvl>
    <w:lvl w:ilvl="6" w:tplc="0D7829C4" w:tentative="1">
      <w:start w:val="1"/>
      <w:numFmt w:val="bullet"/>
      <w:lvlText w:val=""/>
      <w:lvlJc w:val="left"/>
      <w:pPr>
        <w:tabs>
          <w:tab w:val="num" w:pos="5040"/>
        </w:tabs>
        <w:ind w:left="5040" w:hanging="360"/>
      </w:pPr>
      <w:rPr>
        <w:rFonts w:ascii="Symbol" w:hAnsi="Symbol" w:hint="default"/>
      </w:rPr>
    </w:lvl>
    <w:lvl w:ilvl="7" w:tplc="B516BC52" w:tentative="1">
      <w:start w:val="1"/>
      <w:numFmt w:val="bullet"/>
      <w:lvlText w:val="o"/>
      <w:lvlJc w:val="left"/>
      <w:pPr>
        <w:tabs>
          <w:tab w:val="num" w:pos="5760"/>
        </w:tabs>
        <w:ind w:left="5760" w:hanging="360"/>
      </w:pPr>
      <w:rPr>
        <w:rFonts w:ascii="Courier New" w:hAnsi="Courier New" w:cs="Courier New" w:hint="default"/>
      </w:rPr>
    </w:lvl>
    <w:lvl w:ilvl="8" w:tplc="3524270A"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4"/>
  </w:num>
  <w:num w:numId="3">
    <w:abstractNumId w:val="5"/>
  </w:num>
  <w:num w:numId="4">
    <w:abstractNumId w:val="19"/>
  </w:num>
  <w:num w:numId="5">
    <w:abstractNumId w:val="22"/>
  </w:num>
  <w:num w:numId="6">
    <w:abstractNumId w:val="22"/>
  </w:num>
  <w:num w:numId="7">
    <w:abstractNumId w:val="22"/>
  </w:num>
  <w:num w:numId="8">
    <w:abstractNumId w:val="22"/>
  </w:num>
  <w:num w:numId="9">
    <w:abstractNumId w:val="22"/>
  </w:num>
  <w:num w:numId="10">
    <w:abstractNumId w:val="15"/>
  </w:num>
  <w:num w:numId="11">
    <w:abstractNumId w:val="10"/>
  </w:num>
  <w:num w:numId="12">
    <w:abstractNumId w:val="31"/>
  </w:num>
  <w:num w:numId="13">
    <w:abstractNumId w:val="20"/>
  </w:num>
  <w:num w:numId="14">
    <w:abstractNumId w:val="1"/>
  </w:num>
  <w:num w:numId="15">
    <w:abstractNumId w:val="29"/>
  </w:num>
  <w:num w:numId="16">
    <w:abstractNumId w:val="27"/>
  </w:num>
  <w:num w:numId="17">
    <w:abstractNumId w:val="25"/>
  </w:num>
  <w:num w:numId="18">
    <w:abstractNumId w:val="28"/>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6"/>
  </w:num>
  <w:num w:numId="28">
    <w:abstractNumId w:val="6"/>
  </w:num>
  <w:num w:numId="29">
    <w:abstractNumId w:val="9"/>
  </w:num>
  <w:num w:numId="30">
    <w:abstractNumId w:val="21"/>
  </w:num>
  <w:num w:numId="31">
    <w:abstractNumId w:val="21"/>
  </w:num>
  <w:num w:numId="32">
    <w:abstractNumId w:val="0"/>
  </w:num>
  <w:num w:numId="33">
    <w:abstractNumId w:val="14"/>
  </w:num>
  <w:num w:numId="34">
    <w:abstractNumId w:val="17"/>
  </w:num>
  <w:num w:numId="35">
    <w:abstractNumId w:val="15"/>
  </w:num>
  <w:num w:numId="36">
    <w:abstractNumId w:val="30"/>
  </w:num>
  <w:num w:numId="37">
    <w:abstractNumId w:val="18"/>
  </w:num>
  <w:num w:numId="38">
    <w:abstractNumId w:val="26"/>
  </w:num>
  <w:num w:numId="39">
    <w:abstractNumId w:val="23"/>
  </w:num>
  <w:num w:numId="40">
    <w:abstractNumId w:val="7"/>
  </w:num>
  <w:num w:numId="41">
    <w:abstractNumId w:val="12"/>
  </w:num>
  <w:num w:numId="42">
    <w:abstractNumId w:val="15"/>
    <w:lvlOverride w:ilvl="0">
      <w:startOverride w:val="1"/>
    </w:lvlOverride>
    <w:lvlOverride w:ilvl="1">
      <w:startOverride w:val="2"/>
    </w:lvlOverride>
  </w:num>
  <w:num w:numId="43">
    <w:abstractNumId w:val="2"/>
  </w:num>
  <w:num w:numId="44">
    <w:abstractNumId w:val="15"/>
    <w:lvlOverride w:ilvl="0">
      <w:startOverride w:val="1"/>
    </w:lvlOverride>
    <w:lvlOverride w:ilvl="1">
      <w:startOverride w:val="1"/>
    </w:lvlOverride>
  </w:num>
  <w:num w:numId="45">
    <w:abstractNumId w:val="4"/>
  </w:num>
  <w:num w:numId="46">
    <w:abstractNumId w:val="16"/>
  </w:num>
  <w:num w:numId="47">
    <w:abstractNumId w:val="15"/>
    <w:lvlOverride w:ilvl="0">
      <w:startOverride w:val="6"/>
    </w:lvlOverride>
    <w:lvlOverride w:ilvl="1">
      <w:startOverride w:val="5"/>
    </w:lvlOverride>
    <w:lvlOverride w:ilvl="2">
      <w:startOverride w:val="3"/>
    </w:lvlOverride>
  </w:num>
  <w:num w:numId="48">
    <w:abstractNumId w:val="13"/>
  </w:num>
  <w:num w:numId="49">
    <w:abstractNumId w:val="3"/>
  </w:num>
  <w:num w:numId="50">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u">
    <w15:presenceInfo w15:providerId="None" w15:userId="AU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09F"/>
    <w:rsid w:val="0000199D"/>
    <w:rsid w:val="00013936"/>
    <w:rsid w:val="00025B94"/>
    <w:rsid w:val="0003764F"/>
    <w:rsid w:val="000614B1"/>
    <w:rsid w:val="00073DE8"/>
    <w:rsid w:val="00074959"/>
    <w:rsid w:val="0008125D"/>
    <w:rsid w:val="0009675B"/>
    <w:rsid w:val="00096B83"/>
    <w:rsid w:val="00097CE7"/>
    <w:rsid w:val="000A0A66"/>
    <w:rsid w:val="000A309F"/>
    <w:rsid w:val="000A7358"/>
    <w:rsid w:val="000B1C4B"/>
    <w:rsid w:val="000B4245"/>
    <w:rsid w:val="000B4DD6"/>
    <w:rsid w:val="000B4EDF"/>
    <w:rsid w:val="000D114C"/>
    <w:rsid w:val="000D3D87"/>
    <w:rsid w:val="000D42B6"/>
    <w:rsid w:val="000D5206"/>
    <w:rsid w:val="000E5658"/>
    <w:rsid w:val="001118D7"/>
    <w:rsid w:val="00114496"/>
    <w:rsid w:val="00114CD9"/>
    <w:rsid w:val="0011698C"/>
    <w:rsid w:val="00117F5A"/>
    <w:rsid w:val="00123706"/>
    <w:rsid w:val="00132F85"/>
    <w:rsid w:val="00132FF5"/>
    <w:rsid w:val="001338AB"/>
    <w:rsid w:val="00133CBD"/>
    <w:rsid w:val="0013760B"/>
    <w:rsid w:val="00155D44"/>
    <w:rsid w:val="001562BA"/>
    <w:rsid w:val="00156F5C"/>
    <w:rsid w:val="0016084E"/>
    <w:rsid w:val="0017367F"/>
    <w:rsid w:val="0018211C"/>
    <w:rsid w:val="001832A5"/>
    <w:rsid w:val="00183E0A"/>
    <w:rsid w:val="00186EC3"/>
    <w:rsid w:val="00187DAE"/>
    <w:rsid w:val="0019240B"/>
    <w:rsid w:val="00197993"/>
    <w:rsid w:val="001A0F51"/>
    <w:rsid w:val="001B170C"/>
    <w:rsid w:val="001B2532"/>
    <w:rsid w:val="001B2B37"/>
    <w:rsid w:val="001C52D3"/>
    <w:rsid w:val="001D6FF8"/>
    <w:rsid w:val="001E08A4"/>
    <w:rsid w:val="001F424F"/>
    <w:rsid w:val="001F42E6"/>
    <w:rsid w:val="00202157"/>
    <w:rsid w:val="00202927"/>
    <w:rsid w:val="002035E1"/>
    <w:rsid w:val="0020784C"/>
    <w:rsid w:val="0021226B"/>
    <w:rsid w:val="002174E6"/>
    <w:rsid w:val="0022744D"/>
    <w:rsid w:val="0026434D"/>
    <w:rsid w:val="0026774C"/>
    <w:rsid w:val="00274FBB"/>
    <w:rsid w:val="00275D32"/>
    <w:rsid w:val="00283D69"/>
    <w:rsid w:val="0028496F"/>
    <w:rsid w:val="00286F3F"/>
    <w:rsid w:val="0028794D"/>
    <w:rsid w:val="002A308F"/>
    <w:rsid w:val="002A74FB"/>
    <w:rsid w:val="002B026F"/>
    <w:rsid w:val="002C04C4"/>
    <w:rsid w:val="002C290A"/>
    <w:rsid w:val="002D09C5"/>
    <w:rsid w:val="002D144E"/>
    <w:rsid w:val="002D2B15"/>
    <w:rsid w:val="002D6501"/>
    <w:rsid w:val="002D76B9"/>
    <w:rsid w:val="002E3FC8"/>
    <w:rsid w:val="002E7CD0"/>
    <w:rsid w:val="00302617"/>
    <w:rsid w:val="0032300D"/>
    <w:rsid w:val="00323AD0"/>
    <w:rsid w:val="003258AB"/>
    <w:rsid w:val="00330C9C"/>
    <w:rsid w:val="003401CF"/>
    <w:rsid w:val="003461CB"/>
    <w:rsid w:val="00352F80"/>
    <w:rsid w:val="00357B50"/>
    <w:rsid w:val="00360021"/>
    <w:rsid w:val="00361D09"/>
    <w:rsid w:val="00365E83"/>
    <w:rsid w:val="00371AF0"/>
    <w:rsid w:val="0038143B"/>
    <w:rsid w:val="00387A8A"/>
    <w:rsid w:val="00387CBC"/>
    <w:rsid w:val="003921B7"/>
    <w:rsid w:val="00394860"/>
    <w:rsid w:val="003A6974"/>
    <w:rsid w:val="003C1853"/>
    <w:rsid w:val="003C52DC"/>
    <w:rsid w:val="003C6FF1"/>
    <w:rsid w:val="003D4D07"/>
    <w:rsid w:val="003E36AE"/>
    <w:rsid w:val="00405361"/>
    <w:rsid w:val="00407640"/>
    <w:rsid w:val="0041254C"/>
    <w:rsid w:val="00416CCA"/>
    <w:rsid w:val="00425386"/>
    <w:rsid w:val="0042561E"/>
    <w:rsid w:val="004667AC"/>
    <w:rsid w:val="00466C20"/>
    <w:rsid w:val="00471FBC"/>
    <w:rsid w:val="004834A7"/>
    <w:rsid w:val="00494EE8"/>
    <w:rsid w:val="004979FC"/>
    <w:rsid w:val="004A1AA1"/>
    <w:rsid w:val="004B352F"/>
    <w:rsid w:val="004B630A"/>
    <w:rsid w:val="004C38CC"/>
    <w:rsid w:val="004D28CC"/>
    <w:rsid w:val="004E13DA"/>
    <w:rsid w:val="004E5C7C"/>
    <w:rsid w:val="004F377C"/>
    <w:rsid w:val="00503A79"/>
    <w:rsid w:val="005056A2"/>
    <w:rsid w:val="00526810"/>
    <w:rsid w:val="00541340"/>
    <w:rsid w:val="005418F2"/>
    <w:rsid w:val="00544123"/>
    <w:rsid w:val="00544B4B"/>
    <w:rsid w:val="005553BB"/>
    <w:rsid w:val="0056743C"/>
    <w:rsid w:val="00570B23"/>
    <w:rsid w:val="00571119"/>
    <w:rsid w:val="005756E4"/>
    <w:rsid w:val="005764A7"/>
    <w:rsid w:val="0057655C"/>
    <w:rsid w:val="00594F23"/>
    <w:rsid w:val="005A5466"/>
    <w:rsid w:val="005C0CD8"/>
    <w:rsid w:val="005C24D7"/>
    <w:rsid w:val="005D5435"/>
    <w:rsid w:val="005D5DF2"/>
    <w:rsid w:val="005D690A"/>
    <w:rsid w:val="005E5A7D"/>
    <w:rsid w:val="005F40D7"/>
    <w:rsid w:val="005F664A"/>
    <w:rsid w:val="00602121"/>
    <w:rsid w:val="006022A2"/>
    <w:rsid w:val="00616C0C"/>
    <w:rsid w:val="0062015A"/>
    <w:rsid w:val="00630CB3"/>
    <w:rsid w:val="00631215"/>
    <w:rsid w:val="00651B21"/>
    <w:rsid w:val="00652ED1"/>
    <w:rsid w:val="0066391F"/>
    <w:rsid w:val="00664A83"/>
    <w:rsid w:val="0067063A"/>
    <w:rsid w:val="0067656A"/>
    <w:rsid w:val="006827E0"/>
    <w:rsid w:val="0069086A"/>
    <w:rsid w:val="006936F9"/>
    <w:rsid w:val="006A3D32"/>
    <w:rsid w:val="006C33F4"/>
    <w:rsid w:val="006C6DDA"/>
    <w:rsid w:val="006D79F9"/>
    <w:rsid w:val="006D7F03"/>
    <w:rsid w:val="006E4EDE"/>
    <w:rsid w:val="006E542B"/>
    <w:rsid w:val="006F3240"/>
    <w:rsid w:val="007137D6"/>
    <w:rsid w:val="00715A18"/>
    <w:rsid w:val="00717AF8"/>
    <w:rsid w:val="00734F80"/>
    <w:rsid w:val="0074072B"/>
    <w:rsid w:val="007617D1"/>
    <w:rsid w:val="00777F95"/>
    <w:rsid w:val="00796E66"/>
    <w:rsid w:val="007B1861"/>
    <w:rsid w:val="007C49F1"/>
    <w:rsid w:val="007D09B2"/>
    <w:rsid w:val="007D271C"/>
    <w:rsid w:val="007D5602"/>
    <w:rsid w:val="007E5BCD"/>
    <w:rsid w:val="007E76F2"/>
    <w:rsid w:val="007F5B6F"/>
    <w:rsid w:val="00801D19"/>
    <w:rsid w:val="00802882"/>
    <w:rsid w:val="008274A1"/>
    <w:rsid w:val="0083034B"/>
    <w:rsid w:val="008320A5"/>
    <w:rsid w:val="0083505D"/>
    <w:rsid w:val="008353F8"/>
    <w:rsid w:val="00845477"/>
    <w:rsid w:val="0086294A"/>
    <w:rsid w:val="00863119"/>
    <w:rsid w:val="00864B9F"/>
    <w:rsid w:val="008975EF"/>
    <w:rsid w:val="008A2801"/>
    <w:rsid w:val="008B101D"/>
    <w:rsid w:val="008B5441"/>
    <w:rsid w:val="008B5FE1"/>
    <w:rsid w:val="008D030F"/>
    <w:rsid w:val="008D0CB8"/>
    <w:rsid w:val="008D50C5"/>
    <w:rsid w:val="008E06B0"/>
    <w:rsid w:val="008E2DD2"/>
    <w:rsid w:val="008F47BF"/>
    <w:rsid w:val="00911436"/>
    <w:rsid w:val="00911B54"/>
    <w:rsid w:val="00913A07"/>
    <w:rsid w:val="009320F2"/>
    <w:rsid w:val="00933A93"/>
    <w:rsid w:val="00933F16"/>
    <w:rsid w:val="00936D9B"/>
    <w:rsid w:val="00940F52"/>
    <w:rsid w:val="009410B9"/>
    <w:rsid w:val="00947EC3"/>
    <w:rsid w:val="00952607"/>
    <w:rsid w:val="009610B4"/>
    <w:rsid w:val="00962644"/>
    <w:rsid w:val="00970570"/>
    <w:rsid w:val="00973E31"/>
    <w:rsid w:val="00973F63"/>
    <w:rsid w:val="00976305"/>
    <w:rsid w:val="00982EB0"/>
    <w:rsid w:val="00983A38"/>
    <w:rsid w:val="00992FF4"/>
    <w:rsid w:val="00995530"/>
    <w:rsid w:val="009B4AF5"/>
    <w:rsid w:val="009E166F"/>
    <w:rsid w:val="009E2BF9"/>
    <w:rsid w:val="009E324C"/>
    <w:rsid w:val="00A128E6"/>
    <w:rsid w:val="00A2334D"/>
    <w:rsid w:val="00A32D99"/>
    <w:rsid w:val="00A40EB1"/>
    <w:rsid w:val="00A45C2C"/>
    <w:rsid w:val="00A474EF"/>
    <w:rsid w:val="00A513E2"/>
    <w:rsid w:val="00A64C33"/>
    <w:rsid w:val="00A70527"/>
    <w:rsid w:val="00A97370"/>
    <w:rsid w:val="00AA1FCE"/>
    <w:rsid w:val="00AA3A4F"/>
    <w:rsid w:val="00AB4EFA"/>
    <w:rsid w:val="00AC31AE"/>
    <w:rsid w:val="00AC3758"/>
    <w:rsid w:val="00AC78E9"/>
    <w:rsid w:val="00AC7D15"/>
    <w:rsid w:val="00AD1D46"/>
    <w:rsid w:val="00AD2039"/>
    <w:rsid w:val="00AD4E7A"/>
    <w:rsid w:val="00AE1BE5"/>
    <w:rsid w:val="00AE2131"/>
    <w:rsid w:val="00AE6BE6"/>
    <w:rsid w:val="00AF5185"/>
    <w:rsid w:val="00B01210"/>
    <w:rsid w:val="00B21377"/>
    <w:rsid w:val="00B216D1"/>
    <w:rsid w:val="00B21862"/>
    <w:rsid w:val="00B21E14"/>
    <w:rsid w:val="00B27CD4"/>
    <w:rsid w:val="00B30C13"/>
    <w:rsid w:val="00B30F39"/>
    <w:rsid w:val="00B310CE"/>
    <w:rsid w:val="00B31BFC"/>
    <w:rsid w:val="00B40A1C"/>
    <w:rsid w:val="00B451E8"/>
    <w:rsid w:val="00B467C8"/>
    <w:rsid w:val="00B55F18"/>
    <w:rsid w:val="00B56305"/>
    <w:rsid w:val="00B710DC"/>
    <w:rsid w:val="00B76CA9"/>
    <w:rsid w:val="00B8433A"/>
    <w:rsid w:val="00B86D00"/>
    <w:rsid w:val="00BA369F"/>
    <w:rsid w:val="00BB08F8"/>
    <w:rsid w:val="00BC22E9"/>
    <w:rsid w:val="00BD3DD5"/>
    <w:rsid w:val="00BD43AC"/>
    <w:rsid w:val="00BE4D75"/>
    <w:rsid w:val="00BF71D4"/>
    <w:rsid w:val="00C026C4"/>
    <w:rsid w:val="00C0586A"/>
    <w:rsid w:val="00C21F70"/>
    <w:rsid w:val="00C23B4C"/>
    <w:rsid w:val="00C34222"/>
    <w:rsid w:val="00C35033"/>
    <w:rsid w:val="00C355B9"/>
    <w:rsid w:val="00C36DAE"/>
    <w:rsid w:val="00C62E1A"/>
    <w:rsid w:val="00C63574"/>
    <w:rsid w:val="00C67FF9"/>
    <w:rsid w:val="00C72D1D"/>
    <w:rsid w:val="00C73249"/>
    <w:rsid w:val="00C7616D"/>
    <w:rsid w:val="00C86307"/>
    <w:rsid w:val="00C86FE1"/>
    <w:rsid w:val="00C977AD"/>
    <w:rsid w:val="00CA1EEE"/>
    <w:rsid w:val="00CA6196"/>
    <w:rsid w:val="00CB0764"/>
    <w:rsid w:val="00CB6D7B"/>
    <w:rsid w:val="00CC4EF1"/>
    <w:rsid w:val="00CD72C4"/>
    <w:rsid w:val="00CE4FB5"/>
    <w:rsid w:val="00CE71EF"/>
    <w:rsid w:val="00CF0B47"/>
    <w:rsid w:val="00CF1AAC"/>
    <w:rsid w:val="00D02995"/>
    <w:rsid w:val="00D03F26"/>
    <w:rsid w:val="00D0658C"/>
    <w:rsid w:val="00D349FA"/>
    <w:rsid w:val="00D514AD"/>
    <w:rsid w:val="00D51B2E"/>
    <w:rsid w:val="00D62DAE"/>
    <w:rsid w:val="00D70B8C"/>
    <w:rsid w:val="00D754E2"/>
    <w:rsid w:val="00D771A5"/>
    <w:rsid w:val="00D7774F"/>
    <w:rsid w:val="00D80DB6"/>
    <w:rsid w:val="00D829DC"/>
    <w:rsid w:val="00D86299"/>
    <w:rsid w:val="00D91FA4"/>
    <w:rsid w:val="00D96D63"/>
    <w:rsid w:val="00DA7F33"/>
    <w:rsid w:val="00DB1A31"/>
    <w:rsid w:val="00DE0226"/>
    <w:rsid w:val="00DF0E9A"/>
    <w:rsid w:val="00E025CE"/>
    <w:rsid w:val="00E15B68"/>
    <w:rsid w:val="00E21E79"/>
    <w:rsid w:val="00E43D43"/>
    <w:rsid w:val="00E462F6"/>
    <w:rsid w:val="00E4701C"/>
    <w:rsid w:val="00E6700B"/>
    <w:rsid w:val="00E82E16"/>
    <w:rsid w:val="00E873B3"/>
    <w:rsid w:val="00EA5CA6"/>
    <w:rsid w:val="00EA6924"/>
    <w:rsid w:val="00EB4A90"/>
    <w:rsid w:val="00EB5A38"/>
    <w:rsid w:val="00EC207B"/>
    <w:rsid w:val="00EC6AD8"/>
    <w:rsid w:val="00EF1164"/>
    <w:rsid w:val="00EF141E"/>
    <w:rsid w:val="00EF69C4"/>
    <w:rsid w:val="00F121CD"/>
    <w:rsid w:val="00F3239C"/>
    <w:rsid w:val="00F43EAB"/>
    <w:rsid w:val="00F47036"/>
    <w:rsid w:val="00F6199A"/>
    <w:rsid w:val="00F63280"/>
    <w:rsid w:val="00F64F9E"/>
    <w:rsid w:val="00F906EC"/>
    <w:rsid w:val="00F91908"/>
    <w:rsid w:val="00F92ABA"/>
    <w:rsid w:val="00FA193C"/>
    <w:rsid w:val="00FA321A"/>
    <w:rsid w:val="00FC20E4"/>
    <w:rsid w:val="00FC3BAA"/>
    <w:rsid w:val="00FC660B"/>
    <w:rsid w:val="00FD0854"/>
    <w:rsid w:val="00FD4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E72A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index heading" w:uiPriority="0"/>
    <w:lsdException w:name="caption" w:uiPriority="0" w:qFormat="1"/>
    <w:lsdException w:name="annotation reference" w:uiPriority="0"/>
    <w:lsdException w:name="line number" w:uiPriority="0"/>
    <w:lsdException w:name="page number" w:uiPriority="0"/>
    <w:lsdException w:name="List Bullet 4"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DF2"/>
    <w:rPr>
      <w:color w:val="auto"/>
      <w:sz w:val="22"/>
    </w:rPr>
  </w:style>
  <w:style w:type="paragraph" w:styleId="Heading1">
    <w:name w:val="heading 1"/>
    <w:next w:val="BodyText"/>
    <w:qFormat/>
    <w:rsid w:val="00E6700B"/>
    <w:pPr>
      <w:keepNext/>
      <w:numPr>
        <w:numId w:val="10"/>
      </w:numPr>
      <w:autoSpaceDE w:val="0"/>
      <w:autoSpaceDN w:val="0"/>
      <w:adjustRightInd w:val="0"/>
      <w:spacing w:before="360" w:after="120"/>
      <w:outlineLvl w:val="0"/>
    </w:pPr>
    <w:rPr>
      <w:rFonts w:ascii="Arial" w:hAnsi="Arial" w:cs="Arial"/>
      <w:b/>
      <w:bCs/>
      <w:color w:val="auto"/>
      <w:kern w:val="32"/>
      <w:sz w:val="36"/>
      <w:szCs w:val="32"/>
    </w:rPr>
  </w:style>
  <w:style w:type="paragraph" w:styleId="Heading2">
    <w:name w:val="heading 2"/>
    <w:next w:val="BodyText"/>
    <w:qFormat/>
    <w:rsid w:val="00AA3A4F"/>
    <w:pPr>
      <w:keepNext/>
      <w:numPr>
        <w:ilvl w:val="1"/>
        <w:numId w:val="10"/>
      </w:numPr>
      <w:tabs>
        <w:tab w:val="left" w:pos="900"/>
      </w:tabs>
      <w:autoSpaceDE w:val="0"/>
      <w:autoSpaceDN w:val="0"/>
      <w:adjustRightInd w:val="0"/>
      <w:spacing w:before="240" w:after="120"/>
      <w:ind w:left="864" w:hanging="864"/>
      <w:outlineLvl w:val="1"/>
    </w:pPr>
    <w:rPr>
      <w:rFonts w:ascii="Arial Bold" w:hAnsi="Arial Bold" w:cs="Arial"/>
      <w:b/>
      <w:iCs/>
      <w:color w:val="auto"/>
      <w:kern w:val="32"/>
      <w:sz w:val="32"/>
      <w:szCs w:val="28"/>
    </w:rPr>
  </w:style>
  <w:style w:type="paragraph" w:styleId="Heading3">
    <w:name w:val="heading 3"/>
    <w:next w:val="BodyText"/>
    <w:qFormat/>
    <w:rsid w:val="005553BB"/>
    <w:pPr>
      <w:keepNext/>
      <w:numPr>
        <w:ilvl w:val="2"/>
        <w:numId w:val="10"/>
      </w:numPr>
      <w:spacing w:before="240" w:after="120"/>
      <w:outlineLvl w:val="2"/>
    </w:pPr>
    <w:rPr>
      <w:rFonts w:ascii="Arial" w:hAnsi="Arial" w:cs="Arial"/>
      <w:b/>
      <w:bCs/>
      <w:iCs/>
      <w:color w:val="auto"/>
      <w:kern w:val="32"/>
      <w:sz w:val="28"/>
      <w:szCs w:val="26"/>
    </w:rPr>
  </w:style>
  <w:style w:type="paragraph" w:styleId="Heading4">
    <w:name w:val="heading 4"/>
    <w:next w:val="BodyText"/>
    <w:qFormat/>
    <w:rsid w:val="005D5DF2"/>
    <w:pPr>
      <w:keepNext/>
      <w:numPr>
        <w:ilvl w:val="3"/>
        <w:numId w:val="10"/>
      </w:numPr>
      <w:spacing w:before="200" w:after="120"/>
      <w:outlineLvl w:val="3"/>
    </w:pPr>
    <w:rPr>
      <w:rFonts w:ascii="Arial" w:hAnsi="Arial" w:cs="Arial"/>
      <w:b/>
      <w:color w:val="auto"/>
      <w:kern w:val="32"/>
      <w:szCs w:val="28"/>
    </w:rPr>
  </w:style>
  <w:style w:type="paragraph" w:styleId="Heading5">
    <w:name w:val="heading 5"/>
    <w:basedOn w:val="Normal"/>
    <w:next w:val="BodyText"/>
    <w:qFormat/>
    <w:rsid w:val="005D5DF2"/>
    <w:pPr>
      <w:numPr>
        <w:ilvl w:val="4"/>
        <w:numId w:val="10"/>
      </w:numPr>
      <w:spacing w:before="200" w:after="120"/>
      <w:outlineLvl w:val="4"/>
    </w:pPr>
    <w:rPr>
      <w:rFonts w:ascii="Arial" w:hAnsi="Arial"/>
      <w:b/>
      <w:bCs/>
      <w:iCs/>
      <w:szCs w:val="26"/>
    </w:rPr>
  </w:style>
  <w:style w:type="paragraph" w:styleId="Heading6">
    <w:name w:val="heading 6"/>
    <w:basedOn w:val="Normal"/>
    <w:next w:val="BodyText2"/>
    <w:qFormat/>
    <w:rsid w:val="005D5DF2"/>
    <w:pPr>
      <w:numPr>
        <w:ilvl w:val="5"/>
        <w:numId w:val="10"/>
      </w:numPr>
      <w:spacing w:before="240" w:after="60"/>
      <w:outlineLvl w:val="5"/>
    </w:pPr>
    <w:rPr>
      <w:b/>
      <w:bCs/>
      <w:szCs w:val="22"/>
    </w:rPr>
  </w:style>
  <w:style w:type="paragraph" w:styleId="Heading7">
    <w:name w:val="heading 7"/>
    <w:basedOn w:val="Normal"/>
    <w:next w:val="BodyText2"/>
    <w:link w:val="Heading7Char"/>
    <w:qFormat/>
    <w:rsid w:val="005D5DF2"/>
    <w:pPr>
      <w:numPr>
        <w:ilvl w:val="6"/>
        <w:numId w:val="10"/>
      </w:numPr>
      <w:spacing w:before="240" w:after="60"/>
      <w:outlineLvl w:val="6"/>
    </w:pPr>
    <w:rPr>
      <w:sz w:val="24"/>
    </w:rPr>
  </w:style>
  <w:style w:type="paragraph" w:styleId="Heading8">
    <w:name w:val="heading 8"/>
    <w:basedOn w:val="Normal"/>
    <w:next w:val="BodyText2"/>
    <w:link w:val="Heading8Char"/>
    <w:qFormat/>
    <w:rsid w:val="005D5DF2"/>
    <w:pPr>
      <w:numPr>
        <w:ilvl w:val="7"/>
        <w:numId w:val="10"/>
      </w:numPr>
      <w:spacing w:before="240" w:after="60"/>
      <w:outlineLvl w:val="7"/>
    </w:pPr>
    <w:rPr>
      <w:i/>
      <w:iCs/>
      <w:sz w:val="24"/>
    </w:rPr>
  </w:style>
  <w:style w:type="paragraph" w:styleId="Heading9">
    <w:name w:val="heading 9"/>
    <w:basedOn w:val="Normal"/>
    <w:next w:val="BodyText2"/>
    <w:link w:val="Heading9Char"/>
    <w:qFormat/>
    <w:rsid w:val="005D5DF2"/>
    <w:pPr>
      <w:numPr>
        <w:ilvl w:val="8"/>
        <w:numId w:val="10"/>
      </w:numPr>
      <w:spacing w:before="240" w:after="60"/>
      <w:jc w:val="center"/>
      <w:outlineLvl w:val="8"/>
    </w:pPr>
    <w:rPr>
      <w:rFonts w:ascii="Arial Bold" w:hAnsi="Arial Bold" w:cs="Arial"/>
      <w:b/>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link w:val="TitleChar"/>
    <w:rsid w:val="005D5DF2"/>
    <w:pPr>
      <w:autoSpaceDE w:val="0"/>
      <w:autoSpaceDN w:val="0"/>
      <w:adjustRightInd w:val="0"/>
      <w:spacing w:before="120" w:after="360"/>
      <w:jc w:val="center"/>
    </w:pPr>
    <w:rPr>
      <w:rFonts w:ascii="Arial" w:hAnsi="Arial" w:cs="Arial"/>
      <w:b/>
      <w:bCs/>
      <w:color w:val="auto"/>
      <w:sz w:val="36"/>
      <w:szCs w:val="32"/>
    </w:rPr>
  </w:style>
  <w:style w:type="paragraph" w:styleId="Subtitle">
    <w:name w:val="Subtitle"/>
    <w:basedOn w:val="Normal"/>
    <w:qFormat/>
    <w:rsid w:val="005D5DF2"/>
    <w:pPr>
      <w:spacing w:after="60"/>
      <w:jc w:val="center"/>
      <w:outlineLvl w:val="1"/>
    </w:pPr>
    <w:rPr>
      <w:rFonts w:ascii="Arial" w:hAnsi="Arial" w:cs="Arial"/>
      <w:sz w:val="24"/>
    </w:r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0" w:type="dxa"/>
        <w:right w:w="0"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customStyle="1" w:styleId="Appendix1">
    <w:name w:val="Appendix 1"/>
    <w:basedOn w:val="Normal"/>
    <w:next w:val="BodyText"/>
    <w:rsid w:val="005D5DF2"/>
    <w:pPr>
      <w:keepNext/>
      <w:numPr>
        <w:numId w:val="9"/>
      </w:numPr>
      <w:spacing w:before="360" w:after="120"/>
      <w:outlineLvl w:val="0"/>
    </w:pPr>
    <w:rPr>
      <w:rFonts w:ascii="Arial" w:hAnsi="Arial"/>
      <w:b/>
      <w:sz w:val="36"/>
      <w:szCs w:val="36"/>
    </w:rPr>
  </w:style>
  <w:style w:type="paragraph" w:styleId="BodyText">
    <w:name w:val="Body Text"/>
    <w:link w:val="BodyTextChar"/>
    <w:rsid w:val="0017367F"/>
    <w:pPr>
      <w:spacing w:after="120"/>
    </w:pPr>
    <w:rPr>
      <w:color w:val="auto"/>
    </w:rPr>
  </w:style>
  <w:style w:type="character" w:customStyle="1" w:styleId="BodyTextChar">
    <w:name w:val="Body Text Char"/>
    <w:basedOn w:val="DefaultParagraphFont"/>
    <w:link w:val="BodyText"/>
    <w:rsid w:val="0017367F"/>
    <w:rPr>
      <w:color w:val="auto"/>
    </w:rPr>
  </w:style>
  <w:style w:type="paragraph" w:customStyle="1" w:styleId="Appendix2">
    <w:name w:val="Appendix 2"/>
    <w:basedOn w:val="Normal"/>
    <w:next w:val="BodyText"/>
    <w:rsid w:val="005D5DF2"/>
    <w:pPr>
      <w:keepNext/>
      <w:numPr>
        <w:ilvl w:val="1"/>
        <w:numId w:val="9"/>
      </w:numPr>
      <w:spacing w:before="240" w:after="120"/>
      <w:outlineLvl w:val="1"/>
    </w:pPr>
    <w:rPr>
      <w:rFonts w:ascii="Arial" w:hAnsi="Arial" w:cs="Arial"/>
      <w:b/>
      <w:iCs/>
      <w:kern w:val="32"/>
      <w:sz w:val="32"/>
      <w:szCs w:val="28"/>
    </w:rPr>
  </w:style>
  <w:style w:type="paragraph" w:customStyle="1" w:styleId="Appendix3">
    <w:name w:val="Appendix 3"/>
    <w:basedOn w:val="Normal"/>
    <w:next w:val="BodyText"/>
    <w:rsid w:val="005D5DF2"/>
    <w:pPr>
      <w:numPr>
        <w:ilvl w:val="2"/>
        <w:numId w:val="9"/>
      </w:numPr>
      <w:spacing w:before="240" w:after="120"/>
      <w:outlineLvl w:val="2"/>
    </w:pPr>
    <w:rPr>
      <w:rFonts w:ascii="Arial" w:hAnsi="Arial"/>
      <w:b/>
      <w:sz w:val="28"/>
    </w:rPr>
  </w:style>
  <w:style w:type="paragraph" w:customStyle="1" w:styleId="Appendix4">
    <w:name w:val="Appendix 4"/>
    <w:basedOn w:val="Normal"/>
    <w:next w:val="BodyText"/>
    <w:rsid w:val="005D5DF2"/>
    <w:pPr>
      <w:numPr>
        <w:ilvl w:val="3"/>
        <w:numId w:val="9"/>
      </w:numPr>
      <w:spacing w:after="120"/>
      <w:outlineLvl w:val="3"/>
    </w:pPr>
    <w:rPr>
      <w:rFonts w:ascii="Arial" w:hAnsi="Arial"/>
      <w:b/>
      <w:sz w:val="24"/>
      <w:szCs w:val="36"/>
    </w:rPr>
  </w:style>
  <w:style w:type="paragraph" w:customStyle="1" w:styleId="Appendix5">
    <w:name w:val="Appendix 5"/>
    <w:basedOn w:val="Normal"/>
    <w:next w:val="BodyText"/>
    <w:rsid w:val="005D5DF2"/>
    <w:pPr>
      <w:numPr>
        <w:ilvl w:val="4"/>
        <w:numId w:val="9"/>
      </w:numPr>
      <w:spacing w:after="120"/>
      <w:outlineLvl w:val="4"/>
    </w:pPr>
    <w:rPr>
      <w:rFonts w:ascii="Arial" w:hAnsi="Arial"/>
      <w:b/>
    </w:rPr>
  </w:style>
  <w:style w:type="paragraph" w:customStyle="1" w:styleId="Attachment">
    <w:name w:val="Attachment"/>
    <w:basedOn w:val="Heading1"/>
    <w:next w:val="BodyText"/>
    <w:qFormat/>
    <w:rsid w:val="005D5DF2"/>
    <w:pPr>
      <w:numPr>
        <w:numId w:val="0"/>
      </w:numPr>
    </w:pPr>
  </w:style>
  <w:style w:type="paragraph" w:styleId="BalloonText">
    <w:name w:val="Balloon Text"/>
    <w:basedOn w:val="Normal"/>
    <w:link w:val="BalloonTextChar"/>
    <w:rsid w:val="005D5DF2"/>
    <w:rPr>
      <w:rFonts w:ascii="Tahoma" w:hAnsi="Tahoma" w:cs="Tahoma"/>
      <w:sz w:val="16"/>
      <w:szCs w:val="16"/>
    </w:rPr>
  </w:style>
  <w:style w:type="character" w:customStyle="1" w:styleId="BalloonTextChar">
    <w:name w:val="Balloon Text Char"/>
    <w:basedOn w:val="DefaultParagraphFont"/>
    <w:link w:val="BalloonText"/>
    <w:rsid w:val="005D5DF2"/>
    <w:rPr>
      <w:rFonts w:ascii="Tahoma" w:hAnsi="Tahoma" w:cs="Tahoma"/>
      <w:color w:val="auto"/>
      <w:sz w:val="16"/>
      <w:szCs w:val="16"/>
    </w:rPr>
  </w:style>
  <w:style w:type="paragraph" w:customStyle="1" w:styleId="BodyBullet2">
    <w:name w:val="Body Bullet 2"/>
    <w:basedOn w:val="Normal"/>
    <w:link w:val="BodyBullet2Char"/>
    <w:rsid w:val="005D5DF2"/>
    <w:pPr>
      <w:tabs>
        <w:tab w:val="num" w:pos="1260"/>
      </w:tabs>
      <w:autoSpaceDE w:val="0"/>
      <w:autoSpaceDN w:val="0"/>
      <w:adjustRightInd w:val="0"/>
      <w:spacing w:before="60" w:after="60"/>
      <w:ind w:left="1260"/>
    </w:pPr>
    <w:rPr>
      <w:iCs/>
      <w:szCs w:val="22"/>
    </w:rPr>
  </w:style>
  <w:style w:type="character" w:customStyle="1" w:styleId="BodyBullet2Char">
    <w:name w:val="Body Bullet 2 Char"/>
    <w:basedOn w:val="DefaultParagraphFont"/>
    <w:link w:val="BodyBullet2"/>
    <w:rsid w:val="005D5DF2"/>
    <w:rPr>
      <w:iCs/>
      <w:color w:val="auto"/>
      <w:sz w:val="22"/>
      <w:szCs w:val="22"/>
    </w:rPr>
  </w:style>
  <w:style w:type="character" w:customStyle="1" w:styleId="BodyItalic">
    <w:name w:val="Body Italic"/>
    <w:basedOn w:val="DefaultParagraphFont"/>
    <w:rsid w:val="005D5DF2"/>
    <w:rPr>
      <w:i/>
    </w:rPr>
  </w:style>
  <w:style w:type="paragraph" w:styleId="BodyText2">
    <w:name w:val="Body Text 2"/>
    <w:link w:val="BodyText2Char"/>
    <w:rsid w:val="005D5DF2"/>
    <w:pPr>
      <w:keepNext/>
      <w:keepLines/>
      <w:spacing w:before="100" w:beforeAutospacing="1" w:after="100" w:afterAutospacing="1"/>
      <w:ind w:left="720"/>
    </w:pPr>
    <w:rPr>
      <w:color w:val="auto"/>
      <w:sz w:val="22"/>
      <w:szCs w:val="20"/>
    </w:rPr>
  </w:style>
  <w:style w:type="character" w:customStyle="1" w:styleId="BodyText2Char">
    <w:name w:val="Body Text 2 Char"/>
    <w:basedOn w:val="DefaultParagraphFont"/>
    <w:link w:val="BodyText2"/>
    <w:rsid w:val="005D5DF2"/>
    <w:rPr>
      <w:color w:val="auto"/>
      <w:sz w:val="22"/>
      <w:szCs w:val="20"/>
    </w:rPr>
  </w:style>
  <w:style w:type="paragraph" w:customStyle="1" w:styleId="BodyTextBullet1">
    <w:name w:val="Body Text Bullet 1"/>
    <w:rsid w:val="0017367F"/>
    <w:pPr>
      <w:numPr>
        <w:numId w:val="12"/>
      </w:numPr>
      <w:spacing w:before="60" w:after="60"/>
    </w:pPr>
    <w:rPr>
      <w:color w:val="auto"/>
    </w:rPr>
  </w:style>
  <w:style w:type="paragraph" w:customStyle="1" w:styleId="BodyTextBullet2">
    <w:name w:val="Body Text Bullet 2"/>
    <w:rsid w:val="008D0CB8"/>
    <w:pPr>
      <w:spacing w:before="60" w:after="60"/>
    </w:pPr>
    <w:rPr>
      <w:color w:val="auto"/>
    </w:rPr>
  </w:style>
  <w:style w:type="paragraph" w:customStyle="1" w:styleId="BodyTextLettered1">
    <w:name w:val="Body Text Lettered 1"/>
    <w:rsid w:val="005D5DF2"/>
    <w:pPr>
      <w:numPr>
        <w:numId w:val="14"/>
      </w:numPr>
      <w:tabs>
        <w:tab w:val="clear" w:pos="1080"/>
        <w:tab w:val="num" w:pos="720"/>
      </w:tabs>
    </w:pPr>
    <w:rPr>
      <w:color w:val="auto"/>
      <w:sz w:val="22"/>
      <w:szCs w:val="20"/>
    </w:rPr>
  </w:style>
  <w:style w:type="paragraph" w:customStyle="1" w:styleId="BodyTextLettered2">
    <w:name w:val="Body Text Lettered 2"/>
    <w:rsid w:val="005D5DF2"/>
    <w:pPr>
      <w:numPr>
        <w:numId w:val="15"/>
      </w:numPr>
      <w:tabs>
        <w:tab w:val="clear" w:pos="1440"/>
        <w:tab w:val="num" w:pos="1080"/>
      </w:tabs>
      <w:spacing w:before="120" w:after="120"/>
    </w:pPr>
    <w:rPr>
      <w:color w:val="auto"/>
      <w:sz w:val="22"/>
      <w:szCs w:val="20"/>
    </w:rPr>
  </w:style>
  <w:style w:type="paragraph" w:customStyle="1" w:styleId="BodyTextNumbered1">
    <w:name w:val="Body Text Numbered 1"/>
    <w:rsid w:val="005D5DF2"/>
    <w:pPr>
      <w:numPr>
        <w:numId w:val="16"/>
      </w:numPr>
      <w:spacing w:after="120"/>
    </w:pPr>
    <w:rPr>
      <w:color w:val="auto"/>
      <w:sz w:val="22"/>
      <w:szCs w:val="20"/>
    </w:rPr>
  </w:style>
  <w:style w:type="paragraph" w:customStyle="1" w:styleId="BodyTextNumbered2">
    <w:name w:val="Body Text Numbered 2"/>
    <w:rsid w:val="005D5DF2"/>
    <w:pPr>
      <w:numPr>
        <w:numId w:val="17"/>
      </w:numPr>
      <w:tabs>
        <w:tab w:val="clear" w:pos="1440"/>
        <w:tab w:val="num" w:pos="1080"/>
      </w:tabs>
      <w:spacing w:before="120" w:after="120"/>
    </w:pPr>
    <w:rPr>
      <w:color w:val="auto"/>
      <w:sz w:val="22"/>
      <w:szCs w:val="20"/>
    </w:rPr>
  </w:style>
  <w:style w:type="paragraph" w:customStyle="1" w:styleId="BulletInstructions">
    <w:name w:val="Bullet Instructions"/>
    <w:basedOn w:val="Normal"/>
    <w:rsid w:val="005D5DF2"/>
    <w:pPr>
      <w:tabs>
        <w:tab w:val="num" w:pos="360"/>
        <w:tab w:val="num" w:pos="720"/>
      </w:tabs>
      <w:ind w:left="720" w:hanging="360"/>
    </w:pPr>
    <w:rPr>
      <w:i/>
      <w:color w:val="0000FF"/>
    </w:rPr>
  </w:style>
  <w:style w:type="paragraph" w:customStyle="1" w:styleId="BulletedList-Black">
    <w:name w:val="Bulleted List-Black"/>
    <w:basedOn w:val="Normal"/>
    <w:uiPriority w:val="99"/>
    <w:rsid w:val="005D5DF2"/>
    <w:pPr>
      <w:numPr>
        <w:numId w:val="18"/>
      </w:numPr>
      <w:spacing w:after="200" w:line="276" w:lineRule="auto"/>
    </w:pPr>
    <w:rPr>
      <w:rFonts w:asciiTheme="minorHAnsi" w:eastAsiaTheme="minorHAnsi" w:hAnsiTheme="minorHAnsi" w:cstheme="minorBidi"/>
      <w:szCs w:val="20"/>
    </w:rPr>
  </w:style>
  <w:style w:type="paragraph" w:styleId="Caption">
    <w:name w:val="caption"/>
    <w:basedOn w:val="BodyText"/>
    <w:next w:val="BodyText"/>
    <w:link w:val="CaptionChar"/>
    <w:qFormat/>
    <w:rsid w:val="005D5DF2"/>
    <w:pPr>
      <w:jc w:val="center"/>
    </w:pPr>
    <w:rPr>
      <w:rFonts w:ascii="Arial" w:hAnsi="Arial" w:cs="Arial"/>
      <w:b/>
      <w:bCs/>
      <w:sz w:val="20"/>
    </w:rPr>
  </w:style>
  <w:style w:type="paragraph" w:customStyle="1" w:styleId="capture">
    <w:name w:val="capture"/>
    <w:next w:val="BodyText"/>
    <w:rsid w:val="005D5DF2"/>
    <w:pPr>
      <w:keepNext/>
      <w:keepLines/>
      <w:pBdr>
        <w:top w:val="single" w:sz="4" w:space="1" w:color="auto"/>
        <w:left w:val="single" w:sz="4" w:space="1" w:color="auto"/>
        <w:bottom w:val="single" w:sz="4" w:space="1" w:color="auto"/>
        <w:right w:val="single" w:sz="4" w:space="0" w:color="auto"/>
      </w:pBdr>
      <w:suppressAutoHyphens/>
      <w:ind w:left="432" w:right="432"/>
    </w:pPr>
    <w:rPr>
      <w:rFonts w:ascii="Courier New" w:hAnsi="Courier New" w:cs="Courier New"/>
      <w:noProof/>
      <w:color w:val="auto"/>
      <w:sz w:val="20"/>
      <w:szCs w:val="20"/>
      <w:lang w:eastAsia="ar-SA"/>
    </w:rPr>
  </w:style>
  <w:style w:type="character" w:styleId="CommentReference">
    <w:name w:val="annotation reference"/>
    <w:basedOn w:val="DefaultParagraphFont"/>
    <w:unhideWhenUsed/>
    <w:rsid w:val="005D5DF2"/>
    <w:rPr>
      <w:sz w:val="16"/>
      <w:szCs w:val="16"/>
    </w:rPr>
  </w:style>
  <w:style w:type="paragraph" w:styleId="CommentText">
    <w:name w:val="annotation text"/>
    <w:basedOn w:val="Normal"/>
    <w:link w:val="CommentTextChar"/>
    <w:unhideWhenUsed/>
    <w:rsid w:val="005D5DF2"/>
    <w:pPr>
      <w:keepNext/>
    </w:pPr>
    <w:rPr>
      <w:sz w:val="20"/>
      <w:szCs w:val="20"/>
    </w:rPr>
  </w:style>
  <w:style w:type="character" w:customStyle="1" w:styleId="CommentTextChar">
    <w:name w:val="Comment Text Char"/>
    <w:basedOn w:val="DefaultParagraphFont"/>
    <w:link w:val="CommentText"/>
    <w:rsid w:val="005D5DF2"/>
    <w:rPr>
      <w:color w:val="auto"/>
      <w:sz w:val="20"/>
      <w:szCs w:val="20"/>
    </w:rPr>
  </w:style>
  <w:style w:type="paragraph" w:styleId="CommentSubject">
    <w:name w:val="annotation subject"/>
    <w:basedOn w:val="CommentText"/>
    <w:next w:val="CommentText"/>
    <w:link w:val="CommentSubjectChar"/>
    <w:rsid w:val="005D5DF2"/>
    <w:pPr>
      <w:keepNext w:val="0"/>
    </w:pPr>
    <w:rPr>
      <w:b/>
      <w:bCs/>
    </w:rPr>
  </w:style>
  <w:style w:type="character" w:customStyle="1" w:styleId="CommentSubjectChar">
    <w:name w:val="Comment Subject Char"/>
    <w:basedOn w:val="CommentTextChar"/>
    <w:link w:val="CommentSubject"/>
    <w:rsid w:val="005D5DF2"/>
    <w:rPr>
      <w:b/>
      <w:bCs/>
      <w:color w:val="auto"/>
      <w:sz w:val="20"/>
      <w:szCs w:val="20"/>
    </w:rPr>
  </w:style>
  <w:style w:type="paragraph" w:customStyle="1" w:styleId="InstructionalText1">
    <w:name w:val="Instructional Text 1"/>
    <w:basedOn w:val="Normal"/>
    <w:link w:val="InstructionalText1Char"/>
    <w:rsid w:val="005D5DF2"/>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basedOn w:val="DefaultParagraphFont"/>
    <w:link w:val="InstructionalText1"/>
    <w:rsid w:val="005D5DF2"/>
    <w:rPr>
      <w:i/>
      <w:iCs/>
      <w:color w:val="0000FF"/>
      <w:sz w:val="22"/>
      <w:szCs w:val="20"/>
    </w:rPr>
  </w:style>
  <w:style w:type="paragraph" w:customStyle="1" w:styleId="CoverTitleInstructions">
    <w:name w:val="Cover Title Instructions"/>
    <w:basedOn w:val="InstructionalText1"/>
    <w:rsid w:val="005D5DF2"/>
    <w:pPr>
      <w:jc w:val="center"/>
    </w:pPr>
    <w:rPr>
      <w:szCs w:val="28"/>
    </w:rPr>
  </w:style>
  <w:style w:type="paragraph" w:customStyle="1" w:styleId="CrossReference">
    <w:name w:val="CrossReference"/>
    <w:basedOn w:val="Normal"/>
    <w:rsid w:val="005D5DF2"/>
    <w:pPr>
      <w:keepNext/>
      <w:keepLines/>
      <w:autoSpaceDE w:val="0"/>
      <w:autoSpaceDN w:val="0"/>
      <w:adjustRightInd w:val="0"/>
      <w:spacing w:before="60" w:after="60"/>
    </w:pPr>
    <w:rPr>
      <w:iCs/>
      <w:color w:val="0000FF"/>
      <w:sz w:val="20"/>
      <w:szCs w:val="22"/>
      <w:u w:val="single"/>
    </w:rPr>
  </w:style>
  <w:style w:type="paragraph" w:customStyle="1" w:styleId="DividerPage">
    <w:name w:val="Divider Page"/>
    <w:next w:val="BodyText"/>
    <w:rsid w:val="005D5DF2"/>
    <w:pPr>
      <w:keepNext/>
      <w:keepLines/>
      <w:pageBreakBefore/>
    </w:pPr>
    <w:rPr>
      <w:rFonts w:ascii="Arial" w:hAnsi="Arial"/>
      <w:b/>
      <w:color w:val="auto"/>
      <w:sz w:val="48"/>
      <w:szCs w:val="20"/>
    </w:rPr>
  </w:style>
  <w:style w:type="paragraph" w:customStyle="1" w:styleId="TableHeading">
    <w:name w:val="Table Heading"/>
    <w:link w:val="TableHeadingChar"/>
    <w:rsid w:val="005D5DF2"/>
    <w:pPr>
      <w:keepNext/>
      <w:spacing w:before="40" w:after="40"/>
    </w:pPr>
    <w:rPr>
      <w:rFonts w:ascii="Arial" w:eastAsia="Arial" w:hAnsi="Arial" w:cs="Arial"/>
      <w:b/>
      <w:color w:val="auto"/>
      <w:sz w:val="22"/>
      <w:szCs w:val="22"/>
    </w:rPr>
  </w:style>
  <w:style w:type="character" w:customStyle="1" w:styleId="TableHeadingChar">
    <w:name w:val="Table Heading Char"/>
    <w:basedOn w:val="DefaultParagraphFont"/>
    <w:link w:val="TableHeading"/>
    <w:rsid w:val="005D5DF2"/>
    <w:rPr>
      <w:rFonts w:ascii="Arial" w:eastAsia="Arial" w:hAnsi="Arial" w:cs="Arial"/>
      <w:b/>
      <w:color w:val="auto"/>
      <w:sz w:val="22"/>
      <w:szCs w:val="22"/>
    </w:rPr>
  </w:style>
  <w:style w:type="paragraph" w:customStyle="1" w:styleId="TableNumberandName">
    <w:name w:val="Table Number and Name"/>
    <w:basedOn w:val="TableHeading"/>
    <w:link w:val="TableNumberandNameChar"/>
    <w:rsid w:val="005D5DF2"/>
    <w:pPr>
      <w:spacing w:before="60" w:after="60"/>
      <w:jc w:val="center"/>
    </w:pPr>
    <w:rPr>
      <w:szCs w:val="16"/>
    </w:rPr>
  </w:style>
  <w:style w:type="character" w:customStyle="1" w:styleId="TableNumberandNameChar">
    <w:name w:val="Table Number and Name Char"/>
    <w:basedOn w:val="TableHeadingChar"/>
    <w:link w:val="TableNumberandName"/>
    <w:rsid w:val="005D5DF2"/>
    <w:rPr>
      <w:rFonts w:ascii="Arial" w:eastAsia="Arial" w:hAnsi="Arial" w:cs="Arial"/>
      <w:b/>
      <w:color w:val="auto"/>
      <w:sz w:val="22"/>
      <w:szCs w:val="16"/>
    </w:rPr>
  </w:style>
  <w:style w:type="paragraph" w:customStyle="1" w:styleId="FigureNumberandName">
    <w:name w:val="Figure Number and Name"/>
    <w:basedOn w:val="TableNumberandName"/>
    <w:next w:val="BodyText"/>
    <w:link w:val="FigureNumberandNameChar"/>
    <w:qFormat/>
    <w:rsid w:val="005D5DF2"/>
    <w:pPr>
      <w:spacing w:after="240"/>
    </w:pPr>
  </w:style>
  <w:style w:type="character" w:customStyle="1" w:styleId="FigureNumberandNameChar">
    <w:name w:val="Figure Number and Name Char"/>
    <w:basedOn w:val="TableNumberandNameChar"/>
    <w:link w:val="FigureNumberandName"/>
    <w:rsid w:val="005D5DF2"/>
    <w:rPr>
      <w:rFonts w:ascii="Arial" w:eastAsia="Arial" w:hAnsi="Arial" w:cs="Arial"/>
      <w:b/>
      <w:color w:val="auto"/>
      <w:sz w:val="22"/>
      <w:szCs w:val="16"/>
    </w:rPr>
  </w:style>
  <w:style w:type="character" w:styleId="FollowedHyperlink">
    <w:name w:val="FollowedHyperlink"/>
    <w:basedOn w:val="DefaultParagraphFont"/>
    <w:uiPriority w:val="99"/>
    <w:semiHidden/>
    <w:rsid w:val="005D5DF2"/>
    <w:rPr>
      <w:color w:val="606420"/>
      <w:u w:val="single"/>
    </w:rPr>
  </w:style>
  <w:style w:type="paragraph" w:styleId="Footer">
    <w:name w:val="footer"/>
    <w:link w:val="FooterChar"/>
    <w:uiPriority w:val="99"/>
    <w:rsid w:val="005D5DF2"/>
    <w:pPr>
      <w:tabs>
        <w:tab w:val="center" w:pos="4680"/>
        <w:tab w:val="right" w:pos="9360"/>
      </w:tabs>
    </w:pPr>
    <w:rPr>
      <w:color w:val="auto"/>
      <w:sz w:val="20"/>
      <w:szCs w:val="16"/>
    </w:rPr>
  </w:style>
  <w:style w:type="character" w:customStyle="1" w:styleId="FooterChar">
    <w:name w:val="Footer Char"/>
    <w:link w:val="Footer"/>
    <w:uiPriority w:val="99"/>
    <w:rsid w:val="005D5DF2"/>
    <w:rPr>
      <w:color w:val="auto"/>
      <w:sz w:val="20"/>
      <w:szCs w:val="16"/>
    </w:rPr>
  </w:style>
  <w:style w:type="paragraph" w:styleId="Header">
    <w:name w:val="header"/>
    <w:link w:val="HeaderChar"/>
    <w:rsid w:val="005D5DF2"/>
    <w:pPr>
      <w:tabs>
        <w:tab w:val="center" w:pos="4680"/>
        <w:tab w:val="right" w:pos="9360"/>
      </w:tabs>
    </w:pPr>
    <w:rPr>
      <w:color w:val="auto"/>
      <w:sz w:val="20"/>
      <w:szCs w:val="20"/>
    </w:rPr>
  </w:style>
  <w:style w:type="character" w:customStyle="1" w:styleId="HeaderChar">
    <w:name w:val="Header Char"/>
    <w:basedOn w:val="DefaultParagraphFont"/>
    <w:link w:val="Header"/>
    <w:rsid w:val="005D5DF2"/>
    <w:rPr>
      <w:color w:val="auto"/>
      <w:sz w:val="20"/>
      <w:szCs w:val="20"/>
    </w:rPr>
  </w:style>
  <w:style w:type="character" w:customStyle="1" w:styleId="Heading7Char">
    <w:name w:val="Heading 7 Char"/>
    <w:link w:val="Heading7"/>
    <w:rsid w:val="005D5DF2"/>
    <w:rPr>
      <w:color w:val="auto"/>
    </w:rPr>
  </w:style>
  <w:style w:type="character" w:customStyle="1" w:styleId="Heading8Char">
    <w:name w:val="Heading 8 Char"/>
    <w:basedOn w:val="DefaultParagraphFont"/>
    <w:link w:val="Heading8"/>
    <w:rsid w:val="005D5DF2"/>
    <w:rPr>
      <w:i/>
      <w:iCs/>
      <w:color w:val="auto"/>
    </w:rPr>
  </w:style>
  <w:style w:type="character" w:customStyle="1" w:styleId="Heading9Char">
    <w:name w:val="Heading 9 Char"/>
    <w:basedOn w:val="DefaultParagraphFont"/>
    <w:link w:val="Heading9"/>
    <w:rsid w:val="005D5DF2"/>
    <w:rPr>
      <w:rFonts w:ascii="Arial Bold" w:hAnsi="Arial Bold" w:cs="Arial"/>
      <w:b/>
      <w:color w:val="auto"/>
      <w:sz w:val="36"/>
      <w:szCs w:val="22"/>
    </w:rPr>
  </w:style>
  <w:style w:type="character" w:styleId="Hyperlink">
    <w:name w:val="Hyperlink"/>
    <w:basedOn w:val="DefaultParagraphFont"/>
    <w:uiPriority w:val="99"/>
    <w:rsid w:val="005D5DF2"/>
    <w:rPr>
      <w:color w:val="0000FF"/>
      <w:u w:val="single"/>
    </w:rPr>
  </w:style>
  <w:style w:type="paragraph" w:styleId="Index1">
    <w:name w:val="index 1"/>
    <w:basedOn w:val="BodyText"/>
    <w:next w:val="BodyText"/>
    <w:autoRedefine/>
    <w:uiPriority w:val="99"/>
    <w:rsid w:val="005D5DF2"/>
    <w:pPr>
      <w:ind w:left="220" w:hanging="220"/>
    </w:pPr>
  </w:style>
  <w:style w:type="paragraph" w:styleId="Index2">
    <w:name w:val="index 2"/>
    <w:basedOn w:val="Normal"/>
    <w:next w:val="Normal"/>
    <w:autoRedefine/>
    <w:uiPriority w:val="99"/>
    <w:rsid w:val="005D5DF2"/>
    <w:pPr>
      <w:ind w:left="440" w:hanging="220"/>
    </w:pPr>
  </w:style>
  <w:style w:type="paragraph" w:styleId="IndexHeading">
    <w:name w:val="index heading"/>
    <w:basedOn w:val="Normal"/>
    <w:next w:val="Index1"/>
    <w:rsid w:val="005D5DF2"/>
    <w:rPr>
      <w:rFonts w:asciiTheme="majorHAnsi" w:eastAsiaTheme="majorEastAsia" w:hAnsiTheme="majorHAnsi" w:cstheme="majorBidi"/>
      <w:b/>
      <w:bCs/>
    </w:rPr>
  </w:style>
  <w:style w:type="paragraph" w:customStyle="1" w:styleId="IndexHeader">
    <w:name w:val="Index Header"/>
    <w:basedOn w:val="IndexHeading"/>
    <w:next w:val="Index1"/>
    <w:qFormat/>
    <w:rsid w:val="005D5DF2"/>
    <w:pPr>
      <w:keepNext/>
      <w:spacing w:before="120" w:after="120"/>
      <w:jc w:val="center"/>
    </w:pPr>
    <w:rPr>
      <w:rFonts w:ascii="Arial" w:hAnsi="Arial"/>
      <w:b w:val="0"/>
      <w:sz w:val="32"/>
    </w:rPr>
  </w:style>
  <w:style w:type="paragraph" w:customStyle="1" w:styleId="In-lineInstruction">
    <w:name w:val="In-line Instruction"/>
    <w:basedOn w:val="Normal"/>
    <w:link w:val="In-lineInstructionChar"/>
    <w:rsid w:val="005D5DF2"/>
    <w:pPr>
      <w:spacing w:before="120" w:after="120"/>
    </w:pPr>
    <w:rPr>
      <w:i/>
      <w:color w:val="0000FF"/>
      <w:szCs w:val="20"/>
    </w:rPr>
  </w:style>
  <w:style w:type="character" w:customStyle="1" w:styleId="In-lineInstructionChar">
    <w:name w:val="In-line Instruction Char"/>
    <w:basedOn w:val="DefaultParagraphFont"/>
    <w:link w:val="In-lineInstruction"/>
    <w:rsid w:val="005D5DF2"/>
    <w:rPr>
      <w:i/>
      <w:color w:val="0000FF"/>
      <w:sz w:val="22"/>
      <w:szCs w:val="20"/>
    </w:rPr>
  </w:style>
  <w:style w:type="paragraph" w:customStyle="1" w:styleId="InstructionalBullet1">
    <w:name w:val="Instructional Bullet 1"/>
    <w:basedOn w:val="Normal"/>
    <w:rsid w:val="005D5DF2"/>
    <w:pPr>
      <w:numPr>
        <w:numId w:val="28"/>
      </w:numPr>
    </w:pPr>
    <w:rPr>
      <w:i/>
      <w:color w:val="0000FF"/>
    </w:rPr>
  </w:style>
  <w:style w:type="paragraph" w:customStyle="1" w:styleId="InstructionalBullet2">
    <w:name w:val="Instructional Bullet 2"/>
    <w:basedOn w:val="InstructionalBullet1"/>
    <w:rsid w:val="005D5DF2"/>
    <w:pPr>
      <w:tabs>
        <w:tab w:val="clear" w:pos="720"/>
        <w:tab w:val="num" w:pos="1260"/>
      </w:tabs>
      <w:ind w:left="1260"/>
    </w:pPr>
  </w:style>
  <w:style w:type="paragraph" w:customStyle="1" w:styleId="InstructionalNote">
    <w:name w:val="Instructional Note"/>
    <w:basedOn w:val="Normal"/>
    <w:rsid w:val="005D5DF2"/>
    <w:pPr>
      <w:numPr>
        <w:numId w:val="29"/>
      </w:numPr>
      <w:tabs>
        <w:tab w:val="clear" w:pos="1512"/>
      </w:tabs>
      <w:autoSpaceDE w:val="0"/>
      <w:autoSpaceDN w:val="0"/>
      <w:adjustRightInd w:val="0"/>
      <w:spacing w:before="60" w:after="60"/>
    </w:pPr>
    <w:rPr>
      <w:i/>
      <w:iCs/>
      <w:color w:val="0000FF"/>
      <w:szCs w:val="22"/>
    </w:rPr>
  </w:style>
  <w:style w:type="paragraph" w:customStyle="1" w:styleId="InstructionalTable">
    <w:name w:val="Instructional Table"/>
    <w:basedOn w:val="Normal"/>
    <w:rsid w:val="005D5DF2"/>
    <w:rPr>
      <w:i/>
      <w:color w:val="0000FF"/>
    </w:rPr>
  </w:style>
  <w:style w:type="paragraph" w:customStyle="1" w:styleId="InstructionalText2">
    <w:name w:val="Instructional Text 2"/>
    <w:basedOn w:val="InstructionalText1"/>
    <w:next w:val="Normal"/>
    <w:link w:val="InstructionalText2Char"/>
    <w:rsid w:val="005D5DF2"/>
    <w:pPr>
      <w:ind w:left="720"/>
    </w:pPr>
  </w:style>
  <w:style w:type="character" w:customStyle="1" w:styleId="InstructionalText2Char">
    <w:name w:val="Instructional Text 2 Char"/>
    <w:basedOn w:val="InstructionalText1Char"/>
    <w:link w:val="InstructionalText2"/>
    <w:rsid w:val="005D5DF2"/>
    <w:rPr>
      <w:i/>
      <w:iCs/>
      <w:color w:val="0000FF"/>
      <w:sz w:val="22"/>
      <w:szCs w:val="20"/>
    </w:rPr>
  </w:style>
  <w:style w:type="character" w:customStyle="1" w:styleId="InstructionalTextBold">
    <w:name w:val="Instructional Text Bold"/>
    <w:basedOn w:val="DefaultParagraphFont"/>
    <w:rsid w:val="005D5DF2"/>
    <w:rPr>
      <w:b/>
      <w:bCs/>
      <w:color w:val="0000FF"/>
    </w:rPr>
  </w:style>
  <w:style w:type="paragraph" w:customStyle="1" w:styleId="InstructionalTextMulti-Level1">
    <w:name w:val="Instructional Text Multi-Level 1"/>
    <w:basedOn w:val="Normal"/>
    <w:qFormat/>
    <w:rsid w:val="005D5DF2"/>
    <w:pPr>
      <w:numPr>
        <w:numId w:val="31"/>
      </w:numPr>
      <w:tabs>
        <w:tab w:val="left" w:pos="43"/>
      </w:tabs>
      <w:spacing w:after="200" w:line="240" w:lineRule="atLeast"/>
    </w:pPr>
    <w:rPr>
      <w:rFonts w:asciiTheme="minorHAnsi" w:eastAsiaTheme="minorHAnsi" w:hAnsiTheme="minorHAnsi" w:cstheme="minorBidi"/>
      <w:i/>
      <w:color w:val="76923C"/>
      <w:szCs w:val="20"/>
      <w:lang w:eastAsia="fr-FR"/>
    </w:rPr>
  </w:style>
  <w:style w:type="paragraph" w:customStyle="1" w:styleId="InstructionalTextMulti-Level2">
    <w:name w:val="Instructional Text Multi-Level 2"/>
    <w:basedOn w:val="InstructionalTextMulti-Level1"/>
    <w:qFormat/>
    <w:rsid w:val="005D5DF2"/>
    <w:pPr>
      <w:numPr>
        <w:ilvl w:val="1"/>
      </w:numPr>
    </w:pPr>
  </w:style>
  <w:style w:type="character" w:styleId="LineNumber">
    <w:name w:val="line number"/>
    <w:basedOn w:val="DefaultParagraphFont"/>
    <w:semiHidden/>
    <w:rsid w:val="005D5DF2"/>
  </w:style>
  <w:style w:type="paragraph" w:styleId="ListBullet4">
    <w:name w:val="List Bullet 4"/>
    <w:basedOn w:val="Normal"/>
    <w:autoRedefine/>
    <w:semiHidden/>
    <w:rsid w:val="005D5DF2"/>
    <w:pPr>
      <w:tabs>
        <w:tab w:val="num" w:pos="1440"/>
      </w:tabs>
      <w:ind w:left="1440" w:hanging="360"/>
    </w:pPr>
  </w:style>
  <w:style w:type="character" w:styleId="PageNumber">
    <w:name w:val="page number"/>
    <w:basedOn w:val="DefaultParagraphFont"/>
    <w:rsid w:val="005D5DF2"/>
  </w:style>
  <w:style w:type="paragraph" w:customStyle="1" w:styleId="TableColumnHeader">
    <w:name w:val="Table Column Header"/>
    <w:basedOn w:val="Normal"/>
    <w:qFormat/>
    <w:rsid w:val="005D5DF2"/>
    <w:pPr>
      <w:spacing w:before="80" w:after="80"/>
      <w:jc w:val="center"/>
    </w:pPr>
    <w:rPr>
      <w:rFonts w:ascii="Arial Bold" w:hAnsi="Arial Bold"/>
      <w:b/>
      <w:smallCaps/>
      <w:color w:val="000000"/>
      <w:sz w:val="18"/>
      <w:szCs w:val="16"/>
    </w:rPr>
  </w:style>
  <w:style w:type="paragraph" w:customStyle="1" w:styleId="TableContentText">
    <w:name w:val="Table Content Text"/>
    <w:basedOn w:val="Normal"/>
    <w:link w:val="TableContentTextChar"/>
    <w:qFormat/>
    <w:rsid w:val="005D5DF2"/>
    <w:rPr>
      <w:rFonts w:ascii="Arial" w:hAnsi="Arial"/>
      <w:color w:val="000000"/>
      <w:sz w:val="18"/>
      <w:szCs w:val="18"/>
    </w:rPr>
  </w:style>
  <w:style w:type="character" w:customStyle="1" w:styleId="TableContentTextChar">
    <w:name w:val="Table Content Text Char"/>
    <w:basedOn w:val="DefaultParagraphFont"/>
    <w:link w:val="TableContentText"/>
    <w:rsid w:val="005D5DF2"/>
    <w:rPr>
      <w:rFonts w:ascii="Arial" w:hAnsi="Arial"/>
      <w:sz w:val="18"/>
      <w:szCs w:val="18"/>
    </w:rPr>
  </w:style>
  <w:style w:type="table" w:styleId="TableGrid">
    <w:name w:val="Table Grid"/>
    <w:basedOn w:val="TableNormal"/>
    <w:rsid w:val="005D5DF2"/>
    <w:rPr>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autoRedefine/>
    <w:uiPriority w:val="99"/>
    <w:rsid w:val="005D5DF2"/>
    <w:pPr>
      <w:tabs>
        <w:tab w:val="right" w:leader="dot" w:pos="9350"/>
      </w:tabs>
      <w:ind w:left="446" w:hanging="446"/>
    </w:pPr>
    <w:rPr>
      <w:i/>
    </w:rPr>
  </w:style>
  <w:style w:type="paragraph" w:customStyle="1" w:styleId="TableText">
    <w:name w:val="Table Text"/>
    <w:link w:val="TableTextChar"/>
    <w:rsid w:val="005D5DF2"/>
    <w:pPr>
      <w:spacing w:before="40" w:after="40"/>
    </w:pPr>
    <w:rPr>
      <w:rFonts w:ascii="Arial" w:eastAsia="Arial" w:hAnsi="Arial" w:cs="Arial"/>
      <w:color w:val="auto"/>
      <w:sz w:val="22"/>
      <w:szCs w:val="22"/>
    </w:rPr>
  </w:style>
  <w:style w:type="character" w:customStyle="1" w:styleId="TableTextChar">
    <w:name w:val="Table Text Char"/>
    <w:basedOn w:val="DefaultParagraphFont"/>
    <w:link w:val="TableText"/>
    <w:rsid w:val="005D5DF2"/>
    <w:rPr>
      <w:rFonts w:ascii="Arial" w:eastAsia="Arial" w:hAnsi="Arial" w:cs="Arial"/>
      <w:color w:val="auto"/>
      <w:sz w:val="22"/>
      <w:szCs w:val="22"/>
    </w:rPr>
  </w:style>
  <w:style w:type="paragraph" w:customStyle="1" w:styleId="TableTextBullet1">
    <w:name w:val="Table Text Bullet 1"/>
    <w:basedOn w:val="TableText"/>
    <w:next w:val="BodyText"/>
    <w:qFormat/>
    <w:rsid w:val="005D5DF2"/>
    <w:pPr>
      <w:numPr>
        <w:numId w:val="33"/>
      </w:numPr>
    </w:pPr>
  </w:style>
  <w:style w:type="paragraph" w:customStyle="1" w:styleId="Tabletextbullet2">
    <w:name w:val="Table text bullet 2"/>
    <w:basedOn w:val="TableTextBullet1"/>
    <w:next w:val="TableText"/>
    <w:qFormat/>
    <w:rsid w:val="005D5DF2"/>
    <w:pPr>
      <w:numPr>
        <w:numId w:val="34"/>
      </w:numPr>
    </w:pPr>
  </w:style>
  <w:style w:type="paragraph" w:customStyle="1" w:styleId="TemplateInstructions">
    <w:name w:val="Template Instructions"/>
    <w:basedOn w:val="Normal"/>
    <w:next w:val="Normal"/>
    <w:link w:val="TemplateInstructionsChar"/>
    <w:rsid w:val="005D5DF2"/>
    <w:pPr>
      <w:keepNext/>
      <w:keepLines/>
      <w:spacing w:before="40"/>
    </w:pPr>
    <w:rPr>
      <w:i/>
      <w:iCs/>
      <w:color w:val="0000FF"/>
      <w:szCs w:val="22"/>
    </w:rPr>
  </w:style>
  <w:style w:type="character" w:customStyle="1" w:styleId="TemplateInstructionsChar">
    <w:name w:val="Template Instructions Char"/>
    <w:basedOn w:val="DefaultParagraphFont"/>
    <w:link w:val="TemplateInstructions"/>
    <w:rsid w:val="005D5DF2"/>
    <w:rPr>
      <w:i/>
      <w:iCs/>
      <w:color w:val="0000FF"/>
      <w:sz w:val="22"/>
      <w:szCs w:val="22"/>
    </w:rPr>
  </w:style>
  <w:style w:type="paragraph" w:customStyle="1" w:styleId="templateinstructions0">
    <w:name w:val="templateinstructions"/>
    <w:basedOn w:val="Normal"/>
    <w:rsid w:val="005D5DF2"/>
    <w:pPr>
      <w:spacing w:before="100" w:beforeAutospacing="1" w:after="100" w:afterAutospacing="1"/>
    </w:pPr>
    <w:rPr>
      <w:sz w:val="24"/>
    </w:rPr>
  </w:style>
  <w:style w:type="character" w:customStyle="1" w:styleId="TextBold">
    <w:name w:val="Text Bold"/>
    <w:basedOn w:val="DefaultParagraphFont"/>
    <w:rsid w:val="005D5DF2"/>
    <w:rPr>
      <w:b/>
    </w:rPr>
  </w:style>
  <w:style w:type="character" w:customStyle="1" w:styleId="TextBoldItalics">
    <w:name w:val="Text Bold Italics"/>
    <w:basedOn w:val="DefaultParagraphFont"/>
    <w:rsid w:val="005D5DF2"/>
    <w:rPr>
      <w:b/>
      <w:i/>
    </w:rPr>
  </w:style>
  <w:style w:type="character" w:customStyle="1" w:styleId="TextItalics">
    <w:name w:val="Text Italics"/>
    <w:basedOn w:val="DefaultParagraphFont"/>
    <w:rsid w:val="005D5DF2"/>
    <w:rPr>
      <w:i/>
    </w:rPr>
  </w:style>
  <w:style w:type="character" w:customStyle="1" w:styleId="TitleChar">
    <w:name w:val="Title Char"/>
    <w:basedOn w:val="DefaultParagraphFont"/>
    <w:link w:val="Title"/>
    <w:rsid w:val="005D5DF2"/>
    <w:rPr>
      <w:rFonts w:ascii="Arial" w:hAnsi="Arial" w:cs="Arial"/>
      <w:b/>
      <w:bCs/>
      <w:color w:val="auto"/>
      <w:sz w:val="36"/>
      <w:szCs w:val="32"/>
    </w:rPr>
  </w:style>
  <w:style w:type="paragraph" w:customStyle="1" w:styleId="Title2">
    <w:name w:val="Title 2"/>
    <w:rsid w:val="005D5DF2"/>
    <w:pPr>
      <w:spacing w:before="120" w:after="120"/>
      <w:jc w:val="center"/>
    </w:pPr>
    <w:rPr>
      <w:rFonts w:ascii="Arial" w:hAnsi="Arial" w:cs="Arial"/>
      <w:b/>
      <w:bCs/>
      <w:color w:val="auto"/>
      <w:sz w:val="28"/>
      <w:szCs w:val="32"/>
    </w:rPr>
  </w:style>
  <w:style w:type="paragraph" w:customStyle="1" w:styleId="Title3">
    <w:name w:val="Title 3"/>
    <w:basedOn w:val="Title2"/>
    <w:qFormat/>
    <w:rsid w:val="005D5DF2"/>
    <w:pPr>
      <w:spacing w:before="60" w:after="60"/>
    </w:pPr>
    <w:rPr>
      <w:sz w:val="36"/>
      <w:szCs w:val="36"/>
    </w:rPr>
  </w:style>
  <w:style w:type="paragraph" w:styleId="TOC1">
    <w:name w:val="toc 1"/>
    <w:basedOn w:val="Normal"/>
    <w:next w:val="Normal"/>
    <w:autoRedefine/>
    <w:uiPriority w:val="39"/>
    <w:rsid w:val="00992FF4"/>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0199D"/>
    <w:pPr>
      <w:tabs>
        <w:tab w:val="left" w:pos="900"/>
        <w:tab w:val="right" w:leader="dot" w:pos="9350"/>
      </w:tabs>
      <w:spacing w:before="60"/>
      <w:ind w:left="1008" w:hanging="720"/>
    </w:pPr>
    <w:rPr>
      <w:rFonts w:ascii="Arial" w:hAnsi="Arial"/>
      <w:sz w:val="24"/>
    </w:rPr>
  </w:style>
  <w:style w:type="paragraph" w:styleId="TOC3">
    <w:name w:val="toc 3"/>
    <w:basedOn w:val="Normal"/>
    <w:next w:val="Normal"/>
    <w:autoRedefine/>
    <w:uiPriority w:val="39"/>
    <w:rsid w:val="0000199D"/>
    <w:pPr>
      <w:tabs>
        <w:tab w:val="left" w:pos="1440"/>
        <w:tab w:val="right" w:leader="dot" w:pos="9350"/>
      </w:tabs>
      <w:spacing w:before="60"/>
      <w:ind w:left="1584" w:hanging="1008"/>
    </w:pPr>
    <w:rPr>
      <w:rFonts w:ascii="Arial" w:hAnsi="Arial"/>
      <w:sz w:val="24"/>
    </w:rPr>
  </w:style>
  <w:style w:type="paragraph" w:styleId="TOC4">
    <w:name w:val="toc 4"/>
    <w:basedOn w:val="Normal"/>
    <w:next w:val="Normal"/>
    <w:autoRedefine/>
    <w:uiPriority w:val="39"/>
    <w:rsid w:val="005D5DF2"/>
    <w:pPr>
      <w:ind w:left="720"/>
    </w:pPr>
    <w:rPr>
      <w:rFonts w:ascii="Arial" w:hAnsi="Arial"/>
    </w:rPr>
  </w:style>
  <w:style w:type="paragraph" w:styleId="TOC5">
    <w:name w:val="toc 5"/>
    <w:basedOn w:val="Normal"/>
    <w:next w:val="Normal"/>
    <w:autoRedefine/>
    <w:uiPriority w:val="39"/>
    <w:rsid w:val="005D5DF2"/>
    <w:pPr>
      <w:spacing w:after="100"/>
      <w:ind w:left="880"/>
    </w:pPr>
  </w:style>
  <w:style w:type="paragraph" w:styleId="TOC6">
    <w:name w:val="toc 6"/>
    <w:basedOn w:val="Normal"/>
    <w:next w:val="Normal"/>
    <w:autoRedefine/>
    <w:uiPriority w:val="39"/>
    <w:rsid w:val="005D5DF2"/>
    <w:pPr>
      <w:spacing w:after="100"/>
      <w:ind w:left="1100"/>
    </w:pPr>
  </w:style>
  <w:style w:type="paragraph" w:styleId="TOC7">
    <w:name w:val="toc 7"/>
    <w:basedOn w:val="Title2"/>
    <w:next w:val="Normal"/>
    <w:autoRedefine/>
    <w:uiPriority w:val="39"/>
    <w:rsid w:val="005D5DF2"/>
    <w:pPr>
      <w:keepNext/>
    </w:pPr>
    <w:rPr>
      <w:rFonts w:ascii="Arial Bold" w:hAnsi="Arial Bold"/>
      <w:sz w:val="36"/>
    </w:rPr>
  </w:style>
  <w:style w:type="character" w:customStyle="1" w:styleId="apple-converted-space">
    <w:name w:val="apple-converted-space"/>
    <w:basedOn w:val="DefaultParagraphFont"/>
    <w:rsid w:val="00CB0764"/>
  </w:style>
  <w:style w:type="paragraph" w:customStyle="1" w:styleId="BodyText1">
    <w:name w:val="Body Text1"/>
    <w:basedOn w:val="Normal"/>
    <w:qFormat/>
    <w:rsid w:val="002D144E"/>
    <w:pPr>
      <w:spacing w:before="120" w:after="120"/>
    </w:pPr>
    <w:rPr>
      <w:sz w:val="24"/>
      <w:szCs w:val="20"/>
    </w:rPr>
  </w:style>
  <w:style w:type="paragraph" w:styleId="Signature">
    <w:name w:val="Signature"/>
    <w:basedOn w:val="Normal"/>
    <w:link w:val="SignatureChar"/>
    <w:rsid w:val="00C026C4"/>
    <w:pPr>
      <w:spacing w:after="160" w:line="259" w:lineRule="auto"/>
    </w:pPr>
    <w:rPr>
      <w:rFonts w:asciiTheme="minorHAnsi" w:eastAsiaTheme="minorHAnsi" w:hAnsiTheme="minorHAnsi" w:cstheme="minorBidi"/>
      <w:szCs w:val="22"/>
    </w:rPr>
  </w:style>
  <w:style w:type="character" w:customStyle="1" w:styleId="SignatureChar">
    <w:name w:val="Signature Char"/>
    <w:basedOn w:val="DefaultParagraphFont"/>
    <w:link w:val="Signature"/>
    <w:rsid w:val="00C026C4"/>
    <w:rPr>
      <w:rFonts w:asciiTheme="minorHAnsi" w:eastAsiaTheme="minorHAnsi" w:hAnsiTheme="minorHAnsi" w:cstheme="minorBidi"/>
      <w:color w:val="auto"/>
      <w:sz w:val="22"/>
      <w:szCs w:val="22"/>
    </w:rPr>
  </w:style>
  <w:style w:type="paragraph" w:customStyle="1" w:styleId="TableParagraph">
    <w:name w:val="Table Paragraph"/>
    <w:basedOn w:val="Normal"/>
    <w:uiPriority w:val="1"/>
    <w:qFormat/>
    <w:rsid w:val="001118D7"/>
    <w:pPr>
      <w:widowControl w:val="0"/>
    </w:pPr>
    <w:rPr>
      <w:rFonts w:ascii="Calibri" w:eastAsia="Calibri" w:hAnsi="Calibri"/>
      <w:szCs w:val="22"/>
    </w:rPr>
  </w:style>
  <w:style w:type="character" w:customStyle="1" w:styleId="CaptionChar">
    <w:name w:val="Caption Char"/>
    <w:link w:val="Caption"/>
    <w:locked/>
    <w:rsid w:val="001118D7"/>
    <w:rPr>
      <w:rFonts w:ascii="Arial" w:hAnsi="Arial" w:cs="Arial"/>
      <w:b/>
      <w:bCs/>
      <w:color w:val="auto"/>
      <w:sz w:val="20"/>
    </w:rPr>
  </w:style>
  <w:style w:type="paragraph" w:customStyle="1" w:styleId="InstructionalTableHeading">
    <w:name w:val="Instructional Table Heading"/>
    <w:basedOn w:val="InstructionalTable"/>
    <w:next w:val="TableHeading"/>
    <w:qFormat/>
    <w:rsid w:val="005764A7"/>
    <w:pPr>
      <w:jc w:val="center"/>
    </w:pPr>
    <w:rPr>
      <w:iCs/>
      <w:sz w:val="24"/>
      <w:szCs w:val="20"/>
    </w:rPr>
  </w:style>
  <w:style w:type="paragraph" w:customStyle="1" w:styleId="xl65">
    <w:name w:val="xl65"/>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66">
    <w:name w:val="xl66"/>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7">
    <w:name w:val="xl67"/>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8">
    <w:name w:val="xl68"/>
    <w:basedOn w:val="Normal"/>
    <w:rsid w:val="007407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sz w:val="24"/>
    </w:rPr>
  </w:style>
  <w:style w:type="paragraph" w:customStyle="1" w:styleId="xl69">
    <w:name w:val="xl69"/>
    <w:basedOn w:val="Normal"/>
    <w:rsid w:val="007407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sz w:val="24"/>
    </w:rPr>
  </w:style>
  <w:style w:type="paragraph" w:customStyle="1" w:styleId="xl70">
    <w:name w:val="xl70"/>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styleId="Revision">
    <w:name w:val="Revision"/>
    <w:hidden/>
    <w:uiPriority w:val="99"/>
    <w:semiHidden/>
    <w:rsid w:val="002E3FC8"/>
    <w:rPr>
      <w:color w:val="auto"/>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index heading" w:uiPriority="0"/>
    <w:lsdException w:name="caption" w:uiPriority="0" w:qFormat="1"/>
    <w:lsdException w:name="annotation reference" w:uiPriority="0"/>
    <w:lsdException w:name="line number" w:uiPriority="0"/>
    <w:lsdException w:name="page number" w:uiPriority="0"/>
    <w:lsdException w:name="List Bullet 4"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DF2"/>
    <w:rPr>
      <w:color w:val="auto"/>
      <w:sz w:val="22"/>
    </w:rPr>
  </w:style>
  <w:style w:type="paragraph" w:styleId="Heading1">
    <w:name w:val="heading 1"/>
    <w:next w:val="BodyText"/>
    <w:qFormat/>
    <w:rsid w:val="00E6700B"/>
    <w:pPr>
      <w:keepNext/>
      <w:numPr>
        <w:numId w:val="10"/>
      </w:numPr>
      <w:autoSpaceDE w:val="0"/>
      <w:autoSpaceDN w:val="0"/>
      <w:adjustRightInd w:val="0"/>
      <w:spacing w:before="360" w:after="120"/>
      <w:outlineLvl w:val="0"/>
    </w:pPr>
    <w:rPr>
      <w:rFonts w:ascii="Arial" w:hAnsi="Arial" w:cs="Arial"/>
      <w:b/>
      <w:bCs/>
      <w:color w:val="auto"/>
      <w:kern w:val="32"/>
      <w:sz w:val="36"/>
      <w:szCs w:val="32"/>
    </w:rPr>
  </w:style>
  <w:style w:type="paragraph" w:styleId="Heading2">
    <w:name w:val="heading 2"/>
    <w:next w:val="BodyText"/>
    <w:qFormat/>
    <w:rsid w:val="00AA3A4F"/>
    <w:pPr>
      <w:keepNext/>
      <w:numPr>
        <w:ilvl w:val="1"/>
        <w:numId w:val="10"/>
      </w:numPr>
      <w:tabs>
        <w:tab w:val="left" w:pos="900"/>
      </w:tabs>
      <w:autoSpaceDE w:val="0"/>
      <w:autoSpaceDN w:val="0"/>
      <w:adjustRightInd w:val="0"/>
      <w:spacing w:before="240" w:after="120"/>
      <w:ind w:left="864" w:hanging="864"/>
      <w:outlineLvl w:val="1"/>
    </w:pPr>
    <w:rPr>
      <w:rFonts w:ascii="Arial Bold" w:hAnsi="Arial Bold" w:cs="Arial"/>
      <w:b/>
      <w:iCs/>
      <w:color w:val="auto"/>
      <w:kern w:val="32"/>
      <w:sz w:val="32"/>
      <w:szCs w:val="28"/>
    </w:rPr>
  </w:style>
  <w:style w:type="paragraph" w:styleId="Heading3">
    <w:name w:val="heading 3"/>
    <w:next w:val="BodyText"/>
    <w:qFormat/>
    <w:rsid w:val="005553BB"/>
    <w:pPr>
      <w:keepNext/>
      <w:numPr>
        <w:ilvl w:val="2"/>
        <w:numId w:val="10"/>
      </w:numPr>
      <w:spacing w:before="240" w:after="120"/>
      <w:outlineLvl w:val="2"/>
    </w:pPr>
    <w:rPr>
      <w:rFonts w:ascii="Arial" w:hAnsi="Arial" w:cs="Arial"/>
      <w:b/>
      <w:bCs/>
      <w:iCs/>
      <w:color w:val="auto"/>
      <w:kern w:val="32"/>
      <w:sz w:val="28"/>
      <w:szCs w:val="26"/>
    </w:rPr>
  </w:style>
  <w:style w:type="paragraph" w:styleId="Heading4">
    <w:name w:val="heading 4"/>
    <w:next w:val="BodyText"/>
    <w:qFormat/>
    <w:rsid w:val="005D5DF2"/>
    <w:pPr>
      <w:keepNext/>
      <w:numPr>
        <w:ilvl w:val="3"/>
        <w:numId w:val="10"/>
      </w:numPr>
      <w:spacing w:before="200" w:after="120"/>
      <w:outlineLvl w:val="3"/>
    </w:pPr>
    <w:rPr>
      <w:rFonts w:ascii="Arial" w:hAnsi="Arial" w:cs="Arial"/>
      <w:b/>
      <w:color w:val="auto"/>
      <w:kern w:val="32"/>
      <w:szCs w:val="28"/>
    </w:rPr>
  </w:style>
  <w:style w:type="paragraph" w:styleId="Heading5">
    <w:name w:val="heading 5"/>
    <w:basedOn w:val="Normal"/>
    <w:next w:val="BodyText"/>
    <w:qFormat/>
    <w:rsid w:val="005D5DF2"/>
    <w:pPr>
      <w:numPr>
        <w:ilvl w:val="4"/>
        <w:numId w:val="10"/>
      </w:numPr>
      <w:spacing w:before="200" w:after="120"/>
      <w:outlineLvl w:val="4"/>
    </w:pPr>
    <w:rPr>
      <w:rFonts w:ascii="Arial" w:hAnsi="Arial"/>
      <w:b/>
      <w:bCs/>
      <w:iCs/>
      <w:szCs w:val="26"/>
    </w:rPr>
  </w:style>
  <w:style w:type="paragraph" w:styleId="Heading6">
    <w:name w:val="heading 6"/>
    <w:basedOn w:val="Normal"/>
    <w:next w:val="BodyText2"/>
    <w:qFormat/>
    <w:rsid w:val="005D5DF2"/>
    <w:pPr>
      <w:numPr>
        <w:ilvl w:val="5"/>
        <w:numId w:val="10"/>
      </w:numPr>
      <w:spacing w:before="240" w:after="60"/>
      <w:outlineLvl w:val="5"/>
    </w:pPr>
    <w:rPr>
      <w:b/>
      <w:bCs/>
      <w:szCs w:val="22"/>
    </w:rPr>
  </w:style>
  <w:style w:type="paragraph" w:styleId="Heading7">
    <w:name w:val="heading 7"/>
    <w:basedOn w:val="Normal"/>
    <w:next w:val="BodyText2"/>
    <w:link w:val="Heading7Char"/>
    <w:qFormat/>
    <w:rsid w:val="005D5DF2"/>
    <w:pPr>
      <w:numPr>
        <w:ilvl w:val="6"/>
        <w:numId w:val="10"/>
      </w:numPr>
      <w:spacing w:before="240" w:after="60"/>
      <w:outlineLvl w:val="6"/>
    </w:pPr>
    <w:rPr>
      <w:sz w:val="24"/>
    </w:rPr>
  </w:style>
  <w:style w:type="paragraph" w:styleId="Heading8">
    <w:name w:val="heading 8"/>
    <w:basedOn w:val="Normal"/>
    <w:next w:val="BodyText2"/>
    <w:link w:val="Heading8Char"/>
    <w:qFormat/>
    <w:rsid w:val="005D5DF2"/>
    <w:pPr>
      <w:numPr>
        <w:ilvl w:val="7"/>
        <w:numId w:val="10"/>
      </w:numPr>
      <w:spacing w:before="240" w:after="60"/>
      <w:outlineLvl w:val="7"/>
    </w:pPr>
    <w:rPr>
      <w:i/>
      <w:iCs/>
      <w:sz w:val="24"/>
    </w:rPr>
  </w:style>
  <w:style w:type="paragraph" w:styleId="Heading9">
    <w:name w:val="heading 9"/>
    <w:basedOn w:val="Normal"/>
    <w:next w:val="BodyText2"/>
    <w:link w:val="Heading9Char"/>
    <w:qFormat/>
    <w:rsid w:val="005D5DF2"/>
    <w:pPr>
      <w:numPr>
        <w:ilvl w:val="8"/>
        <w:numId w:val="10"/>
      </w:numPr>
      <w:spacing w:before="240" w:after="60"/>
      <w:jc w:val="center"/>
      <w:outlineLvl w:val="8"/>
    </w:pPr>
    <w:rPr>
      <w:rFonts w:ascii="Arial Bold" w:hAnsi="Arial Bold" w:cs="Arial"/>
      <w:b/>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link w:val="TitleChar"/>
    <w:rsid w:val="005D5DF2"/>
    <w:pPr>
      <w:autoSpaceDE w:val="0"/>
      <w:autoSpaceDN w:val="0"/>
      <w:adjustRightInd w:val="0"/>
      <w:spacing w:before="120" w:after="360"/>
      <w:jc w:val="center"/>
    </w:pPr>
    <w:rPr>
      <w:rFonts w:ascii="Arial" w:hAnsi="Arial" w:cs="Arial"/>
      <w:b/>
      <w:bCs/>
      <w:color w:val="auto"/>
      <w:sz w:val="36"/>
      <w:szCs w:val="32"/>
    </w:rPr>
  </w:style>
  <w:style w:type="paragraph" w:styleId="Subtitle">
    <w:name w:val="Subtitle"/>
    <w:basedOn w:val="Normal"/>
    <w:qFormat/>
    <w:rsid w:val="005D5DF2"/>
    <w:pPr>
      <w:spacing w:after="60"/>
      <w:jc w:val="center"/>
      <w:outlineLvl w:val="1"/>
    </w:pPr>
    <w:rPr>
      <w:rFonts w:ascii="Arial" w:hAnsi="Arial" w:cs="Arial"/>
      <w:sz w:val="24"/>
    </w:r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0" w:type="dxa"/>
        <w:right w:w="0"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customStyle="1" w:styleId="Appendix1">
    <w:name w:val="Appendix 1"/>
    <w:basedOn w:val="Normal"/>
    <w:next w:val="BodyText"/>
    <w:rsid w:val="005D5DF2"/>
    <w:pPr>
      <w:keepNext/>
      <w:numPr>
        <w:numId w:val="9"/>
      </w:numPr>
      <w:spacing w:before="360" w:after="120"/>
      <w:outlineLvl w:val="0"/>
    </w:pPr>
    <w:rPr>
      <w:rFonts w:ascii="Arial" w:hAnsi="Arial"/>
      <w:b/>
      <w:sz w:val="36"/>
      <w:szCs w:val="36"/>
    </w:rPr>
  </w:style>
  <w:style w:type="paragraph" w:styleId="BodyText">
    <w:name w:val="Body Text"/>
    <w:link w:val="BodyTextChar"/>
    <w:rsid w:val="0017367F"/>
    <w:pPr>
      <w:spacing w:after="120"/>
    </w:pPr>
    <w:rPr>
      <w:color w:val="auto"/>
    </w:rPr>
  </w:style>
  <w:style w:type="character" w:customStyle="1" w:styleId="BodyTextChar">
    <w:name w:val="Body Text Char"/>
    <w:basedOn w:val="DefaultParagraphFont"/>
    <w:link w:val="BodyText"/>
    <w:rsid w:val="0017367F"/>
    <w:rPr>
      <w:color w:val="auto"/>
    </w:rPr>
  </w:style>
  <w:style w:type="paragraph" w:customStyle="1" w:styleId="Appendix2">
    <w:name w:val="Appendix 2"/>
    <w:basedOn w:val="Normal"/>
    <w:next w:val="BodyText"/>
    <w:rsid w:val="005D5DF2"/>
    <w:pPr>
      <w:keepNext/>
      <w:numPr>
        <w:ilvl w:val="1"/>
        <w:numId w:val="9"/>
      </w:numPr>
      <w:spacing w:before="240" w:after="120"/>
      <w:outlineLvl w:val="1"/>
    </w:pPr>
    <w:rPr>
      <w:rFonts w:ascii="Arial" w:hAnsi="Arial" w:cs="Arial"/>
      <w:b/>
      <w:iCs/>
      <w:kern w:val="32"/>
      <w:sz w:val="32"/>
      <w:szCs w:val="28"/>
    </w:rPr>
  </w:style>
  <w:style w:type="paragraph" w:customStyle="1" w:styleId="Appendix3">
    <w:name w:val="Appendix 3"/>
    <w:basedOn w:val="Normal"/>
    <w:next w:val="BodyText"/>
    <w:rsid w:val="005D5DF2"/>
    <w:pPr>
      <w:numPr>
        <w:ilvl w:val="2"/>
        <w:numId w:val="9"/>
      </w:numPr>
      <w:spacing w:before="240" w:after="120"/>
      <w:outlineLvl w:val="2"/>
    </w:pPr>
    <w:rPr>
      <w:rFonts w:ascii="Arial" w:hAnsi="Arial"/>
      <w:b/>
      <w:sz w:val="28"/>
    </w:rPr>
  </w:style>
  <w:style w:type="paragraph" w:customStyle="1" w:styleId="Appendix4">
    <w:name w:val="Appendix 4"/>
    <w:basedOn w:val="Normal"/>
    <w:next w:val="BodyText"/>
    <w:rsid w:val="005D5DF2"/>
    <w:pPr>
      <w:numPr>
        <w:ilvl w:val="3"/>
        <w:numId w:val="9"/>
      </w:numPr>
      <w:spacing w:after="120"/>
      <w:outlineLvl w:val="3"/>
    </w:pPr>
    <w:rPr>
      <w:rFonts w:ascii="Arial" w:hAnsi="Arial"/>
      <w:b/>
      <w:sz w:val="24"/>
      <w:szCs w:val="36"/>
    </w:rPr>
  </w:style>
  <w:style w:type="paragraph" w:customStyle="1" w:styleId="Appendix5">
    <w:name w:val="Appendix 5"/>
    <w:basedOn w:val="Normal"/>
    <w:next w:val="BodyText"/>
    <w:rsid w:val="005D5DF2"/>
    <w:pPr>
      <w:numPr>
        <w:ilvl w:val="4"/>
        <w:numId w:val="9"/>
      </w:numPr>
      <w:spacing w:after="120"/>
      <w:outlineLvl w:val="4"/>
    </w:pPr>
    <w:rPr>
      <w:rFonts w:ascii="Arial" w:hAnsi="Arial"/>
      <w:b/>
    </w:rPr>
  </w:style>
  <w:style w:type="paragraph" w:customStyle="1" w:styleId="Attachment">
    <w:name w:val="Attachment"/>
    <w:basedOn w:val="Heading1"/>
    <w:next w:val="BodyText"/>
    <w:qFormat/>
    <w:rsid w:val="005D5DF2"/>
    <w:pPr>
      <w:numPr>
        <w:numId w:val="0"/>
      </w:numPr>
    </w:pPr>
  </w:style>
  <w:style w:type="paragraph" w:styleId="BalloonText">
    <w:name w:val="Balloon Text"/>
    <w:basedOn w:val="Normal"/>
    <w:link w:val="BalloonTextChar"/>
    <w:rsid w:val="005D5DF2"/>
    <w:rPr>
      <w:rFonts w:ascii="Tahoma" w:hAnsi="Tahoma" w:cs="Tahoma"/>
      <w:sz w:val="16"/>
      <w:szCs w:val="16"/>
    </w:rPr>
  </w:style>
  <w:style w:type="character" w:customStyle="1" w:styleId="BalloonTextChar">
    <w:name w:val="Balloon Text Char"/>
    <w:basedOn w:val="DefaultParagraphFont"/>
    <w:link w:val="BalloonText"/>
    <w:rsid w:val="005D5DF2"/>
    <w:rPr>
      <w:rFonts w:ascii="Tahoma" w:hAnsi="Tahoma" w:cs="Tahoma"/>
      <w:color w:val="auto"/>
      <w:sz w:val="16"/>
      <w:szCs w:val="16"/>
    </w:rPr>
  </w:style>
  <w:style w:type="paragraph" w:customStyle="1" w:styleId="BodyBullet2">
    <w:name w:val="Body Bullet 2"/>
    <w:basedOn w:val="Normal"/>
    <w:link w:val="BodyBullet2Char"/>
    <w:rsid w:val="005D5DF2"/>
    <w:pPr>
      <w:tabs>
        <w:tab w:val="num" w:pos="1260"/>
      </w:tabs>
      <w:autoSpaceDE w:val="0"/>
      <w:autoSpaceDN w:val="0"/>
      <w:adjustRightInd w:val="0"/>
      <w:spacing w:before="60" w:after="60"/>
      <w:ind w:left="1260"/>
    </w:pPr>
    <w:rPr>
      <w:iCs/>
      <w:szCs w:val="22"/>
    </w:rPr>
  </w:style>
  <w:style w:type="character" w:customStyle="1" w:styleId="BodyBullet2Char">
    <w:name w:val="Body Bullet 2 Char"/>
    <w:basedOn w:val="DefaultParagraphFont"/>
    <w:link w:val="BodyBullet2"/>
    <w:rsid w:val="005D5DF2"/>
    <w:rPr>
      <w:iCs/>
      <w:color w:val="auto"/>
      <w:sz w:val="22"/>
      <w:szCs w:val="22"/>
    </w:rPr>
  </w:style>
  <w:style w:type="character" w:customStyle="1" w:styleId="BodyItalic">
    <w:name w:val="Body Italic"/>
    <w:basedOn w:val="DefaultParagraphFont"/>
    <w:rsid w:val="005D5DF2"/>
    <w:rPr>
      <w:i/>
    </w:rPr>
  </w:style>
  <w:style w:type="paragraph" w:styleId="BodyText2">
    <w:name w:val="Body Text 2"/>
    <w:link w:val="BodyText2Char"/>
    <w:rsid w:val="005D5DF2"/>
    <w:pPr>
      <w:keepNext/>
      <w:keepLines/>
      <w:spacing w:before="100" w:beforeAutospacing="1" w:after="100" w:afterAutospacing="1"/>
      <w:ind w:left="720"/>
    </w:pPr>
    <w:rPr>
      <w:color w:val="auto"/>
      <w:sz w:val="22"/>
      <w:szCs w:val="20"/>
    </w:rPr>
  </w:style>
  <w:style w:type="character" w:customStyle="1" w:styleId="BodyText2Char">
    <w:name w:val="Body Text 2 Char"/>
    <w:basedOn w:val="DefaultParagraphFont"/>
    <w:link w:val="BodyText2"/>
    <w:rsid w:val="005D5DF2"/>
    <w:rPr>
      <w:color w:val="auto"/>
      <w:sz w:val="22"/>
      <w:szCs w:val="20"/>
    </w:rPr>
  </w:style>
  <w:style w:type="paragraph" w:customStyle="1" w:styleId="BodyTextBullet1">
    <w:name w:val="Body Text Bullet 1"/>
    <w:rsid w:val="0017367F"/>
    <w:pPr>
      <w:numPr>
        <w:numId w:val="12"/>
      </w:numPr>
      <w:spacing w:before="60" w:after="60"/>
    </w:pPr>
    <w:rPr>
      <w:color w:val="auto"/>
    </w:rPr>
  </w:style>
  <w:style w:type="paragraph" w:customStyle="1" w:styleId="BodyTextBullet2">
    <w:name w:val="Body Text Bullet 2"/>
    <w:rsid w:val="008D0CB8"/>
    <w:pPr>
      <w:spacing w:before="60" w:after="60"/>
    </w:pPr>
    <w:rPr>
      <w:color w:val="auto"/>
    </w:rPr>
  </w:style>
  <w:style w:type="paragraph" w:customStyle="1" w:styleId="BodyTextLettered1">
    <w:name w:val="Body Text Lettered 1"/>
    <w:rsid w:val="005D5DF2"/>
    <w:pPr>
      <w:numPr>
        <w:numId w:val="14"/>
      </w:numPr>
      <w:tabs>
        <w:tab w:val="clear" w:pos="1080"/>
        <w:tab w:val="num" w:pos="720"/>
      </w:tabs>
    </w:pPr>
    <w:rPr>
      <w:color w:val="auto"/>
      <w:sz w:val="22"/>
      <w:szCs w:val="20"/>
    </w:rPr>
  </w:style>
  <w:style w:type="paragraph" w:customStyle="1" w:styleId="BodyTextLettered2">
    <w:name w:val="Body Text Lettered 2"/>
    <w:rsid w:val="005D5DF2"/>
    <w:pPr>
      <w:numPr>
        <w:numId w:val="15"/>
      </w:numPr>
      <w:tabs>
        <w:tab w:val="clear" w:pos="1440"/>
        <w:tab w:val="num" w:pos="1080"/>
      </w:tabs>
      <w:spacing w:before="120" w:after="120"/>
    </w:pPr>
    <w:rPr>
      <w:color w:val="auto"/>
      <w:sz w:val="22"/>
      <w:szCs w:val="20"/>
    </w:rPr>
  </w:style>
  <w:style w:type="paragraph" w:customStyle="1" w:styleId="BodyTextNumbered1">
    <w:name w:val="Body Text Numbered 1"/>
    <w:rsid w:val="005D5DF2"/>
    <w:pPr>
      <w:numPr>
        <w:numId w:val="16"/>
      </w:numPr>
      <w:spacing w:after="120"/>
    </w:pPr>
    <w:rPr>
      <w:color w:val="auto"/>
      <w:sz w:val="22"/>
      <w:szCs w:val="20"/>
    </w:rPr>
  </w:style>
  <w:style w:type="paragraph" w:customStyle="1" w:styleId="BodyTextNumbered2">
    <w:name w:val="Body Text Numbered 2"/>
    <w:rsid w:val="005D5DF2"/>
    <w:pPr>
      <w:numPr>
        <w:numId w:val="17"/>
      </w:numPr>
      <w:tabs>
        <w:tab w:val="clear" w:pos="1440"/>
        <w:tab w:val="num" w:pos="1080"/>
      </w:tabs>
      <w:spacing w:before="120" w:after="120"/>
    </w:pPr>
    <w:rPr>
      <w:color w:val="auto"/>
      <w:sz w:val="22"/>
      <w:szCs w:val="20"/>
    </w:rPr>
  </w:style>
  <w:style w:type="paragraph" w:customStyle="1" w:styleId="BulletInstructions">
    <w:name w:val="Bullet Instructions"/>
    <w:basedOn w:val="Normal"/>
    <w:rsid w:val="005D5DF2"/>
    <w:pPr>
      <w:tabs>
        <w:tab w:val="num" w:pos="360"/>
        <w:tab w:val="num" w:pos="720"/>
      </w:tabs>
      <w:ind w:left="720" w:hanging="360"/>
    </w:pPr>
    <w:rPr>
      <w:i/>
      <w:color w:val="0000FF"/>
    </w:rPr>
  </w:style>
  <w:style w:type="paragraph" w:customStyle="1" w:styleId="BulletedList-Black">
    <w:name w:val="Bulleted List-Black"/>
    <w:basedOn w:val="Normal"/>
    <w:uiPriority w:val="99"/>
    <w:rsid w:val="005D5DF2"/>
    <w:pPr>
      <w:numPr>
        <w:numId w:val="18"/>
      </w:numPr>
      <w:spacing w:after="200" w:line="276" w:lineRule="auto"/>
    </w:pPr>
    <w:rPr>
      <w:rFonts w:asciiTheme="minorHAnsi" w:eastAsiaTheme="minorHAnsi" w:hAnsiTheme="minorHAnsi" w:cstheme="minorBidi"/>
      <w:szCs w:val="20"/>
    </w:rPr>
  </w:style>
  <w:style w:type="paragraph" w:styleId="Caption">
    <w:name w:val="caption"/>
    <w:basedOn w:val="BodyText"/>
    <w:next w:val="BodyText"/>
    <w:link w:val="CaptionChar"/>
    <w:qFormat/>
    <w:rsid w:val="005D5DF2"/>
    <w:pPr>
      <w:jc w:val="center"/>
    </w:pPr>
    <w:rPr>
      <w:rFonts w:ascii="Arial" w:hAnsi="Arial" w:cs="Arial"/>
      <w:b/>
      <w:bCs/>
      <w:sz w:val="20"/>
    </w:rPr>
  </w:style>
  <w:style w:type="paragraph" w:customStyle="1" w:styleId="capture">
    <w:name w:val="capture"/>
    <w:next w:val="BodyText"/>
    <w:rsid w:val="005D5DF2"/>
    <w:pPr>
      <w:keepNext/>
      <w:keepLines/>
      <w:pBdr>
        <w:top w:val="single" w:sz="4" w:space="1" w:color="auto"/>
        <w:left w:val="single" w:sz="4" w:space="1" w:color="auto"/>
        <w:bottom w:val="single" w:sz="4" w:space="1" w:color="auto"/>
        <w:right w:val="single" w:sz="4" w:space="0" w:color="auto"/>
      </w:pBdr>
      <w:suppressAutoHyphens/>
      <w:ind w:left="432" w:right="432"/>
    </w:pPr>
    <w:rPr>
      <w:rFonts w:ascii="Courier New" w:hAnsi="Courier New" w:cs="Courier New"/>
      <w:noProof/>
      <w:color w:val="auto"/>
      <w:sz w:val="20"/>
      <w:szCs w:val="20"/>
      <w:lang w:eastAsia="ar-SA"/>
    </w:rPr>
  </w:style>
  <w:style w:type="character" w:styleId="CommentReference">
    <w:name w:val="annotation reference"/>
    <w:basedOn w:val="DefaultParagraphFont"/>
    <w:unhideWhenUsed/>
    <w:rsid w:val="005D5DF2"/>
    <w:rPr>
      <w:sz w:val="16"/>
      <w:szCs w:val="16"/>
    </w:rPr>
  </w:style>
  <w:style w:type="paragraph" w:styleId="CommentText">
    <w:name w:val="annotation text"/>
    <w:basedOn w:val="Normal"/>
    <w:link w:val="CommentTextChar"/>
    <w:unhideWhenUsed/>
    <w:rsid w:val="005D5DF2"/>
    <w:pPr>
      <w:keepNext/>
    </w:pPr>
    <w:rPr>
      <w:sz w:val="20"/>
      <w:szCs w:val="20"/>
    </w:rPr>
  </w:style>
  <w:style w:type="character" w:customStyle="1" w:styleId="CommentTextChar">
    <w:name w:val="Comment Text Char"/>
    <w:basedOn w:val="DefaultParagraphFont"/>
    <w:link w:val="CommentText"/>
    <w:rsid w:val="005D5DF2"/>
    <w:rPr>
      <w:color w:val="auto"/>
      <w:sz w:val="20"/>
      <w:szCs w:val="20"/>
    </w:rPr>
  </w:style>
  <w:style w:type="paragraph" w:styleId="CommentSubject">
    <w:name w:val="annotation subject"/>
    <w:basedOn w:val="CommentText"/>
    <w:next w:val="CommentText"/>
    <w:link w:val="CommentSubjectChar"/>
    <w:rsid w:val="005D5DF2"/>
    <w:pPr>
      <w:keepNext w:val="0"/>
    </w:pPr>
    <w:rPr>
      <w:b/>
      <w:bCs/>
    </w:rPr>
  </w:style>
  <w:style w:type="character" w:customStyle="1" w:styleId="CommentSubjectChar">
    <w:name w:val="Comment Subject Char"/>
    <w:basedOn w:val="CommentTextChar"/>
    <w:link w:val="CommentSubject"/>
    <w:rsid w:val="005D5DF2"/>
    <w:rPr>
      <w:b/>
      <w:bCs/>
      <w:color w:val="auto"/>
      <w:sz w:val="20"/>
      <w:szCs w:val="20"/>
    </w:rPr>
  </w:style>
  <w:style w:type="paragraph" w:customStyle="1" w:styleId="InstructionalText1">
    <w:name w:val="Instructional Text 1"/>
    <w:basedOn w:val="Normal"/>
    <w:link w:val="InstructionalText1Char"/>
    <w:rsid w:val="005D5DF2"/>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basedOn w:val="DefaultParagraphFont"/>
    <w:link w:val="InstructionalText1"/>
    <w:rsid w:val="005D5DF2"/>
    <w:rPr>
      <w:i/>
      <w:iCs/>
      <w:color w:val="0000FF"/>
      <w:sz w:val="22"/>
      <w:szCs w:val="20"/>
    </w:rPr>
  </w:style>
  <w:style w:type="paragraph" w:customStyle="1" w:styleId="CoverTitleInstructions">
    <w:name w:val="Cover Title Instructions"/>
    <w:basedOn w:val="InstructionalText1"/>
    <w:rsid w:val="005D5DF2"/>
    <w:pPr>
      <w:jc w:val="center"/>
    </w:pPr>
    <w:rPr>
      <w:szCs w:val="28"/>
    </w:rPr>
  </w:style>
  <w:style w:type="paragraph" w:customStyle="1" w:styleId="CrossReference">
    <w:name w:val="CrossReference"/>
    <w:basedOn w:val="Normal"/>
    <w:rsid w:val="005D5DF2"/>
    <w:pPr>
      <w:keepNext/>
      <w:keepLines/>
      <w:autoSpaceDE w:val="0"/>
      <w:autoSpaceDN w:val="0"/>
      <w:adjustRightInd w:val="0"/>
      <w:spacing w:before="60" w:after="60"/>
    </w:pPr>
    <w:rPr>
      <w:iCs/>
      <w:color w:val="0000FF"/>
      <w:sz w:val="20"/>
      <w:szCs w:val="22"/>
      <w:u w:val="single"/>
    </w:rPr>
  </w:style>
  <w:style w:type="paragraph" w:customStyle="1" w:styleId="DividerPage">
    <w:name w:val="Divider Page"/>
    <w:next w:val="BodyText"/>
    <w:rsid w:val="005D5DF2"/>
    <w:pPr>
      <w:keepNext/>
      <w:keepLines/>
      <w:pageBreakBefore/>
    </w:pPr>
    <w:rPr>
      <w:rFonts w:ascii="Arial" w:hAnsi="Arial"/>
      <w:b/>
      <w:color w:val="auto"/>
      <w:sz w:val="48"/>
      <w:szCs w:val="20"/>
    </w:rPr>
  </w:style>
  <w:style w:type="paragraph" w:customStyle="1" w:styleId="TableHeading">
    <w:name w:val="Table Heading"/>
    <w:link w:val="TableHeadingChar"/>
    <w:rsid w:val="005D5DF2"/>
    <w:pPr>
      <w:keepNext/>
      <w:spacing w:before="40" w:after="40"/>
    </w:pPr>
    <w:rPr>
      <w:rFonts w:ascii="Arial" w:eastAsia="Arial" w:hAnsi="Arial" w:cs="Arial"/>
      <w:b/>
      <w:color w:val="auto"/>
      <w:sz w:val="22"/>
      <w:szCs w:val="22"/>
    </w:rPr>
  </w:style>
  <w:style w:type="character" w:customStyle="1" w:styleId="TableHeadingChar">
    <w:name w:val="Table Heading Char"/>
    <w:basedOn w:val="DefaultParagraphFont"/>
    <w:link w:val="TableHeading"/>
    <w:rsid w:val="005D5DF2"/>
    <w:rPr>
      <w:rFonts w:ascii="Arial" w:eastAsia="Arial" w:hAnsi="Arial" w:cs="Arial"/>
      <w:b/>
      <w:color w:val="auto"/>
      <w:sz w:val="22"/>
      <w:szCs w:val="22"/>
    </w:rPr>
  </w:style>
  <w:style w:type="paragraph" w:customStyle="1" w:styleId="TableNumberandName">
    <w:name w:val="Table Number and Name"/>
    <w:basedOn w:val="TableHeading"/>
    <w:link w:val="TableNumberandNameChar"/>
    <w:rsid w:val="005D5DF2"/>
    <w:pPr>
      <w:spacing w:before="60" w:after="60"/>
      <w:jc w:val="center"/>
    </w:pPr>
    <w:rPr>
      <w:szCs w:val="16"/>
    </w:rPr>
  </w:style>
  <w:style w:type="character" w:customStyle="1" w:styleId="TableNumberandNameChar">
    <w:name w:val="Table Number and Name Char"/>
    <w:basedOn w:val="TableHeadingChar"/>
    <w:link w:val="TableNumberandName"/>
    <w:rsid w:val="005D5DF2"/>
    <w:rPr>
      <w:rFonts w:ascii="Arial" w:eastAsia="Arial" w:hAnsi="Arial" w:cs="Arial"/>
      <w:b/>
      <w:color w:val="auto"/>
      <w:sz w:val="22"/>
      <w:szCs w:val="16"/>
    </w:rPr>
  </w:style>
  <w:style w:type="paragraph" w:customStyle="1" w:styleId="FigureNumberandName">
    <w:name w:val="Figure Number and Name"/>
    <w:basedOn w:val="TableNumberandName"/>
    <w:next w:val="BodyText"/>
    <w:link w:val="FigureNumberandNameChar"/>
    <w:qFormat/>
    <w:rsid w:val="005D5DF2"/>
    <w:pPr>
      <w:spacing w:after="240"/>
    </w:pPr>
  </w:style>
  <w:style w:type="character" w:customStyle="1" w:styleId="FigureNumberandNameChar">
    <w:name w:val="Figure Number and Name Char"/>
    <w:basedOn w:val="TableNumberandNameChar"/>
    <w:link w:val="FigureNumberandName"/>
    <w:rsid w:val="005D5DF2"/>
    <w:rPr>
      <w:rFonts w:ascii="Arial" w:eastAsia="Arial" w:hAnsi="Arial" w:cs="Arial"/>
      <w:b/>
      <w:color w:val="auto"/>
      <w:sz w:val="22"/>
      <w:szCs w:val="16"/>
    </w:rPr>
  </w:style>
  <w:style w:type="character" w:styleId="FollowedHyperlink">
    <w:name w:val="FollowedHyperlink"/>
    <w:basedOn w:val="DefaultParagraphFont"/>
    <w:uiPriority w:val="99"/>
    <w:semiHidden/>
    <w:rsid w:val="005D5DF2"/>
    <w:rPr>
      <w:color w:val="606420"/>
      <w:u w:val="single"/>
    </w:rPr>
  </w:style>
  <w:style w:type="paragraph" w:styleId="Footer">
    <w:name w:val="footer"/>
    <w:link w:val="FooterChar"/>
    <w:uiPriority w:val="99"/>
    <w:rsid w:val="005D5DF2"/>
    <w:pPr>
      <w:tabs>
        <w:tab w:val="center" w:pos="4680"/>
        <w:tab w:val="right" w:pos="9360"/>
      </w:tabs>
    </w:pPr>
    <w:rPr>
      <w:color w:val="auto"/>
      <w:sz w:val="20"/>
      <w:szCs w:val="16"/>
    </w:rPr>
  </w:style>
  <w:style w:type="character" w:customStyle="1" w:styleId="FooterChar">
    <w:name w:val="Footer Char"/>
    <w:link w:val="Footer"/>
    <w:uiPriority w:val="99"/>
    <w:rsid w:val="005D5DF2"/>
    <w:rPr>
      <w:color w:val="auto"/>
      <w:sz w:val="20"/>
      <w:szCs w:val="16"/>
    </w:rPr>
  </w:style>
  <w:style w:type="paragraph" w:styleId="Header">
    <w:name w:val="header"/>
    <w:link w:val="HeaderChar"/>
    <w:rsid w:val="005D5DF2"/>
    <w:pPr>
      <w:tabs>
        <w:tab w:val="center" w:pos="4680"/>
        <w:tab w:val="right" w:pos="9360"/>
      </w:tabs>
    </w:pPr>
    <w:rPr>
      <w:color w:val="auto"/>
      <w:sz w:val="20"/>
      <w:szCs w:val="20"/>
    </w:rPr>
  </w:style>
  <w:style w:type="character" w:customStyle="1" w:styleId="HeaderChar">
    <w:name w:val="Header Char"/>
    <w:basedOn w:val="DefaultParagraphFont"/>
    <w:link w:val="Header"/>
    <w:rsid w:val="005D5DF2"/>
    <w:rPr>
      <w:color w:val="auto"/>
      <w:sz w:val="20"/>
      <w:szCs w:val="20"/>
    </w:rPr>
  </w:style>
  <w:style w:type="character" w:customStyle="1" w:styleId="Heading7Char">
    <w:name w:val="Heading 7 Char"/>
    <w:link w:val="Heading7"/>
    <w:rsid w:val="005D5DF2"/>
    <w:rPr>
      <w:color w:val="auto"/>
    </w:rPr>
  </w:style>
  <w:style w:type="character" w:customStyle="1" w:styleId="Heading8Char">
    <w:name w:val="Heading 8 Char"/>
    <w:basedOn w:val="DefaultParagraphFont"/>
    <w:link w:val="Heading8"/>
    <w:rsid w:val="005D5DF2"/>
    <w:rPr>
      <w:i/>
      <w:iCs/>
      <w:color w:val="auto"/>
    </w:rPr>
  </w:style>
  <w:style w:type="character" w:customStyle="1" w:styleId="Heading9Char">
    <w:name w:val="Heading 9 Char"/>
    <w:basedOn w:val="DefaultParagraphFont"/>
    <w:link w:val="Heading9"/>
    <w:rsid w:val="005D5DF2"/>
    <w:rPr>
      <w:rFonts w:ascii="Arial Bold" w:hAnsi="Arial Bold" w:cs="Arial"/>
      <w:b/>
      <w:color w:val="auto"/>
      <w:sz w:val="36"/>
      <w:szCs w:val="22"/>
    </w:rPr>
  </w:style>
  <w:style w:type="character" w:styleId="Hyperlink">
    <w:name w:val="Hyperlink"/>
    <w:basedOn w:val="DefaultParagraphFont"/>
    <w:uiPriority w:val="99"/>
    <w:rsid w:val="005D5DF2"/>
    <w:rPr>
      <w:color w:val="0000FF"/>
      <w:u w:val="single"/>
    </w:rPr>
  </w:style>
  <w:style w:type="paragraph" w:styleId="Index1">
    <w:name w:val="index 1"/>
    <w:basedOn w:val="BodyText"/>
    <w:next w:val="BodyText"/>
    <w:autoRedefine/>
    <w:uiPriority w:val="99"/>
    <w:rsid w:val="005D5DF2"/>
    <w:pPr>
      <w:ind w:left="220" w:hanging="220"/>
    </w:pPr>
  </w:style>
  <w:style w:type="paragraph" w:styleId="Index2">
    <w:name w:val="index 2"/>
    <w:basedOn w:val="Normal"/>
    <w:next w:val="Normal"/>
    <w:autoRedefine/>
    <w:uiPriority w:val="99"/>
    <w:rsid w:val="005D5DF2"/>
    <w:pPr>
      <w:ind w:left="440" w:hanging="220"/>
    </w:pPr>
  </w:style>
  <w:style w:type="paragraph" w:styleId="IndexHeading">
    <w:name w:val="index heading"/>
    <w:basedOn w:val="Normal"/>
    <w:next w:val="Index1"/>
    <w:rsid w:val="005D5DF2"/>
    <w:rPr>
      <w:rFonts w:asciiTheme="majorHAnsi" w:eastAsiaTheme="majorEastAsia" w:hAnsiTheme="majorHAnsi" w:cstheme="majorBidi"/>
      <w:b/>
      <w:bCs/>
    </w:rPr>
  </w:style>
  <w:style w:type="paragraph" w:customStyle="1" w:styleId="IndexHeader">
    <w:name w:val="Index Header"/>
    <w:basedOn w:val="IndexHeading"/>
    <w:next w:val="Index1"/>
    <w:qFormat/>
    <w:rsid w:val="005D5DF2"/>
    <w:pPr>
      <w:keepNext/>
      <w:spacing w:before="120" w:after="120"/>
      <w:jc w:val="center"/>
    </w:pPr>
    <w:rPr>
      <w:rFonts w:ascii="Arial" w:hAnsi="Arial"/>
      <w:b w:val="0"/>
      <w:sz w:val="32"/>
    </w:rPr>
  </w:style>
  <w:style w:type="paragraph" w:customStyle="1" w:styleId="In-lineInstruction">
    <w:name w:val="In-line Instruction"/>
    <w:basedOn w:val="Normal"/>
    <w:link w:val="In-lineInstructionChar"/>
    <w:rsid w:val="005D5DF2"/>
    <w:pPr>
      <w:spacing w:before="120" w:after="120"/>
    </w:pPr>
    <w:rPr>
      <w:i/>
      <w:color w:val="0000FF"/>
      <w:szCs w:val="20"/>
    </w:rPr>
  </w:style>
  <w:style w:type="character" w:customStyle="1" w:styleId="In-lineInstructionChar">
    <w:name w:val="In-line Instruction Char"/>
    <w:basedOn w:val="DefaultParagraphFont"/>
    <w:link w:val="In-lineInstruction"/>
    <w:rsid w:val="005D5DF2"/>
    <w:rPr>
      <w:i/>
      <w:color w:val="0000FF"/>
      <w:sz w:val="22"/>
      <w:szCs w:val="20"/>
    </w:rPr>
  </w:style>
  <w:style w:type="paragraph" w:customStyle="1" w:styleId="InstructionalBullet1">
    <w:name w:val="Instructional Bullet 1"/>
    <w:basedOn w:val="Normal"/>
    <w:rsid w:val="005D5DF2"/>
    <w:pPr>
      <w:numPr>
        <w:numId w:val="28"/>
      </w:numPr>
    </w:pPr>
    <w:rPr>
      <w:i/>
      <w:color w:val="0000FF"/>
    </w:rPr>
  </w:style>
  <w:style w:type="paragraph" w:customStyle="1" w:styleId="InstructionalBullet2">
    <w:name w:val="Instructional Bullet 2"/>
    <w:basedOn w:val="InstructionalBullet1"/>
    <w:rsid w:val="005D5DF2"/>
    <w:pPr>
      <w:tabs>
        <w:tab w:val="clear" w:pos="720"/>
        <w:tab w:val="num" w:pos="1260"/>
      </w:tabs>
      <w:ind w:left="1260"/>
    </w:pPr>
  </w:style>
  <w:style w:type="paragraph" w:customStyle="1" w:styleId="InstructionalNote">
    <w:name w:val="Instructional Note"/>
    <w:basedOn w:val="Normal"/>
    <w:rsid w:val="005D5DF2"/>
    <w:pPr>
      <w:numPr>
        <w:numId w:val="29"/>
      </w:numPr>
      <w:tabs>
        <w:tab w:val="clear" w:pos="1512"/>
      </w:tabs>
      <w:autoSpaceDE w:val="0"/>
      <w:autoSpaceDN w:val="0"/>
      <w:adjustRightInd w:val="0"/>
      <w:spacing w:before="60" w:after="60"/>
    </w:pPr>
    <w:rPr>
      <w:i/>
      <w:iCs/>
      <w:color w:val="0000FF"/>
      <w:szCs w:val="22"/>
    </w:rPr>
  </w:style>
  <w:style w:type="paragraph" w:customStyle="1" w:styleId="InstructionalTable">
    <w:name w:val="Instructional Table"/>
    <w:basedOn w:val="Normal"/>
    <w:rsid w:val="005D5DF2"/>
    <w:rPr>
      <w:i/>
      <w:color w:val="0000FF"/>
    </w:rPr>
  </w:style>
  <w:style w:type="paragraph" w:customStyle="1" w:styleId="InstructionalText2">
    <w:name w:val="Instructional Text 2"/>
    <w:basedOn w:val="InstructionalText1"/>
    <w:next w:val="Normal"/>
    <w:link w:val="InstructionalText2Char"/>
    <w:rsid w:val="005D5DF2"/>
    <w:pPr>
      <w:ind w:left="720"/>
    </w:pPr>
  </w:style>
  <w:style w:type="character" w:customStyle="1" w:styleId="InstructionalText2Char">
    <w:name w:val="Instructional Text 2 Char"/>
    <w:basedOn w:val="InstructionalText1Char"/>
    <w:link w:val="InstructionalText2"/>
    <w:rsid w:val="005D5DF2"/>
    <w:rPr>
      <w:i/>
      <w:iCs/>
      <w:color w:val="0000FF"/>
      <w:sz w:val="22"/>
      <w:szCs w:val="20"/>
    </w:rPr>
  </w:style>
  <w:style w:type="character" w:customStyle="1" w:styleId="InstructionalTextBold">
    <w:name w:val="Instructional Text Bold"/>
    <w:basedOn w:val="DefaultParagraphFont"/>
    <w:rsid w:val="005D5DF2"/>
    <w:rPr>
      <w:b/>
      <w:bCs/>
      <w:color w:val="0000FF"/>
    </w:rPr>
  </w:style>
  <w:style w:type="paragraph" w:customStyle="1" w:styleId="InstructionalTextMulti-Level1">
    <w:name w:val="Instructional Text Multi-Level 1"/>
    <w:basedOn w:val="Normal"/>
    <w:qFormat/>
    <w:rsid w:val="005D5DF2"/>
    <w:pPr>
      <w:numPr>
        <w:numId w:val="31"/>
      </w:numPr>
      <w:tabs>
        <w:tab w:val="left" w:pos="43"/>
      </w:tabs>
      <w:spacing w:after="200" w:line="240" w:lineRule="atLeast"/>
    </w:pPr>
    <w:rPr>
      <w:rFonts w:asciiTheme="minorHAnsi" w:eastAsiaTheme="minorHAnsi" w:hAnsiTheme="minorHAnsi" w:cstheme="minorBidi"/>
      <w:i/>
      <w:color w:val="76923C"/>
      <w:szCs w:val="20"/>
      <w:lang w:eastAsia="fr-FR"/>
    </w:rPr>
  </w:style>
  <w:style w:type="paragraph" w:customStyle="1" w:styleId="InstructionalTextMulti-Level2">
    <w:name w:val="Instructional Text Multi-Level 2"/>
    <w:basedOn w:val="InstructionalTextMulti-Level1"/>
    <w:qFormat/>
    <w:rsid w:val="005D5DF2"/>
    <w:pPr>
      <w:numPr>
        <w:ilvl w:val="1"/>
      </w:numPr>
    </w:pPr>
  </w:style>
  <w:style w:type="character" w:styleId="LineNumber">
    <w:name w:val="line number"/>
    <w:basedOn w:val="DefaultParagraphFont"/>
    <w:semiHidden/>
    <w:rsid w:val="005D5DF2"/>
  </w:style>
  <w:style w:type="paragraph" w:styleId="ListBullet4">
    <w:name w:val="List Bullet 4"/>
    <w:basedOn w:val="Normal"/>
    <w:autoRedefine/>
    <w:semiHidden/>
    <w:rsid w:val="005D5DF2"/>
    <w:pPr>
      <w:tabs>
        <w:tab w:val="num" w:pos="1440"/>
      </w:tabs>
      <w:ind w:left="1440" w:hanging="360"/>
    </w:pPr>
  </w:style>
  <w:style w:type="character" w:styleId="PageNumber">
    <w:name w:val="page number"/>
    <w:basedOn w:val="DefaultParagraphFont"/>
    <w:rsid w:val="005D5DF2"/>
  </w:style>
  <w:style w:type="paragraph" w:customStyle="1" w:styleId="TableColumnHeader">
    <w:name w:val="Table Column Header"/>
    <w:basedOn w:val="Normal"/>
    <w:qFormat/>
    <w:rsid w:val="005D5DF2"/>
    <w:pPr>
      <w:spacing w:before="80" w:after="80"/>
      <w:jc w:val="center"/>
    </w:pPr>
    <w:rPr>
      <w:rFonts w:ascii="Arial Bold" w:hAnsi="Arial Bold"/>
      <w:b/>
      <w:smallCaps/>
      <w:color w:val="000000"/>
      <w:sz w:val="18"/>
      <w:szCs w:val="16"/>
    </w:rPr>
  </w:style>
  <w:style w:type="paragraph" w:customStyle="1" w:styleId="TableContentText">
    <w:name w:val="Table Content Text"/>
    <w:basedOn w:val="Normal"/>
    <w:link w:val="TableContentTextChar"/>
    <w:qFormat/>
    <w:rsid w:val="005D5DF2"/>
    <w:rPr>
      <w:rFonts w:ascii="Arial" w:hAnsi="Arial"/>
      <w:color w:val="000000"/>
      <w:sz w:val="18"/>
      <w:szCs w:val="18"/>
    </w:rPr>
  </w:style>
  <w:style w:type="character" w:customStyle="1" w:styleId="TableContentTextChar">
    <w:name w:val="Table Content Text Char"/>
    <w:basedOn w:val="DefaultParagraphFont"/>
    <w:link w:val="TableContentText"/>
    <w:rsid w:val="005D5DF2"/>
    <w:rPr>
      <w:rFonts w:ascii="Arial" w:hAnsi="Arial"/>
      <w:sz w:val="18"/>
      <w:szCs w:val="18"/>
    </w:rPr>
  </w:style>
  <w:style w:type="table" w:styleId="TableGrid">
    <w:name w:val="Table Grid"/>
    <w:basedOn w:val="TableNormal"/>
    <w:rsid w:val="005D5DF2"/>
    <w:rPr>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autoRedefine/>
    <w:uiPriority w:val="99"/>
    <w:rsid w:val="005D5DF2"/>
    <w:pPr>
      <w:tabs>
        <w:tab w:val="right" w:leader="dot" w:pos="9350"/>
      </w:tabs>
      <w:ind w:left="446" w:hanging="446"/>
    </w:pPr>
    <w:rPr>
      <w:i/>
    </w:rPr>
  </w:style>
  <w:style w:type="paragraph" w:customStyle="1" w:styleId="TableText">
    <w:name w:val="Table Text"/>
    <w:link w:val="TableTextChar"/>
    <w:rsid w:val="005D5DF2"/>
    <w:pPr>
      <w:spacing w:before="40" w:after="40"/>
    </w:pPr>
    <w:rPr>
      <w:rFonts w:ascii="Arial" w:eastAsia="Arial" w:hAnsi="Arial" w:cs="Arial"/>
      <w:color w:val="auto"/>
      <w:sz w:val="22"/>
      <w:szCs w:val="22"/>
    </w:rPr>
  </w:style>
  <w:style w:type="character" w:customStyle="1" w:styleId="TableTextChar">
    <w:name w:val="Table Text Char"/>
    <w:basedOn w:val="DefaultParagraphFont"/>
    <w:link w:val="TableText"/>
    <w:rsid w:val="005D5DF2"/>
    <w:rPr>
      <w:rFonts w:ascii="Arial" w:eastAsia="Arial" w:hAnsi="Arial" w:cs="Arial"/>
      <w:color w:val="auto"/>
      <w:sz w:val="22"/>
      <w:szCs w:val="22"/>
    </w:rPr>
  </w:style>
  <w:style w:type="paragraph" w:customStyle="1" w:styleId="TableTextBullet1">
    <w:name w:val="Table Text Bullet 1"/>
    <w:basedOn w:val="TableText"/>
    <w:next w:val="BodyText"/>
    <w:qFormat/>
    <w:rsid w:val="005D5DF2"/>
    <w:pPr>
      <w:numPr>
        <w:numId w:val="33"/>
      </w:numPr>
    </w:pPr>
  </w:style>
  <w:style w:type="paragraph" w:customStyle="1" w:styleId="Tabletextbullet2">
    <w:name w:val="Table text bullet 2"/>
    <w:basedOn w:val="TableTextBullet1"/>
    <w:next w:val="TableText"/>
    <w:qFormat/>
    <w:rsid w:val="005D5DF2"/>
    <w:pPr>
      <w:numPr>
        <w:numId w:val="34"/>
      </w:numPr>
    </w:pPr>
  </w:style>
  <w:style w:type="paragraph" w:customStyle="1" w:styleId="TemplateInstructions">
    <w:name w:val="Template Instructions"/>
    <w:basedOn w:val="Normal"/>
    <w:next w:val="Normal"/>
    <w:link w:val="TemplateInstructionsChar"/>
    <w:rsid w:val="005D5DF2"/>
    <w:pPr>
      <w:keepNext/>
      <w:keepLines/>
      <w:spacing w:before="40"/>
    </w:pPr>
    <w:rPr>
      <w:i/>
      <w:iCs/>
      <w:color w:val="0000FF"/>
      <w:szCs w:val="22"/>
    </w:rPr>
  </w:style>
  <w:style w:type="character" w:customStyle="1" w:styleId="TemplateInstructionsChar">
    <w:name w:val="Template Instructions Char"/>
    <w:basedOn w:val="DefaultParagraphFont"/>
    <w:link w:val="TemplateInstructions"/>
    <w:rsid w:val="005D5DF2"/>
    <w:rPr>
      <w:i/>
      <w:iCs/>
      <w:color w:val="0000FF"/>
      <w:sz w:val="22"/>
      <w:szCs w:val="22"/>
    </w:rPr>
  </w:style>
  <w:style w:type="paragraph" w:customStyle="1" w:styleId="templateinstructions0">
    <w:name w:val="templateinstructions"/>
    <w:basedOn w:val="Normal"/>
    <w:rsid w:val="005D5DF2"/>
    <w:pPr>
      <w:spacing w:before="100" w:beforeAutospacing="1" w:after="100" w:afterAutospacing="1"/>
    </w:pPr>
    <w:rPr>
      <w:sz w:val="24"/>
    </w:rPr>
  </w:style>
  <w:style w:type="character" w:customStyle="1" w:styleId="TextBold">
    <w:name w:val="Text Bold"/>
    <w:basedOn w:val="DefaultParagraphFont"/>
    <w:rsid w:val="005D5DF2"/>
    <w:rPr>
      <w:b/>
    </w:rPr>
  </w:style>
  <w:style w:type="character" w:customStyle="1" w:styleId="TextBoldItalics">
    <w:name w:val="Text Bold Italics"/>
    <w:basedOn w:val="DefaultParagraphFont"/>
    <w:rsid w:val="005D5DF2"/>
    <w:rPr>
      <w:b/>
      <w:i/>
    </w:rPr>
  </w:style>
  <w:style w:type="character" w:customStyle="1" w:styleId="TextItalics">
    <w:name w:val="Text Italics"/>
    <w:basedOn w:val="DefaultParagraphFont"/>
    <w:rsid w:val="005D5DF2"/>
    <w:rPr>
      <w:i/>
    </w:rPr>
  </w:style>
  <w:style w:type="character" w:customStyle="1" w:styleId="TitleChar">
    <w:name w:val="Title Char"/>
    <w:basedOn w:val="DefaultParagraphFont"/>
    <w:link w:val="Title"/>
    <w:rsid w:val="005D5DF2"/>
    <w:rPr>
      <w:rFonts w:ascii="Arial" w:hAnsi="Arial" w:cs="Arial"/>
      <w:b/>
      <w:bCs/>
      <w:color w:val="auto"/>
      <w:sz w:val="36"/>
      <w:szCs w:val="32"/>
    </w:rPr>
  </w:style>
  <w:style w:type="paragraph" w:customStyle="1" w:styleId="Title2">
    <w:name w:val="Title 2"/>
    <w:rsid w:val="005D5DF2"/>
    <w:pPr>
      <w:spacing w:before="120" w:after="120"/>
      <w:jc w:val="center"/>
    </w:pPr>
    <w:rPr>
      <w:rFonts w:ascii="Arial" w:hAnsi="Arial" w:cs="Arial"/>
      <w:b/>
      <w:bCs/>
      <w:color w:val="auto"/>
      <w:sz w:val="28"/>
      <w:szCs w:val="32"/>
    </w:rPr>
  </w:style>
  <w:style w:type="paragraph" w:customStyle="1" w:styleId="Title3">
    <w:name w:val="Title 3"/>
    <w:basedOn w:val="Title2"/>
    <w:qFormat/>
    <w:rsid w:val="005D5DF2"/>
    <w:pPr>
      <w:spacing w:before="60" w:after="60"/>
    </w:pPr>
    <w:rPr>
      <w:sz w:val="36"/>
      <w:szCs w:val="36"/>
    </w:rPr>
  </w:style>
  <w:style w:type="paragraph" w:styleId="TOC1">
    <w:name w:val="toc 1"/>
    <w:basedOn w:val="Normal"/>
    <w:next w:val="Normal"/>
    <w:autoRedefine/>
    <w:uiPriority w:val="39"/>
    <w:rsid w:val="00992FF4"/>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0199D"/>
    <w:pPr>
      <w:tabs>
        <w:tab w:val="left" w:pos="900"/>
        <w:tab w:val="right" w:leader="dot" w:pos="9350"/>
      </w:tabs>
      <w:spacing w:before="60"/>
      <w:ind w:left="1008" w:hanging="720"/>
    </w:pPr>
    <w:rPr>
      <w:rFonts w:ascii="Arial" w:hAnsi="Arial"/>
      <w:sz w:val="24"/>
    </w:rPr>
  </w:style>
  <w:style w:type="paragraph" w:styleId="TOC3">
    <w:name w:val="toc 3"/>
    <w:basedOn w:val="Normal"/>
    <w:next w:val="Normal"/>
    <w:autoRedefine/>
    <w:uiPriority w:val="39"/>
    <w:rsid w:val="0000199D"/>
    <w:pPr>
      <w:tabs>
        <w:tab w:val="left" w:pos="1440"/>
        <w:tab w:val="right" w:leader="dot" w:pos="9350"/>
      </w:tabs>
      <w:spacing w:before="60"/>
      <w:ind w:left="1584" w:hanging="1008"/>
    </w:pPr>
    <w:rPr>
      <w:rFonts w:ascii="Arial" w:hAnsi="Arial"/>
      <w:sz w:val="24"/>
    </w:rPr>
  </w:style>
  <w:style w:type="paragraph" w:styleId="TOC4">
    <w:name w:val="toc 4"/>
    <w:basedOn w:val="Normal"/>
    <w:next w:val="Normal"/>
    <w:autoRedefine/>
    <w:uiPriority w:val="39"/>
    <w:rsid w:val="005D5DF2"/>
    <w:pPr>
      <w:ind w:left="720"/>
    </w:pPr>
    <w:rPr>
      <w:rFonts w:ascii="Arial" w:hAnsi="Arial"/>
    </w:rPr>
  </w:style>
  <w:style w:type="paragraph" w:styleId="TOC5">
    <w:name w:val="toc 5"/>
    <w:basedOn w:val="Normal"/>
    <w:next w:val="Normal"/>
    <w:autoRedefine/>
    <w:uiPriority w:val="39"/>
    <w:rsid w:val="005D5DF2"/>
    <w:pPr>
      <w:spacing w:after="100"/>
      <w:ind w:left="880"/>
    </w:pPr>
  </w:style>
  <w:style w:type="paragraph" w:styleId="TOC6">
    <w:name w:val="toc 6"/>
    <w:basedOn w:val="Normal"/>
    <w:next w:val="Normal"/>
    <w:autoRedefine/>
    <w:uiPriority w:val="39"/>
    <w:rsid w:val="005D5DF2"/>
    <w:pPr>
      <w:spacing w:after="100"/>
      <w:ind w:left="1100"/>
    </w:pPr>
  </w:style>
  <w:style w:type="paragraph" w:styleId="TOC7">
    <w:name w:val="toc 7"/>
    <w:basedOn w:val="Title2"/>
    <w:next w:val="Normal"/>
    <w:autoRedefine/>
    <w:uiPriority w:val="39"/>
    <w:rsid w:val="005D5DF2"/>
    <w:pPr>
      <w:keepNext/>
    </w:pPr>
    <w:rPr>
      <w:rFonts w:ascii="Arial Bold" w:hAnsi="Arial Bold"/>
      <w:sz w:val="36"/>
    </w:rPr>
  </w:style>
  <w:style w:type="character" w:customStyle="1" w:styleId="apple-converted-space">
    <w:name w:val="apple-converted-space"/>
    <w:basedOn w:val="DefaultParagraphFont"/>
    <w:rsid w:val="00CB0764"/>
  </w:style>
  <w:style w:type="paragraph" w:customStyle="1" w:styleId="BodyText1">
    <w:name w:val="Body Text1"/>
    <w:basedOn w:val="Normal"/>
    <w:qFormat/>
    <w:rsid w:val="002D144E"/>
    <w:pPr>
      <w:spacing w:before="120" w:after="120"/>
    </w:pPr>
    <w:rPr>
      <w:sz w:val="24"/>
      <w:szCs w:val="20"/>
    </w:rPr>
  </w:style>
  <w:style w:type="paragraph" w:styleId="Signature">
    <w:name w:val="Signature"/>
    <w:basedOn w:val="Normal"/>
    <w:link w:val="SignatureChar"/>
    <w:rsid w:val="00C026C4"/>
    <w:pPr>
      <w:spacing w:after="160" w:line="259" w:lineRule="auto"/>
    </w:pPr>
    <w:rPr>
      <w:rFonts w:asciiTheme="minorHAnsi" w:eastAsiaTheme="minorHAnsi" w:hAnsiTheme="minorHAnsi" w:cstheme="minorBidi"/>
      <w:szCs w:val="22"/>
    </w:rPr>
  </w:style>
  <w:style w:type="character" w:customStyle="1" w:styleId="SignatureChar">
    <w:name w:val="Signature Char"/>
    <w:basedOn w:val="DefaultParagraphFont"/>
    <w:link w:val="Signature"/>
    <w:rsid w:val="00C026C4"/>
    <w:rPr>
      <w:rFonts w:asciiTheme="minorHAnsi" w:eastAsiaTheme="minorHAnsi" w:hAnsiTheme="minorHAnsi" w:cstheme="minorBidi"/>
      <w:color w:val="auto"/>
      <w:sz w:val="22"/>
      <w:szCs w:val="22"/>
    </w:rPr>
  </w:style>
  <w:style w:type="paragraph" w:customStyle="1" w:styleId="TableParagraph">
    <w:name w:val="Table Paragraph"/>
    <w:basedOn w:val="Normal"/>
    <w:uiPriority w:val="1"/>
    <w:qFormat/>
    <w:rsid w:val="001118D7"/>
    <w:pPr>
      <w:widowControl w:val="0"/>
    </w:pPr>
    <w:rPr>
      <w:rFonts w:ascii="Calibri" w:eastAsia="Calibri" w:hAnsi="Calibri"/>
      <w:szCs w:val="22"/>
    </w:rPr>
  </w:style>
  <w:style w:type="character" w:customStyle="1" w:styleId="CaptionChar">
    <w:name w:val="Caption Char"/>
    <w:link w:val="Caption"/>
    <w:locked/>
    <w:rsid w:val="001118D7"/>
    <w:rPr>
      <w:rFonts w:ascii="Arial" w:hAnsi="Arial" w:cs="Arial"/>
      <w:b/>
      <w:bCs/>
      <w:color w:val="auto"/>
      <w:sz w:val="20"/>
    </w:rPr>
  </w:style>
  <w:style w:type="paragraph" w:customStyle="1" w:styleId="InstructionalTableHeading">
    <w:name w:val="Instructional Table Heading"/>
    <w:basedOn w:val="InstructionalTable"/>
    <w:next w:val="TableHeading"/>
    <w:qFormat/>
    <w:rsid w:val="005764A7"/>
    <w:pPr>
      <w:jc w:val="center"/>
    </w:pPr>
    <w:rPr>
      <w:iCs/>
      <w:sz w:val="24"/>
      <w:szCs w:val="20"/>
    </w:rPr>
  </w:style>
  <w:style w:type="paragraph" w:customStyle="1" w:styleId="xl65">
    <w:name w:val="xl65"/>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66">
    <w:name w:val="xl66"/>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7">
    <w:name w:val="xl67"/>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8">
    <w:name w:val="xl68"/>
    <w:basedOn w:val="Normal"/>
    <w:rsid w:val="007407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sz w:val="24"/>
    </w:rPr>
  </w:style>
  <w:style w:type="paragraph" w:customStyle="1" w:styleId="xl69">
    <w:name w:val="xl69"/>
    <w:basedOn w:val="Normal"/>
    <w:rsid w:val="007407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sz w:val="24"/>
    </w:rPr>
  </w:style>
  <w:style w:type="paragraph" w:customStyle="1" w:styleId="xl70">
    <w:name w:val="xl70"/>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styleId="Revision">
    <w:name w:val="Revision"/>
    <w:hidden/>
    <w:uiPriority w:val="99"/>
    <w:semiHidden/>
    <w:rsid w:val="002E3FC8"/>
    <w:rPr>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2066">
      <w:bodyDiv w:val="1"/>
      <w:marLeft w:val="0"/>
      <w:marRight w:val="0"/>
      <w:marTop w:val="0"/>
      <w:marBottom w:val="0"/>
      <w:divBdr>
        <w:top w:val="none" w:sz="0" w:space="0" w:color="auto"/>
        <w:left w:val="none" w:sz="0" w:space="0" w:color="auto"/>
        <w:bottom w:val="none" w:sz="0" w:space="0" w:color="auto"/>
        <w:right w:val="none" w:sz="0" w:space="0" w:color="auto"/>
      </w:divBdr>
    </w:div>
    <w:div w:id="106701145">
      <w:bodyDiv w:val="1"/>
      <w:marLeft w:val="0"/>
      <w:marRight w:val="0"/>
      <w:marTop w:val="0"/>
      <w:marBottom w:val="0"/>
      <w:divBdr>
        <w:top w:val="none" w:sz="0" w:space="0" w:color="auto"/>
        <w:left w:val="none" w:sz="0" w:space="0" w:color="auto"/>
        <w:bottom w:val="none" w:sz="0" w:space="0" w:color="auto"/>
        <w:right w:val="none" w:sz="0" w:space="0" w:color="auto"/>
      </w:divBdr>
    </w:div>
    <w:div w:id="139805734">
      <w:bodyDiv w:val="1"/>
      <w:marLeft w:val="0"/>
      <w:marRight w:val="0"/>
      <w:marTop w:val="0"/>
      <w:marBottom w:val="0"/>
      <w:divBdr>
        <w:top w:val="none" w:sz="0" w:space="0" w:color="auto"/>
        <w:left w:val="none" w:sz="0" w:space="0" w:color="auto"/>
        <w:bottom w:val="none" w:sz="0" w:space="0" w:color="auto"/>
        <w:right w:val="none" w:sz="0" w:space="0" w:color="auto"/>
      </w:divBdr>
    </w:div>
    <w:div w:id="147326739">
      <w:bodyDiv w:val="1"/>
      <w:marLeft w:val="0"/>
      <w:marRight w:val="0"/>
      <w:marTop w:val="0"/>
      <w:marBottom w:val="0"/>
      <w:divBdr>
        <w:top w:val="none" w:sz="0" w:space="0" w:color="auto"/>
        <w:left w:val="none" w:sz="0" w:space="0" w:color="auto"/>
        <w:bottom w:val="none" w:sz="0" w:space="0" w:color="auto"/>
        <w:right w:val="none" w:sz="0" w:space="0" w:color="auto"/>
      </w:divBdr>
    </w:div>
    <w:div w:id="152527493">
      <w:bodyDiv w:val="1"/>
      <w:marLeft w:val="0"/>
      <w:marRight w:val="0"/>
      <w:marTop w:val="0"/>
      <w:marBottom w:val="0"/>
      <w:divBdr>
        <w:top w:val="none" w:sz="0" w:space="0" w:color="auto"/>
        <w:left w:val="none" w:sz="0" w:space="0" w:color="auto"/>
        <w:bottom w:val="none" w:sz="0" w:space="0" w:color="auto"/>
        <w:right w:val="none" w:sz="0" w:space="0" w:color="auto"/>
      </w:divBdr>
    </w:div>
    <w:div w:id="279605777">
      <w:bodyDiv w:val="1"/>
      <w:marLeft w:val="0"/>
      <w:marRight w:val="0"/>
      <w:marTop w:val="0"/>
      <w:marBottom w:val="0"/>
      <w:divBdr>
        <w:top w:val="none" w:sz="0" w:space="0" w:color="auto"/>
        <w:left w:val="none" w:sz="0" w:space="0" w:color="auto"/>
        <w:bottom w:val="none" w:sz="0" w:space="0" w:color="auto"/>
        <w:right w:val="none" w:sz="0" w:space="0" w:color="auto"/>
      </w:divBdr>
    </w:div>
    <w:div w:id="330790462">
      <w:bodyDiv w:val="1"/>
      <w:marLeft w:val="0"/>
      <w:marRight w:val="0"/>
      <w:marTop w:val="0"/>
      <w:marBottom w:val="0"/>
      <w:divBdr>
        <w:top w:val="none" w:sz="0" w:space="0" w:color="auto"/>
        <w:left w:val="none" w:sz="0" w:space="0" w:color="auto"/>
        <w:bottom w:val="none" w:sz="0" w:space="0" w:color="auto"/>
        <w:right w:val="none" w:sz="0" w:space="0" w:color="auto"/>
      </w:divBdr>
    </w:div>
    <w:div w:id="401679712">
      <w:bodyDiv w:val="1"/>
      <w:marLeft w:val="0"/>
      <w:marRight w:val="0"/>
      <w:marTop w:val="0"/>
      <w:marBottom w:val="0"/>
      <w:divBdr>
        <w:top w:val="none" w:sz="0" w:space="0" w:color="auto"/>
        <w:left w:val="none" w:sz="0" w:space="0" w:color="auto"/>
        <w:bottom w:val="none" w:sz="0" w:space="0" w:color="auto"/>
        <w:right w:val="none" w:sz="0" w:space="0" w:color="auto"/>
      </w:divBdr>
    </w:div>
    <w:div w:id="428627838">
      <w:bodyDiv w:val="1"/>
      <w:marLeft w:val="0"/>
      <w:marRight w:val="0"/>
      <w:marTop w:val="0"/>
      <w:marBottom w:val="0"/>
      <w:divBdr>
        <w:top w:val="none" w:sz="0" w:space="0" w:color="auto"/>
        <w:left w:val="none" w:sz="0" w:space="0" w:color="auto"/>
        <w:bottom w:val="none" w:sz="0" w:space="0" w:color="auto"/>
        <w:right w:val="none" w:sz="0" w:space="0" w:color="auto"/>
      </w:divBdr>
    </w:div>
    <w:div w:id="441724349">
      <w:bodyDiv w:val="1"/>
      <w:marLeft w:val="0"/>
      <w:marRight w:val="0"/>
      <w:marTop w:val="0"/>
      <w:marBottom w:val="0"/>
      <w:divBdr>
        <w:top w:val="none" w:sz="0" w:space="0" w:color="auto"/>
        <w:left w:val="none" w:sz="0" w:space="0" w:color="auto"/>
        <w:bottom w:val="none" w:sz="0" w:space="0" w:color="auto"/>
        <w:right w:val="none" w:sz="0" w:space="0" w:color="auto"/>
      </w:divBdr>
    </w:div>
    <w:div w:id="443429406">
      <w:bodyDiv w:val="1"/>
      <w:marLeft w:val="0"/>
      <w:marRight w:val="0"/>
      <w:marTop w:val="0"/>
      <w:marBottom w:val="0"/>
      <w:divBdr>
        <w:top w:val="none" w:sz="0" w:space="0" w:color="auto"/>
        <w:left w:val="none" w:sz="0" w:space="0" w:color="auto"/>
        <w:bottom w:val="none" w:sz="0" w:space="0" w:color="auto"/>
        <w:right w:val="none" w:sz="0" w:space="0" w:color="auto"/>
      </w:divBdr>
    </w:div>
    <w:div w:id="471291273">
      <w:bodyDiv w:val="1"/>
      <w:marLeft w:val="0"/>
      <w:marRight w:val="0"/>
      <w:marTop w:val="0"/>
      <w:marBottom w:val="0"/>
      <w:divBdr>
        <w:top w:val="none" w:sz="0" w:space="0" w:color="auto"/>
        <w:left w:val="none" w:sz="0" w:space="0" w:color="auto"/>
        <w:bottom w:val="none" w:sz="0" w:space="0" w:color="auto"/>
        <w:right w:val="none" w:sz="0" w:space="0" w:color="auto"/>
      </w:divBdr>
    </w:div>
    <w:div w:id="500237520">
      <w:bodyDiv w:val="1"/>
      <w:marLeft w:val="0"/>
      <w:marRight w:val="0"/>
      <w:marTop w:val="0"/>
      <w:marBottom w:val="0"/>
      <w:divBdr>
        <w:top w:val="none" w:sz="0" w:space="0" w:color="auto"/>
        <w:left w:val="none" w:sz="0" w:space="0" w:color="auto"/>
        <w:bottom w:val="none" w:sz="0" w:space="0" w:color="auto"/>
        <w:right w:val="none" w:sz="0" w:space="0" w:color="auto"/>
      </w:divBdr>
    </w:div>
    <w:div w:id="525292118">
      <w:bodyDiv w:val="1"/>
      <w:marLeft w:val="0"/>
      <w:marRight w:val="0"/>
      <w:marTop w:val="0"/>
      <w:marBottom w:val="0"/>
      <w:divBdr>
        <w:top w:val="none" w:sz="0" w:space="0" w:color="auto"/>
        <w:left w:val="none" w:sz="0" w:space="0" w:color="auto"/>
        <w:bottom w:val="none" w:sz="0" w:space="0" w:color="auto"/>
        <w:right w:val="none" w:sz="0" w:space="0" w:color="auto"/>
      </w:divBdr>
    </w:div>
    <w:div w:id="607665104">
      <w:bodyDiv w:val="1"/>
      <w:marLeft w:val="0"/>
      <w:marRight w:val="0"/>
      <w:marTop w:val="0"/>
      <w:marBottom w:val="0"/>
      <w:divBdr>
        <w:top w:val="none" w:sz="0" w:space="0" w:color="auto"/>
        <w:left w:val="none" w:sz="0" w:space="0" w:color="auto"/>
        <w:bottom w:val="none" w:sz="0" w:space="0" w:color="auto"/>
        <w:right w:val="none" w:sz="0" w:space="0" w:color="auto"/>
      </w:divBdr>
    </w:div>
    <w:div w:id="618340057">
      <w:bodyDiv w:val="1"/>
      <w:marLeft w:val="0"/>
      <w:marRight w:val="0"/>
      <w:marTop w:val="0"/>
      <w:marBottom w:val="0"/>
      <w:divBdr>
        <w:top w:val="none" w:sz="0" w:space="0" w:color="auto"/>
        <w:left w:val="none" w:sz="0" w:space="0" w:color="auto"/>
        <w:bottom w:val="none" w:sz="0" w:space="0" w:color="auto"/>
        <w:right w:val="none" w:sz="0" w:space="0" w:color="auto"/>
      </w:divBdr>
    </w:div>
    <w:div w:id="620965520">
      <w:bodyDiv w:val="1"/>
      <w:marLeft w:val="0"/>
      <w:marRight w:val="0"/>
      <w:marTop w:val="0"/>
      <w:marBottom w:val="0"/>
      <w:divBdr>
        <w:top w:val="none" w:sz="0" w:space="0" w:color="auto"/>
        <w:left w:val="none" w:sz="0" w:space="0" w:color="auto"/>
        <w:bottom w:val="none" w:sz="0" w:space="0" w:color="auto"/>
        <w:right w:val="none" w:sz="0" w:space="0" w:color="auto"/>
      </w:divBdr>
    </w:div>
    <w:div w:id="662129038">
      <w:bodyDiv w:val="1"/>
      <w:marLeft w:val="0"/>
      <w:marRight w:val="0"/>
      <w:marTop w:val="0"/>
      <w:marBottom w:val="0"/>
      <w:divBdr>
        <w:top w:val="none" w:sz="0" w:space="0" w:color="auto"/>
        <w:left w:val="none" w:sz="0" w:space="0" w:color="auto"/>
        <w:bottom w:val="none" w:sz="0" w:space="0" w:color="auto"/>
        <w:right w:val="none" w:sz="0" w:space="0" w:color="auto"/>
      </w:divBdr>
    </w:div>
    <w:div w:id="717360364">
      <w:bodyDiv w:val="1"/>
      <w:marLeft w:val="0"/>
      <w:marRight w:val="0"/>
      <w:marTop w:val="0"/>
      <w:marBottom w:val="0"/>
      <w:divBdr>
        <w:top w:val="none" w:sz="0" w:space="0" w:color="auto"/>
        <w:left w:val="none" w:sz="0" w:space="0" w:color="auto"/>
        <w:bottom w:val="none" w:sz="0" w:space="0" w:color="auto"/>
        <w:right w:val="none" w:sz="0" w:space="0" w:color="auto"/>
      </w:divBdr>
    </w:div>
    <w:div w:id="736637007">
      <w:bodyDiv w:val="1"/>
      <w:marLeft w:val="0"/>
      <w:marRight w:val="0"/>
      <w:marTop w:val="0"/>
      <w:marBottom w:val="0"/>
      <w:divBdr>
        <w:top w:val="none" w:sz="0" w:space="0" w:color="auto"/>
        <w:left w:val="none" w:sz="0" w:space="0" w:color="auto"/>
        <w:bottom w:val="none" w:sz="0" w:space="0" w:color="auto"/>
        <w:right w:val="none" w:sz="0" w:space="0" w:color="auto"/>
      </w:divBdr>
    </w:div>
    <w:div w:id="747578926">
      <w:bodyDiv w:val="1"/>
      <w:marLeft w:val="0"/>
      <w:marRight w:val="0"/>
      <w:marTop w:val="0"/>
      <w:marBottom w:val="0"/>
      <w:divBdr>
        <w:top w:val="none" w:sz="0" w:space="0" w:color="auto"/>
        <w:left w:val="none" w:sz="0" w:space="0" w:color="auto"/>
        <w:bottom w:val="none" w:sz="0" w:space="0" w:color="auto"/>
        <w:right w:val="none" w:sz="0" w:space="0" w:color="auto"/>
      </w:divBdr>
    </w:div>
    <w:div w:id="764694515">
      <w:bodyDiv w:val="1"/>
      <w:marLeft w:val="0"/>
      <w:marRight w:val="0"/>
      <w:marTop w:val="0"/>
      <w:marBottom w:val="0"/>
      <w:divBdr>
        <w:top w:val="none" w:sz="0" w:space="0" w:color="auto"/>
        <w:left w:val="none" w:sz="0" w:space="0" w:color="auto"/>
        <w:bottom w:val="none" w:sz="0" w:space="0" w:color="auto"/>
        <w:right w:val="none" w:sz="0" w:space="0" w:color="auto"/>
      </w:divBdr>
      <w:divsChild>
        <w:div w:id="617487768">
          <w:marLeft w:val="0"/>
          <w:marRight w:val="0"/>
          <w:marTop w:val="0"/>
          <w:marBottom w:val="0"/>
          <w:divBdr>
            <w:top w:val="none" w:sz="0" w:space="0" w:color="auto"/>
            <w:left w:val="none" w:sz="0" w:space="0" w:color="auto"/>
            <w:bottom w:val="none" w:sz="0" w:space="0" w:color="auto"/>
            <w:right w:val="none" w:sz="0" w:space="0" w:color="auto"/>
          </w:divBdr>
        </w:div>
        <w:div w:id="1417165008">
          <w:marLeft w:val="0"/>
          <w:marRight w:val="0"/>
          <w:marTop w:val="0"/>
          <w:marBottom w:val="0"/>
          <w:divBdr>
            <w:top w:val="none" w:sz="0" w:space="0" w:color="auto"/>
            <w:left w:val="none" w:sz="0" w:space="0" w:color="auto"/>
            <w:bottom w:val="none" w:sz="0" w:space="0" w:color="auto"/>
            <w:right w:val="none" w:sz="0" w:space="0" w:color="auto"/>
          </w:divBdr>
        </w:div>
      </w:divsChild>
    </w:div>
    <w:div w:id="778526141">
      <w:bodyDiv w:val="1"/>
      <w:marLeft w:val="0"/>
      <w:marRight w:val="0"/>
      <w:marTop w:val="0"/>
      <w:marBottom w:val="0"/>
      <w:divBdr>
        <w:top w:val="none" w:sz="0" w:space="0" w:color="auto"/>
        <w:left w:val="none" w:sz="0" w:space="0" w:color="auto"/>
        <w:bottom w:val="none" w:sz="0" w:space="0" w:color="auto"/>
        <w:right w:val="none" w:sz="0" w:space="0" w:color="auto"/>
      </w:divBdr>
    </w:div>
    <w:div w:id="808127531">
      <w:bodyDiv w:val="1"/>
      <w:marLeft w:val="0"/>
      <w:marRight w:val="0"/>
      <w:marTop w:val="0"/>
      <w:marBottom w:val="0"/>
      <w:divBdr>
        <w:top w:val="none" w:sz="0" w:space="0" w:color="auto"/>
        <w:left w:val="none" w:sz="0" w:space="0" w:color="auto"/>
        <w:bottom w:val="none" w:sz="0" w:space="0" w:color="auto"/>
        <w:right w:val="none" w:sz="0" w:space="0" w:color="auto"/>
      </w:divBdr>
    </w:div>
    <w:div w:id="830950033">
      <w:bodyDiv w:val="1"/>
      <w:marLeft w:val="0"/>
      <w:marRight w:val="0"/>
      <w:marTop w:val="0"/>
      <w:marBottom w:val="0"/>
      <w:divBdr>
        <w:top w:val="none" w:sz="0" w:space="0" w:color="auto"/>
        <w:left w:val="none" w:sz="0" w:space="0" w:color="auto"/>
        <w:bottom w:val="none" w:sz="0" w:space="0" w:color="auto"/>
        <w:right w:val="none" w:sz="0" w:space="0" w:color="auto"/>
      </w:divBdr>
    </w:div>
    <w:div w:id="855926839">
      <w:bodyDiv w:val="1"/>
      <w:marLeft w:val="0"/>
      <w:marRight w:val="0"/>
      <w:marTop w:val="0"/>
      <w:marBottom w:val="0"/>
      <w:divBdr>
        <w:top w:val="none" w:sz="0" w:space="0" w:color="auto"/>
        <w:left w:val="none" w:sz="0" w:space="0" w:color="auto"/>
        <w:bottom w:val="none" w:sz="0" w:space="0" w:color="auto"/>
        <w:right w:val="none" w:sz="0" w:space="0" w:color="auto"/>
      </w:divBdr>
    </w:div>
    <w:div w:id="906304997">
      <w:bodyDiv w:val="1"/>
      <w:marLeft w:val="0"/>
      <w:marRight w:val="0"/>
      <w:marTop w:val="0"/>
      <w:marBottom w:val="0"/>
      <w:divBdr>
        <w:top w:val="none" w:sz="0" w:space="0" w:color="auto"/>
        <w:left w:val="none" w:sz="0" w:space="0" w:color="auto"/>
        <w:bottom w:val="none" w:sz="0" w:space="0" w:color="auto"/>
        <w:right w:val="none" w:sz="0" w:space="0" w:color="auto"/>
      </w:divBdr>
    </w:div>
    <w:div w:id="973022059">
      <w:bodyDiv w:val="1"/>
      <w:marLeft w:val="0"/>
      <w:marRight w:val="0"/>
      <w:marTop w:val="0"/>
      <w:marBottom w:val="0"/>
      <w:divBdr>
        <w:top w:val="none" w:sz="0" w:space="0" w:color="auto"/>
        <w:left w:val="none" w:sz="0" w:space="0" w:color="auto"/>
        <w:bottom w:val="none" w:sz="0" w:space="0" w:color="auto"/>
        <w:right w:val="none" w:sz="0" w:space="0" w:color="auto"/>
      </w:divBdr>
    </w:div>
    <w:div w:id="976690022">
      <w:bodyDiv w:val="1"/>
      <w:marLeft w:val="0"/>
      <w:marRight w:val="0"/>
      <w:marTop w:val="0"/>
      <w:marBottom w:val="0"/>
      <w:divBdr>
        <w:top w:val="none" w:sz="0" w:space="0" w:color="auto"/>
        <w:left w:val="none" w:sz="0" w:space="0" w:color="auto"/>
        <w:bottom w:val="none" w:sz="0" w:space="0" w:color="auto"/>
        <w:right w:val="none" w:sz="0" w:space="0" w:color="auto"/>
      </w:divBdr>
    </w:div>
    <w:div w:id="1061443489">
      <w:bodyDiv w:val="1"/>
      <w:marLeft w:val="0"/>
      <w:marRight w:val="0"/>
      <w:marTop w:val="0"/>
      <w:marBottom w:val="0"/>
      <w:divBdr>
        <w:top w:val="none" w:sz="0" w:space="0" w:color="auto"/>
        <w:left w:val="none" w:sz="0" w:space="0" w:color="auto"/>
        <w:bottom w:val="none" w:sz="0" w:space="0" w:color="auto"/>
        <w:right w:val="none" w:sz="0" w:space="0" w:color="auto"/>
      </w:divBdr>
    </w:div>
    <w:div w:id="1136147852">
      <w:bodyDiv w:val="1"/>
      <w:marLeft w:val="0"/>
      <w:marRight w:val="0"/>
      <w:marTop w:val="0"/>
      <w:marBottom w:val="0"/>
      <w:divBdr>
        <w:top w:val="none" w:sz="0" w:space="0" w:color="auto"/>
        <w:left w:val="none" w:sz="0" w:space="0" w:color="auto"/>
        <w:bottom w:val="none" w:sz="0" w:space="0" w:color="auto"/>
        <w:right w:val="none" w:sz="0" w:space="0" w:color="auto"/>
      </w:divBdr>
    </w:div>
    <w:div w:id="1150093761">
      <w:bodyDiv w:val="1"/>
      <w:marLeft w:val="0"/>
      <w:marRight w:val="0"/>
      <w:marTop w:val="0"/>
      <w:marBottom w:val="0"/>
      <w:divBdr>
        <w:top w:val="none" w:sz="0" w:space="0" w:color="auto"/>
        <w:left w:val="none" w:sz="0" w:space="0" w:color="auto"/>
        <w:bottom w:val="none" w:sz="0" w:space="0" w:color="auto"/>
        <w:right w:val="none" w:sz="0" w:space="0" w:color="auto"/>
      </w:divBdr>
    </w:div>
    <w:div w:id="1274626430">
      <w:bodyDiv w:val="1"/>
      <w:marLeft w:val="0"/>
      <w:marRight w:val="0"/>
      <w:marTop w:val="0"/>
      <w:marBottom w:val="0"/>
      <w:divBdr>
        <w:top w:val="none" w:sz="0" w:space="0" w:color="auto"/>
        <w:left w:val="none" w:sz="0" w:space="0" w:color="auto"/>
        <w:bottom w:val="none" w:sz="0" w:space="0" w:color="auto"/>
        <w:right w:val="none" w:sz="0" w:space="0" w:color="auto"/>
      </w:divBdr>
    </w:div>
    <w:div w:id="1297877759">
      <w:bodyDiv w:val="1"/>
      <w:marLeft w:val="0"/>
      <w:marRight w:val="0"/>
      <w:marTop w:val="0"/>
      <w:marBottom w:val="0"/>
      <w:divBdr>
        <w:top w:val="none" w:sz="0" w:space="0" w:color="auto"/>
        <w:left w:val="none" w:sz="0" w:space="0" w:color="auto"/>
        <w:bottom w:val="none" w:sz="0" w:space="0" w:color="auto"/>
        <w:right w:val="none" w:sz="0" w:space="0" w:color="auto"/>
      </w:divBdr>
    </w:div>
    <w:div w:id="1362779873">
      <w:bodyDiv w:val="1"/>
      <w:marLeft w:val="0"/>
      <w:marRight w:val="0"/>
      <w:marTop w:val="0"/>
      <w:marBottom w:val="0"/>
      <w:divBdr>
        <w:top w:val="none" w:sz="0" w:space="0" w:color="auto"/>
        <w:left w:val="none" w:sz="0" w:space="0" w:color="auto"/>
        <w:bottom w:val="none" w:sz="0" w:space="0" w:color="auto"/>
        <w:right w:val="none" w:sz="0" w:space="0" w:color="auto"/>
      </w:divBdr>
    </w:div>
    <w:div w:id="1370032519">
      <w:bodyDiv w:val="1"/>
      <w:marLeft w:val="0"/>
      <w:marRight w:val="0"/>
      <w:marTop w:val="0"/>
      <w:marBottom w:val="0"/>
      <w:divBdr>
        <w:top w:val="none" w:sz="0" w:space="0" w:color="auto"/>
        <w:left w:val="none" w:sz="0" w:space="0" w:color="auto"/>
        <w:bottom w:val="none" w:sz="0" w:space="0" w:color="auto"/>
        <w:right w:val="none" w:sz="0" w:space="0" w:color="auto"/>
      </w:divBdr>
    </w:div>
    <w:div w:id="1376083823">
      <w:bodyDiv w:val="1"/>
      <w:marLeft w:val="0"/>
      <w:marRight w:val="0"/>
      <w:marTop w:val="0"/>
      <w:marBottom w:val="0"/>
      <w:divBdr>
        <w:top w:val="none" w:sz="0" w:space="0" w:color="auto"/>
        <w:left w:val="none" w:sz="0" w:space="0" w:color="auto"/>
        <w:bottom w:val="none" w:sz="0" w:space="0" w:color="auto"/>
        <w:right w:val="none" w:sz="0" w:space="0" w:color="auto"/>
      </w:divBdr>
    </w:div>
    <w:div w:id="1414015050">
      <w:bodyDiv w:val="1"/>
      <w:marLeft w:val="0"/>
      <w:marRight w:val="0"/>
      <w:marTop w:val="0"/>
      <w:marBottom w:val="0"/>
      <w:divBdr>
        <w:top w:val="none" w:sz="0" w:space="0" w:color="auto"/>
        <w:left w:val="none" w:sz="0" w:space="0" w:color="auto"/>
        <w:bottom w:val="none" w:sz="0" w:space="0" w:color="auto"/>
        <w:right w:val="none" w:sz="0" w:space="0" w:color="auto"/>
      </w:divBdr>
    </w:div>
    <w:div w:id="1417631851">
      <w:bodyDiv w:val="1"/>
      <w:marLeft w:val="0"/>
      <w:marRight w:val="0"/>
      <w:marTop w:val="0"/>
      <w:marBottom w:val="0"/>
      <w:divBdr>
        <w:top w:val="none" w:sz="0" w:space="0" w:color="auto"/>
        <w:left w:val="none" w:sz="0" w:space="0" w:color="auto"/>
        <w:bottom w:val="none" w:sz="0" w:space="0" w:color="auto"/>
        <w:right w:val="none" w:sz="0" w:space="0" w:color="auto"/>
      </w:divBdr>
    </w:div>
    <w:div w:id="1454402973">
      <w:bodyDiv w:val="1"/>
      <w:marLeft w:val="0"/>
      <w:marRight w:val="0"/>
      <w:marTop w:val="0"/>
      <w:marBottom w:val="0"/>
      <w:divBdr>
        <w:top w:val="none" w:sz="0" w:space="0" w:color="auto"/>
        <w:left w:val="none" w:sz="0" w:space="0" w:color="auto"/>
        <w:bottom w:val="none" w:sz="0" w:space="0" w:color="auto"/>
        <w:right w:val="none" w:sz="0" w:space="0" w:color="auto"/>
      </w:divBdr>
    </w:div>
    <w:div w:id="1504510187">
      <w:bodyDiv w:val="1"/>
      <w:marLeft w:val="0"/>
      <w:marRight w:val="0"/>
      <w:marTop w:val="0"/>
      <w:marBottom w:val="0"/>
      <w:divBdr>
        <w:top w:val="none" w:sz="0" w:space="0" w:color="auto"/>
        <w:left w:val="none" w:sz="0" w:space="0" w:color="auto"/>
        <w:bottom w:val="none" w:sz="0" w:space="0" w:color="auto"/>
        <w:right w:val="none" w:sz="0" w:space="0" w:color="auto"/>
      </w:divBdr>
    </w:div>
    <w:div w:id="1525289135">
      <w:bodyDiv w:val="1"/>
      <w:marLeft w:val="0"/>
      <w:marRight w:val="0"/>
      <w:marTop w:val="0"/>
      <w:marBottom w:val="0"/>
      <w:divBdr>
        <w:top w:val="none" w:sz="0" w:space="0" w:color="auto"/>
        <w:left w:val="none" w:sz="0" w:space="0" w:color="auto"/>
        <w:bottom w:val="none" w:sz="0" w:space="0" w:color="auto"/>
        <w:right w:val="none" w:sz="0" w:space="0" w:color="auto"/>
      </w:divBdr>
    </w:div>
    <w:div w:id="1534417731">
      <w:bodyDiv w:val="1"/>
      <w:marLeft w:val="0"/>
      <w:marRight w:val="0"/>
      <w:marTop w:val="0"/>
      <w:marBottom w:val="0"/>
      <w:divBdr>
        <w:top w:val="none" w:sz="0" w:space="0" w:color="auto"/>
        <w:left w:val="none" w:sz="0" w:space="0" w:color="auto"/>
        <w:bottom w:val="none" w:sz="0" w:space="0" w:color="auto"/>
        <w:right w:val="none" w:sz="0" w:space="0" w:color="auto"/>
      </w:divBdr>
    </w:div>
    <w:div w:id="1622765220">
      <w:bodyDiv w:val="1"/>
      <w:marLeft w:val="0"/>
      <w:marRight w:val="0"/>
      <w:marTop w:val="0"/>
      <w:marBottom w:val="0"/>
      <w:divBdr>
        <w:top w:val="none" w:sz="0" w:space="0" w:color="auto"/>
        <w:left w:val="none" w:sz="0" w:space="0" w:color="auto"/>
        <w:bottom w:val="none" w:sz="0" w:space="0" w:color="auto"/>
        <w:right w:val="none" w:sz="0" w:space="0" w:color="auto"/>
      </w:divBdr>
    </w:div>
    <w:div w:id="1657295511">
      <w:bodyDiv w:val="1"/>
      <w:marLeft w:val="0"/>
      <w:marRight w:val="0"/>
      <w:marTop w:val="0"/>
      <w:marBottom w:val="0"/>
      <w:divBdr>
        <w:top w:val="none" w:sz="0" w:space="0" w:color="auto"/>
        <w:left w:val="none" w:sz="0" w:space="0" w:color="auto"/>
        <w:bottom w:val="none" w:sz="0" w:space="0" w:color="auto"/>
        <w:right w:val="none" w:sz="0" w:space="0" w:color="auto"/>
      </w:divBdr>
    </w:div>
    <w:div w:id="1666199669">
      <w:bodyDiv w:val="1"/>
      <w:marLeft w:val="0"/>
      <w:marRight w:val="0"/>
      <w:marTop w:val="0"/>
      <w:marBottom w:val="0"/>
      <w:divBdr>
        <w:top w:val="none" w:sz="0" w:space="0" w:color="auto"/>
        <w:left w:val="none" w:sz="0" w:space="0" w:color="auto"/>
        <w:bottom w:val="none" w:sz="0" w:space="0" w:color="auto"/>
        <w:right w:val="none" w:sz="0" w:space="0" w:color="auto"/>
      </w:divBdr>
    </w:div>
    <w:div w:id="1693602825">
      <w:bodyDiv w:val="1"/>
      <w:marLeft w:val="0"/>
      <w:marRight w:val="0"/>
      <w:marTop w:val="0"/>
      <w:marBottom w:val="0"/>
      <w:divBdr>
        <w:top w:val="none" w:sz="0" w:space="0" w:color="auto"/>
        <w:left w:val="none" w:sz="0" w:space="0" w:color="auto"/>
        <w:bottom w:val="none" w:sz="0" w:space="0" w:color="auto"/>
        <w:right w:val="none" w:sz="0" w:space="0" w:color="auto"/>
      </w:divBdr>
    </w:div>
    <w:div w:id="1708529753">
      <w:bodyDiv w:val="1"/>
      <w:marLeft w:val="0"/>
      <w:marRight w:val="0"/>
      <w:marTop w:val="0"/>
      <w:marBottom w:val="0"/>
      <w:divBdr>
        <w:top w:val="none" w:sz="0" w:space="0" w:color="auto"/>
        <w:left w:val="none" w:sz="0" w:space="0" w:color="auto"/>
        <w:bottom w:val="none" w:sz="0" w:space="0" w:color="auto"/>
        <w:right w:val="none" w:sz="0" w:space="0" w:color="auto"/>
      </w:divBdr>
    </w:div>
    <w:div w:id="1709257564">
      <w:bodyDiv w:val="1"/>
      <w:marLeft w:val="0"/>
      <w:marRight w:val="0"/>
      <w:marTop w:val="0"/>
      <w:marBottom w:val="0"/>
      <w:divBdr>
        <w:top w:val="none" w:sz="0" w:space="0" w:color="auto"/>
        <w:left w:val="none" w:sz="0" w:space="0" w:color="auto"/>
        <w:bottom w:val="none" w:sz="0" w:space="0" w:color="auto"/>
        <w:right w:val="none" w:sz="0" w:space="0" w:color="auto"/>
      </w:divBdr>
    </w:div>
    <w:div w:id="1722823529">
      <w:bodyDiv w:val="1"/>
      <w:marLeft w:val="0"/>
      <w:marRight w:val="0"/>
      <w:marTop w:val="0"/>
      <w:marBottom w:val="0"/>
      <w:divBdr>
        <w:top w:val="none" w:sz="0" w:space="0" w:color="auto"/>
        <w:left w:val="none" w:sz="0" w:space="0" w:color="auto"/>
        <w:bottom w:val="none" w:sz="0" w:space="0" w:color="auto"/>
        <w:right w:val="none" w:sz="0" w:space="0" w:color="auto"/>
      </w:divBdr>
    </w:div>
    <w:div w:id="1738284300">
      <w:bodyDiv w:val="1"/>
      <w:marLeft w:val="0"/>
      <w:marRight w:val="0"/>
      <w:marTop w:val="0"/>
      <w:marBottom w:val="0"/>
      <w:divBdr>
        <w:top w:val="none" w:sz="0" w:space="0" w:color="auto"/>
        <w:left w:val="none" w:sz="0" w:space="0" w:color="auto"/>
        <w:bottom w:val="none" w:sz="0" w:space="0" w:color="auto"/>
        <w:right w:val="none" w:sz="0" w:space="0" w:color="auto"/>
      </w:divBdr>
    </w:div>
    <w:div w:id="1770662076">
      <w:bodyDiv w:val="1"/>
      <w:marLeft w:val="0"/>
      <w:marRight w:val="0"/>
      <w:marTop w:val="0"/>
      <w:marBottom w:val="0"/>
      <w:divBdr>
        <w:top w:val="none" w:sz="0" w:space="0" w:color="auto"/>
        <w:left w:val="none" w:sz="0" w:space="0" w:color="auto"/>
        <w:bottom w:val="none" w:sz="0" w:space="0" w:color="auto"/>
        <w:right w:val="none" w:sz="0" w:space="0" w:color="auto"/>
      </w:divBdr>
    </w:div>
    <w:div w:id="1821077144">
      <w:bodyDiv w:val="1"/>
      <w:marLeft w:val="0"/>
      <w:marRight w:val="0"/>
      <w:marTop w:val="0"/>
      <w:marBottom w:val="0"/>
      <w:divBdr>
        <w:top w:val="none" w:sz="0" w:space="0" w:color="auto"/>
        <w:left w:val="none" w:sz="0" w:space="0" w:color="auto"/>
        <w:bottom w:val="none" w:sz="0" w:space="0" w:color="auto"/>
        <w:right w:val="none" w:sz="0" w:space="0" w:color="auto"/>
      </w:divBdr>
    </w:div>
    <w:div w:id="1867212346">
      <w:bodyDiv w:val="1"/>
      <w:marLeft w:val="0"/>
      <w:marRight w:val="0"/>
      <w:marTop w:val="0"/>
      <w:marBottom w:val="0"/>
      <w:divBdr>
        <w:top w:val="none" w:sz="0" w:space="0" w:color="auto"/>
        <w:left w:val="none" w:sz="0" w:space="0" w:color="auto"/>
        <w:bottom w:val="none" w:sz="0" w:space="0" w:color="auto"/>
        <w:right w:val="none" w:sz="0" w:space="0" w:color="auto"/>
      </w:divBdr>
    </w:div>
    <w:div w:id="2043094654">
      <w:bodyDiv w:val="1"/>
      <w:marLeft w:val="0"/>
      <w:marRight w:val="0"/>
      <w:marTop w:val="0"/>
      <w:marBottom w:val="0"/>
      <w:divBdr>
        <w:top w:val="none" w:sz="0" w:space="0" w:color="auto"/>
        <w:left w:val="none" w:sz="0" w:space="0" w:color="auto"/>
        <w:bottom w:val="none" w:sz="0" w:space="0" w:color="auto"/>
        <w:right w:val="none" w:sz="0" w:space="0" w:color="auto"/>
      </w:divBdr>
    </w:div>
    <w:div w:id="2044624263">
      <w:bodyDiv w:val="1"/>
      <w:marLeft w:val="0"/>
      <w:marRight w:val="0"/>
      <w:marTop w:val="0"/>
      <w:marBottom w:val="0"/>
      <w:divBdr>
        <w:top w:val="none" w:sz="0" w:space="0" w:color="auto"/>
        <w:left w:val="none" w:sz="0" w:space="0" w:color="auto"/>
        <w:bottom w:val="none" w:sz="0" w:space="0" w:color="auto"/>
        <w:right w:val="none" w:sz="0" w:space="0" w:color="auto"/>
      </w:divBdr>
    </w:div>
    <w:div w:id="2115661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g"/><Relationship Id="rId18" Type="http://schemas.openxmlformats.org/officeDocument/2006/relationships/image" Target="media/image3.emf"/><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package" Target="embeddings/Microsoft_Excel_Worksheet2.xlsx"/><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comments" Target="comment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package" Target="embeddings/Microsoft_Excel_Worksheet3.xlsx"/><Relationship Id="rId10" Type="http://schemas.openxmlformats.org/officeDocument/2006/relationships/webSettings" Target="webSettings.xml"/><Relationship Id="rId19" Type="http://schemas.openxmlformats.org/officeDocument/2006/relationships/package" Target="embeddings/Microsoft_Excel_Worksheet1.xlsx"/><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5.emf"/><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657KNE7CTRDA-6181-116</_dlc_DocId>
    <_dlc_DocIdUrl xmlns="cdd665a5-4d39-4c80-990a-8a3abca4f55f">
      <Url>http://DNS  DNS       .DNS   /pm/hppmd/ta/VSAProj/VSAPublicSite/_layouts/DocIdRedir.aspx?ID=657KNE7CTRDA-6181-116</Url>
      <Description>657KNE7CTRDA-6181-116</Description>
    </_dlc_DocIdUrl>
    <Note xmlns="9d4624eb-d156-49f4-a778-ae1bd50a3c28"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635985087145923226</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F39B353B2582D84B94AE170666D1F235" ma:contentTypeVersion="5" ma:contentTypeDescription="Create a new document." ma:contentTypeScope="" ma:versionID="aa62cccaf75153f3f22b0162e88212cb">
  <xsd:schema xmlns:xsd="http://www.w3.org/2001/XMLSchema" xmlns:xs="http://www.w3.org/2001/XMLSchema" xmlns:p="http://schemas.microsoft.com/office/2006/metadata/properties" xmlns:ns2="cdd665a5-4d39-4c80-990a-8a3abca4f55f" xmlns:ns3="9d4624eb-d156-49f4-a778-ae1bd50a3c28" targetNamespace="http://schemas.microsoft.com/office/2006/metadata/properties" ma:root="true" ma:fieldsID="8b20619e53b2db963c9a4f50c50cf17d" ns2:_="" ns3:_="">
    <xsd:import namespace="cdd665a5-4d39-4c80-990a-8a3abca4f55f"/>
    <xsd:import namespace="9d4624eb-d156-49f4-a778-ae1bd50a3c28"/>
    <xsd:element name="properties">
      <xsd:complexType>
        <xsd:sequence>
          <xsd:element name="documentManagement">
            <xsd:complexType>
              <xsd:all>
                <xsd:element ref="ns2:_dlc_DocId" minOccurs="0"/>
                <xsd:element ref="ns2:_dlc_DocIdUrl" minOccurs="0"/>
                <xsd:element ref="ns2:_dlc_DocIdPersistId" minOccurs="0"/>
                <xsd:element ref="ns3: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4624eb-d156-49f4-a778-ae1bd50a3c28" elementFormDefault="qualified">
    <xsd:import namespace="http://schemas.microsoft.com/office/2006/documentManagement/types"/>
    <xsd:import namespace="http://schemas.microsoft.com/office/infopath/2007/PartnerControls"/>
    <xsd:element name="Note" ma:index="11" nillable="true" ma:displayName="Note" ma:internalName="No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5143A6-86A4-4F74-B45F-2626A323EAB9}"/>
</file>

<file path=customXml/itemProps2.xml><?xml version="1.0" encoding="utf-8"?>
<ds:datastoreItem xmlns:ds="http://schemas.openxmlformats.org/officeDocument/2006/customXml" ds:itemID="{E97D0ADC-4999-4603-8BE4-66B16AB14C02}"/>
</file>

<file path=customXml/itemProps3.xml><?xml version="1.0" encoding="utf-8"?>
<ds:datastoreItem xmlns:ds="http://schemas.openxmlformats.org/officeDocument/2006/customXml" ds:itemID="{E405C120-1C8E-4CD1-9B9B-8ECA49860766}"/>
</file>

<file path=customXml/itemProps4.xml><?xml version="1.0" encoding="utf-8"?>
<ds:datastoreItem xmlns:ds="http://schemas.openxmlformats.org/officeDocument/2006/customXml" ds:itemID="{19C01995-5841-42FC-A8F3-05F10A0D6C58}"/>
</file>

<file path=customXml/itemProps5.xml><?xml version="1.0" encoding="utf-8"?>
<ds:datastoreItem xmlns:ds="http://schemas.openxmlformats.org/officeDocument/2006/customXml" ds:itemID="{6D757068-467D-4B0F-8114-76CCAEC0346F}"/>
</file>

<file path=docProps/app.xml><?xml version="1.0" encoding="utf-8"?>
<Properties xmlns="http://schemas.openxmlformats.org/officeDocument/2006/extended-properties" xmlns:vt="http://schemas.openxmlformats.org/officeDocument/2006/docPropsVTypes">
  <Template>Normal</Template>
  <TotalTime>0</TotalTime>
  <Pages>32</Pages>
  <Words>7089</Words>
  <Characters>40411</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VistA Service Assembler Phase 2 (VSA-P2) VistA.js Increment 2 Test Results Report</vt:lpstr>
    </vt:vector>
  </TitlesOfParts>
  <Company>Veteran Affairs</Company>
  <LinksUpToDate>false</LinksUpToDate>
  <CharactersWithSpaces>47406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VistA Service Assembler Phase 2 (VSA-P2) VistA.js Increment 2 Test Results Report</dc:title>
  <dc:subject/>
  <dc:creator>Apex Data Solutions</dc:creator>
  <cp:keywords>VistA Service Assembler, Phase 2, VSA-P2, VistA.js, Increment 2, Test Results Report</cp:keywords>
  <dc:description/>
  <cp:lastModifiedBy>Department of Veterans Affairs</cp:lastModifiedBy>
  <cp:revision>2</cp:revision>
  <dcterms:created xsi:type="dcterms:W3CDTF">2016-12-02T17:41:00Z</dcterms:created>
  <dcterms:modified xsi:type="dcterms:W3CDTF">2016-12-02T17:41:00Z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0x010100F39B353B2582D84B94AE170666D1F235</vt:lpwstr>
  </property>
  <property fmtid="{D5CDD505-2E9C-101B-9397-08002B2CF9AE}" pid="3" name="_dlc_DocIdItemGuid">
    <vt:lpwstr>cca14f7b-5e21-4385-87c4-61c49a5f7b8e</vt:lpwstr>
  </property>
</Properties>
</file>