
<file path=[Content_Types].xml><?xml version="1.0" encoding="utf-8"?>
<Types xmlns="http://schemas.openxmlformats.org/package/2006/content-types">
  <Default Extension="png" ContentType="image/png"/>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DDBDEE" w14:textId="77777777" w:rsidR="00036E95" w:rsidRPr="00036E95" w:rsidRDefault="00036E95" w:rsidP="00036E95"/>
    <w:p w14:paraId="75CC1EFC" w14:textId="77777777" w:rsidR="003E0B4B" w:rsidRPr="004801FD" w:rsidRDefault="003E0B4B" w:rsidP="003E0B4B">
      <w:pPr>
        <w:pStyle w:val="Title-Major"/>
        <w:spacing w:after="240"/>
        <w:ind w:left="720" w:hanging="720"/>
        <w:jc w:val="center"/>
        <w:rPr>
          <w:rFonts w:ascii="Arial" w:hAnsi="Arial" w:cs="Arial"/>
          <w:b/>
          <w:bCs/>
          <w:smallCaps w:val="0"/>
          <w:sz w:val="32"/>
          <w:szCs w:val="32"/>
        </w:rPr>
      </w:pPr>
      <w:r w:rsidRPr="004801FD">
        <w:rPr>
          <w:rFonts w:ascii="Arial" w:hAnsi="Arial" w:cs="Arial"/>
          <w:b/>
          <w:bCs/>
          <w:smallCaps w:val="0"/>
          <w:sz w:val="32"/>
          <w:szCs w:val="32"/>
        </w:rPr>
        <w:t>Department of Veterans Affairs</w:t>
      </w:r>
    </w:p>
    <w:p w14:paraId="32CDAD59" w14:textId="77777777" w:rsidR="003E0B4B" w:rsidRDefault="003E0B4B" w:rsidP="00543E40">
      <w:pPr>
        <w:pStyle w:val="Title"/>
        <w:rPr>
          <w:rFonts w:ascii="Arial" w:hAnsi="Arial" w:cs="Arial"/>
          <w:sz w:val="40"/>
          <w:szCs w:val="40"/>
        </w:rPr>
      </w:pPr>
    </w:p>
    <w:p w14:paraId="177FF64B" w14:textId="77777777" w:rsidR="00155D32" w:rsidRPr="003E0B4B" w:rsidRDefault="00543E40" w:rsidP="00543E40">
      <w:pPr>
        <w:pStyle w:val="Title"/>
        <w:rPr>
          <w:rFonts w:ascii="Arial" w:hAnsi="Arial" w:cs="Arial"/>
          <w:b/>
          <w:sz w:val="36"/>
          <w:szCs w:val="36"/>
        </w:rPr>
      </w:pPr>
      <w:r w:rsidRPr="003E0B4B">
        <w:rPr>
          <w:rFonts w:ascii="Arial" w:hAnsi="Arial" w:cs="Arial"/>
          <w:b/>
          <w:sz w:val="36"/>
          <w:szCs w:val="36"/>
        </w:rPr>
        <w:t>Patient-Centered</w:t>
      </w:r>
      <w:r w:rsidR="00555411" w:rsidRPr="003E0B4B">
        <w:rPr>
          <w:rFonts w:ascii="Arial" w:hAnsi="Arial" w:cs="Arial"/>
          <w:b/>
          <w:sz w:val="36"/>
          <w:szCs w:val="36"/>
        </w:rPr>
        <w:t xml:space="preserve"> Management Module </w:t>
      </w:r>
      <w:r w:rsidRPr="003E0B4B">
        <w:rPr>
          <w:rFonts w:ascii="Arial" w:hAnsi="Arial" w:cs="Arial"/>
          <w:b/>
          <w:sz w:val="36"/>
          <w:szCs w:val="36"/>
        </w:rPr>
        <w:br/>
        <w:t>Re-host/</w:t>
      </w:r>
      <w:r w:rsidR="00555411" w:rsidRPr="003E0B4B">
        <w:rPr>
          <w:rFonts w:ascii="Arial" w:hAnsi="Arial" w:cs="Arial"/>
          <w:b/>
          <w:sz w:val="36"/>
          <w:szCs w:val="36"/>
        </w:rPr>
        <w:t>Re-Engineering</w:t>
      </w:r>
      <w:r w:rsidRPr="003E0B4B">
        <w:rPr>
          <w:rFonts w:ascii="Arial" w:hAnsi="Arial" w:cs="Arial"/>
          <w:b/>
          <w:sz w:val="36"/>
          <w:szCs w:val="36"/>
        </w:rPr>
        <w:t xml:space="preserve"> (PCMMR)</w:t>
      </w:r>
    </w:p>
    <w:p w14:paraId="23184F40" w14:textId="77777777" w:rsidR="00036E95" w:rsidRPr="00036E95" w:rsidRDefault="00036E95" w:rsidP="00036E95">
      <w:pPr>
        <w:jc w:val="center"/>
        <w:rPr>
          <w:rFonts w:ascii="Arial" w:hAnsi="Arial" w:cs="Arial"/>
          <w:b/>
          <w:sz w:val="32"/>
          <w:szCs w:val="32"/>
        </w:rPr>
      </w:pPr>
    </w:p>
    <w:p w14:paraId="76A4FFF8" w14:textId="77777777" w:rsidR="00036E95" w:rsidRPr="003E0B4B" w:rsidRDefault="00036E95" w:rsidP="00036E95">
      <w:pPr>
        <w:jc w:val="center"/>
        <w:rPr>
          <w:rFonts w:ascii="Arial" w:hAnsi="Arial" w:cs="Arial"/>
          <w:b/>
          <w:sz w:val="32"/>
          <w:szCs w:val="32"/>
        </w:rPr>
      </w:pPr>
      <w:r w:rsidRPr="003E0B4B">
        <w:rPr>
          <w:rFonts w:ascii="Arial" w:hAnsi="Arial" w:cs="Arial"/>
          <w:b/>
          <w:sz w:val="32"/>
          <w:szCs w:val="32"/>
        </w:rPr>
        <w:t>Production Operations Manual</w:t>
      </w:r>
    </w:p>
    <w:p w14:paraId="32FCD65D" w14:textId="77777777" w:rsidR="00036E95" w:rsidRDefault="00036E95" w:rsidP="00036E95"/>
    <w:p w14:paraId="28B87EA2" w14:textId="77777777" w:rsidR="00036E95" w:rsidRPr="00036E95" w:rsidRDefault="00E90CE3" w:rsidP="00036E95">
      <w:pPr>
        <w:jc w:val="center"/>
      </w:pPr>
      <w:r>
        <w:rPr>
          <w:rFonts w:ascii="Arial" w:hAnsi="Arial" w:cs="Arial"/>
          <w:noProof/>
        </w:rPr>
        <w:drawing>
          <wp:inline distT="0" distB="0" distL="0" distR="0" wp14:anchorId="07A02BEE" wp14:editId="26C1EBDB">
            <wp:extent cx="2247900" cy="2148840"/>
            <wp:effectExtent l="19050" t="0" r="0" b="0"/>
            <wp:docPr id="1" name="Picture 1" descr="V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 logo"/>
                    <pic:cNvPicPr>
                      <a:picLocks noChangeAspect="1" noChangeArrowheads="1"/>
                    </pic:cNvPicPr>
                  </pic:nvPicPr>
                  <pic:blipFill>
                    <a:blip r:embed="rId12" cstate="screen"/>
                    <a:srcRect/>
                    <a:stretch>
                      <a:fillRect/>
                    </a:stretch>
                  </pic:blipFill>
                  <pic:spPr bwMode="auto">
                    <a:xfrm>
                      <a:off x="0" y="0"/>
                      <a:ext cx="2247900" cy="2148840"/>
                    </a:xfrm>
                    <a:prstGeom prst="rect">
                      <a:avLst/>
                    </a:prstGeom>
                    <a:noFill/>
                    <a:ln w="9525">
                      <a:noFill/>
                      <a:miter lim="800000"/>
                      <a:headEnd/>
                      <a:tailEnd/>
                    </a:ln>
                  </pic:spPr>
                </pic:pic>
              </a:graphicData>
            </a:graphic>
          </wp:inline>
        </w:drawing>
      </w:r>
    </w:p>
    <w:p w14:paraId="48DEE651" w14:textId="77777777" w:rsidR="003E0B4B" w:rsidRPr="003E0B4B" w:rsidRDefault="003E0B4B" w:rsidP="00A218B3"/>
    <w:p w14:paraId="2A36869F" w14:textId="77777777" w:rsidR="00A218B3" w:rsidRDefault="00A218B3" w:rsidP="00036E95">
      <w:pPr>
        <w:jc w:val="center"/>
        <w:rPr>
          <w:rFonts w:ascii="Arial" w:hAnsi="Arial" w:cs="Arial"/>
          <w:b/>
          <w:color w:val="auto"/>
          <w:sz w:val="28"/>
          <w:szCs w:val="28"/>
        </w:rPr>
      </w:pPr>
      <w:bookmarkStart w:id="0" w:name="OLE_LINK5"/>
      <w:r>
        <w:rPr>
          <w:rFonts w:ascii="Arial" w:hAnsi="Arial" w:cs="Arial"/>
          <w:b/>
          <w:color w:val="auto"/>
          <w:sz w:val="28"/>
          <w:szCs w:val="28"/>
        </w:rPr>
        <w:t>August 2014</w:t>
      </w:r>
    </w:p>
    <w:p w14:paraId="08D74966" w14:textId="77777777" w:rsidR="00036E95" w:rsidRPr="00A218B3" w:rsidRDefault="003E0B4B" w:rsidP="00036E95">
      <w:pPr>
        <w:jc w:val="center"/>
        <w:rPr>
          <w:rFonts w:ascii="Arial" w:hAnsi="Arial" w:cs="Arial"/>
          <w:b/>
          <w:color w:val="auto"/>
          <w:sz w:val="28"/>
          <w:szCs w:val="28"/>
        </w:rPr>
      </w:pPr>
      <w:r w:rsidRPr="00A218B3">
        <w:rPr>
          <w:rFonts w:ascii="Arial" w:hAnsi="Arial" w:cs="Arial"/>
          <w:b/>
          <w:color w:val="auto"/>
          <w:sz w:val="28"/>
          <w:szCs w:val="28"/>
        </w:rPr>
        <w:t xml:space="preserve">Document Version </w:t>
      </w:r>
      <w:r w:rsidR="00C7402D" w:rsidRPr="00A218B3">
        <w:rPr>
          <w:rFonts w:ascii="Arial" w:hAnsi="Arial" w:cs="Arial"/>
          <w:b/>
          <w:color w:val="auto"/>
          <w:sz w:val="28"/>
          <w:szCs w:val="28"/>
        </w:rPr>
        <w:t>1.8</w:t>
      </w:r>
    </w:p>
    <w:p w14:paraId="4627740B" w14:textId="77777777" w:rsidR="00EC14CF" w:rsidRPr="004801FD" w:rsidRDefault="00EC14CF" w:rsidP="00244487">
      <w:pPr>
        <w:rPr>
          <w:rFonts w:ascii="Arial" w:hAnsi="Arial" w:cs="Arial"/>
          <w:b/>
          <w:sz w:val="28"/>
          <w:szCs w:val="28"/>
        </w:rPr>
      </w:pPr>
      <w:bookmarkStart w:id="1" w:name="_Toc46919026"/>
      <w:bookmarkStart w:id="2" w:name="_Toc47779641"/>
      <w:bookmarkStart w:id="3" w:name="_Toc49346430"/>
      <w:bookmarkStart w:id="4" w:name="_Toc49611851"/>
      <w:bookmarkStart w:id="5" w:name="_Toc49611910"/>
      <w:bookmarkEnd w:id="0"/>
    </w:p>
    <w:p w14:paraId="729BA75B" w14:textId="77777777" w:rsidR="00CA7E44" w:rsidRPr="004801FD" w:rsidRDefault="00CA7E44" w:rsidP="00CA7E44">
      <w:pPr>
        <w:rPr>
          <w:rFonts w:ascii="Arial" w:hAnsi="Arial" w:cs="Arial"/>
          <w:b/>
          <w:sz w:val="28"/>
          <w:szCs w:val="28"/>
        </w:rPr>
      </w:pPr>
    </w:p>
    <w:p w14:paraId="58703456" w14:textId="77777777" w:rsidR="00155D32" w:rsidRPr="004801FD" w:rsidRDefault="00155D32" w:rsidP="00155D32">
      <w:pPr>
        <w:pStyle w:val="Title2"/>
      </w:pPr>
      <w:r w:rsidRPr="004801FD">
        <w:t>Department of Veterans Affairs</w:t>
      </w:r>
    </w:p>
    <w:p w14:paraId="63949ED5" w14:textId="77777777" w:rsidR="00155D32" w:rsidRPr="004801FD" w:rsidRDefault="00155D32" w:rsidP="00155D32">
      <w:pPr>
        <w:pStyle w:val="Title2"/>
      </w:pPr>
      <w:r w:rsidRPr="004801FD">
        <w:t>Office of Information &amp; Technology</w:t>
      </w:r>
    </w:p>
    <w:p w14:paraId="579E382E" w14:textId="77777777" w:rsidR="00155D32" w:rsidRPr="004801FD" w:rsidRDefault="00155D32" w:rsidP="009F4078">
      <w:pPr>
        <w:pStyle w:val="Title2"/>
      </w:pPr>
      <w:r w:rsidRPr="004801FD">
        <w:t>Product Development</w:t>
      </w:r>
    </w:p>
    <w:p w14:paraId="6BDE1EA4" w14:textId="77777777" w:rsidR="00155D32" w:rsidRPr="00155D32" w:rsidRDefault="00155D32" w:rsidP="00155D32">
      <w:pPr>
        <w:pStyle w:val="BodyText"/>
        <w:rPr>
          <w:lang w:val="en-US"/>
        </w:rPr>
      </w:pPr>
    </w:p>
    <w:p w14:paraId="434A62ED" w14:textId="77777777" w:rsidR="00547382" w:rsidRDefault="00547382" w:rsidP="00155D32">
      <w:pPr>
        <w:jc w:val="center"/>
        <w:sectPr w:rsidR="00547382" w:rsidSect="00547382">
          <w:type w:val="continuous"/>
          <w:pgSz w:w="12240" w:h="15840" w:code="1"/>
          <w:pgMar w:top="1440" w:right="1440" w:bottom="1440" w:left="1440" w:header="576" w:footer="720" w:gutter="0"/>
          <w:pgNumType w:start="1"/>
          <w:cols w:space="720"/>
          <w:docGrid w:linePitch="360"/>
        </w:sectPr>
      </w:pPr>
    </w:p>
    <w:bookmarkEnd w:id="1"/>
    <w:bookmarkEnd w:id="2"/>
    <w:bookmarkEnd w:id="3"/>
    <w:bookmarkEnd w:id="4"/>
    <w:bookmarkEnd w:id="5"/>
    <w:p w14:paraId="17C206ED" w14:textId="77777777" w:rsidR="00547382" w:rsidRDefault="00547382" w:rsidP="00547382">
      <w:pPr>
        <w:pStyle w:val="Title2"/>
      </w:pPr>
      <w:r>
        <w:lastRenderedPageBreak/>
        <w:t>Revision History</w:t>
      </w:r>
    </w:p>
    <w:tbl>
      <w:tblPr>
        <w:tblW w:w="9529" w:type="dxa"/>
        <w:tblInd w:w="-12" w:type="dxa"/>
        <w:tblLayout w:type="fixed"/>
        <w:tblLook w:val="0000" w:firstRow="0" w:lastRow="0" w:firstColumn="0" w:lastColumn="0" w:noHBand="0" w:noVBand="0"/>
      </w:tblPr>
      <w:tblGrid>
        <w:gridCol w:w="1728"/>
        <w:gridCol w:w="1080"/>
        <w:gridCol w:w="4392"/>
        <w:gridCol w:w="2329"/>
      </w:tblGrid>
      <w:tr w:rsidR="00547382" w:rsidRPr="00155D32" w14:paraId="5307037B" w14:textId="77777777" w:rsidTr="00B77267">
        <w:tc>
          <w:tcPr>
            <w:tcW w:w="1728" w:type="dxa"/>
            <w:tcBorders>
              <w:top w:val="single" w:sz="4" w:space="0" w:color="000000"/>
              <w:left w:val="single" w:sz="4" w:space="0" w:color="000000"/>
              <w:bottom w:val="single" w:sz="4" w:space="0" w:color="000000"/>
            </w:tcBorders>
            <w:shd w:val="clear" w:color="auto" w:fill="CCCCCC"/>
          </w:tcPr>
          <w:p w14:paraId="099069FF" w14:textId="77777777" w:rsidR="00547382" w:rsidRPr="00155D32" w:rsidRDefault="00547382" w:rsidP="002F40B7">
            <w:pPr>
              <w:pStyle w:val="TableHeading"/>
              <w:rPr>
                <w:sz w:val="22"/>
                <w:szCs w:val="22"/>
              </w:rPr>
            </w:pPr>
            <w:r w:rsidRPr="00155D32">
              <w:rPr>
                <w:sz w:val="22"/>
                <w:szCs w:val="22"/>
              </w:rPr>
              <w:t>Date</w:t>
            </w:r>
          </w:p>
        </w:tc>
        <w:tc>
          <w:tcPr>
            <w:tcW w:w="1080" w:type="dxa"/>
            <w:tcBorders>
              <w:top w:val="single" w:sz="4" w:space="0" w:color="000000"/>
              <w:left w:val="single" w:sz="4" w:space="0" w:color="000000"/>
              <w:bottom w:val="single" w:sz="4" w:space="0" w:color="000000"/>
            </w:tcBorders>
            <w:shd w:val="clear" w:color="auto" w:fill="CCCCCC"/>
          </w:tcPr>
          <w:p w14:paraId="043F2273" w14:textId="77777777" w:rsidR="00547382" w:rsidRPr="00155D32" w:rsidRDefault="00547382" w:rsidP="002F40B7">
            <w:pPr>
              <w:pStyle w:val="TableHeading"/>
              <w:rPr>
                <w:sz w:val="22"/>
                <w:szCs w:val="22"/>
              </w:rPr>
            </w:pPr>
            <w:r w:rsidRPr="00155D32">
              <w:rPr>
                <w:sz w:val="22"/>
                <w:szCs w:val="22"/>
              </w:rPr>
              <w:t>Version</w:t>
            </w:r>
          </w:p>
        </w:tc>
        <w:tc>
          <w:tcPr>
            <w:tcW w:w="4392" w:type="dxa"/>
            <w:tcBorders>
              <w:top w:val="single" w:sz="4" w:space="0" w:color="000000"/>
              <w:left w:val="single" w:sz="4" w:space="0" w:color="000000"/>
              <w:bottom w:val="single" w:sz="4" w:space="0" w:color="000000"/>
            </w:tcBorders>
            <w:shd w:val="clear" w:color="auto" w:fill="CCCCCC"/>
          </w:tcPr>
          <w:p w14:paraId="05193BD8" w14:textId="77777777" w:rsidR="00547382" w:rsidRPr="00155D32" w:rsidRDefault="00547382" w:rsidP="002F40B7">
            <w:pPr>
              <w:pStyle w:val="TableHeading"/>
              <w:rPr>
                <w:sz w:val="22"/>
                <w:szCs w:val="22"/>
              </w:rPr>
            </w:pPr>
            <w:r w:rsidRPr="00155D32">
              <w:rPr>
                <w:sz w:val="22"/>
                <w:szCs w:val="22"/>
              </w:rPr>
              <w:t>Description</w:t>
            </w:r>
          </w:p>
        </w:tc>
        <w:tc>
          <w:tcPr>
            <w:tcW w:w="2329" w:type="dxa"/>
            <w:tcBorders>
              <w:top w:val="single" w:sz="4" w:space="0" w:color="000000"/>
              <w:left w:val="single" w:sz="4" w:space="0" w:color="000000"/>
              <w:bottom w:val="single" w:sz="4" w:space="0" w:color="000000"/>
              <w:right w:val="single" w:sz="4" w:space="0" w:color="000000"/>
            </w:tcBorders>
            <w:shd w:val="clear" w:color="auto" w:fill="CCCCCC"/>
          </w:tcPr>
          <w:p w14:paraId="34198B6F" w14:textId="77777777" w:rsidR="00547382" w:rsidRPr="00155D32" w:rsidRDefault="00547382" w:rsidP="002F40B7">
            <w:pPr>
              <w:pStyle w:val="TableHeading"/>
              <w:rPr>
                <w:sz w:val="22"/>
                <w:szCs w:val="22"/>
              </w:rPr>
            </w:pPr>
            <w:r w:rsidRPr="00155D32">
              <w:rPr>
                <w:sz w:val="22"/>
                <w:szCs w:val="22"/>
              </w:rPr>
              <w:t>Author</w:t>
            </w:r>
          </w:p>
        </w:tc>
      </w:tr>
      <w:tr w:rsidR="0091661F" w:rsidRPr="00155D32" w14:paraId="20285581" w14:textId="77777777" w:rsidTr="00B77267">
        <w:trPr>
          <w:cantSplit/>
        </w:trPr>
        <w:tc>
          <w:tcPr>
            <w:tcW w:w="1728" w:type="dxa"/>
            <w:tcBorders>
              <w:left w:val="single" w:sz="4" w:space="0" w:color="000000"/>
              <w:bottom w:val="single" w:sz="4" w:space="0" w:color="000000"/>
            </w:tcBorders>
          </w:tcPr>
          <w:p w14:paraId="4F1D5D93" w14:textId="77777777" w:rsidR="0091661F" w:rsidRDefault="0091661F" w:rsidP="002F40B7">
            <w:pPr>
              <w:pStyle w:val="TableText"/>
              <w:rPr>
                <w:sz w:val="22"/>
                <w:szCs w:val="22"/>
              </w:rPr>
            </w:pPr>
            <w:r>
              <w:rPr>
                <w:sz w:val="22"/>
                <w:szCs w:val="22"/>
              </w:rPr>
              <w:t>08/11/2014</w:t>
            </w:r>
          </w:p>
        </w:tc>
        <w:tc>
          <w:tcPr>
            <w:tcW w:w="1080" w:type="dxa"/>
            <w:tcBorders>
              <w:left w:val="single" w:sz="4" w:space="0" w:color="000000"/>
              <w:bottom w:val="single" w:sz="4" w:space="0" w:color="000000"/>
            </w:tcBorders>
          </w:tcPr>
          <w:p w14:paraId="349BACB7" w14:textId="77777777" w:rsidR="0091661F" w:rsidRDefault="0091661F" w:rsidP="002F40B7">
            <w:pPr>
              <w:pStyle w:val="TableText"/>
              <w:rPr>
                <w:sz w:val="22"/>
                <w:szCs w:val="22"/>
              </w:rPr>
            </w:pPr>
            <w:r>
              <w:rPr>
                <w:sz w:val="22"/>
                <w:szCs w:val="22"/>
              </w:rPr>
              <w:t>1.8</w:t>
            </w:r>
          </w:p>
        </w:tc>
        <w:tc>
          <w:tcPr>
            <w:tcW w:w="4392" w:type="dxa"/>
            <w:tcBorders>
              <w:left w:val="single" w:sz="4" w:space="0" w:color="000000"/>
              <w:bottom w:val="single" w:sz="4" w:space="0" w:color="000000"/>
            </w:tcBorders>
          </w:tcPr>
          <w:p w14:paraId="533DB9ED" w14:textId="77777777" w:rsidR="0091661F" w:rsidRDefault="0091661F" w:rsidP="002F40B7">
            <w:pPr>
              <w:pStyle w:val="TableText"/>
              <w:rPr>
                <w:sz w:val="22"/>
                <w:szCs w:val="22"/>
              </w:rPr>
            </w:pPr>
            <w:r>
              <w:rPr>
                <w:sz w:val="22"/>
                <w:szCs w:val="22"/>
              </w:rPr>
              <w:t>Technical edit.</w:t>
            </w:r>
          </w:p>
        </w:tc>
        <w:tc>
          <w:tcPr>
            <w:tcW w:w="2329" w:type="dxa"/>
            <w:tcBorders>
              <w:left w:val="single" w:sz="4" w:space="0" w:color="000000"/>
              <w:bottom w:val="single" w:sz="4" w:space="0" w:color="000000"/>
              <w:right w:val="single" w:sz="4" w:space="0" w:color="000000"/>
            </w:tcBorders>
          </w:tcPr>
          <w:p w14:paraId="0212A3F3" w14:textId="77777777" w:rsidR="0091661F" w:rsidRDefault="0091661F" w:rsidP="002F40B7">
            <w:pPr>
              <w:pStyle w:val="TableText"/>
              <w:rPr>
                <w:sz w:val="22"/>
                <w:szCs w:val="22"/>
              </w:rPr>
            </w:pPr>
            <w:r>
              <w:rPr>
                <w:sz w:val="22"/>
                <w:szCs w:val="22"/>
              </w:rPr>
              <w:t>Kate Hula</w:t>
            </w:r>
          </w:p>
        </w:tc>
      </w:tr>
      <w:tr w:rsidR="003E0B4B" w:rsidRPr="00155D32" w14:paraId="25A0F2FF" w14:textId="77777777" w:rsidTr="00B77267">
        <w:trPr>
          <w:cantSplit/>
        </w:trPr>
        <w:tc>
          <w:tcPr>
            <w:tcW w:w="1728" w:type="dxa"/>
            <w:tcBorders>
              <w:left w:val="single" w:sz="4" w:space="0" w:color="000000"/>
              <w:bottom w:val="single" w:sz="4" w:space="0" w:color="000000"/>
            </w:tcBorders>
          </w:tcPr>
          <w:p w14:paraId="4665007E" w14:textId="77777777" w:rsidR="003E0B4B" w:rsidRPr="00155D32" w:rsidRDefault="003E0B4B" w:rsidP="002F40B7">
            <w:pPr>
              <w:pStyle w:val="TableText"/>
              <w:rPr>
                <w:sz w:val="22"/>
                <w:szCs w:val="22"/>
              </w:rPr>
            </w:pPr>
            <w:r>
              <w:rPr>
                <w:sz w:val="22"/>
                <w:szCs w:val="22"/>
              </w:rPr>
              <w:t>6/03/2014</w:t>
            </w:r>
          </w:p>
        </w:tc>
        <w:tc>
          <w:tcPr>
            <w:tcW w:w="1080" w:type="dxa"/>
            <w:tcBorders>
              <w:left w:val="single" w:sz="4" w:space="0" w:color="000000"/>
              <w:bottom w:val="single" w:sz="4" w:space="0" w:color="000000"/>
            </w:tcBorders>
          </w:tcPr>
          <w:p w14:paraId="2BD0CF52" w14:textId="77777777" w:rsidR="003E0B4B" w:rsidRPr="00155D32" w:rsidRDefault="003E0B4B" w:rsidP="002F40B7">
            <w:pPr>
              <w:pStyle w:val="TableText"/>
              <w:rPr>
                <w:sz w:val="22"/>
                <w:szCs w:val="22"/>
              </w:rPr>
            </w:pPr>
            <w:r>
              <w:rPr>
                <w:sz w:val="22"/>
                <w:szCs w:val="22"/>
              </w:rPr>
              <w:t>1.7</w:t>
            </w:r>
          </w:p>
        </w:tc>
        <w:tc>
          <w:tcPr>
            <w:tcW w:w="4392" w:type="dxa"/>
            <w:tcBorders>
              <w:left w:val="single" w:sz="4" w:space="0" w:color="000000"/>
              <w:bottom w:val="single" w:sz="4" w:space="0" w:color="000000"/>
            </w:tcBorders>
          </w:tcPr>
          <w:p w14:paraId="04AE45B3" w14:textId="77777777" w:rsidR="003E0B4B" w:rsidRPr="00155D32" w:rsidRDefault="003E0B4B" w:rsidP="002F40B7">
            <w:pPr>
              <w:pStyle w:val="TableText"/>
              <w:rPr>
                <w:sz w:val="22"/>
                <w:szCs w:val="22"/>
              </w:rPr>
            </w:pPr>
            <w:r>
              <w:rPr>
                <w:sz w:val="22"/>
                <w:szCs w:val="22"/>
              </w:rPr>
              <w:t>Review and update to current configuration</w:t>
            </w:r>
          </w:p>
        </w:tc>
        <w:tc>
          <w:tcPr>
            <w:tcW w:w="2329" w:type="dxa"/>
            <w:tcBorders>
              <w:left w:val="single" w:sz="4" w:space="0" w:color="000000"/>
              <w:bottom w:val="single" w:sz="4" w:space="0" w:color="000000"/>
              <w:right w:val="single" w:sz="4" w:space="0" w:color="000000"/>
            </w:tcBorders>
          </w:tcPr>
          <w:p w14:paraId="2CB48D64" w14:textId="77777777" w:rsidR="003E0B4B" w:rsidRPr="00155D32" w:rsidRDefault="003E0B4B" w:rsidP="002F40B7">
            <w:pPr>
              <w:pStyle w:val="TableText"/>
              <w:rPr>
                <w:sz w:val="22"/>
                <w:szCs w:val="22"/>
              </w:rPr>
            </w:pPr>
            <w:r>
              <w:rPr>
                <w:sz w:val="22"/>
                <w:szCs w:val="22"/>
              </w:rPr>
              <w:t>Noel Morrison</w:t>
            </w:r>
          </w:p>
        </w:tc>
      </w:tr>
      <w:tr w:rsidR="003E0B4B" w:rsidRPr="00155D32" w14:paraId="5EA24EFD" w14:textId="77777777" w:rsidTr="00B77267">
        <w:trPr>
          <w:cantSplit/>
        </w:trPr>
        <w:tc>
          <w:tcPr>
            <w:tcW w:w="1728" w:type="dxa"/>
            <w:tcBorders>
              <w:left w:val="single" w:sz="4" w:space="0" w:color="000000"/>
              <w:bottom w:val="single" w:sz="4" w:space="0" w:color="000000"/>
            </w:tcBorders>
          </w:tcPr>
          <w:p w14:paraId="2A96E6EC" w14:textId="77777777" w:rsidR="003E0B4B" w:rsidRPr="00155D32" w:rsidRDefault="003E0B4B" w:rsidP="00025705">
            <w:pPr>
              <w:pStyle w:val="TableText"/>
              <w:rPr>
                <w:sz w:val="22"/>
                <w:szCs w:val="22"/>
              </w:rPr>
            </w:pPr>
            <w:r>
              <w:rPr>
                <w:sz w:val="22"/>
                <w:szCs w:val="22"/>
              </w:rPr>
              <w:t>1/17/2013</w:t>
            </w:r>
          </w:p>
        </w:tc>
        <w:tc>
          <w:tcPr>
            <w:tcW w:w="1080" w:type="dxa"/>
            <w:tcBorders>
              <w:left w:val="single" w:sz="4" w:space="0" w:color="000000"/>
              <w:bottom w:val="single" w:sz="4" w:space="0" w:color="000000"/>
            </w:tcBorders>
          </w:tcPr>
          <w:p w14:paraId="7A25ADBE" w14:textId="77777777" w:rsidR="003E0B4B" w:rsidRPr="00155D32" w:rsidRDefault="003E0B4B" w:rsidP="00025705">
            <w:pPr>
              <w:pStyle w:val="TableText"/>
              <w:rPr>
                <w:sz w:val="22"/>
                <w:szCs w:val="22"/>
              </w:rPr>
            </w:pPr>
            <w:r>
              <w:rPr>
                <w:sz w:val="22"/>
                <w:szCs w:val="22"/>
              </w:rPr>
              <w:t>1.6</w:t>
            </w:r>
          </w:p>
        </w:tc>
        <w:tc>
          <w:tcPr>
            <w:tcW w:w="4392" w:type="dxa"/>
            <w:tcBorders>
              <w:left w:val="single" w:sz="4" w:space="0" w:color="000000"/>
              <w:bottom w:val="single" w:sz="4" w:space="0" w:color="000000"/>
            </w:tcBorders>
          </w:tcPr>
          <w:p w14:paraId="12875334" w14:textId="77777777" w:rsidR="003E0B4B" w:rsidRPr="00155D32" w:rsidRDefault="003E0B4B" w:rsidP="00025705">
            <w:pPr>
              <w:pStyle w:val="TableText"/>
              <w:rPr>
                <w:sz w:val="22"/>
                <w:szCs w:val="22"/>
              </w:rPr>
            </w:pPr>
            <w:r>
              <w:rPr>
                <w:sz w:val="22"/>
                <w:szCs w:val="22"/>
              </w:rPr>
              <w:t>Technical Edit</w:t>
            </w:r>
          </w:p>
        </w:tc>
        <w:tc>
          <w:tcPr>
            <w:tcW w:w="2329" w:type="dxa"/>
            <w:tcBorders>
              <w:left w:val="single" w:sz="4" w:space="0" w:color="000000"/>
              <w:bottom w:val="single" w:sz="4" w:space="0" w:color="000000"/>
              <w:right w:val="single" w:sz="4" w:space="0" w:color="000000"/>
            </w:tcBorders>
          </w:tcPr>
          <w:p w14:paraId="6C8FAB0F" w14:textId="77777777" w:rsidR="003E0B4B" w:rsidRPr="00155D32" w:rsidRDefault="003E0B4B" w:rsidP="00025705">
            <w:pPr>
              <w:pStyle w:val="TableText"/>
              <w:rPr>
                <w:sz w:val="22"/>
                <w:szCs w:val="22"/>
              </w:rPr>
            </w:pPr>
            <w:r>
              <w:rPr>
                <w:sz w:val="22"/>
                <w:szCs w:val="22"/>
              </w:rPr>
              <w:t>Brian Lynch</w:t>
            </w:r>
          </w:p>
        </w:tc>
      </w:tr>
      <w:tr w:rsidR="003E0B4B" w:rsidRPr="00155D32" w14:paraId="657748E6" w14:textId="77777777" w:rsidTr="00B77267">
        <w:trPr>
          <w:cantSplit/>
        </w:trPr>
        <w:tc>
          <w:tcPr>
            <w:tcW w:w="1728" w:type="dxa"/>
            <w:tcBorders>
              <w:left w:val="single" w:sz="4" w:space="0" w:color="000000"/>
              <w:bottom w:val="single" w:sz="4" w:space="0" w:color="000000"/>
            </w:tcBorders>
          </w:tcPr>
          <w:p w14:paraId="13BD3986" w14:textId="77777777" w:rsidR="003E0B4B" w:rsidRPr="00155D32" w:rsidRDefault="003E0B4B" w:rsidP="002F40B7">
            <w:pPr>
              <w:pStyle w:val="TableText"/>
              <w:rPr>
                <w:sz w:val="22"/>
                <w:szCs w:val="22"/>
              </w:rPr>
            </w:pPr>
            <w:r>
              <w:rPr>
                <w:sz w:val="22"/>
                <w:szCs w:val="22"/>
              </w:rPr>
              <w:t>1/15/2013</w:t>
            </w:r>
          </w:p>
        </w:tc>
        <w:tc>
          <w:tcPr>
            <w:tcW w:w="1080" w:type="dxa"/>
            <w:tcBorders>
              <w:left w:val="single" w:sz="4" w:space="0" w:color="000000"/>
              <w:bottom w:val="single" w:sz="4" w:space="0" w:color="000000"/>
            </w:tcBorders>
          </w:tcPr>
          <w:p w14:paraId="5D547596" w14:textId="77777777" w:rsidR="003E0B4B" w:rsidRPr="00155D32" w:rsidRDefault="003E0B4B" w:rsidP="002F40B7">
            <w:pPr>
              <w:pStyle w:val="TableText"/>
              <w:rPr>
                <w:sz w:val="22"/>
                <w:szCs w:val="22"/>
              </w:rPr>
            </w:pPr>
            <w:r>
              <w:rPr>
                <w:sz w:val="22"/>
                <w:szCs w:val="22"/>
              </w:rPr>
              <w:t>1.5</w:t>
            </w:r>
          </w:p>
        </w:tc>
        <w:tc>
          <w:tcPr>
            <w:tcW w:w="4392" w:type="dxa"/>
            <w:tcBorders>
              <w:left w:val="single" w:sz="4" w:space="0" w:color="000000"/>
              <w:bottom w:val="single" w:sz="4" w:space="0" w:color="000000"/>
            </w:tcBorders>
          </w:tcPr>
          <w:p w14:paraId="0C2FE645" w14:textId="77777777" w:rsidR="003E0B4B" w:rsidRPr="00155D32" w:rsidRDefault="003E0B4B" w:rsidP="002F40B7">
            <w:pPr>
              <w:pStyle w:val="TableText"/>
              <w:rPr>
                <w:sz w:val="22"/>
                <w:szCs w:val="22"/>
              </w:rPr>
            </w:pPr>
            <w:r>
              <w:rPr>
                <w:sz w:val="22"/>
                <w:szCs w:val="22"/>
              </w:rPr>
              <w:t>Additional content in section 7.4</w:t>
            </w:r>
          </w:p>
        </w:tc>
        <w:tc>
          <w:tcPr>
            <w:tcW w:w="2329" w:type="dxa"/>
            <w:tcBorders>
              <w:left w:val="single" w:sz="4" w:space="0" w:color="000000"/>
              <w:bottom w:val="single" w:sz="4" w:space="0" w:color="000000"/>
              <w:right w:val="single" w:sz="4" w:space="0" w:color="000000"/>
            </w:tcBorders>
          </w:tcPr>
          <w:p w14:paraId="24A19253" w14:textId="77777777" w:rsidR="003E0B4B" w:rsidRPr="00155D32" w:rsidRDefault="003E0B4B" w:rsidP="002F40B7">
            <w:pPr>
              <w:pStyle w:val="TableText"/>
              <w:rPr>
                <w:sz w:val="22"/>
                <w:szCs w:val="22"/>
              </w:rPr>
            </w:pPr>
            <w:r>
              <w:rPr>
                <w:sz w:val="22"/>
                <w:szCs w:val="22"/>
              </w:rPr>
              <w:t>Noel Morrison</w:t>
            </w:r>
          </w:p>
        </w:tc>
      </w:tr>
      <w:tr w:rsidR="00B77267" w:rsidRPr="00155D32" w14:paraId="28089100" w14:textId="77777777" w:rsidTr="00B77267">
        <w:trPr>
          <w:cantSplit/>
        </w:trPr>
        <w:tc>
          <w:tcPr>
            <w:tcW w:w="1728" w:type="dxa"/>
            <w:tcBorders>
              <w:left w:val="single" w:sz="4" w:space="0" w:color="000000"/>
              <w:bottom w:val="single" w:sz="4" w:space="0" w:color="000000"/>
            </w:tcBorders>
          </w:tcPr>
          <w:p w14:paraId="2C349C16" w14:textId="77777777" w:rsidR="00B77267" w:rsidRPr="00155D32" w:rsidRDefault="00B77267" w:rsidP="00B77267">
            <w:pPr>
              <w:pStyle w:val="TableText"/>
              <w:rPr>
                <w:sz w:val="22"/>
                <w:szCs w:val="22"/>
              </w:rPr>
            </w:pPr>
            <w:r>
              <w:rPr>
                <w:sz w:val="22"/>
                <w:szCs w:val="22"/>
              </w:rPr>
              <w:t>11/16/2012</w:t>
            </w:r>
          </w:p>
        </w:tc>
        <w:tc>
          <w:tcPr>
            <w:tcW w:w="1080" w:type="dxa"/>
            <w:tcBorders>
              <w:left w:val="single" w:sz="4" w:space="0" w:color="000000"/>
              <w:bottom w:val="single" w:sz="4" w:space="0" w:color="000000"/>
            </w:tcBorders>
          </w:tcPr>
          <w:p w14:paraId="7954CD7B" w14:textId="77777777" w:rsidR="00B77267" w:rsidRPr="00155D32" w:rsidRDefault="00B77267" w:rsidP="00B77267">
            <w:pPr>
              <w:pStyle w:val="TableText"/>
              <w:rPr>
                <w:sz w:val="22"/>
                <w:szCs w:val="22"/>
              </w:rPr>
            </w:pPr>
            <w:r>
              <w:rPr>
                <w:sz w:val="22"/>
                <w:szCs w:val="22"/>
              </w:rPr>
              <w:t>1.4</w:t>
            </w:r>
          </w:p>
        </w:tc>
        <w:tc>
          <w:tcPr>
            <w:tcW w:w="4392" w:type="dxa"/>
            <w:tcBorders>
              <w:left w:val="single" w:sz="4" w:space="0" w:color="000000"/>
              <w:bottom w:val="single" w:sz="4" w:space="0" w:color="000000"/>
            </w:tcBorders>
          </w:tcPr>
          <w:p w14:paraId="455BF18D" w14:textId="77777777" w:rsidR="00B77267" w:rsidRPr="00155D32" w:rsidRDefault="00B77267" w:rsidP="00B77267">
            <w:pPr>
              <w:pStyle w:val="TableText"/>
              <w:rPr>
                <w:sz w:val="22"/>
                <w:szCs w:val="22"/>
              </w:rPr>
            </w:pPr>
            <w:r>
              <w:rPr>
                <w:sz w:val="22"/>
                <w:szCs w:val="22"/>
              </w:rPr>
              <w:t>Technical Edit</w:t>
            </w:r>
          </w:p>
        </w:tc>
        <w:tc>
          <w:tcPr>
            <w:tcW w:w="2329" w:type="dxa"/>
            <w:tcBorders>
              <w:left w:val="single" w:sz="4" w:space="0" w:color="000000"/>
              <w:bottom w:val="single" w:sz="4" w:space="0" w:color="000000"/>
              <w:right w:val="single" w:sz="4" w:space="0" w:color="000000"/>
            </w:tcBorders>
          </w:tcPr>
          <w:p w14:paraId="734E9073" w14:textId="77777777" w:rsidR="00B77267" w:rsidRPr="00155D32" w:rsidRDefault="00B77267" w:rsidP="00B77267">
            <w:pPr>
              <w:pStyle w:val="TableText"/>
              <w:rPr>
                <w:sz w:val="22"/>
                <w:szCs w:val="22"/>
              </w:rPr>
            </w:pPr>
            <w:r>
              <w:rPr>
                <w:sz w:val="22"/>
                <w:szCs w:val="22"/>
              </w:rPr>
              <w:t>Brian Lynch</w:t>
            </w:r>
          </w:p>
        </w:tc>
      </w:tr>
      <w:tr w:rsidR="00B77267" w:rsidRPr="00155D32" w14:paraId="703DE5A0" w14:textId="77777777" w:rsidTr="00B77267">
        <w:trPr>
          <w:cantSplit/>
        </w:trPr>
        <w:tc>
          <w:tcPr>
            <w:tcW w:w="1728" w:type="dxa"/>
            <w:tcBorders>
              <w:left w:val="single" w:sz="4" w:space="0" w:color="000000"/>
              <w:bottom w:val="single" w:sz="4" w:space="0" w:color="000000"/>
            </w:tcBorders>
          </w:tcPr>
          <w:p w14:paraId="6BAF8557" w14:textId="77777777" w:rsidR="00B77267" w:rsidRDefault="00B77267" w:rsidP="00B77267">
            <w:pPr>
              <w:pStyle w:val="TableText"/>
              <w:rPr>
                <w:sz w:val="22"/>
                <w:szCs w:val="22"/>
              </w:rPr>
            </w:pPr>
            <w:r>
              <w:rPr>
                <w:sz w:val="22"/>
                <w:szCs w:val="22"/>
              </w:rPr>
              <w:t>11/16/2012</w:t>
            </w:r>
          </w:p>
        </w:tc>
        <w:tc>
          <w:tcPr>
            <w:tcW w:w="1080" w:type="dxa"/>
            <w:tcBorders>
              <w:left w:val="single" w:sz="4" w:space="0" w:color="000000"/>
              <w:bottom w:val="single" w:sz="4" w:space="0" w:color="000000"/>
            </w:tcBorders>
          </w:tcPr>
          <w:p w14:paraId="479B3A5D" w14:textId="77777777" w:rsidR="00B77267" w:rsidRDefault="00B77267" w:rsidP="00B77267">
            <w:pPr>
              <w:pStyle w:val="TableText"/>
              <w:rPr>
                <w:sz w:val="22"/>
                <w:szCs w:val="22"/>
              </w:rPr>
            </w:pPr>
            <w:r>
              <w:rPr>
                <w:sz w:val="22"/>
                <w:szCs w:val="22"/>
              </w:rPr>
              <w:t>1.3</w:t>
            </w:r>
          </w:p>
        </w:tc>
        <w:tc>
          <w:tcPr>
            <w:tcW w:w="4392" w:type="dxa"/>
            <w:tcBorders>
              <w:left w:val="single" w:sz="4" w:space="0" w:color="000000"/>
              <w:bottom w:val="single" w:sz="4" w:space="0" w:color="000000"/>
            </w:tcBorders>
          </w:tcPr>
          <w:p w14:paraId="291AE105" w14:textId="77777777" w:rsidR="00B77267" w:rsidRDefault="00B77267" w:rsidP="00B77267">
            <w:pPr>
              <w:pStyle w:val="TableText"/>
              <w:rPr>
                <w:sz w:val="22"/>
                <w:szCs w:val="22"/>
              </w:rPr>
            </w:pPr>
            <w:r>
              <w:rPr>
                <w:sz w:val="22"/>
                <w:szCs w:val="22"/>
              </w:rPr>
              <w:t>Additional details added</w:t>
            </w:r>
          </w:p>
        </w:tc>
        <w:tc>
          <w:tcPr>
            <w:tcW w:w="2329" w:type="dxa"/>
            <w:tcBorders>
              <w:left w:val="single" w:sz="4" w:space="0" w:color="000000"/>
              <w:bottom w:val="single" w:sz="4" w:space="0" w:color="000000"/>
              <w:right w:val="single" w:sz="4" w:space="0" w:color="000000"/>
            </w:tcBorders>
          </w:tcPr>
          <w:p w14:paraId="0737517D" w14:textId="77777777" w:rsidR="00B77267" w:rsidRDefault="00B77267" w:rsidP="00B77267">
            <w:pPr>
              <w:pStyle w:val="TableText"/>
              <w:rPr>
                <w:sz w:val="22"/>
                <w:szCs w:val="22"/>
              </w:rPr>
            </w:pPr>
            <w:r>
              <w:rPr>
                <w:sz w:val="22"/>
                <w:szCs w:val="22"/>
              </w:rPr>
              <w:t>Jan Joubert</w:t>
            </w:r>
          </w:p>
        </w:tc>
      </w:tr>
      <w:tr w:rsidR="00B77267" w:rsidRPr="00155D32" w14:paraId="0F5333FF" w14:textId="77777777" w:rsidTr="00B77267">
        <w:trPr>
          <w:cantSplit/>
        </w:trPr>
        <w:tc>
          <w:tcPr>
            <w:tcW w:w="1728" w:type="dxa"/>
            <w:tcBorders>
              <w:left w:val="single" w:sz="4" w:space="0" w:color="000000"/>
              <w:bottom w:val="single" w:sz="4" w:space="0" w:color="000000"/>
            </w:tcBorders>
          </w:tcPr>
          <w:p w14:paraId="119F1454" w14:textId="77777777" w:rsidR="00B77267" w:rsidRPr="00155D32" w:rsidRDefault="00B77267" w:rsidP="00B77267">
            <w:pPr>
              <w:pStyle w:val="TableText"/>
              <w:rPr>
                <w:sz w:val="22"/>
                <w:szCs w:val="22"/>
              </w:rPr>
            </w:pPr>
            <w:r>
              <w:rPr>
                <w:sz w:val="22"/>
                <w:szCs w:val="22"/>
              </w:rPr>
              <w:t>11/14/2012</w:t>
            </w:r>
          </w:p>
        </w:tc>
        <w:tc>
          <w:tcPr>
            <w:tcW w:w="1080" w:type="dxa"/>
            <w:tcBorders>
              <w:left w:val="single" w:sz="4" w:space="0" w:color="000000"/>
              <w:bottom w:val="single" w:sz="4" w:space="0" w:color="000000"/>
            </w:tcBorders>
          </w:tcPr>
          <w:p w14:paraId="1EDB8EE5" w14:textId="77777777" w:rsidR="00B77267" w:rsidRPr="00155D32" w:rsidRDefault="00B77267" w:rsidP="00B77267">
            <w:pPr>
              <w:pStyle w:val="TableText"/>
              <w:rPr>
                <w:sz w:val="22"/>
                <w:szCs w:val="22"/>
              </w:rPr>
            </w:pPr>
            <w:r>
              <w:rPr>
                <w:sz w:val="22"/>
                <w:szCs w:val="22"/>
              </w:rPr>
              <w:t>1.2</w:t>
            </w:r>
          </w:p>
        </w:tc>
        <w:tc>
          <w:tcPr>
            <w:tcW w:w="4392" w:type="dxa"/>
            <w:tcBorders>
              <w:left w:val="single" w:sz="4" w:space="0" w:color="000000"/>
              <w:bottom w:val="single" w:sz="4" w:space="0" w:color="000000"/>
            </w:tcBorders>
          </w:tcPr>
          <w:p w14:paraId="68059964" w14:textId="77777777" w:rsidR="00B77267" w:rsidRPr="00155D32" w:rsidRDefault="00B77267" w:rsidP="00B77267">
            <w:pPr>
              <w:pStyle w:val="TableText"/>
              <w:rPr>
                <w:sz w:val="22"/>
                <w:szCs w:val="22"/>
              </w:rPr>
            </w:pPr>
            <w:r>
              <w:rPr>
                <w:sz w:val="22"/>
                <w:szCs w:val="22"/>
              </w:rPr>
              <w:t>Additional details added</w:t>
            </w:r>
          </w:p>
        </w:tc>
        <w:tc>
          <w:tcPr>
            <w:tcW w:w="2329" w:type="dxa"/>
            <w:tcBorders>
              <w:left w:val="single" w:sz="4" w:space="0" w:color="000000"/>
              <w:bottom w:val="single" w:sz="4" w:space="0" w:color="000000"/>
              <w:right w:val="single" w:sz="4" w:space="0" w:color="000000"/>
            </w:tcBorders>
          </w:tcPr>
          <w:p w14:paraId="39DA85FE" w14:textId="77777777" w:rsidR="00B77267" w:rsidRPr="00155D32" w:rsidRDefault="00B77267" w:rsidP="00B77267">
            <w:pPr>
              <w:pStyle w:val="TableText"/>
              <w:rPr>
                <w:sz w:val="22"/>
                <w:szCs w:val="22"/>
              </w:rPr>
            </w:pPr>
            <w:r>
              <w:rPr>
                <w:sz w:val="22"/>
                <w:szCs w:val="22"/>
              </w:rPr>
              <w:t>Noel Morrison</w:t>
            </w:r>
          </w:p>
        </w:tc>
      </w:tr>
      <w:tr w:rsidR="00B77267" w:rsidRPr="00155D32" w14:paraId="599626BD" w14:textId="77777777" w:rsidTr="00B77267">
        <w:trPr>
          <w:cantSplit/>
        </w:trPr>
        <w:tc>
          <w:tcPr>
            <w:tcW w:w="1728" w:type="dxa"/>
            <w:tcBorders>
              <w:left w:val="single" w:sz="4" w:space="0" w:color="000000"/>
              <w:bottom w:val="single" w:sz="4" w:space="0" w:color="000000"/>
            </w:tcBorders>
          </w:tcPr>
          <w:p w14:paraId="05FE857F" w14:textId="77777777" w:rsidR="00B77267" w:rsidRPr="00155D32" w:rsidRDefault="00B77267" w:rsidP="00B77267">
            <w:pPr>
              <w:pStyle w:val="TableText"/>
              <w:rPr>
                <w:sz w:val="22"/>
                <w:szCs w:val="22"/>
              </w:rPr>
            </w:pPr>
            <w:r>
              <w:rPr>
                <w:sz w:val="22"/>
                <w:szCs w:val="22"/>
              </w:rPr>
              <w:t>11/8/2012</w:t>
            </w:r>
          </w:p>
        </w:tc>
        <w:tc>
          <w:tcPr>
            <w:tcW w:w="1080" w:type="dxa"/>
            <w:tcBorders>
              <w:left w:val="single" w:sz="4" w:space="0" w:color="000000"/>
              <w:bottom w:val="single" w:sz="4" w:space="0" w:color="000000"/>
            </w:tcBorders>
          </w:tcPr>
          <w:p w14:paraId="10541409" w14:textId="77777777" w:rsidR="00B77267" w:rsidRPr="00155D32" w:rsidRDefault="00B77267" w:rsidP="00B77267">
            <w:pPr>
              <w:pStyle w:val="TableText"/>
              <w:rPr>
                <w:sz w:val="22"/>
                <w:szCs w:val="22"/>
              </w:rPr>
            </w:pPr>
            <w:r>
              <w:rPr>
                <w:sz w:val="22"/>
                <w:szCs w:val="22"/>
              </w:rPr>
              <w:t>1.1</w:t>
            </w:r>
          </w:p>
        </w:tc>
        <w:tc>
          <w:tcPr>
            <w:tcW w:w="4392" w:type="dxa"/>
            <w:tcBorders>
              <w:left w:val="single" w:sz="4" w:space="0" w:color="000000"/>
              <w:bottom w:val="single" w:sz="4" w:space="0" w:color="000000"/>
            </w:tcBorders>
          </w:tcPr>
          <w:p w14:paraId="049147E8" w14:textId="77777777" w:rsidR="00B77267" w:rsidRPr="00155D32" w:rsidRDefault="00B77267" w:rsidP="00B77267">
            <w:pPr>
              <w:pStyle w:val="TableText"/>
              <w:rPr>
                <w:sz w:val="22"/>
                <w:szCs w:val="22"/>
              </w:rPr>
            </w:pPr>
            <w:r>
              <w:rPr>
                <w:sz w:val="22"/>
                <w:szCs w:val="22"/>
              </w:rPr>
              <w:t>Technical Edit</w:t>
            </w:r>
          </w:p>
        </w:tc>
        <w:tc>
          <w:tcPr>
            <w:tcW w:w="2329" w:type="dxa"/>
            <w:tcBorders>
              <w:left w:val="single" w:sz="4" w:space="0" w:color="000000"/>
              <w:bottom w:val="single" w:sz="4" w:space="0" w:color="000000"/>
              <w:right w:val="single" w:sz="4" w:space="0" w:color="000000"/>
            </w:tcBorders>
          </w:tcPr>
          <w:p w14:paraId="54805051" w14:textId="77777777" w:rsidR="00B77267" w:rsidRPr="00155D32" w:rsidRDefault="00B77267" w:rsidP="00B77267">
            <w:pPr>
              <w:pStyle w:val="TableText"/>
              <w:rPr>
                <w:sz w:val="22"/>
                <w:szCs w:val="22"/>
              </w:rPr>
            </w:pPr>
            <w:r>
              <w:rPr>
                <w:sz w:val="22"/>
                <w:szCs w:val="22"/>
              </w:rPr>
              <w:t>Brian Lynch</w:t>
            </w:r>
          </w:p>
        </w:tc>
      </w:tr>
      <w:tr w:rsidR="00B77267" w:rsidRPr="00155D32" w14:paraId="5D537309" w14:textId="77777777" w:rsidTr="00B77267">
        <w:trPr>
          <w:cantSplit/>
        </w:trPr>
        <w:tc>
          <w:tcPr>
            <w:tcW w:w="1728" w:type="dxa"/>
            <w:tcBorders>
              <w:left w:val="single" w:sz="4" w:space="0" w:color="000000"/>
              <w:bottom w:val="single" w:sz="4" w:space="0" w:color="000000"/>
            </w:tcBorders>
          </w:tcPr>
          <w:p w14:paraId="70590F67" w14:textId="77777777" w:rsidR="00B77267" w:rsidRPr="00155D32" w:rsidRDefault="00B77267" w:rsidP="00B77267">
            <w:pPr>
              <w:pStyle w:val="TableText"/>
              <w:rPr>
                <w:sz w:val="22"/>
                <w:szCs w:val="22"/>
              </w:rPr>
            </w:pPr>
            <w:r>
              <w:rPr>
                <w:sz w:val="22"/>
                <w:szCs w:val="22"/>
              </w:rPr>
              <w:t>10/10/2012</w:t>
            </w:r>
          </w:p>
        </w:tc>
        <w:tc>
          <w:tcPr>
            <w:tcW w:w="1080" w:type="dxa"/>
            <w:tcBorders>
              <w:left w:val="single" w:sz="4" w:space="0" w:color="000000"/>
              <w:bottom w:val="single" w:sz="4" w:space="0" w:color="000000"/>
            </w:tcBorders>
          </w:tcPr>
          <w:p w14:paraId="23B0CE18" w14:textId="77777777" w:rsidR="00B77267" w:rsidRPr="00155D32" w:rsidRDefault="00B77267" w:rsidP="00B77267">
            <w:pPr>
              <w:pStyle w:val="TableText"/>
              <w:rPr>
                <w:sz w:val="22"/>
                <w:szCs w:val="22"/>
              </w:rPr>
            </w:pPr>
            <w:r w:rsidRPr="00155D32">
              <w:rPr>
                <w:sz w:val="22"/>
                <w:szCs w:val="22"/>
              </w:rPr>
              <w:t>1.0</w:t>
            </w:r>
          </w:p>
        </w:tc>
        <w:tc>
          <w:tcPr>
            <w:tcW w:w="4392" w:type="dxa"/>
            <w:tcBorders>
              <w:left w:val="single" w:sz="4" w:space="0" w:color="000000"/>
              <w:bottom w:val="single" w:sz="4" w:space="0" w:color="000000"/>
            </w:tcBorders>
          </w:tcPr>
          <w:p w14:paraId="50DF22F1" w14:textId="77777777" w:rsidR="00B77267" w:rsidRPr="00155D32" w:rsidRDefault="00B77267" w:rsidP="00B77267">
            <w:pPr>
              <w:pStyle w:val="TableText"/>
              <w:rPr>
                <w:sz w:val="22"/>
                <w:szCs w:val="22"/>
              </w:rPr>
            </w:pPr>
            <w:r>
              <w:rPr>
                <w:sz w:val="22"/>
                <w:szCs w:val="22"/>
              </w:rPr>
              <w:t>Initial document</w:t>
            </w:r>
          </w:p>
        </w:tc>
        <w:tc>
          <w:tcPr>
            <w:tcW w:w="2329" w:type="dxa"/>
            <w:tcBorders>
              <w:left w:val="single" w:sz="4" w:space="0" w:color="000000"/>
              <w:bottom w:val="single" w:sz="4" w:space="0" w:color="000000"/>
              <w:right w:val="single" w:sz="4" w:space="0" w:color="000000"/>
            </w:tcBorders>
          </w:tcPr>
          <w:p w14:paraId="1B4C688C" w14:textId="77777777" w:rsidR="00B77267" w:rsidRPr="00155D32" w:rsidRDefault="00B77267" w:rsidP="00B77267">
            <w:pPr>
              <w:pStyle w:val="TableText"/>
              <w:rPr>
                <w:sz w:val="22"/>
                <w:szCs w:val="22"/>
              </w:rPr>
            </w:pPr>
            <w:r w:rsidRPr="00155D32">
              <w:rPr>
                <w:sz w:val="22"/>
                <w:szCs w:val="22"/>
              </w:rPr>
              <w:t>Noel Morrison</w:t>
            </w:r>
          </w:p>
        </w:tc>
      </w:tr>
    </w:tbl>
    <w:p w14:paraId="6571189A" w14:textId="77777777" w:rsidR="00547382" w:rsidRDefault="00547382" w:rsidP="00547382"/>
    <w:p w14:paraId="3EC9C135" w14:textId="77777777" w:rsidR="002F40B7" w:rsidRPr="009F4078" w:rsidRDefault="00C2091E" w:rsidP="009F4078">
      <w:pPr>
        <w:jc w:val="center"/>
        <w:rPr>
          <w:rFonts w:ascii="Arial" w:hAnsi="Arial" w:cs="Arial"/>
          <w:b/>
          <w:sz w:val="28"/>
          <w:szCs w:val="28"/>
        </w:rPr>
      </w:pPr>
      <w:r>
        <w:br w:type="page"/>
      </w:r>
      <w:r w:rsidR="002F40B7" w:rsidRPr="009F4078">
        <w:rPr>
          <w:rFonts w:ascii="Arial" w:hAnsi="Arial" w:cs="Arial"/>
          <w:b/>
          <w:sz w:val="28"/>
          <w:szCs w:val="28"/>
        </w:rPr>
        <w:lastRenderedPageBreak/>
        <w:t>Table of Contents</w:t>
      </w:r>
    </w:p>
    <w:p w14:paraId="5DFF951E" w14:textId="77777777" w:rsidR="007B00DE" w:rsidRDefault="0094329F">
      <w:pPr>
        <w:pStyle w:val="TOC1"/>
        <w:tabs>
          <w:tab w:val="left" w:pos="576"/>
          <w:tab w:val="right" w:leader="dot" w:pos="9350"/>
        </w:tabs>
        <w:rPr>
          <w:rFonts w:asciiTheme="minorHAnsi" w:eastAsiaTheme="minorEastAsia" w:hAnsiTheme="minorHAnsi" w:cstheme="minorBidi"/>
          <w:b w:val="0"/>
          <w:noProof/>
          <w:color w:val="auto"/>
          <w:sz w:val="22"/>
        </w:rPr>
      </w:pPr>
      <w:r>
        <w:rPr>
          <w:b w:val="0"/>
        </w:rPr>
        <w:fldChar w:fldCharType="begin"/>
      </w:r>
      <w:r>
        <w:rPr>
          <w:b w:val="0"/>
        </w:rPr>
        <w:instrText xml:space="preserve"> TOC \o "1-3" \h \z \u </w:instrText>
      </w:r>
      <w:r>
        <w:rPr>
          <w:b w:val="0"/>
        </w:rPr>
        <w:fldChar w:fldCharType="separate"/>
      </w:r>
      <w:hyperlink w:anchor="_Toc396141385" w:history="1">
        <w:r w:rsidR="007B00DE" w:rsidRPr="00750F3B">
          <w:rPr>
            <w:rStyle w:val="Hyperlink"/>
            <w:rFonts w:cs="Arial"/>
            <w:noProof/>
            <w:kern w:val="32"/>
            <w:lang w:eastAsia="zh-CN"/>
          </w:rPr>
          <w:t>1.</w:t>
        </w:r>
        <w:r w:rsidR="007B00DE">
          <w:rPr>
            <w:rFonts w:asciiTheme="minorHAnsi" w:eastAsiaTheme="minorEastAsia" w:hAnsiTheme="minorHAnsi" w:cstheme="minorBidi"/>
            <w:b w:val="0"/>
            <w:noProof/>
            <w:color w:val="auto"/>
            <w:sz w:val="22"/>
          </w:rPr>
          <w:tab/>
        </w:r>
        <w:r w:rsidR="007B00DE" w:rsidRPr="00750F3B">
          <w:rPr>
            <w:rStyle w:val="Hyperlink"/>
            <w:rFonts w:cs="Arial"/>
            <w:noProof/>
            <w:kern w:val="32"/>
            <w:lang w:eastAsia="zh-CN"/>
          </w:rPr>
          <w:t>Introduction</w:t>
        </w:r>
        <w:r w:rsidR="007B00DE">
          <w:rPr>
            <w:noProof/>
            <w:webHidden/>
          </w:rPr>
          <w:tab/>
        </w:r>
        <w:r w:rsidR="007B00DE">
          <w:rPr>
            <w:noProof/>
            <w:webHidden/>
          </w:rPr>
          <w:fldChar w:fldCharType="begin"/>
        </w:r>
        <w:r w:rsidR="007B00DE">
          <w:rPr>
            <w:noProof/>
            <w:webHidden/>
          </w:rPr>
          <w:instrText xml:space="preserve"> PAGEREF _Toc396141385 \h </w:instrText>
        </w:r>
        <w:r w:rsidR="007B00DE">
          <w:rPr>
            <w:noProof/>
            <w:webHidden/>
          </w:rPr>
        </w:r>
        <w:r w:rsidR="007B00DE">
          <w:rPr>
            <w:noProof/>
            <w:webHidden/>
          </w:rPr>
          <w:fldChar w:fldCharType="separate"/>
        </w:r>
        <w:r w:rsidR="007B00DE">
          <w:rPr>
            <w:noProof/>
            <w:webHidden/>
          </w:rPr>
          <w:t>1</w:t>
        </w:r>
        <w:r w:rsidR="007B00DE">
          <w:rPr>
            <w:noProof/>
            <w:webHidden/>
          </w:rPr>
          <w:fldChar w:fldCharType="end"/>
        </w:r>
      </w:hyperlink>
    </w:p>
    <w:p w14:paraId="310883A1" w14:textId="77777777" w:rsidR="007B00DE" w:rsidRDefault="007B00DE">
      <w:pPr>
        <w:pStyle w:val="TOC2"/>
        <w:rPr>
          <w:rFonts w:asciiTheme="minorHAnsi" w:eastAsiaTheme="minorEastAsia" w:hAnsiTheme="minorHAnsi" w:cstheme="minorBidi"/>
          <w:b w:val="0"/>
          <w:noProof/>
          <w:color w:val="auto"/>
          <w:sz w:val="22"/>
        </w:rPr>
      </w:pPr>
      <w:hyperlink w:anchor="_Toc396141386" w:history="1">
        <w:r w:rsidRPr="00750F3B">
          <w:rPr>
            <w:rStyle w:val="Hyperlink"/>
            <w:noProof/>
          </w:rPr>
          <w:t>1.1</w:t>
        </w:r>
        <w:r>
          <w:rPr>
            <w:rFonts w:asciiTheme="minorHAnsi" w:eastAsiaTheme="minorEastAsia" w:hAnsiTheme="minorHAnsi" w:cstheme="minorBidi"/>
            <w:b w:val="0"/>
            <w:noProof/>
            <w:color w:val="auto"/>
            <w:sz w:val="22"/>
          </w:rPr>
          <w:tab/>
        </w:r>
        <w:r w:rsidRPr="00750F3B">
          <w:rPr>
            <w:rStyle w:val="Hyperlink"/>
            <w:noProof/>
          </w:rPr>
          <w:t>Summary</w:t>
        </w:r>
        <w:r>
          <w:rPr>
            <w:noProof/>
            <w:webHidden/>
          </w:rPr>
          <w:tab/>
        </w:r>
        <w:r>
          <w:rPr>
            <w:noProof/>
            <w:webHidden/>
          </w:rPr>
          <w:fldChar w:fldCharType="begin"/>
        </w:r>
        <w:r>
          <w:rPr>
            <w:noProof/>
            <w:webHidden/>
          </w:rPr>
          <w:instrText xml:space="preserve"> PAGEREF _Toc396141386 \h </w:instrText>
        </w:r>
        <w:r>
          <w:rPr>
            <w:noProof/>
            <w:webHidden/>
          </w:rPr>
        </w:r>
        <w:r>
          <w:rPr>
            <w:noProof/>
            <w:webHidden/>
          </w:rPr>
          <w:fldChar w:fldCharType="separate"/>
        </w:r>
        <w:r>
          <w:rPr>
            <w:noProof/>
            <w:webHidden/>
          </w:rPr>
          <w:t>1</w:t>
        </w:r>
        <w:r>
          <w:rPr>
            <w:noProof/>
            <w:webHidden/>
          </w:rPr>
          <w:fldChar w:fldCharType="end"/>
        </w:r>
      </w:hyperlink>
    </w:p>
    <w:p w14:paraId="2EAE8843" w14:textId="77777777" w:rsidR="007B00DE" w:rsidRDefault="007B00DE">
      <w:pPr>
        <w:pStyle w:val="TOC2"/>
        <w:rPr>
          <w:rFonts w:asciiTheme="minorHAnsi" w:eastAsiaTheme="minorEastAsia" w:hAnsiTheme="minorHAnsi" w:cstheme="minorBidi"/>
          <w:b w:val="0"/>
          <w:noProof/>
          <w:color w:val="auto"/>
          <w:sz w:val="22"/>
        </w:rPr>
      </w:pPr>
      <w:hyperlink w:anchor="_Toc396141387" w:history="1">
        <w:r w:rsidRPr="00750F3B">
          <w:rPr>
            <w:rStyle w:val="Hyperlink"/>
            <w:noProof/>
          </w:rPr>
          <w:t>1.2</w:t>
        </w:r>
        <w:r>
          <w:rPr>
            <w:rFonts w:asciiTheme="minorHAnsi" w:eastAsiaTheme="minorEastAsia" w:hAnsiTheme="minorHAnsi" w:cstheme="minorBidi"/>
            <w:b w:val="0"/>
            <w:noProof/>
            <w:color w:val="auto"/>
            <w:sz w:val="22"/>
          </w:rPr>
          <w:tab/>
        </w:r>
        <w:r w:rsidRPr="00750F3B">
          <w:rPr>
            <w:rStyle w:val="Hyperlink"/>
            <w:noProof/>
          </w:rPr>
          <w:t>Purpose</w:t>
        </w:r>
        <w:r>
          <w:rPr>
            <w:noProof/>
            <w:webHidden/>
          </w:rPr>
          <w:tab/>
        </w:r>
        <w:r>
          <w:rPr>
            <w:noProof/>
            <w:webHidden/>
          </w:rPr>
          <w:fldChar w:fldCharType="begin"/>
        </w:r>
        <w:r>
          <w:rPr>
            <w:noProof/>
            <w:webHidden/>
          </w:rPr>
          <w:instrText xml:space="preserve"> PAGEREF _Toc396141387 \h </w:instrText>
        </w:r>
        <w:r>
          <w:rPr>
            <w:noProof/>
            <w:webHidden/>
          </w:rPr>
        </w:r>
        <w:r>
          <w:rPr>
            <w:noProof/>
            <w:webHidden/>
          </w:rPr>
          <w:fldChar w:fldCharType="separate"/>
        </w:r>
        <w:r>
          <w:rPr>
            <w:noProof/>
            <w:webHidden/>
          </w:rPr>
          <w:t>1</w:t>
        </w:r>
        <w:r>
          <w:rPr>
            <w:noProof/>
            <w:webHidden/>
          </w:rPr>
          <w:fldChar w:fldCharType="end"/>
        </w:r>
      </w:hyperlink>
    </w:p>
    <w:p w14:paraId="78AE44D5" w14:textId="77777777" w:rsidR="007B00DE" w:rsidRDefault="007B00DE">
      <w:pPr>
        <w:pStyle w:val="TOC2"/>
        <w:rPr>
          <w:rFonts w:asciiTheme="minorHAnsi" w:eastAsiaTheme="minorEastAsia" w:hAnsiTheme="minorHAnsi" w:cstheme="minorBidi"/>
          <w:b w:val="0"/>
          <w:noProof/>
          <w:color w:val="auto"/>
          <w:sz w:val="22"/>
        </w:rPr>
      </w:pPr>
      <w:hyperlink w:anchor="_Toc396141388" w:history="1">
        <w:r w:rsidRPr="00750F3B">
          <w:rPr>
            <w:rStyle w:val="Hyperlink"/>
            <w:noProof/>
          </w:rPr>
          <w:t>1.3</w:t>
        </w:r>
        <w:r>
          <w:rPr>
            <w:rFonts w:asciiTheme="minorHAnsi" w:eastAsiaTheme="minorEastAsia" w:hAnsiTheme="minorHAnsi" w:cstheme="minorBidi"/>
            <w:b w:val="0"/>
            <w:noProof/>
            <w:color w:val="auto"/>
            <w:sz w:val="22"/>
          </w:rPr>
          <w:tab/>
        </w:r>
        <w:r w:rsidRPr="00750F3B">
          <w:rPr>
            <w:rStyle w:val="Hyperlink"/>
            <w:noProof/>
          </w:rPr>
          <w:t>Scope</w:t>
        </w:r>
        <w:r>
          <w:rPr>
            <w:noProof/>
            <w:webHidden/>
          </w:rPr>
          <w:tab/>
        </w:r>
        <w:r>
          <w:rPr>
            <w:noProof/>
            <w:webHidden/>
          </w:rPr>
          <w:fldChar w:fldCharType="begin"/>
        </w:r>
        <w:r>
          <w:rPr>
            <w:noProof/>
            <w:webHidden/>
          </w:rPr>
          <w:instrText xml:space="preserve"> PAGEREF _Toc396141388 \h </w:instrText>
        </w:r>
        <w:r>
          <w:rPr>
            <w:noProof/>
            <w:webHidden/>
          </w:rPr>
        </w:r>
        <w:r>
          <w:rPr>
            <w:noProof/>
            <w:webHidden/>
          </w:rPr>
          <w:fldChar w:fldCharType="separate"/>
        </w:r>
        <w:r>
          <w:rPr>
            <w:noProof/>
            <w:webHidden/>
          </w:rPr>
          <w:t>1</w:t>
        </w:r>
        <w:r>
          <w:rPr>
            <w:noProof/>
            <w:webHidden/>
          </w:rPr>
          <w:fldChar w:fldCharType="end"/>
        </w:r>
      </w:hyperlink>
    </w:p>
    <w:p w14:paraId="50939F0E" w14:textId="77777777" w:rsidR="007B00DE" w:rsidRDefault="007B00DE">
      <w:pPr>
        <w:pStyle w:val="TOC2"/>
        <w:rPr>
          <w:rFonts w:asciiTheme="minorHAnsi" w:eastAsiaTheme="minorEastAsia" w:hAnsiTheme="minorHAnsi" w:cstheme="minorBidi"/>
          <w:b w:val="0"/>
          <w:noProof/>
          <w:color w:val="auto"/>
          <w:sz w:val="22"/>
        </w:rPr>
      </w:pPr>
      <w:hyperlink w:anchor="_Toc396141389" w:history="1">
        <w:r w:rsidRPr="00750F3B">
          <w:rPr>
            <w:rStyle w:val="Hyperlink"/>
            <w:noProof/>
          </w:rPr>
          <w:t>1.4</w:t>
        </w:r>
        <w:r>
          <w:rPr>
            <w:rFonts w:asciiTheme="minorHAnsi" w:eastAsiaTheme="minorEastAsia" w:hAnsiTheme="minorHAnsi" w:cstheme="minorBidi"/>
            <w:b w:val="0"/>
            <w:noProof/>
            <w:color w:val="auto"/>
            <w:sz w:val="22"/>
          </w:rPr>
          <w:tab/>
        </w:r>
        <w:r w:rsidRPr="00750F3B">
          <w:rPr>
            <w:rStyle w:val="Hyperlink"/>
            <w:noProof/>
          </w:rPr>
          <w:t>Related Documents and Agreements</w:t>
        </w:r>
        <w:r>
          <w:rPr>
            <w:noProof/>
            <w:webHidden/>
          </w:rPr>
          <w:tab/>
        </w:r>
        <w:r>
          <w:rPr>
            <w:noProof/>
            <w:webHidden/>
          </w:rPr>
          <w:fldChar w:fldCharType="begin"/>
        </w:r>
        <w:r>
          <w:rPr>
            <w:noProof/>
            <w:webHidden/>
          </w:rPr>
          <w:instrText xml:space="preserve"> PAGEREF _Toc396141389 \h </w:instrText>
        </w:r>
        <w:r>
          <w:rPr>
            <w:noProof/>
            <w:webHidden/>
          </w:rPr>
        </w:r>
        <w:r>
          <w:rPr>
            <w:noProof/>
            <w:webHidden/>
          </w:rPr>
          <w:fldChar w:fldCharType="separate"/>
        </w:r>
        <w:r>
          <w:rPr>
            <w:noProof/>
            <w:webHidden/>
          </w:rPr>
          <w:t>1</w:t>
        </w:r>
        <w:r>
          <w:rPr>
            <w:noProof/>
            <w:webHidden/>
          </w:rPr>
          <w:fldChar w:fldCharType="end"/>
        </w:r>
      </w:hyperlink>
    </w:p>
    <w:p w14:paraId="4A49C9B5" w14:textId="77777777" w:rsidR="007B00DE" w:rsidRDefault="007B00DE">
      <w:pPr>
        <w:pStyle w:val="TOC3"/>
        <w:rPr>
          <w:rFonts w:asciiTheme="minorHAnsi" w:eastAsiaTheme="minorEastAsia" w:hAnsiTheme="minorHAnsi" w:cstheme="minorBidi"/>
          <w:b w:val="0"/>
          <w:noProof/>
          <w:color w:val="auto"/>
          <w:sz w:val="22"/>
        </w:rPr>
      </w:pPr>
      <w:hyperlink w:anchor="_Toc396141390" w:history="1">
        <w:r w:rsidRPr="00750F3B">
          <w:rPr>
            <w:rStyle w:val="Hyperlink"/>
            <w:noProof/>
          </w:rPr>
          <w:t>1.4.1</w:t>
        </w:r>
        <w:r>
          <w:rPr>
            <w:rFonts w:asciiTheme="minorHAnsi" w:eastAsiaTheme="minorEastAsia" w:hAnsiTheme="minorHAnsi" w:cstheme="minorBidi"/>
            <w:b w:val="0"/>
            <w:noProof/>
            <w:color w:val="auto"/>
            <w:sz w:val="22"/>
          </w:rPr>
          <w:tab/>
        </w:r>
        <w:r w:rsidRPr="00750F3B">
          <w:rPr>
            <w:rStyle w:val="Hyperlink"/>
            <w:noProof/>
          </w:rPr>
          <w:t>Memorandum of Understanding (MOU)</w:t>
        </w:r>
        <w:r>
          <w:rPr>
            <w:noProof/>
            <w:webHidden/>
          </w:rPr>
          <w:tab/>
        </w:r>
        <w:r>
          <w:rPr>
            <w:noProof/>
            <w:webHidden/>
          </w:rPr>
          <w:fldChar w:fldCharType="begin"/>
        </w:r>
        <w:r>
          <w:rPr>
            <w:noProof/>
            <w:webHidden/>
          </w:rPr>
          <w:instrText xml:space="preserve"> PAGEREF _Toc396141390 \h </w:instrText>
        </w:r>
        <w:r>
          <w:rPr>
            <w:noProof/>
            <w:webHidden/>
          </w:rPr>
        </w:r>
        <w:r>
          <w:rPr>
            <w:noProof/>
            <w:webHidden/>
          </w:rPr>
          <w:fldChar w:fldCharType="separate"/>
        </w:r>
        <w:r>
          <w:rPr>
            <w:noProof/>
            <w:webHidden/>
          </w:rPr>
          <w:t>1</w:t>
        </w:r>
        <w:r>
          <w:rPr>
            <w:noProof/>
            <w:webHidden/>
          </w:rPr>
          <w:fldChar w:fldCharType="end"/>
        </w:r>
      </w:hyperlink>
    </w:p>
    <w:p w14:paraId="0BCBF4A2" w14:textId="77777777" w:rsidR="007B00DE" w:rsidRDefault="007B00DE">
      <w:pPr>
        <w:pStyle w:val="TOC3"/>
        <w:rPr>
          <w:rFonts w:asciiTheme="minorHAnsi" w:eastAsiaTheme="minorEastAsia" w:hAnsiTheme="minorHAnsi" w:cstheme="minorBidi"/>
          <w:b w:val="0"/>
          <w:noProof/>
          <w:color w:val="auto"/>
          <w:sz w:val="22"/>
        </w:rPr>
      </w:pPr>
      <w:hyperlink w:anchor="_Toc396141391" w:history="1">
        <w:r w:rsidRPr="00750F3B">
          <w:rPr>
            <w:rStyle w:val="Hyperlink"/>
            <w:noProof/>
          </w:rPr>
          <w:t>1.4.2</w:t>
        </w:r>
        <w:r>
          <w:rPr>
            <w:rFonts w:asciiTheme="minorHAnsi" w:eastAsiaTheme="minorEastAsia" w:hAnsiTheme="minorHAnsi" w:cstheme="minorBidi"/>
            <w:b w:val="0"/>
            <w:noProof/>
            <w:color w:val="auto"/>
            <w:sz w:val="22"/>
          </w:rPr>
          <w:tab/>
        </w:r>
        <w:r w:rsidRPr="00750F3B">
          <w:rPr>
            <w:rStyle w:val="Hyperlink"/>
            <w:noProof/>
          </w:rPr>
          <w:t>Service Level Agreement (SLA)</w:t>
        </w:r>
        <w:r>
          <w:rPr>
            <w:noProof/>
            <w:webHidden/>
          </w:rPr>
          <w:tab/>
        </w:r>
        <w:r>
          <w:rPr>
            <w:noProof/>
            <w:webHidden/>
          </w:rPr>
          <w:fldChar w:fldCharType="begin"/>
        </w:r>
        <w:r>
          <w:rPr>
            <w:noProof/>
            <w:webHidden/>
          </w:rPr>
          <w:instrText xml:space="preserve"> PAGEREF _Toc396141391 \h </w:instrText>
        </w:r>
        <w:r>
          <w:rPr>
            <w:noProof/>
            <w:webHidden/>
          </w:rPr>
        </w:r>
        <w:r>
          <w:rPr>
            <w:noProof/>
            <w:webHidden/>
          </w:rPr>
          <w:fldChar w:fldCharType="separate"/>
        </w:r>
        <w:r>
          <w:rPr>
            <w:noProof/>
            <w:webHidden/>
          </w:rPr>
          <w:t>2</w:t>
        </w:r>
        <w:r>
          <w:rPr>
            <w:noProof/>
            <w:webHidden/>
          </w:rPr>
          <w:fldChar w:fldCharType="end"/>
        </w:r>
      </w:hyperlink>
    </w:p>
    <w:p w14:paraId="2A749018" w14:textId="77777777" w:rsidR="007B00DE" w:rsidRDefault="007B00DE">
      <w:pPr>
        <w:pStyle w:val="TOC3"/>
        <w:rPr>
          <w:rFonts w:asciiTheme="minorHAnsi" w:eastAsiaTheme="minorEastAsia" w:hAnsiTheme="minorHAnsi" w:cstheme="minorBidi"/>
          <w:b w:val="0"/>
          <w:noProof/>
          <w:color w:val="auto"/>
          <w:sz w:val="22"/>
        </w:rPr>
      </w:pPr>
      <w:hyperlink w:anchor="_Toc396141392" w:history="1">
        <w:r w:rsidRPr="00750F3B">
          <w:rPr>
            <w:rStyle w:val="Hyperlink"/>
            <w:noProof/>
          </w:rPr>
          <w:t>1.4.3</w:t>
        </w:r>
        <w:r>
          <w:rPr>
            <w:rFonts w:asciiTheme="minorHAnsi" w:eastAsiaTheme="minorEastAsia" w:hAnsiTheme="minorHAnsi" w:cstheme="minorBidi"/>
            <w:b w:val="0"/>
            <w:noProof/>
            <w:color w:val="auto"/>
            <w:sz w:val="22"/>
          </w:rPr>
          <w:tab/>
        </w:r>
        <w:r w:rsidRPr="00750F3B">
          <w:rPr>
            <w:rStyle w:val="Hyperlink"/>
            <w:noProof/>
          </w:rPr>
          <w:t>Service Level Requirements (SLR)</w:t>
        </w:r>
        <w:r>
          <w:rPr>
            <w:noProof/>
            <w:webHidden/>
          </w:rPr>
          <w:tab/>
        </w:r>
        <w:r>
          <w:rPr>
            <w:noProof/>
            <w:webHidden/>
          </w:rPr>
          <w:fldChar w:fldCharType="begin"/>
        </w:r>
        <w:r>
          <w:rPr>
            <w:noProof/>
            <w:webHidden/>
          </w:rPr>
          <w:instrText xml:space="preserve"> PAGEREF _Toc396141392 \h </w:instrText>
        </w:r>
        <w:r>
          <w:rPr>
            <w:noProof/>
            <w:webHidden/>
          </w:rPr>
        </w:r>
        <w:r>
          <w:rPr>
            <w:noProof/>
            <w:webHidden/>
          </w:rPr>
          <w:fldChar w:fldCharType="separate"/>
        </w:r>
        <w:r>
          <w:rPr>
            <w:noProof/>
            <w:webHidden/>
          </w:rPr>
          <w:t>2</w:t>
        </w:r>
        <w:r>
          <w:rPr>
            <w:noProof/>
            <w:webHidden/>
          </w:rPr>
          <w:fldChar w:fldCharType="end"/>
        </w:r>
      </w:hyperlink>
    </w:p>
    <w:p w14:paraId="54C8A6C2" w14:textId="77777777" w:rsidR="007B00DE" w:rsidRDefault="007B00DE">
      <w:pPr>
        <w:pStyle w:val="TOC3"/>
        <w:rPr>
          <w:rFonts w:asciiTheme="minorHAnsi" w:eastAsiaTheme="minorEastAsia" w:hAnsiTheme="minorHAnsi" w:cstheme="minorBidi"/>
          <w:b w:val="0"/>
          <w:noProof/>
          <w:color w:val="auto"/>
          <w:sz w:val="22"/>
        </w:rPr>
      </w:pPr>
      <w:hyperlink w:anchor="_Toc396141393" w:history="1">
        <w:r w:rsidRPr="00750F3B">
          <w:rPr>
            <w:rStyle w:val="Hyperlink"/>
            <w:noProof/>
          </w:rPr>
          <w:t>1.4.4</w:t>
        </w:r>
        <w:r>
          <w:rPr>
            <w:rFonts w:asciiTheme="minorHAnsi" w:eastAsiaTheme="minorEastAsia" w:hAnsiTheme="minorHAnsi" w:cstheme="minorBidi"/>
            <w:b w:val="0"/>
            <w:noProof/>
            <w:color w:val="auto"/>
            <w:sz w:val="22"/>
          </w:rPr>
          <w:tab/>
        </w:r>
        <w:r w:rsidRPr="00750F3B">
          <w:rPr>
            <w:rStyle w:val="Hyperlink"/>
            <w:noProof/>
          </w:rPr>
          <w:t>Operational Level Agreement (OLA)</w:t>
        </w:r>
        <w:r>
          <w:rPr>
            <w:noProof/>
            <w:webHidden/>
          </w:rPr>
          <w:tab/>
        </w:r>
        <w:r>
          <w:rPr>
            <w:noProof/>
            <w:webHidden/>
          </w:rPr>
          <w:fldChar w:fldCharType="begin"/>
        </w:r>
        <w:r>
          <w:rPr>
            <w:noProof/>
            <w:webHidden/>
          </w:rPr>
          <w:instrText xml:space="preserve"> PAGEREF _Toc396141393 \h </w:instrText>
        </w:r>
        <w:r>
          <w:rPr>
            <w:noProof/>
            <w:webHidden/>
          </w:rPr>
        </w:r>
        <w:r>
          <w:rPr>
            <w:noProof/>
            <w:webHidden/>
          </w:rPr>
          <w:fldChar w:fldCharType="separate"/>
        </w:r>
        <w:r>
          <w:rPr>
            <w:noProof/>
            <w:webHidden/>
          </w:rPr>
          <w:t>2</w:t>
        </w:r>
        <w:r>
          <w:rPr>
            <w:noProof/>
            <w:webHidden/>
          </w:rPr>
          <w:fldChar w:fldCharType="end"/>
        </w:r>
      </w:hyperlink>
    </w:p>
    <w:p w14:paraId="30B2499A" w14:textId="77777777" w:rsidR="007B00DE" w:rsidRDefault="007B00DE">
      <w:pPr>
        <w:pStyle w:val="TOC3"/>
        <w:rPr>
          <w:rFonts w:asciiTheme="minorHAnsi" w:eastAsiaTheme="minorEastAsia" w:hAnsiTheme="minorHAnsi" w:cstheme="minorBidi"/>
          <w:b w:val="0"/>
          <w:noProof/>
          <w:color w:val="auto"/>
          <w:sz w:val="22"/>
        </w:rPr>
      </w:pPr>
      <w:hyperlink w:anchor="_Toc396141394" w:history="1">
        <w:r w:rsidRPr="00750F3B">
          <w:rPr>
            <w:rStyle w:val="Hyperlink"/>
            <w:noProof/>
          </w:rPr>
          <w:t>1.4.5</w:t>
        </w:r>
        <w:r>
          <w:rPr>
            <w:rFonts w:asciiTheme="minorHAnsi" w:eastAsiaTheme="minorEastAsia" w:hAnsiTheme="minorHAnsi" w:cstheme="minorBidi"/>
            <w:b w:val="0"/>
            <w:noProof/>
            <w:color w:val="auto"/>
            <w:sz w:val="22"/>
          </w:rPr>
          <w:tab/>
        </w:r>
        <w:r w:rsidRPr="00750F3B">
          <w:rPr>
            <w:rStyle w:val="Hyperlink"/>
            <w:noProof/>
          </w:rPr>
          <w:t>Operations and Maintenance Plan (O&amp;M)</w:t>
        </w:r>
        <w:r>
          <w:rPr>
            <w:noProof/>
            <w:webHidden/>
          </w:rPr>
          <w:tab/>
        </w:r>
        <w:r>
          <w:rPr>
            <w:noProof/>
            <w:webHidden/>
          </w:rPr>
          <w:fldChar w:fldCharType="begin"/>
        </w:r>
        <w:r>
          <w:rPr>
            <w:noProof/>
            <w:webHidden/>
          </w:rPr>
          <w:instrText xml:space="preserve"> PAGEREF _Toc396141394 \h </w:instrText>
        </w:r>
        <w:r>
          <w:rPr>
            <w:noProof/>
            <w:webHidden/>
          </w:rPr>
        </w:r>
        <w:r>
          <w:rPr>
            <w:noProof/>
            <w:webHidden/>
          </w:rPr>
          <w:fldChar w:fldCharType="separate"/>
        </w:r>
        <w:r>
          <w:rPr>
            <w:noProof/>
            <w:webHidden/>
          </w:rPr>
          <w:t>2</w:t>
        </w:r>
        <w:r>
          <w:rPr>
            <w:noProof/>
            <w:webHidden/>
          </w:rPr>
          <w:fldChar w:fldCharType="end"/>
        </w:r>
      </w:hyperlink>
    </w:p>
    <w:p w14:paraId="42BE6CB7" w14:textId="77777777" w:rsidR="007B00DE" w:rsidRDefault="007B00DE">
      <w:pPr>
        <w:pStyle w:val="TOC3"/>
        <w:rPr>
          <w:rFonts w:asciiTheme="minorHAnsi" w:eastAsiaTheme="minorEastAsia" w:hAnsiTheme="minorHAnsi" w:cstheme="minorBidi"/>
          <w:b w:val="0"/>
          <w:noProof/>
          <w:color w:val="auto"/>
          <w:sz w:val="22"/>
        </w:rPr>
      </w:pPr>
      <w:hyperlink w:anchor="_Toc396141395" w:history="1">
        <w:r w:rsidRPr="00750F3B">
          <w:rPr>
            <w:rStyle w:val="Hyperlink"/>
            <w:noProof/>
          </w:rPr>
          <w:t>1.4.6</w:t>
        </w:r>
        <w:r>
          <w:rPr>
            <w:rFonts w:asciiTheme="minorHAnsi" w:eastAsiaTheme="minorEastAsia" w:hAnsiTheme="minorHAnsi" w:cstheme="minorBidi"/>
            <w:b w:val="0"/>
            <w:noProof/>
            <w:color w:val="auto"/>
            <w:sz w:val="22"/>
          </w:rPr>
          <w:tab/>
        </w:r>
        <w:r w:rsidRPr="00750F3B">
          <w:rPr>
            <w:rStyle w:val="Hyperlink"/>
            <w:noProof/>
          </w:rPr>
          <w:t>Underpinning Contract</w:t>
        </w:r>
        <w:r>
          <w:rPr>
            <w:noProof/>
            <w:webHidden/>
          </w:rPr>
          <w:tab/>
        </w:r>
        <w:r>
          <w:rPr>
            <w:noProof/>
            <w:webHidden/>
          </w:rPr>
          <w:fldChar w:fldCharType="begin"/>
        </w:r>
        <w:r>
          <w:rPr>
            <w:noProof/>
            <w:webHidden/>
          </w:rPr>
          <w:instrText xml:space="preserve"> PAGEREF _Toc396141395 \h </w:instrText>
        </w:r>
        <w:r>
          <w:rPr>
            <w:noProof/>
            <w:webHidden/>
          </w:rPr>
        </w:r>
        <w:r>
          <w:rPr>
            <w:noProof/>
            <w:webHidden/>
          </w:rPr>
          <w:fldChar w:fldCharType="separate"/>
        </w:r>
        <w:r>
          <w:rPr>
            <w:noProof/>
            <w:webHidden/>
          </w:rPr>
          <w:t>2</w:t>
        </w:r>
        <w:r>
          <w:rPr>
            <w:noProof/>
            <w:webHidden/>
          </w:rPr>
          <w:fldChar w:fldCharType="end"/>
        </w:r>
      </w:hyperlink>
    </w:p>
    <w:p w14:paraId="1E5D852B" w14:textId="77777777" w:rsidR="007B00DE" w:rsidRDefault="007B00DE">
      <w:pPr>
        <w:pStyle w:val="TOC2"/>
        <w:rPr>
          <w:rFonts w:asciiTheme="minorHAnsi" w:eastAsiaTheme="minorEastAsia" w:hAnsiTheme="minorHAnsi" w:cstheme="minorBidi"/>
          <w:b w:val="0"/>
          <w:noProof/>
          <w:color w:val="auto"/>
          <w:sz w:val="22"/>
        </w:rPr>
      </w:pPr>
      <w:hyperlink w:anchor="_Toc396141396" w:history="1">
        <w:r w:rsidRPr="00750F3B">
          <w:rPr>
            <w:rStyle w:val="Hyperlink"/>
            <w:noProof/>
          </w:rPr>
          <w:t>1.5</w:t>
        </w:r>
        <w:r>
          <w:rPr>
            <w:rFonts w:asciiTheme="minorHAnsi" w:eastAsiaTheme="minorEastAsia" w:hAnsiTheme="minorHAnsi" w:cstheme="minorBidi"/>
            <w:b w:val="0"/>
            <w:noProof/>
            <w:color w:val="auto"/>
            <w:sz w:val="22"/>
          </w:rPr>
          <w:tab/>
        </w:r>
        <w:r w:rsidRPr="00750F3B">
          <w:rPr>
            <w:rStyle w:val="Hyperlink"/>
            <w:noProof/>
          </w:rPr>
          <w:t>Section Summary</w:t>
        </w:r>
        <w:r>
          <w:rPr>
            <w:noProof/>
            <w:webHidden/>
          </w:rPr>
          <w:tab/>
        </w:r>
        <w:r>
          <w:rPr>
            <w:noProof/>
            <w:webHidden/>
          </w:rPr>
          <w:fldChar w:fldCharType="begin"/>
        </w:r>
        <w:r>
          <w:rPr>
            <w:noProof/>
            <w:webHidden/>
          </w:rPr>
          <w:instrText xml:space="preserve"> PAGEREF _Toc396141396 \h </w:instrText>
        </w:r>
        <w:r>
          <w:rPr>
            <w:noProof/>
            <w:webHidden/>
          </w:rPr>
        </w:r>
        <w:r>
          <w:rPr>
            <w:noProof/>
            <w:webHidden/>
          </w:rPr>
          <w:fldChar w:fldCharType="separate"/>
        </w:r>
        <w:r>
          <w:rPr>
            <w:noProof/>
            <w:webHidden/>
          </w:rPr>
          <w:t>3</w:t>
        </w:r>
        <w:r>
          <w:rPr>
            <w:noProof/>
            <w:webHidden/>
          </w:rPr>
          <w:fldChar w:fldCharType="end"/>
        </w:r>
      </w:hyperlink>
    </w:p>
    <w:p w14:paraId="04CA908D" w14:textId="77777777" w:rsidR="007B00DE" w:rsidRDefault="007B00DE">
      <w:pPr>
        <w:pStyle w:val="TOC1"/>
        <w:tabs>
          <w:tab w:val="left" w:pos="576"/>
          <w:tab w:val="right" w:leader="dot" w:pos="9350"/>
        </w:tabs>
        <w:rPr>
          <w:rFonts w:asciiTheme="minorHAnsi" w:eastAsiaTheme="minorEastAsia" w:hAnsiTheme="minorHAnsi" w:cstheme="minorBidi"/>
          <w:b w:val="0"/>
          <w:noProof/>
          <w:color w:val="auto"/>
          <w:sz w:val="22"/>
        </w:rPr>
      </w:pPr>
      <w:hyperlink w:anchor="_Toc396141397" w:history="1">
        <w:r w:rsidRPr="00750F3B">
          <w:rPr>
            <w:rStyle w:val="Hyperlink"/>
            <w:noProof/>
          </w:rPr>
          <w:t>2.</w:t>
        </w:r>
        <w:r>
          <w:rPr>
            <w:rFonts w:asciiTheme="minorHAnsi" w:eastAsiaTheme="minorEastAsia" w:hAnsiTheme="minorHAnsi" w:cstheme="minorBidi"/>
            <w:b w:val="0"/>
            <w:noProof/>
            <w:color w:val="auto"/>
            <w:sz w:val="22"/>
          </w:rPr>
          <w:tab/>
        </w:r>
        <w:r w:rsidRPr="00750F3B">
          <w:rPr>
            <w:rStyle w:val="Hyperlink"/>
            <w:noProof/>
          </w:rPr>
          <w:t>System Business and Operational Description</w:t>
        </w:r>
        <w:r>
          <w:rPr>
            <w:noProof/>
            <w:webHidden/>
          </w:rPr>
          <w:tab/>
        </w:r>
        <w:r>
          <w:rPr>
            <w:noProof/>
            <w:webHidden/>
          </w:rPr>
          <w:fldChar w:fldCharType="begin"/>
        </w:r>
        <w:r>
          <w:rPr>
            <w:noProof/>
            <w:webHidden/>
          </w:rPr>
          <w:instrText xml:space="preserve"> PAGEREF _Toc396141397 \h </w:instrText>
        </w:r>
        <w:r>
          <w:rPr>
            <w:noProof/>
            <w:webHidden/>
          </w:rPr>
        </w:r>
        <w:r>
          <w:rPr>
            <w:noProof/>
            <w:webHidden/>
          </w:rPr>
          <w:fldChar w:fldCharType="separate"/>
        </w:r>
        <w:r>
          <w:rPr>
            <w:noProof/>
            <w:webHidden/>
          </w:rPr>
          <w:t>3</w:t>
        </w:r>
        <w:r>
          <w:rPr>
            <w:noProof/>
            <w:webHidden/>
          </w:rPr>
          <w:fldChar w:fldCharType="end"/>
        </w:r>
      </w:hyperlink>
    </w:p>
    <w:p w14:paraId="6A182119" w14:textId="77777777" w:rsidR="007B00DE" w:rsidRDefault="007B00DE">
      <w:pPr>
        <w:pStyle w:val="TOC2"/>
        <w:rPr>
          <w:rFonts w:asciiTheme="minorHAnsi" w:eastAsiaTheme="minorEastAsia" w:hAnsiTheme="minorHAnsi" w:cstheme="minorBidi"/>
          <w:b w:val="0"/>
          <w:noProof/>
          <w:color w:val="auto"/>
          <w:sz w:val="22"/>
        </w:rPr>
      </w:pPr>
      <w:hyperlink w:anchor="_Toc396141398" w:history="1">
        <w:r w:rsidRPr="00750F3B">
          <w:rPr>
            <w:rStyle w:val="Hyperlink"/>
            <w:noProof/>
          </w:rPr>
          <w:t>2.1</w:t>
        </w:r>
        <w:r>
          <w:rPr>
            <w:rFonts w:asciiTheme="minorHAnsi" w:eastAsiaTheme="minorEastAsia" w:hAnsiTheme="minorHAnsi" w:cstheme="minorBidi"/>
            <w:b w:val="0"/>
            <w:noProof/>
            <w:color w:val="auto"/>
            <w:sz w:val="22"/>
          </w:rPr>
          <w:tab/>
        </w:r>
        <w:r w:rsidRPr="00750F3B">
          <w:rPr>
            <w:rStyle w:val="Hyperlink"/>
            <w:noProof/>
          </w:rPr>
          <w:t>Operational Priority and Service Level</w:t>
        </w:r>
        <w:r>
          <w:rPr>
            <w:noProof/>
            <w:webHidden/>
          </w:rPr>
          <w:tab/>
        </w:r>
        <w:r>
          <w:rPr>
            <w:noProof/>
            <w:webHidden/>
          </w:rPr>
          <w:fldChar w:fldCharType="begin"/>
        </w:r>
        <w:r>
          <w:rPr>
            <w:noProof/>
            <w:webHidden/>
          </w:rPr>
          <w:instrText xml:space="preserve"> PAGEREF _Toc396141398 \h </w:instrText>
        </w:r>
        <w:r>
          <w:rPr>
            <w:noProof/>
            <w:webHidden/>
          </w:rPr>
        </w:r>
        <w:r>
          <w:rPr>
            <w:noProof/>
            <w:webHidden/>
          </w:rPr>
          <w:fldChar w:fldCharType="separate"/>
        </w:r>
        <w:r>
          <w:rPr>
            <w:noProof/>
            <w:webHidden/>
          </w:rPr>
          <w:t>4</w:t>
        </w:r>
        <w:r>
          <w:rPr>
            <w:noProof/>
            <w:webHidden/>
          </w:rPr>
          <w:fldChar w:fldCharType="end"/>
        </w:r>
      </w:hyperlink>
    </w:p>
    <w:p w14:paraId="3ABABEE8" w14:textId="77777777" w:rsidR="007B00DE" w:rsidRDefault="007B00DE">
      <w:pPr>
        <w:pStyle w:val="TOC2"/>
        <w:rPr>
          <w:rFonts w:asciiTheme="minorHAnsi" w:eastAsiaTheme="minorEastAsia" w:hAnsiTheme="minorHAnsi" w:cstheme="minorBidi"/>
          <w:b w:val="0"/>
          <w:noProof/>
          <w:color w:val="auto"/>
          <w:sz w:val="22"/>
        </w:rPr>
      </w:pPr>
      <w:hyperlink w:anchor="_Toc396141399" w:history="1">
        <w:r w:rsidRPr="00750F3B">
          <w:rPr>
            <w:rStyle w:val="Hyperlink"/>
            <w:noProof/>
          </w:rPr>
          <w:t>2.2</w:t>
        </w:r>
        <w:r>
          <w:rPr>
            <w:rFonts w:asciiTheme="minorHAnsi" w:eastAsiaTheme="minorEastAsia" w:hAnsiTheme="minorHAnsi" w:cstheme="minorBidi"/>
            <w:b w:val="0"/>
            <w:noProof/>
            <w:color w:val="auto"/>
            <w:sz w:val="22"/>
          </w:rPr>
          <w:tab/>
        </w:r>
        <w:r w:rsidRPr="00750F3B">
          <w:rPr>
            <w:rStyle w:val="Hyperlink"/>
            <w:noProof/>
          </w:rPr>
          <w:t>Logical System Description</w:t>
        </w:r>
        <w:r>
          <w:rPr>
            <w:noProof/>
            <w:webHidden/>
          </w:rPr>
          <w:tab/>
        </w:r>
        <w:r>
          <w:rPr>
            <w:noProof/>
            <w:webHidden/>
          </w:rPr>
          <w:fldChar w:fldCharType="begin"/>
        </w:r>
        <w:r>
          <w:rPr>
            <w:noProof/>
            <w:webHidden/>
          </w:rPr>
          <w:instrText xml:space="preserve"> PAGEREF _Toc396141399 \h </w:instrText>
        </w:r>
        <w:r>
          <w:rPr>
            <w:noProof/>
            <w:webHidden/>
          </w:rPr>
        </w:r>
        <w:r>
          <w:rPr>
            <w:noProof/>
            <w:webHidden/>
          </w:rPr>
          <w:fldChar w:fldCharType="separate"/>
        </w:r>
        <w:r>
          <w:rPr>
            <w:noProof/>
            <w:webHidden/>
          </w:rPr>
          <w:t>4</w:t>
        </w:r>
        <w:r>
          <w:rPr>
            <w:noProof/>
            <w:webHidden/>
          </w:rPr>
          <w:fldChar w:fldCharType="end"/>
        </w:r>
      </w:hyperlink>
    </w:p>
    <w:p w14:paraId="293AA9AB" w14:textId="77777777" w:rsidR="007B00DE" w:rsidRDefault="007B00DE">
      <w:pPr>
        <w:pStyle w:val="TOC2"/>
        <w:rPr>
          <w:rFonts w:asciiTheme="minorHAnsi" w:eastAsiaTheme="minorEastAsia" w:hAnsiTheme="minorHAnsi" w:cstheme="minorBidi"/>
          <w:b w:val="0"/>
          <w:noProof/>
          <w:color w:val="auto"/>
          <w:sz w:val="22"/>
        </w:rPr>
      </w:pPr>
      <w:hyperlink w:anchor="_Toc396141400" w:history="1">
        <w:r w:rsidRPr="00750F3B">
          <w:rPr>
            <w:rStyle w:val="Hyperlink"/>
            <w:noProof/>
          </w:rPr>
          <w:t>2.3</w:t>
        </w:r>
        <w:r>
          <w:rPr>
            <w:rFonts w:asciiTheme="minorHAnsi" w:eastAsiaTheme="minorEastAsia" w:hAnsiTheme="minorHAnsi" w:cstheme="minorBidi"/>
            <w:b w:val="0"/>
            <w:noProof/>
            <w:color w:val="auto"/>
            <w:sz w:val="22"/>
          </w:rPr>
          <w:tab/>
        </w:r>
        <w:r w:rsidRPr="00750F3B">
          <w:rPr>
            <w:rStyle w:val="Hyperlink"/>
            <w:noProof/>
          </w:rPr>
          <w:t>Physical System Description</w:t>
        </w:r>
        <w:r>
          <w:rPr>
            <w:noProof/>
            <w:webHidden/>
          </w:rPr>
          <w:tab/>
        </w:r>
        <w:r>
          <w:rPr>
            <w:noProof/>
            <w:webHidden/>
          </w:rPr>
          <w:fldChar w:fldCharType="begin"/>
        </w:r>
        <w:r>
          <w:rPr>
            <w:noProof/>
            <w:webHidden/>
          </w:rPr>
          <w:instrText xml:space="preserve"> PAGEREF _Toc396141400 \h </w:instrText>
        </w:r>
        <w:r>
          <w:rPr>
            <w:noProof/>
            <w:webHidden/>
          </w:rPr>
        </w:r>
        <w:r>
          <w:rPr>
            <w:noProof/>
            <w:webHidden/>
          </w:rPr>
          <w:fldChar w:fldCharType="separate"/>
        </w:r>
        <w:r>
          <w:rPr>
            <w:noProof/>
            <w:webHidden/>
          </w:rPr>
          <w:t>4</w:t>
        </w:r>
        <w:r>
          <w:rPr>
            <w:noProof/>
            <w:webHidden/>
          </w:rPr>
          <w:fldChar w:fldCharType="end"/>
        </w:r>
      </w:hyperlink>
    </w:p>
    <w:p w14:paraId="4A8BC15D" w14:textId="77777777" w:rsidR="007B00DE" w:rsidRDefault="007B00DE">
      <w:pPr>
        <w:pStyle w:val="TOC2"/>
        <w:rPr>
          <w:rFonts w:asciiTheme="minorHAnsi" w:eastAsiaTheme="minorEastAsia" w:hAnsiTheme="minorHAnsi" w:cstheme="minorBidi"/>
          <w:b w:val="0"/>
          <w:noProof/>
          <w:color w:val="auto"/>
          <w:sz w:val="22"/>
        </w:rPr>
      </w:pPr>
      <w:hyperlink w:anchor="_Toc396141401" w:history="1">
        <w:r w:rsidRPr="00750F3B">
          <w:rPr>
            <w:rStyle w:val="Hyperlink"/>
            <w:noProof/>
          </w:rPr>
          <w:t>2.4</w:t>
        </w:r>
        <w:r>
          <w:rPr>
            <w:rFonts w:asciiTheme="minorHAnsi" w:eastAsiaTheme="minorEastAsia" w:hAnsiTheme="minorHAnsi" w:cstheme="minorBidi"/>
            <w:b w:val="0"/>
            <w:noProof/>
            <w:color w:val="auto"/>
            <w:sz w:val="22"/>
          </w:rPr>
          <w:tab/>
        </w:r>
        <w:r w:rsidRPr="00750F3B">
          <w:rPr>
            <w:rStyle w:val="Hyperlink"/>
            <w:noProof/>
          </w:rPr>
          <w:t>Software Description</w:t>
        </w:r>
        <w:r>
          <w:rPr>
            <w:noProof/>
            <w:webHidden/>
          </w:rPr>
          <w:tab/>
        </w:r>
        <w:r>
          <w:rPr>
            <w:noProof/>
            <w:webHidden/>
          </w:rPr>
          <w:fldChar w:fldCharType="begin"/>
        </w:r>
        <w:r>
          <w:rPr>
            <w:noProof/>
            <w:webHidden/>
          </w:rPr>
          <w:instrText xml:space="preserve"> PAGEREF _Toc396141401 \h </w:instrText>
        </w:r>
        <w:r>
          <w:rPr>
            <w:noProof/>
            <w:webHidden/>
          </w:rPr>
        </w:r>
        <w:r>
          <w:rPr>
            <w:noProof/>
            <w:webHidden/>
          </w:rPr>
          <w:fldChar w:fldCharType="separate"/>
        </w:r>
        <w:r>
          <w:rPr>
            <w:noProof/>
            <w:webHidden/>
          </w:rPr>
          <w:t>6</w:t>
        </w:r>
        <w:r>
          <w:rPr>
            <w:noProof/>
            <w:webHidden/>
          </w:rPr>
          <w:fldChar w:fldCharType="end"/>
        </w:r>
      </w:hyperlink>
    </w:p>
    <w:p w14:paraId="6E85E81F" w14:textId="77777777" w:rsidR="007B00DE" w:rsidRDefault="007B00DE">
      <w:pPr>
        <w:pStyle w:val="TOC3"/>
        <w:rPr>
          <w:rFonts w:asciiTheme="minorHAnsi" w:eastAsiaTheme="minorEastAsia" w:hAnsiTheme="minorHAnsi" w:cstheme="minorBidi"/>
          <w:b w:val="0"/>
          <w:noProof/>
          <w:color w:val="auto"/>
          <w:sz w:val="22"/>
        </w:rPr>
      </w:pPr>
      <w:hyperlink w:anchor="_Toc396141402" w:history="1">
        <w:r w:rsidRPr="00750F3B">
          <w:rPr>
            <w:rStyle w:val="Hyperlink"/>
            <w:noProof/>
          </w:rPr>
          <w:t>2.4.1</w:t>
        </w:r>
        <w:r>
          <w:rPr>
            <w:rFonts w:asciiTheme="minorHAnsi" w:eastAsiaTheme="minorEastAsia" w:hAnsiTheme="minorHAnsi" w:cstheme="minorBidi"/>
            <w:b w:val="0"/>
            <w:noProof/>
            <w:color w:val="auto"/>
            <w:sz w:val="22"/>
          </w:rPr>
          <w:tab/>
        </w:r>
        <w:r w:rsidRPr="00750F3B">
          <w:rPr>
            <w:rStyle w:val="Hyperlink"/>
            <w:noProof/>
          </w:rPr>
          <w:t>Background Processes</w:t>
        </w:r>
        <w:r>
          <w:rPr>
            <w:noProof/>
            <w:webHidden/>
          </w:rPr>
          <w:tab/>
        </w:r>
        <w:r>
          <w:rPr>
            <w:noProof/>
            <w:webHidden/>
          </w:rPr>
          <w:fldChar w:fldCharType="begin"/>
        </w:r>
        <w:r>
          <w:rPr>
            <w:noProof/>
            <w:webHidden/>
          </w:rPr>
          <w:instrText xml:space="preserve"> PAGEREF _Toc396141402 \h </w:instrText>
        </w:r>
        <w:r>
          <w:rPr>
            <w:noProof/>
            <w:webHidden/>
          </w:rPr>
        </w:r>
        <w:r>
          <w:rPr>
            <w:noProof/>
            <w:webHidden/>
          </w:rPr>
          <w:fldChar w:fldCharType="separate"/>
        </w:r>
        <w:r>
          <w:rPr>
            <w:noProof/>
            <w:webHidden/>
          </w:rPr>
          <w:t>7</w:t>
        </w:r>
        <w:r>
          <w:rPr>
            <w:noProof/>
            <w:webHidden/>
          </w:rPr>
          <w:fldChar w:fldCharType="end"/>
        </w:r>
      </w:hyperlink>
    </w:p>
    <w:p w14:paraId="2226D736" w14:textId="77777777" w:rsidR="007B00DE" w:rsidRDefault="007B00DE">
      <w:pPr>
        <w:pStyle w:val="TOC3"/>
        <w:rPr>
          <w:rFonts w:asciiTheme="minorHAnsi" w:eastAsiaTheme="minorEastAsia" w:hAnsiTheme="minorHAnsi" w:cstheme="minorBidi"/>
          <w:b w:val="0"/>
          <w:noProof/>
          <w:color w:val="auto"/>
          <w:sz w:val="22"/>
        </w:rPr>
      </w:pPr>
      <w:hyperlink w:anchor="_Toc396141403" w:history="1">
        <w:r w:rsidRPr="00750F3B">
          <w:rPr>
            <w:rStyle w:val="Hyperlink"/>
            <w:noProof/>
          </w:rPr>
          <w:t>2.4.2</w:t>
        </w:r>
        <w:r>
          <w:rPr>
            <w:rFonts w:asciiTheme="minorHAnsi" w:eastAsiaTheme="minorEastAsia" w:hAnsiTheme="minorHAnsi" w:cstheme="minorBidi"/>
            <w:b w:val="0"/>
            <w:noProof/>
            <w:color w:val="auto"/>
            <w:sz w:val="22"/>
          </w:rPr>
          <w:tab/>
        </w:r>
        <w:r w:rsidRPr="00750F3B">
          <w:rPr>
            <w:rStyle w:val="Hyperlink"/>
            <w:noProof/>
          </w:rPr>
          <w:t>Job Schedules – (Reference Background Processes)</w:t>
        </w:r>
        <w:r>
          <w:rPr>
            <w:noProof/>
            <w:webHidden/>
          </w:rPr>
          <w:tab/>
        </w:r>
        <w:r>
          <w:rPr>
            <w:noProof/>
            <w:webHidden/>
          </w:rPr>
          <w:fldChar w:fldCharType="begin"/>
        </w:r>
        <w:r>
          <w:rPr>
            <w:noProof/>
            <w:webHidden/>
          </w:rPr>
          <w:instrText xml:space="preserve"> PAGEREF _Toc396141403 \h </w:instrText>
        </w:r>
        <w:r>
          <w:rPr>
            <w:noProof/>
            <w:webHidden/>
          </w:rPr>
        </w:r>
        <w:r>
          <w:rPr>
            <w:noProof/>
            <w:webHidden/>
          </w:rPr>
          <w:fldChar w:fldCharType="separate"/>
        </w:r>
        <w:r>
          <w:rPr>
            <w:noProof/>
            <w:webHidden/>
          </w:rPr>
          <w:t>7</w:t>
        </w:r>
        <w:r>
          <w:rPr>
            <w:noProof/>
            <w:webHidden/>
          </w:rPr>
          <w:fldChar w:fldCharType="end"/>
        </w:r>
      </w:hyperlink>
    </w:p>
    <w:p w14:paraId="471B0676" w14:textId="77777777" w:rsidR="007B00DE" w:rsidRDefault="007B00DE">
      <w:pPr>
        <w:pStyle w:val="TOC2"/>
        <w:rPr>
          <w:rFonts w:asciiTheme="minorHAnsi" w:eastAsiaTheme="minorEastAsia" w:hAnsiTheme="minorHAnsi" w:cstheme="minorBidi"/>
          <w:b w:val="0"/>
          <w:noProof/>
          <w:color w:val="auto"/>
          <w:sz w:val="22"/>
        </w:rPr>
      </w:pPr>
      <w:hyperlink w:anchor="_Toc396141404" w:history="1">
        <w:r w:rsidRPr="00750F3B">
          <w:rPr>
            <w:rStyle w:val="Hyperlink"/>
            <w:noProof/>
          </w:rPr>
          <w:t>2.5</w:t>
        </w:r>
        <w:r>
          <w:rPr>
            <w:rFonts w:asciiTheme="minorHAnsi" w:eastAsiaTheme="minorEastAsia" w:hAnsiTheme="minorHAnsi" w:cstheme="minorBidi"/>
            <w:b w:val="0"/>
            <w:noProof/>
            <w:color w:val="auto"/>
            <w:sz w:val="22"/>
          </w:rPr>
          <w:tab/>
        </w:r>
        <w:r w:rsidRPr="00750F3B">
          <w:rPr>
            <w:rStyle w:val="Hyperlink"/>
            <w:noProof/>
          </w:rPr>
          <w:t>Dependent Systems</w:t>
        </w:r>
        <w:r>
          <w:rPr>
            <w:noProof/>
            <w:webHidden/>
          </w:rPr>
          <w:tab/>
        </w:r>
        <w:r>
          <w:rPr>
            <w:noProof/>
            <w:webHidden/>
          </w:rPr>
          <w:fldChar w:fldCharType="begin"/>
        </w:r>
        <w:r>
          <w:rPr>
            <w:noProof/>
            <w:webHidden/>
          </w:rPr>
          <w:instrText xml:space="preserve"> PAGEREF _Toc396141404 \h </w:instrText>
        </w:r>
        <w:r>
          <w:rPr>
            <w:noProof/>
            <w:webHidden/>
          </w:rPr>
        </w:r>
        <w:r>
          <w:rPr>
            <w:noProof/>
            <w:webHidden/>
          </w:rPr>
          <w:fldChar w:fldCharType="separate"/>
        </w:r>
        <w:r>
          <w:rPr>
            <w:noProof/>
            <w:webHidden/>
          </w:rPr>
          <w:t>8</w:t>
        </w:r>
        <w:r>
          <w:rPr>
            <w:noProof/>
            <w:webHidden/>
          </w:rPr>
          <w:fldChar w:fldCharType="end"/>
        </w:r>
      </w:hyperlink>
    </w:p>
    <w:p w14:paraId="72D3C085" w14:textId="77777777" w:rsidR="007B00DE" w:rsidRDefault="007B00DE">
      <w:pPr>
        <w:pStyle w:val="TOC3"/>
        <w:rPr>
          <w:rFonts w:asciiTheme="minorHAnsi" w:eastAsiaTheme="minorEastAsia" w:hAnsiTheme="minorHAnsi" w:cstheme="minorBidi"/>
          <w:b w:val="0"/>
          <w:noProof/>
          <w:color w:val="auto"/>
          <w:sz w:val="22"/>
        </w:rPr>
      </w:pPr>
      <w:hyperlink w:anchor="_Toc396141405" w:history="1">
        <w:r w:rsidRPr="00750F3B">
          <w:rPr>
            <w:rStyle w:val="Hyperlink"/>
            <w:noProof/>
          </w:rPr>
          <w:t>2.5.1</w:t>
        </w:r>
        <w:r>
          <w:rPr>
            <w:rFonts w:asciiTheme="minorHAnsi" w:eastAsiaTheme="minorEastAsia" w:hAnsiTheme="minorHAnsi" w:cstheme="minorBidi"/>
            <w:b w:val="0"/>
            <w:noProof/>
            <w:color w:val="auto"/>
            <w:sz w:val="22"/>
          </w:rPr>
          <w:tab/>
        </w:r>
        <w:r w:rsidRPr="00750F3B">
          <w:rPr>
            <w:rStyle w:val="Hyperlink"/>
            <w:noProof/>
          </w:rPr>
          <w:t>MVI (HL7v2, HL7v3 configuration)</w:t>
        </w:r>
        <w:r>
          <w:rPr>
            <w:noProof/>
            <w:webHidden/>
          </w:rPr>
          <w:tab/>
        </w:r>
        <w:r>
          <w:rPr>
            <w:noProof/>
            <w:webHidden/>
          </w:rPr>
          <w:fldChar w:fldCharType="begin"/>
        </w:r>
        <w:r>
          <w:rPr>
            <w:noProof/>
            <w:webHidden/>
          </w:rPr>
          <w:instrText xml:space="preserve"> PAGEREF _Toc396141405 \h </w:instrText>
        </w:r>
        <w:r>
          <w:rPr>
            <w:noProof/>
            <w:webHidden/>
          </w:rPr>
        </w:r>
        <w:r>
          <w:rPr>
            <w:noProof/>
            <w:webHidden/>
          </w:rPr>
          <w:fldChar w:fldCharType="separate"/>
        </w:r>
        <w:r>
          <w:rPr>
            <w:noProof/>
            <w:webHidden/>
          </w:rPr>
          <w:t>8</w:t>
        </w:r>
        <w:r>
          <w:rPr>
            <w:noProof/>
            <w:webHidden/>
          </w:rPr>
          <w:fldChar w:fldCharType="end"/>
        </w:r>
      </w:hyperlink>
    </w:p>
    <w:p w14:paraId="408D9E7C" w14:textId="77777777" w:rsidR="007B00DE" w:rsidRDefault="007B00DE">
      <w:pPr>
        <w:pStyle w:val="TOC3"/>
        <w:rPr>
          <w:rFonts w:asciiTheme="minorHAnsi" w:eastAsiaTheme="minorEastAsia" w:hAnsiTheme="minorHAnsi" w:cstheme="minorBidi"/>
          <w:b w:val="0"/>
          <w:noProof/>
          <w:color w:val="auto"/>
          <w:sz w:val="22"/>
        </w:rPr>
      </w:pPr>
      <w:hyperlink w:anchor="_Toc396141406" w:history="1">
        <w:r w:rsidRPr="00750F3B">
          <w:rPr>
            <w:rStyle w:val="Hyperlink"/>
            <w:noProof/>
          </w:rPr>
          <w:t>2.5.2</w:t>
        </w:r>
        <w:r>
          <w:rPr>
            <w:rFonts w:asciiTheme="minorHAnsi" w:eastAsiaTheme="minorEastAsia" w:hAnsiTheme="minorHAnsi" w:cstheme="minorBidi"/>
            <w:b w:val="0"/>
            <w:noProof/>
            <w:color w:val="auto"/>
            <w:sz w:val="22"/>
          </w:rPr>
          <w:tab/>
        </w:r>
        <w:r w:rsidRPr="00750F3B">
          <w:rPr>
            <w:rStyle w:val="Hyperlink"/>
            <w:noProof/>
          </w:rPr>
          <w:t>VistA</w:t>
        </w:r>
        <w:r>
          <w:rPr>
            <w:noProof/>
            <w:webHidden/>
          </w:rPr>
          <w:tab/>
        </w:r>
        <w:r>
          <w:rPr>
            <w:noProof/>
            <w:webHidden/>
          </w:rPr>
          <w:fldChar w:fldCharType="begin"/>
        </w:r>
        <w:r>
          <w:rPr>
            <w:noProof/>
            <w:webHidden/>
          </w:rPr>
          <w:instrText xml:space="preserve"> PAGEREF _Toc396141406 \h </w:instrText>
        </w:r>
        <w:r>
          <w:rPr>
            <w:noProof/>
            <w:webHidden/>
          </w:rPr>
        </w:r>
        <w:r>
          <w:rPr>
            <w:noProof/>
            <w:webHidden/>
          </w:rPr>
          <w:fldChar w:fldCharType="separate"/>
        </w:r>
        <w:r>
          <w:rPr>
            <w:noProof/>
            <w:webHidden/>
          </w:rPr>
          <w:t>8</w:t>
        </w:r>
        <w:r>
          <w:rPr>
            <w:noProof/>
            <w:webHidden/>
          </w:rPr>
          <w:fldChar w:fldCharType="end"/>
        </w:r>
      </w:hyperlink>
    </w:p>
    <w:p w14:paraId="1405D1BE" w14:textId="77777777" w:rsidR="007B00DE" w:rsidRDefault="007B00DE">
      <w:pPr>
        <w:pStyle w:val="TOC3"/>
        <w:rPr>
          <w:rFonts w:asciiTheme="minorHAnsi" w:eastAsiaTheme="minorEastAsia" w:hAnsiTheme="minorHAnsi" w:cstheme="minorBidi"/>
          <w:b w:val="0"/>
          <w:noProof/>
          <w:color w:val="auto"/>
          <w:sz w:val="22"/>
        </w:rPr>
      </w:pPr>
      <w:hyperlink w:anchor="_Toc396141407" w:history="1">
        <w:r w:rsidRPr="00750F3B">
          <w:rPr>
            <w:rStyle w:val="Hyperlink"/>
            <w:noProof/>
          </w:rPr>
          <w:t>2.5.3</w:t>
        </w:r>
        <w:r>
          <w:rPr>
            <w:rFonts w:asciiTheme="minorHAnsi" w:eastAsiaTheme="minorEastAsia" w:hAnsiTheme="minorHAnsi" w:cstheme="minorBidi"/>
            <w:b w:val="0"/>
            <w:noProof/>
            <w:color w:val="auto"/>
            <w:sz w:val="22"/>
          </w:rPr>
          <w:tab/>
        </w:r>
        <w:r w:rsidRPr="00750F3B">
          <w:rPr>
            <w:rStyle w:val="Hyperlink"/>
            <w:noProof/>
          </w:rPr>
          <w:t>VistALink</w:t>
        </w:r>
        <w:r>
          <w:rPr>
            <w:noProof/>
            <w:webHidden/>
          </w:rPr>
          <w:tab/>
        </w:r>
        <w:r>
          <w:rPr>
            <w:noProof/>
            <w:webHidden/>
          </w:rPr>
          <w:fldChar w:fldCharType="begin"/>
        </w:r>
        <w:r>
          <w:rPr>
            <w:noProof/>
            <w:webHidden/>
          </w:rPr>
          <w:instrText xml:space="preserve"> PAGEREF _Toc396141407 \h </w:instrText>
        </w:r>
        <w:r>
          <w:rPr>
            <w:noProof/>
            <w:webHidden/>
          </w:rPr>
        </w:r>
        <w:r>
          <w:rPr>
            <w:noProof/>
            <w:webHidden/>
          </w:rPr>
          <w:fldChar w:fldCharType="separate"/>
        </w:r>
        <w:r>
          <w:rPr>
            <w:noProof/>
            <w:webHidden/>
          </w:rPr>
          <w:t>8</w:t>
        </w:r>
        <w:r>
          <w:rPr>
            <w:noProof/>
            <w:webHidden/>
          </w:rPr>
          <w:fldChar w:fldCharType="end"/>
        </w:r>
      </w:hyperlink>
    </w:p>
    <w:p w14:paraId="3E4C1F92" w14:textId="77777777" w:rsidR="007B00DE" w:rsidRDefault="007B00DE">
      <w:pPr>
        <w:pStyle w:val="TOC1"/>
        <w:tabs>
          <w:tab w:val="left" w:pos="576"/>
          <w:tab w:val="right" w:leader="dot" w:pos="9350"/>
        </w:tabs>
        <w:rPr>
          <w:rFonts w:asciiTheme="minorHAnsi" w:eastAsiaTheme="minorEastAsia" w:hAnsiTheme="minorHAnsi" w:cstheme="minorBidi"/>
          <w:b w:val="0"/>
          <w:noProof/>
          <w:color w:val="auto"/>
          <w:sz w:val="22"/>
        </w:rPr>
      </w:pPr>
      <w:hyperlink w:anchor="_Toc396141408" w:history="1">
        <w:r w:rsidRPr="00750F3B">
          <w:rPr>
            <w:rStyle w:val="Hyperlink"/>
            <w:noProof/>
          </w:rPr>
          <w:t>3.</w:t>
        </w:r>
        <w:r>
          <w:rPr>
            <w:rFonts w:asciiTheme="minorHAnsi" w:eastAsiaTheme="minorEastAsia" w:hAnsiTheme="minorHAnsi" w:cstheme="minorBidi"/>
            <w:b w:val="0"/>
            <w:noProof/>
            <w:color w:val="auto"/>
            <w:sz w:val="22"/>
          </w:rPr>
          <w:tab/>
        </w:r>
        <w:r w:rsidRPr="00750F3B">
          <w:rPr>
            <w:rStyle w:val="Hyperlink"/>
            <w:noProof/>
          </w:rPr>
          <w:t>Installation Operations</w:t>
        </w:r>
        <w:r>
          <w:rPr>
            <w:noProof/>
            <w:webHidden/>
          </w:rPr>
          <w:tab/>
        </w:r>
        <w:r>
          <w:rPr>
            <w:noProof/>
            <w:webHidden/>
          </w:rPr>
          <w:fldChar w:fldCharType="begin"/>
        </w:r>
        <w:r>
          <w:rPr>
            <w:noProof/>
            <w:webHidden/>
          </w:rPr>
          <w:instrText xml:space="preserve"> PAGEREF _Toc396141408 \h </w:instrText>
        </w:r>
        <w:r>
          <w:rPr>
            <w:noProof/>
            <w:webHidden/>
          </w:rPr>
        </w:r>
        <w:r>
          <w:rPr>
            <w:noProof/>
            <w:webHidden/>
          </w:rPr>
          <w:fldChar w:fldCharType="separate"/>
        </w:r>
        <w:r>
          <w:rPr>
            <w:noProof/>
            <w:webHidden/>
          </w:rPr>
          <w:t>8</w:t>
        </w:r>
        <w:r>
          <w:rPr>
            <w:noProof/>
            <w:webHidden/>
          </w:rPr>
          <w:fldChar w:fldCharType="end"/>
        </w:r>
      </w:hyperlink>
    </w:p>
    <w:p w14:paraId="0963EAB3" w14:textId="77777777" w:rsidR="007B00DE" w:rsidRDefault="007B00DE">
      <w:pPr>
        <w:pStyle w:val="TOC2"/>
        <w:rPr>
          <w:rFonts w:asciiTheme="minorHAnsi" w:eastAsiaTheme="minorEastAsia" w:hAnsiTheme="minorHAnsi" w:cstheme="minorBidi"/>
          <w:b w:val="0"/>
          <w:noProof/>
          <w:color w:val="auto"/>
          <w:sz w:val="22"/>
        </w:rPr>
      </w:pPr>
      <w:hyperlink w:anchor="_Toc396141409" w:history="1">
        <w:r w:rsidRPr="00750F3B">
          <w:rPr>
            <w:rStyle w:val="Hyperlink"/>
            <w:noProof/>
          </w:rPr>
          <w:t>3.1</w:t>
        </w:r>
        <w:r>
          <w:rPr>
            <w:rFonts w:asciiTheme="minorHAnsi" w:eastAsiaTheme="minorEastAsia" w:hAnsiTheme="minorHAnsi" w:cstheme="minorBidi"/>
            <w:b w:val="0"/>
            <w:noProof/>
            <w:color w:val="auto"/>
            <w:sz w:val="22"/>
          </w:rPr>
          <w:tab/>
        </w:r>
        <w:r w:rsidRPr="00750F3B">
          <w:rPr>
            <w:rStyle w:val="Hyperlink"/>
            <w:noProof/>
          </w:rPr>
          <w:t>Install SQL Server Procedures</w:t>
        </w:r>
        <w:r>
          <w:rPr>
            <w:noProof/>
            <w:webHidden/>
          </w:rPr>
          <w:tab/>
        </w:r>
        <w:r>
          <w:rPr>
            <w:noProof/>
            <w:webHidden/>
          </w:rPr>
          <w:fldChar w:fldCharType="begin"/>
        </w:r>
        <w:r>
          <w:rPr>
            <w:noProof/>
            <w:webHidden/>
          </w:rPr>
          <w:instrText xml:space="preserve"> PAGEREF _Toc396141409 \h </w:instrText>
        </w:r>
        <w:r>
          <w:rPr>
            <w:noProof/>
            <w:webHidden/>
          </w:rPr>
        </w:r>
        <w:r>
          <w:rPr>
            <w:noProof/>
            <w:webHidden/>
          </w:rPr>
          <w:fldChar w:fldCharType="separate"/>
        </w:r>
        <w:r>
          <w:rPr>
            <w:noProof/>
            <w:webHidden/>
          </w:rPr>
          <w:t>8</w:t>
        </w:r>
        <w:r>
          <w:rPr>
            <w:noProof/>
            <w:webHidden/>
          </w:rPr>
          <w:fldChar w:fldCharType="end"/>
        </w:r>
      </w:hyperlink>
    </w:p>
    <w:p w14:paraId="592F9384" w14:textId="77777777" w:rsidR="007B00DE" w:rsidRDefault="007B00DE">
      <w:pPr>
        <w:pStyle w:val="TOC3"/>
        <w:rPr>
          <w:rFonts w:asciiTheme="minorHAnsi" w:eastAsiaTheme="minorEastAsia" w:hAnsiTheme="minorHAnsi" w:cstheme="minorBidi"/>
          <w:b w:val="0"/>
          <w:noProof/>
          <w:color w:val="auto"/>
          <w:sz w:val="22"/>
        </w:rPr>
      </w:pPr>
      <w:hyperlink w:anchor="_Toc396141410" w:history="1">
        <w:r w:rsidRPr="00750F3B">
          <w:rPr>
            <w:rStyle w:val="Hyperlink"/>
            <w:i/>
            <w:noProof/>
          </w:rPr>
          <w:t>3.1.1</w:t>
        </w:r>
        <w:r>
          <w:rPr>
            <w:rFonts w:asciiTheme="minorHAnsi" w:eastAsiaTheme="minorEastAsia" w:hAnsiTheme="minorHAnsi" w:cstheme="minorBidi"/>
            <w:b w:val="0"/>
            <w:noProof/>
            <w:color w:val="auto"/>
            <w:sz w:val="22"/>
          </w:rPr>
          <w:tab/>
        </w:r>
        <w:r w:rsidRPr="00750F3B">
          <w:rPr>
            <w:rStyle w:val="Hyperlink"/>
            <w:i/>
            <w:noProof/>
          </w:rPr>
          <w:t>Use Microsoft’s Best practices for SQL Server install.</w:t>
        </w:r>
        <w:r>
          <w:rPr>
            <w:noProof/>
            <w:webHidden/>
          </w:rPr>
          <w:tab/>
        </w:r>
        <w:r>
          <w:rPr>
            <w:noProof/>
            <w:webHidden/>
          </w:rPr>
          <w:fldChar w:fldCharType="begin"/>
        </w:r>
        <w:r>
          <w:rPr>
            <w:noProof/>
            <w:webHidden/>
          </w:rPr>
          <w:instrText xml:space="preserve"> PAGEREF _Toc396141410 \h </w:instrText>
        </w:r>
        <w:r>
          <w:rPr>
            <w:noProof/>
            <w:webHidden/>
          </w:rPr>
        </w:r>
        <w:r>
          <w:rPr>
            <w:noProof/>
            <w:webHidden/>
          </w:rPr>
          <w:fldChar w:fldCharType="separate"/>
        </w:r>
        <w:r>
          <w:rPr>
            <w:noProof/>
            <w:webHidden/>
          </w:rPr>
          <w:t>8</w:t>
        </w:r>
        <w:r>
          <w:rPr>
            <w:noProof/>
            <w:webHidden/>
          </w:rPr>
          <w:fldChar w:fldCharType="end"/>
        </w:r>
      </w:hyperlink>
    </w:p>
    <w:p w14:paraId="113B1B87" w14:textId="77777777" w:rsidR="007B00DE" w:rsidRDefault="007B00DE">
      <w:pPr>
        <w:pStyle w:val="TOC2"/>
        <w:rPr>
          <w:rFonts w:asciiTheme="minorHAnsi" w:eastAsiaTheme="minorEastAsia" w:hAnsiTheme="minorHAnsi" w:cstheme="minorBidi"/>
          <w:b w:val="0"/>
          <w:noProof/>
          <w:color w:val="auto"/>
          <w:sz w:val="22"/>
        </w:rPr>
      </w:pPr>
      <w:hyperlink w:anchor="_Toc396141411" w:history="1">
        <w:r w:rsidRPr="00750F3B">
          <w:rPr>
            <w:rStyle w:val="Hyperlink"/>
            <w:noProof/>
          </w:rPr>
          <w:t>3.2</w:t>
        </w:r>
        <w:r>
          <w:rPr>
            <w:rFonts w:asciiTheme="minorHAnsi" w:eastAsiaTheme="minorEastAsia" w:hAnsiTheme="minorHAnsi" w:cstheme="minorBidi"/>
            <w:b w:val="0"/>
            <w:noProof/>
            <w:color w:val="auto"/>
            <w:sz w:val="22"/>
          </w:rPr>
          <w:tab/>
        </w:r>
        <w:r w:rsidRPr="00750F3B">
          <w:rPr>
            <w:rStyle w:val="Hyperlink"/>
            <w:noProof/>
          </w:rPr>
          <w:t>Install Weblogic Procedures</w:t>
        </w:r>
        <w:r>
          <w:rPr>
            <w:noProof/>
            <w:webHidden/>
          </w:rPr>
          <w:tab/>
        </w:r>
        <w:r>
          <w:rPr>
            <w:noProof/>
            <w:webHidden/>
          </w:rPr>
          <w:fldChar w:fldCharType="begin"/>
        </w:r>
        <w:r>
          <w:rPr>
            <w:noProof/>
            <w:webHidden/>
          </w:rPr>
          <w:instrText xml:space="preserve"> PAGEREF _Toc396141411 \h </w:instrText>
        </w:r>
        <w:r>
          <w:rPr>
            <w:noProof/>
            <w:webHidden/>
          </w:rPr>
        </w:r>
        <w:r>
          <w:rPr>
            <w:noProof/>
            <w:webHidden/>
          </w:rPr>
          <w:fldChar w:fldCharType="separate"/>
        </w:r>
        <w:r>
          <w:rPr>
            <w:noProof/>
            <w:webHidden/>
          </w:rPr>
          <w:t>8</w:t>
        </w:r>
        <w:r>
          <w:rPr>
            <w:noProof/>
            <w:webHidden/>
          </w:rPr>
          <w:fldChar w:fldCharType="end"/>
        </w:r>
      </w:hyperlink>
    </w:p>
    <w:p w14:paraId="239BC517" w14:textId="77777777" w:rsidR="007B00DE" w:rsidRDefault="007B00DE">
      <w:pPr>
        <w:pStyle w:val="TOC3"/>
        <w:rPr>
          <w:rFonts w:asciiTheme="minorHAnsi" w:eastAsiaTheme="minorEastAsia" w:hAnsiTheme="minorHAnsi" w:cstheme="minorBidi"/>
          <w:b w:val="0"/>
          <w:noProof/>
          <w:color w:val="auto"/>
          <w:sz w:val="22"/>
        </w:rPr>
      </w:pPr>
      <w:hyperlink w:anchor="_Toc396141412" w:history="1">
        <w:r w:rsidRPr="00750F3B">
          <w:rPr>
            <w:rStyle w:val="Hyperlink"/>
            <w:noProof/>
          </w:rPr>
          <w:t>3.2.1</w:t>
        </w:r>
        <w:r>
          <w:rPr>
            <w:rFonts w:asciiTheme="minorHAnsi" w:eastAsiaTheme="minorEastAsia" w:hAnsiTheme="minorHAnsi" w:cstheme="minorBidi"/>
            <w:b w:val="0"/>
            <w:noProof/>
            <w:color w:val="auto"/>
            <w:sz w:val="22"/>
          </w:rPr>
          <w:tab/>
        </w:r>
        <w:r w:rsidRPr="00750F3B">
          <w:rPr>
            <w:rStyle w:val="Hyperlink"/>
            <w:noProof/>
          </w:rPr>
          <w:t>Install Java JDK Procedures</w:t>
        </w:r>
        <w:r>
          <w:rPr>
            <w:noProof/>
            <w:webHidden/>
          </w:rPr>
          <w:tab/>
        </w:r>
        <w:r>
          <w:rPr>
            <w:noProof/>
            <w:webHidden/>
          </w:rPr>
          <w:fldChar w:fldCharType="begin"/>
        </w:r>
        <w:r>
          <w:rPr>
            <w:noProof/>
            <w:webHidden/>
          </w:rPr>
          <w:instrText xml:space="preserve"> PAGEREF _Toc396141412 \h </w:instrText>
        </w:r>
        <w:r>
          <w:rPr>
            <w:noProof/>
            <w:webHidden/>
          </w:rPr>
        </w:r>
        <w:r>
          <w:rPr>
            <w:noProof/>
            <w:webHidden/>
          </w:rPr>
          <w:fldChar w:fldCharType="separate"/>
        </w:r>
        <w:r>
          <w:rPr>
            <w:noProof/>
            <w:webHidden/>
          </w:rPr>
          <w:t>8</w:t>
        </w:r>
        <w:r>
          <w:rPr>
            <w:noProof/>
            <w:webHidden/>
          </w:rPr>
          <w:fldChar w:fldCharType="end"/>
        </w:r>
      </w:hyperlink>
    </w:p>
    <w:p w14:paraId="29E4BBEE" w14:textId="77777777" w:rsidR="007B00DE" w:rsidRDefault="007B00DE">
      <w:pPr>
        <w:pStyle w:val="TOC3"/>
        <w:rPr>
          <w:rFonts w:asciiTheme="minorHAnsi" w:eastAsiaTheme="minorEastAsia" w:hAnsiTheme="minorHAnsi" w:cstheme="minorBidi"/>
          <w:b w:val="0"/>
          <w:noProof/>
          <w:color w:val="auto"/>
          <w:sz w:val="22"/>
        </w:rPr>
      </w:pPr>
      <w:hyperlink w:anchor="_Toc396141413" w:history="1">
        <w:r w:rsidRPr="00750F3B">
          <w:rPr>
            <w:rStyle w:val="Hyperlink"/>
            <w:noProof/>
          </w:rPr>
          <w:t>3.2.2</w:t>
        </w:r>
        <w:r>
          <w:rPr>
            <w:rFonts w:asciiTheme="minorHAnsi" w:eastAsiaTheme="minorEastAsia" w:hAnsiTheme="minorHAnsi" w:cstheme="minorBidi"/>
            <w:b w:val="0"/>
            <w:noProof/>
            <w:color w:val="auto"/>
            <w:sz w:val="22"/>
          </w:rPr>
          <w:tab/>
        </w:r>
        <w:r w:rsidRPr="00750F3B">
          <w:rPr>
            <w:rStyle w:val="Hyperlink"/>
            <w:noProof/>
          </w:rPr>
          <w:t>Install Weblogic Portal software Procedures</w:t>
        </w:r>
        <w:r>
          <w:rPr>
            <w:noProof/>
            <w:webHidden/>
          </w:rPr>
          <w:tab/>
        </w:r>
        <w:r>
          <w:rPr>
            <w:noProof/>
            <w:webHidden/>
          </w:rPr>
          <w:fldChar w:fldCharType="begin"/>
        </w:r>
        <w:r>
          <w:rPr>
            <w:noProof/>
            <w:webHidden/>
          </w:rPr>
          <w:instrText xml:space="preserve"> PAGEREF _Toc396141413 \h </w:instrText>
        </w:r>
        <w:r>
          <w:rPr>
            <w:noProof/>
            <w:webHidden/>
          </w:rPr>
        </w:r>
        <w:r>
          <w:rPr>
            <w:noProof/>
            <w:webHidden/>
          </w:rPr>
          <w:fldChar w:fldCharType="separate"/>
        </w:r>
        <w:r>
          <w:rPr>
            <w:noProof/>
            <w:webHidden/>
          </w:rPr>
          <w:t>9</w:t>
        </w:r>
        <w:r>
          <w:rPr>
            <w:noProof/>
            <w:webHidden/>
          </w:rPr>
          <w:fldChar w:fldCharType="end"/>
        </w:r>
      </w:hyperlink>
    </w:p>
    <w:p w14:paraId="470A5242" w14:textId="77777777" w:rsidR="007B00DE" w:rsidRDefault="007B00DE">
      <w:pPr>
        <w:pStyle w:val="TOC3"/>
        <w:tabs>
          <w:tab w:val="left" w:pos="2020"/>
        </w:tabs>
        <w:rPr>
          <w:rFonts w:asciiTheme="minorHAnsi" w:eastAsiaTheme="minorEastAsia" w:hAnsiTheme="minorHAnsi" w:cstheme="minorBidi"/>
          <w:b w:val="0"/>
          <w:noProof/>
          <w:color w:val="auto"/>
          <w:sz w:val="22"/>
        </w:rPr>
      </w:pPr>
      <w:hyperlink w:anchor="_Toc396141414" w:history="1">
        <w:r w:rsidRPr="00750F3B">
          <w:rPr>
            <w:rStyle w:val="Hyperlink"/>
            <w:rFonts w:ascii="Courier New" w:hAnsi="Courier New" w:cs="Courier New"/>
            <w:noProof/>
          </w:rPr>
          <w:t>3.2.3</w:t>
        </w:r>
        <w:r>
          <w:rPr>
            <w:rFonts w:asciiTheme="minorHAnsi" w:eastAsiaTheme="minorEastAsia" w:hAnsiTheme="minorHAnsi" w:cstheme="minorBidi"/>
            <w:b w:val="0"/>
            <w:noProof/>
            <w:color w:val="auto"/>
            <w:sz w:val="22"/>
          </w:rPr>
          <w:tab/>
        </w:r>
        <w:r w:rsidRPr="00750F3B">
          <w:rPr>
            <w:rStyle w:val="Hyperlink"/>
            <w:noProof/>
          </w:rPr>
          <w:t>Create domains directory, and set permissions</w:t>
        </w:r>
        <w:r>
          <w:rPr>
            <w:noProof/>
            <w:webHidden/>
          </w:rPr>
          <w:tab/>
        </w:r>
        <w:r>
          <w:rPr>
            <w:noProof/>
            <w:webHidden/>
          </w:rPr>
          <w:fldChar w:fldCharType="begin"/>
        </w:r>
        <w:r>
          <w:rPr>
            <w:noProof/>
            <w:webHidden/>
          </w:rPr>
          <w:instrText xml:space="preserve"> PAGEREF _Toc396141414 \h </w:instrText>
        </w:r>
        <w:r>
          <w:rPr>
            <w:noProof/>
            <w:webHidden/>
          </w:rPr>
        </w:r>
        <w:r>
          <w:rPr>
            <w:noProof/>
            <w:webHidden/>
          </w:rPr>
          <w:fldChar w:fldCharType="separate"/>
        </w:r>
        <w:r>
          <w:rPr>
            <w:noProof/>
            <w:webHidden/>
          </w:rPr>
          <w:t>11</w:t>
        </w:r>
        <w:r>
          <w:rPr>
            <w:noProof/>
            <w:webHidden/>
          </w:rPr>
          <w:fldChar w:fldCharType="end"/>
        </w:r>
      </w:hyperlink>
    </w:p>
    <w:p w14:paraId="72027BAD" w14:textId="77777777" w:rsidR="007B00DE" w:rsidRDefault="007B00DE">
      <w:pPr>
        <w:pStyle w:val="TOC3"/>
        <w:rPr>
          <w:rFonts w:asciiTheme="minorHAnsi" w:eastAsiaTheme="minorEastAsia" w:hAnsiTheme="minorHAnsi" w:cstheme="minorBidi"/>
          <w:b w:val="0"/>
          <w:noProof/>
          <w:color w:val="auto"/>
          <w:sz w:val="22"/>
        </w:rPr>
      </w:pPr>
      <w:hyperlink w:anchor="_Toc396141415" w:history="1">
        <w:r w:rsidRPr="00750F3B">
          <w:rPr>
            <w:rStyle w:val="Hyperlink"/>
            <w:noProof/>
          </w:rPr>
          <w:t>3.2.4</w:t>
        </w:r>
        <w:r>
          <w:rPr>
            <w:rFonts w:asciiTheme="minorHAnsi" w:eastAsiaTheme="minorEastAsia" w:hAnsiTheme="minorHAnsi" w:cstheme="minorBidi"/>
            <w:b w:val="0"/>
            <w:noProof/>
            <w:color w:val="auto"/>
            <w:sz w:val="22"/>
          </w:rPr>
          <w:tab/>
        </w:r>
        <w:r w:rsidRPr="00750F3B">
          <w:rPr>
            <w:rStyle w:val="Hyperlink"/>
            <w:noProof/>
          </w:rPr>
          <w:t>Copy the latest domain files</w:t>
        </w:r>
        <w:r>
          <w:rPr>
            <w:noProof/>
            <w:webHidden/>
          </w:rPr>
          <w:tab/>
        </w:r>
        <w:r>
          <w:rPr>
            <w:noProof/>
            <w:webHidden/>
          </w:rPr>
          <w:fldChar w:fldCharType="begin"/>
        </w:r>
        <w:r>
          <w:rPr>
            <w:noProof/>
            <w:webHidden/>
          </w:rPr>
          <w:instrText xml:space="preserve"> PAGEREF _Toc396141415 \h </w:instrText>
        </w:r>
        <w:r>
          <w:rPr>
            <w:noProof/>
            <w:webHidden/>
          </w:rPr>
        </w:r>
        <w:r>
          <w:rPr>
            <w:noProof/>
            <w:webHidden/>
          </w:rPr>
          <w:fldChar w:fldCharType="separate"/>
        </w:r>
        <w:r>
          <w:rPr>
            <w:noProof/>
            <w:webHidden/>
          </w:rPr>
          <w:t>11</w:t>
        </w:r>
        <w:r>
          <w:rPr>
            <w:noProof/>
            <w:webHidden/>
          </w:rPr>
          <w:fldChar w:fldCharType="end"/>
        </w:r>
      </w:hyperlink>
    </w:p>
    <w:p w14:paraId="644F838C" w14:textId="77777777" w:rsidR="007B00DE" w:rsidRDefault="007B00DE">
      <w:pPr>
        <w:pStyle w:val="TOC1"/>
        <w:tabs>
          <w:tab w:val="left" w:pos="576"/>
          <w:tab w:val="right" w:leader="dot" w:pos="9350"/>
        </w:tabs>
        <w:rPr>
          <w:rFonts w:asciiTheme="minorHAnsi" w:eastAsiaTheme="minorEastAsia" w:hAnsiTheme="minorHAnsi" w:cstheme="minorBidi"/>
          <w:b w:val="0"/>
          <w:noProof/>
          <w:color w:val="auto"/>
          <w:sz w:val="22"/>
        </w:rPr>
      </w:pPr>
      <w:hyperlink w:anchor="_Toc396141416" w:history="1">
        <w:r w:rsidRPr="00750F3B">
          <w:rPr>
            <w:rStyle w:val="Hyperlink"/>
            <w:noProof/>
          </w:rPr>
          <w:t>4.</w:t>
        </w:r>
        <w:r>
          <w:rPr>
            <w:rFonts w:asciiTheme="minorHAnsi" w:eastAsiaTheme="minorEastAsia" w:hAnsiTheme="minorHAnsi" w:cstheme="minorBidi"/>
            <w:b w:val="0"/>
            <w:noProof/>
            <w:color w:val="auto"/>
            <w:sz w:val="22"/>
          </w:rPr>
          <w:tab/>
        </w:r>
        <w:r w:rsidRPr="00750F3B">
          <w:rPr>
            <w:rStyle w:val="Hyperlink"/>
            <w:noProof/>
          </w:rPr>
          <w:t>Routine Operations</w:t>
        </w:r>
        <w:r>
          <w:rPr>
            <w:noProof/>
            <w:webHidden/>
          </w:rPr>
          <w:tab/>
        </w:r>
        <w:r>
          <w:rPr>
            <w:noProof/>
            <w:webHidden/>
          </w:rPr>
          <w:fldChar w:fldCharType="begin"/>
        </w:r>
        <w:r>
          <w:rPr>
            <w:noProof/>
            <w:webHidden/>
          </w:rPr>
          <w:instrText xml:space="preserve"> PAGEREF _Toc396141416 \h </w:instrText>
        </w:r>
        <w:r>
          <w:rPr>
            <w:noProof/>
            <w:webHidden/>
          </w:rPr>
        </w:r>
        <w:r>
          <w:rPr>
            <w:noProof/>
            <w:webHidden/>
          </w:rPr>
          <w:fldChar w:fldCharType="separate"/>
        </w:r>
        <w:r>
          <w:rPr>
            <w:noProof/>
            <w:webHidden/>
          </w:rPr>
          <w:t>11</w:t>
        </w:r>
        <w:r>
          <w:rPr>
            <w:noProof/>
            <w:webHidden/>
          </w:rPr>
          <w:fldChar w:fldCharType="end"/>
        </w:r>
      </w:hyperlink>
    </w:p>
    <w:p w14:paraId="59767AAF" w14:textId="77777777" w:rsidR="007B00DE" w:rsidRDefault="007B00DE">
      <w:pPr>
        <w:pStyle w:val="TOC2"/>
        <w:rPr>
          <w:rFonts w:asciiTheme="minorHAnsi" w:eastAsiaTheme="minorEastAsia" w:hAnsiTheme="minorHAnsi" w:cstheme="minorBidi"/>
          <w:b w:val="0"/>
          <w:noProof/>
          <w:color w:val="auto"/>
          <w:sz w:val="22"/>
        </w:rPr>
      </w:pPr>
      <w:hyperlink w:anchor="_Toc396141417" w:history="1">
        <w:r w:rsidRPr="00750F3B">
          <w:rPr>
            <w:rStyle w:val="Hyperlink"/>
            <w:noProof/>
          </w:rPr>
          <w:t>4.1</w:t>
        </w:r>
        <w:r>
          <w:rPr>
            <w:rFonts w:asciiTheme="minorHAnsi" w:eastAsiaTheme="minorEastAsia" w:hAnsiTheme="minorHAnsi" w:cstheme="minorBidi"/>
            <w:b w:val="0"/>
            <w:noProof/>
            <w:color w:val="auto"/>
            <w:sz w:val="22"/>
          </w:rPr>
          <w:tab/>
        </w:r>
        <w:r w:rsidRPr="00750F3B">
          <w:rPr>
            <w:rStyle w:val="Hyperlink"/>
            <w:noProof/>
          </w:rPr>
          <w:t>Administrative Procedures</w:t>
        </w:r>
        <w:r>
          <w:rPr>
            <w:noProof/>
            <w:webHidden/>
          </w:rPr>
          <w:tab/>
        </w:r>
        <w:r>
          <w:rPr>
            <w:noProof/>
            <w:webHidden/>
          </w:rPr>
          <w:fldChar w:fldCharType="begin"/>
        </w:r>
        <w:r>
          <w:rPr>
            <w:noProof/>
            <w:webHidden/>
          </w:rPr>
          <w:instrText xml:space="preserve"> PAGEREF _Toc396141417 \h </w:instrText>
        </w:r>
        <w:r>
          <w:rPr>
            <w:noProof/>
            <w:webHidden/>
          </w:rPr>
        </w:r>
        <w:r>
          <w:rPr>
            <w:noProof/>
            <w:webHidden/>
          </w:rPr>
          <w:fldChar w:fldCharType="separate"/>
        </w:r>
        <w:r>
          <w:rPr>
            <w:noProof/>
            <w:webHidden/>
          </w:rPr>
          <w:t>11</w:t>
        </w:r>
        <w:r>
          <w:rPr>
            <w:noProof/>
            <w:webHidden/>
          </w:rPr>
          <w:fldChar w:fldCharType="end"/>
        </w:r>
      </w:hyperlink>
    </w:p>
    <w:p w14:paraId="314D69D6" w14:textId="77777777" w:rsidR="007B00DE" w:rsidRDefault="007B00DE">
      <w:pPr>
        <w:pStyle w:val="TOC3"/>
        <w:rPr>
          <w:rFonts w:asciiTheme="minorHAnsi" w:eastAsiaTheme="minorEastAsia" w:hAnsiTheme="minorHAnsi" w:cstheme="minorBidi"/>
          <w:b w:val="0"/>
          <w:noProof/>
          <w:color w:val="auto"/>
          <w:sz w:val="22"/>
        </w:rPr>
      </w:pPr>
      <w:hyperlink w:anchor="_Toc396141418" w:history="1">
        <w:r w:rsidRPr="00750F3B">
          <w:rPr>
            <w:rStyle w:val="Hyperlink"/>
            <w:noProof/>
          </w:rPr>
          <w:t>4.1.1</w:t>
        </w:r>
        <w:r>
          <w:rPr>
            <w:rFonts w:asciiTheme="minorHAnsi" w:eastAsiaTheme="minorEastAsia" w:hAnsiTheme="minorHAnsi" w:cstheme="minorBidi"/>
            <w:b w:val="0"/>
            <w:noProof/>
            <w:color w:val="auto"/>
            <w:sz w:val="22"/>
          </w:rPr>
          <w:tab/>
        </w:r>
        <w:r w:rsidRPr="00750F3B">
          <w:rPr>
            <w:rStyle w:val="Hyperlink"/>
            <w:noProof/>
          </w:rPr>
          <w:t>System Start-up</w:t>
        </w:r>
        <w:r>
          <w:rPr>
            <w:noProof/>
            <w:webHidden/>
          </w:rPr>
          <w:tab/>
        </w:r>
        <w:r>
          <w:rPr>
            <w:noProof/>
            <w:webHidden/>
          </w:rPr>
          <w:fldChar w:fldCharType="begin"/>
        </w:r>
        <w:r>
          <w:rPr>
            <w:noProof/>
            <w:webHidden/>
          </w:rPr>
          <w:instrText xml:space="preserve"> PAGEREF _Toc396141418 \h </w:instrText>
        </w:r>
        <w:r>
          <w:rPr>
            <w:noProof/>
            <w:webHidden/>
          </w:rPr>
        </w:r>
        <w:r>
          <w:rPr>
            <w:noProof/>
            <w:webHidden/>
          </w:rPr>
          <w:fldChar w:fldCharType="separate"/>
        </w:r>
        <w:r>
          <w:rPr>
            <w:noProof/>
            <w:webHidden/>
          </w:rPr>
          <w:t>11</w:t>
        </w:r>
        <w:r>
          <w:rPr>
            <w:noProof/>
            <w:webHidden/>
          </w:rPr>
          <w:fldChar w:fldCharType="end"/>
        </w:r>
      </w:hyperlink>
    </w:p>
    <w:p w14:paraId="01E1FD8E" w14:textId="77777777" w:rsidR="007B00DE" w:rsidRDefault="007B00DE">
      <w:pPr>
        <w:pStyle w:val="TOC3"/>
        <w:rPr>
          <w:rFonts w:asciiTheme="minorHAnsi" w:eastAsiaTheme="minorEastAsia" w:hAnsiTheme="minorHAnsi" w:cstheme="minorBidi"/>
          <w:b w:val="0"/>
          <w:noProof/>
          <w:color w:val="auto"/>
          <w:sz w:val="22"/>
        </w:rPr>
      </w:pPr>
      <w:hyperlink w:anchor="_Toc396141419" w:history="1">
        <w:r w:rsidRPr="00750F3B">
          <w:rPr>
            <w:rStyle w:val="Hyperlink"/>
            <w:noProof/>
          </w:rPr>
          <w:t>4.1.2</w:t>
        </w:r>
        <w:r>
          <w:rPr>
            <w:rFonts w:asciiTheme="minorHAnsi" w:eastAsiaTheme="minorEastAsia" w:hAnsiTheme="minorHAnsi" w:cstheme="minorBidi"/>
            <w:b w:val="0"/>
            <w:noProof/>
            <w:color w:val="auto"/>
            <w:sz w:val="22"/>
          </w:rPr>
          <w:tab/>
        </w:r>
        <w:r w:rsidRPr="00750F3B">
          <w:rPr>
            <w:rStyle w:val="Hyperlink"/>
            <w:noProof/>
          </w:rPr>
          <w:t>System Shut-down</w:t>
        </w:r>
        <w:r>
          <w:rPr>
            <w:noProof/>
            <w:webHidden/>
          </w:rPr>
          <w:tab/>
        </w:r>
        <w:r>
          <w:rPr>
            <w:noProof/>
            <w:webHidden/>
          </w:rPr>
          <w:fldChar w:fldCharType="begin"/>
        </w:r>
        <w:r>
          <w:rPr>
            <w:noProof/>
            <w:webHidden/>
          </w:rPr>
          <w:instrText xml:space="preserve"> PAGEREF _Toc396141419 \h </w:instrText>
        </w:r>
        <w:r>
          <w:rPr>
            <w:noProof/>
            <w:webHidden/>
          </w:rPr>
        </w:r>
        <w:r>
          <w:rPr>
            <w:noProof/>
            <w:webHidden/>
          </w:rPr>
          <w:fldChar w:fldCharType="separate"/>
        </w:r>
        <w:r>
          <w:rPr>
            <w:noProof/>
            <w:webHidden/>
          </w:rPr>
          <w:t>13</w:t>
        </w:r>
        <w:r>
          <w:rPr>
            <w:noProof/>
            <w:webHidden/>
          </w:rPr>
          <w:fldChar w:fldCharType="end"/>
        </w:r>
      </w:hyperlink>
    </w:p>
    <w:p w14:paraId="55C8D6A6" w14:textId="77777777" w:rsidR="007B00DE" w:rsidRDefault="007B00DE">
      <w:pPr>
        <w:pStyle w:val="TOC3"/>
        <w:rPr>
          <w:rFonts w:asciiTheme="minorHAnsi" w:eastAsiaTheme="minorEastAsia" w:hAnsiTheme="minorHAnsi" w:cstheme="minorBidi"/>
          <w:b w:val="0"/>
          <w:noProof/>
          <w:color w:val="auto"/>
          <w:sz w:val="22"/>
        </w:rPr>
      </w:pPr>
      <w:hyperlink w:anchor="_Toc396141420" w:history="1">
        <w:r w:rsidRPr="00750F3B">
          <w:rPr>
            <w:rStyle w:val="Hyperlink"/>
            <w:noProof/>
          </w:rPr>
          <w:t>4.1.3</w:t>
        </w:r>
        <w:r>
          <w:rPr>
            <w:rFonts w:asciiTheme="minorHAnsi" w:eastAsiaTheme="minorEastAsia" w:hAnsiTheme="minorHAnsi" w:cstheme="minorBidi"/>
            <w:b w:val="0"/>
            <w:noProof/>
            <w:color w:val="auto"/>
            <w:sz w:val="22"/>
          </w:rPr>
          <w:tab/>
        </w:r>
        <w:r w:rsidRPr="00750F3B">
          <w:rPr>
            <w:rStyle w:val="Hyperlink"/>
            <w:noProof/>
          </w:rPr>
          <w:t>Back-up and Restore</w:t>
        </w:r>
        <w:r>
          <w:rPr>
            <w:noProof/>
            <w:webHidden/>
          </w:rPr>
          <w:tab/>
        </w:r>
        <w:r>
          <w:rPr>
            <w:noProof/>
            <w:webHidden/>
          </w:rPr>
          <w:fldChar w:fldCharType="begin"/>
        </w:r>
        <w:r>
          <w:rPr>
            <w:noProof/>
            <w:webHidden/>
          </w:rPr>
          <w:instrText xml:space="preserve"> PAGEREF _Toc396141420 \h </w:instrText>
        </w:r>
        <w:r>
          <w:rPr>
            <w:noProof/>
            <w:webHidden/>
          </w:rPr>
        </w:r>
        <w:r>
          <w:rPr>
            <w:noProof/>
            <w:webHidden/>
          </w:rPr>
          <w:fldChar w:fldCharType="separate"/>
        </w:r>
        <w:r>
          <w:rPr>
            <w:noProof/>
            <w:webHidden/>
          </w:rPr>
          <w:t>16</w:t>
        </w:r>
        <w:r>
          <w:rPr>
            <w:noProof/>
            <w:webHidden/>
          </w:rPr>
          <w:fldChar w:fldCharType="end"/>
        </w:r>
      </w:hyperlink>
    </w:p>
    <w:p w14:paraId="14DF82A4" w14:textId="77777777" w:rsidR="007B00DE" w:rsidRDefault="007B00DE">
      <w:pPr>
        <w:pStyle w:val="TOC2"/>
        <w:rPr>
          <w:rFonts w:asciiTheme="minorHAnsi" w:eastAsiaTheme="minorEastAsia" w:hAnsiTheme="minorHAnsi" w:cstheme="minorBidi"/>
          <w:b w:val="0"/>
          <w:noProof/>
          <w:color w:val="auto"/>
          <w:sz w:val="22"/>
        </w:rPr>
      </w:pPr>
      <w:hyperlink w:anchor="_Toc396141421" w:history="1">
        <w:r w:rsidRPr="00750F3B">
          <w:rPr>
            <w:rStyle w:val="Hyperlink"/>
            <w:noProof/>
          </w:rPr>
          <w:t>4.2</w:t>
        </w:r>
        <w:r>
          <w:rPr>
            <w:rFonts w:asciiTheme="minorHAnsi" w:eastAsiaTheme="minorEastAsia" w:hAnsiTheme="minorHAnsi" w:cstheme="minorBidi"/>
            <w:b w:val="0"/>
            <w:noProof/>
            <w:color w:val="auto"/>
            <w:sz w:val="22"/>
          </w:rPr>
          <w:tab/>
        </w:r>
        <w:r w:rsidRPr="00750F3B">
          <w:rPr>
            <w:rStyle w:val="Hyperlink"/>
            <w:noProof/>
          </w:rPr>
          <w:t>Security / Identity Management</w:t>
        </w:r>
        <w:r>
          <w:rPr>
            <w:noProof/>
            <w:webHidden/>
          </w:rPr>
          <w:tab/>
        </w:r>
        <w:r>
          <w:rPr>
            <w:noProof/>
            <w:webHidden/>
          </w:rPr>
          <w:fldChar w:fldCharType="begin"/>
        </w:r>
        <w:r>
          <w:rPr>
            <w:noProof/>
            <w:webHidden/>
          </w:rPr>
          <w:instrText xml:space="preserve"> PAGEREF _Toc396141421 \h </w:instrText>
        </w:r>
        <w:r>
          <w:rPr>
            <w:noProof/>
            <w:webHidden/>
          </w:rPr>
        </w:r>
        <w:r>
          <w:rPr>
            <w:noProof/>
            <w:webHidden/>
          </w:rPr>
          <w:fldChar w:fldCharType="separate"/>
        </w:r>
        <w:r>
          <w:rPr>
            <w:noProof/>
            <w:webHidden/>
          </w:rPr>
          <w:t>17</w:t>
        </w:r>
        <w:r>
          <w:rPr>
            <w:noProof/>
            <w:webHidden/>
          </w:rPr>
          <w:fldChar w:fldCharType="end"/>
        </w:r>
      </w:hyperlink>
    </w:p>
    <w:p w14:paraId="5DA37A02" w14:textId="77777777" w:rsidR="007B00DE" w:rsidRDefault="007B00DE">
      <w:pPr>
        <w:pStyle w:val="TOC3"/>
        <w:rPr>
          <w:rFonts w:asciiTheme="minorHAnsi" w:eastAsiaTheme="minorEastAsia" w:hAnsiTheme="minorHAnsi" w:cstheme="minorBidi"/>
          <w:b w:val="0"/>
          <w:noProof/>
          <w:color w:val="auto"/>
          <w:sz w:val="22"/>
        </w:rPr>
      </w:pPr>
      <w:hyperlink w:anchor="_Toc396141422" w:history="1">
        <w:r w:rsidRPr="00750F3B">
          <w:rPr>
            <w:rStyle w:val="Hyperlink"/>
            <w:noProof/>
          </w:rPr>
          <w:t>4.2.1</w:t>
        </w:r>
        <w:r>
          <w:rPr>
            <w:rFonts w:asciiTheme="minorHAnsi" w:eastAsiaTheme="minorEastAsia" w:hAnsiTheme="minorHAnsi" w:cstheme="minorBidi"/>
            <w:b w:val="0"/>
            <w:noProof/>
            <w:color w:val="auto"/>
            <w:sz w:val="22"/>
          </w:rPr>
          <w:tab/>
        </w:r>
        <w:r w:rsidRPr="00750F3B">
          <w:rPr>
            <w:rStyle w:val="Hyperlink"/>
            <w:noProof/>
          </w:rPr>
          <w:t>Identity Management</w:t>
        </w:r>
        <w:r>
          <w:rPr>
            <w:noProof/>
            <w:webHidden/>
          </w:rPr>
          <w:tab/>
        </w:r>
        <w:r>
          <w:rPr>
            <w:noProof/>
            <w:webHidden/>
          </w:rPr>
          <w:fldChar w:fldCharType="begin"/>
        </w:r>
        <w:r>
          <w:rPr>
            <w:noProof/>
            <w:webHidden/>
          </w:rPr>
          <w:instrText xml:space="preserve"> PAGEREF _Toc396141422 \h </w:instrText>
        </w:r>
        <w:r>
          <w:rPr>
            <w:noProof/>
            <w:webHidden/>
          </w:rPr>
        </w:r>
        <w:r>
          <w:rPr>
            <w:noProof/>
            <w:webHidden/>
          </w:rPr>
          <w:fldChar w:fldCharType="separate"/>
        </w:r>
        <w:r>
          <w:rPr>
            <w:noProof/>
            <w:webHidden/>
          </w:rPr>
          <w:t>17</w:t>
        </w:r>
        <w:r>
          <w:rPr>
            <w:noProof/>
            <w:webHidden/>
          </w:rPr>
          <w:fldChar w:fldCharType="end"/>
        </w:r>
      </w:hyperlink>
    </w:p>
    <w:p w14:paraId="638C93EA" w14:textId="77777777" w:rsidR="007B00DE" w:rsidRDefault="007B00DE">
      <w:pPr>
        <w:pStyle w:val="TOC3"/>
        <w:rPr>
          <w:rFonts w:asciiTheme="minorHAnsi" w:eastAsiaTheme="minorEastAsia" w:hAnsiTheme="minorHAnsi" w:cstheme="minorBidi"/>
          <w:b w:val="0"/>
          <w:noProof/>
          <w:color w:val="auto"/>
          <w:sz w:val="22"/>
        </w:rPr>
      </w:pPr>
      <w:hyperlink w:anchor="_Toc396141423" w:history="1">
        <w:r w:rsidRPr="00750F3B">
          <w:rPr>
            <w:rStyle w:val="Hyperlink"/>
            <w:noProof/>
          </w:rPr>
          <w:t>4.2.2</w:t>
        </w:r>
        <w:r>
          <w:rPr>
            <w:rFonts w:asciiTheme="minorHAnsi" w:eastAsiaTheme="minorEastAsia" w:hAnsiTheme="minorHAnsi" w:cstheme="minorBidi"/>
            <w:b w:val="0"/>
            <w:noProof/>
            <w:color w:val="auto"/>
            <w:sz w:val="22"/>
          </w:rPr>
          <w:tab/>
        </w:r>
        <w:r w:rsidRPr="00750F3B">
          <w:rPr>
            <w:rStyle w:val="Hyperlink"/>
            <w:noProof/>
          </w:rPr>
          <w:t>Access control</w:t>
        </w:r>
        <w:r>
          <w:rPr>
            <w:noProof/>
            <w:webHidden/>
          </w:rPr>
          <w:tab/>
        </w:r>
        <w:r>
          <w:rPr>
            <w:noProof/>
            <w:webHidden/>
          </w:rPr>
          <w:fldChar w:fldCharType="begin"/>
        </w:r>
        <w:r>
          <w:rPr>
            <w:noProof/>
            <w:webHidden/>
          </w:rPr>
          <w:instrText xml:space="preserve"> PAGEREF _Toc396141423 \h </w:instrText>
        </w:r>
        <w:r>
          <w:rPr>
            <w:noProof/>
            <w:webHidden/>
          </w:rPr>
        </w:r>
        <w:r>
          <w:rPr>
            <w:noProof/>
            <w:webHidden/>
          </w:rPr>
          <w:fldChar w:fldCharType="separate"/>
        </w:r>
        <w:r>
          <w:rPr>
            <w:noProof/>
            <w:webHidden/>
          </w:rPr>
          <w:t>17</w:t>
        </w:r>
        <w:r>
          <w:rPr>
            <w:noProof/>
            <w:webHidden/>
          </w:rPr>
          <w:fldChar w:fldCharType="end"/>
        </w:r>
      </w:hyperlink>
    </w:p>
    <w:p w14:paraId="23135525" w14:textId="77777777" w:rsidR="007B00DE" w:rsidRDefault="007B00DE">
      <w:pPr>
        <w:pStyle w:val="TOC2"/>
        <w:rPr>
          <w:rFonts w:asciiTheme="minorHAnsi" w:eastAsiaTheme="minorEastAsia" w:hAnsiTheme="minorHAnsi" w:cstheme="minorBidi"/>
          <w:b w:val="0"/>
          <w:noProof/>
          <w:color w:val="auto"/>
          <w:sz w:val="22"/>
        </w:rPr>
      </w:pPr>
      <w:hyperlink w:anchor="_Toc396141424" w:history="1">
        <w:r w:rsidRPr="00750F3B">
          <w:rPr>
            <w:rStyle w:val="Hyperlink"/>
            <w:noProof/>
          </w:rPr>
          <w:t>4.3</w:t>
        </w:r>
        <w:r>
          <w:rPr>
            <w:rFonts w:asciiTheme="minorHAnsi" w:eastAsiaTheme="minorEastAsia" w:hAnsiTheme="minorHAnsi" w:cstheme="minorBidi"/>
            <w:b w:val="0"/>
            <w:noProof/>
            <w:color w:val="auto"/>
            <w:sz w:val="22"/>
          </w:rPr>
          <w:tab/>
        </w:r>
        <w:r w:rsidRPr="00750F3B">
          <w:rPr>
            <w:rStyle w:val="Hyperlink"/>
            <w:noProof/>
          </w:rPr>
          <w:t>User Notifications</w:t>
        </w:r>
        <w:r>
          <w:rPr>
            <w:noProof/>
            <w:webHidden/>
          </w:rPr>
          <w:tab/>
        </w:r>
        <w:r>
          <w:rPr>
            <w:noProof/>
            <w:webHidden/>
          </w:rPr>
          <w:fldChar w:fldCharType="begin"/>
        </w:r>
        <w:r>
          <w:rPr>
            <w:noProof/>
            <w:webHidden/>
          </w:rPr>
          <w:instrText xml:space="preserve"> PAGEREF _Toc396141424 \h </w:instrText>
        </w:r>
        <w:r>
          <w:rPr>
            <w:noProof/>
            <w:webHidden/>
          </w:rPr>
        </w:r>
        <w:r>
          <w:rPr>
            <w:noProof/>
            <w:webHidden/>
          </w:rPr>
          <w:fldChar w:fldCharType="separate"/>
        </w:r>
        <w:r>
          <w:rPr>
            <w:noProof/>
            <w:webHidden/>
          </w:rPr>
          <w:t>18</w:t>
        </w:r>
        <w:r>
          <w:rPr>
            <w:noProof/>
            <w:webHidden/>
          </w:rPr>
          <w:fldChar w:fldCharType="end"/>
        </w:r>
      </w:hyperlink>
    </w:p>
    <w:p w14:paraId="37B63DD0" w14:textId="77777777" w:rsidR="007B00DE" w:rsidRDefault="007B00DE">
      <w:pPr>
        <w:pStyle w:val="TOC2"/>
        <w:rPr>
          <w:rFonts w:asciiTheme="minorHAnsi" w:eastAsiaTheme="minorEastAsia" w:hAnsiTheme="minorHAnsi" w:cstheme="minorBidi"/>
          <w:b w:val="0"/>
          <w:noProof/>
          <w:color w:val="auto"/>
          <w:sz w:val="22"/>
        </w:rPr>
      </w:pPr>
      <w:hyperlink w:anchor="_Toc396141425" w:history="1">
        <w:r w:rsidRPr="00750F3B">
          <w:rPr>
            <w:rStyle w:val="Hyperlink"/>
            <w:noProof/>
          </w:rPr>
          <w:t>4.4</w:t>
        </w:r>
        <w:r>
          <w:rPr>
            <w:rFonts w:asciiTheme="minorHAnsi" w:eastAsiaTheme="minorEastAsia" w:hAnsiTheme="minorHAnsi" w:cstheme="minorBidi"/>
            <w:b w:val="0"/>
            <w:noProof/>
            <w:color w:val="auto"/>
            <w:sz w:val="22"/>
          </w:rPr>
          <w:tab/>
        </w:r>
        <w:r w:rsidRPr="00750F3B">
          <w:rPr>
            <w:rStyle w:val="Hyperlink"/>
            <w:noProof/>
          </w:rPr>
          <w:t>System Monitoring, Reporting, and Tools</w:t>
        </w:r>
        <w:r>
          <w:rPr>
            <w:noProof/>
            <w:webHidden/>
          </w:rPr>
          <w:tab/>
        </w:r>
        <w:r>
          <w:rPr>
            <w:noProof/>
            <w:webHidden/>
          </w:rPr>
          <w:fldChar w:fldCharType="begin"/>
        </w:r>
        <w:r>
          <w:rPr>
            <w:noProof/>
            <w:webHidden/>
          </w:rPr>
          <w:instrText xml:space="preserve"> PAGEREF _Toc396141425 \h </w:instrText>
        </w:r>
        <w:r>
          <w:rPr>
            <w:noProof/>
            <w:webHidden/>
          </w:rPr>
        </w:r>
        <w:r>
          <w:rPr>
            <w:noProof/>
            <w:webHidden/>
          </w:rPr>
          <w:fldChar w:fldCharType="separate"/>
        </w:r>
        <w:r>
          <w:rPr>
            <w:noProof/>
            <w:webHidden/>
          </w:rPr>
          <w:t>18</w:t>
        </w:r>
        <w:r>
          <w:rPr>
            <w:noProof/>
            <w:webHidden/>
          </w:rPr>
          <w:fldChar w:fldCharType="end"/>
        </w:r>
      </w:hyperlink>
    </w:p>
    <w:p w14:paraId="656E3871" w14:textId="77777777" w:rsidR="007B00DE" w:rsidRDefault="007B00DE">
      <w:pPr>
        <w:pStyle w:val="TOC3"/>
        <w:rPr>
          <w:rFonts w:asciiTheme="minorHAnsi" w:eastAsiaTheme="minorEastAsia" w:hAnsiTheme="minorHAnsi" w:cstheme="minorBidi"/>
          <w:b w:val="0"/>
          <w:noProof/>
          <w:color w:val="auto"/>
          <w:sz w:val="22"/>
        </w:rPr>
      </w:pPr>
      <w:hyperlink w:anchor="_Toc396141426" w:history="1">
        <w:r w:rsidRPr="00750F3B">
          <w:rPr>
            <w:rStyle w:val="Hyperlink"/>
            <w:noProof/>
          </w:rPr>
          <w:t>4.4.1</w:t>
        </w:r>
        <w:r>
          <w:rPr>
            <w:rFonts w:asciiTheme="minorHAnsi" w:eastAsiaTheme="minorEastAsia" w:hAnsiTheme="minorHAnsi" w:cstheme="minorBidi"/>
            <w:b w:val="0"/>
            <w:noProof/>
            <w:color w:val="auto"/>
            <w:sz w:val="22"/>
          </w:rPr>
          <w:tab/>
        </w:r>
        <w:r w:rsidRPr="00750F3B">
          <w:rPr>
            <w:rStyle w:val="Hyperlink"/>
            <w:noProof/>
          </w:rPr>
          <w:t>Availability Monitoring</w:t>
        </w:r>
        <w:r>
          <w:rPr>
            <w:noProof/>
            <w:webHidden/>
          </w:rPr>
          <w:tab/>
        </w:r>
        <w:r>
          <w:rPr>
            <w:noProof/>
            <w:webHidden/>
          </w:rPr>
          <w:fldChar w:fldCharType="begin"/>
        </w:r>
        <w:r>
          <w:rPr>
            <w:noProof/>
            <w:webHidden/>
          </w:rPr>
          <w:instrText xml:space="preserve"> PAGEREF _Toc396141426 \h </w:instrText>
        </w:r>
        <w:r>
          <w:rPr>
            <w:noProof/>
            <w:webHidden/>
          </w:rPr>
        </w:r>
        <w:r>
          <w:rPr>
            <w:noProof/>
            <w:webHidden/>
          </w:rPr>
          <w:fldChar w:fldCharType="separate"/>
        </w:r>
        <w:r>
          <w:rPr>
            <w:noProof/>
            <w:webHidden/>
          </w:rPr>
          <w:t>18</w:t>
        </w:r>
        <w:r>
          <w:rPr>
            <w:noProof/>
            <w:webHidden/>
          </w:rPr>
          <w:fldChar w:fldCharType="end"/>
        </w:r>
      </w:hyperlink>
    </w:p>
    <w:p w14:paraId="507825C2" w14:textId="77777777" w:rsidR="007B00DE" w:rsidRDefault="007B00DE">
      <w:pPr>
        <w:pStyle w:val="TOC3"/>
        <w:rPr>
          <w:rFonts w:asciiTheme="minorHAnsi" w:eastAsiaTheme="minorEastAsia" w:hAnsiTheme="minorHAnsi" w:cstheme="minorBidi"/>
          <w:b w:val="0"/>
          <w:noProof/>
          <w:color w:val="auto"/>
          <w:sz w:val="22"/>
        </w:rPr>
      </w:pPr>
      <w:hyperlink w:anchor="_Toc396141427" w:history="1">
        <w:r w:rsidRPr="00750F3B">
          <w:rPr>
            <w:rStyle w:val="Hyperlink"/>
            <w:noProof/>
          </w:rPr>
          <w:t>4.4.2</w:t>
        </w:r>
        <w:r>
          <w:rPr>
            <w:rFonts w:asciiTheme="minorHAnsi" w:eastAsiaTheme="minorEastAsia" w:hAnsiTheme="minorHAnsi" w:cstheme="minorBidi"/>
            <w:b w:val="0"/>
            <w:noProof/>
            <w:color w:val="auto"/>
            <w:sz w:val="22"/>
          </w:rPr>
          <w:tab/>
        </w:r>
        <w:r w:rsidRPr="00750F3B">
          <w:rPr>
            <w:rStyle w:val="Hyperlink"/>
            <w:noProof/>
          </w:rPr>
          <w:t>Performance/Capacity Monitoring</w:t>
        </w:r>
        <w:r>
          <w:rPr>
            <w:noProof/>
            <w:webHidden/>
          </w:rPr>
          <w:tab/>
        </w:r>
        <w:r>
          <w:rPr>
            <w:noProof/>
            <w:webHidden/>
          </w:rPr>
          <w:fldChar w:fldCharType="begin"/>
        </w:r>
        <w:r>
          <w:rPr>
            <w:noProof/>
            <w:webHidden/>
          </w:rPr>
          <w:instrText xml:space="preserve"> PAGEREF _Toc396141427 \h </w:instrText>
        </w:r>
        <w:r>
          <w:rPr>
            <w:noProof/>
            <w:webHidden/>
          </w:rPr>
        </w:r>
        <w:r>
          <w:rPr>
            <w:noProof/>
            <w:webHidden/>
          </w:rPr>
          <w:fldChar w:fldCharType="separate"/>
        </w:r>
        <w:r>
          <w:rPr>
            <w:noProof/>
            <w:webHidden/>
          </w:rPr>
          <w:t>20</w:t>
        </w:r>
        <w:r>
          <w:rPr>
            <w:noProof/>
            <w:webHidden/>
          </w:rPr>
          <w:fldChar w:fldCharType="end"/>
        </w:r>
      </w:hyperlink>
    </w:p>
    <w:p w14:paraId="2C4D7418" w14:textId="77777777" w:rsidR="007B00DE" w:rsidRDefault="007B00DE">
      <w:pPr>
        <w:pStyle w:val="TOC3"/>
        <w:rPr>
          <w:rFonts w:asciiTheme="minorHAnsi" w:eastAsiaTheme="minorEastAsia" w:hAnsiTheme="minorHAnsi" w:cstheme="minorBidi"/>
          <w:b w:val="0"/>
          <w:noProof/>
          <w:color w:val="auto"/>
          <w:sz w:val="22"/>
        </w:rPr>
      </w:pPr>
      <w:hyperlink w:anchor="_Toc396141428" w:history="1">
        <w:r w:rsidRPr="00750F3B">
          <w:rPr>
            <w:rStyle w:val="Hyperlink"/>
            <w:noProof/>
          </w:rPr>
          <w:t>4.4.3</w:t>
        </w:r>
        <w:r>
          <w:rPr>
            <w:rFonts w:asciiTheme="minorHAnsi" w:eastAsiaTheme="minorEastAsia" w:hAnsiTheme="minorHAnsi" w:cstheme="minorBidi"/>
            <w:b w:val="0"/>
            <w:noProof/>
            <w:color w:val="auto"/>
            <w:sz w:val="22"/>
          </w:rPr>
          <w:tab/>
        </w:r>
        <w:r w:rsidRPr="00750F3B">
          <w:rPr>
            <w:rStyle w:val="Hyperlink"/>
            <w:noProof/>
          </w:rPr>
          <w:t>Critical Metrics</w:t>
        </w:r>
        <w:r>
          <w:rPr>
            <w:noProof/>
            <w:webHidden/>
          </w:rPr>
          <w:tab/>
        </w:r>
        <w:r>
          <w:rPr>
            <w:noProof/>
            <w:webHidden/>
          </w:rPr>
          <w:fldChar w:fldCharType="begin"/>
        </w:r>
        <w:r>
          <w:rPr>
            <w:noProof/>
            <w:webHidden/>
          </w:rPr>
          <w:instrText xml:space="preserve"> PAGEREF _Toc396141428 \h </w:instrText>
        </w:r>
        <w:r>
          <w:rPr>
            <w:noProof/>
            <w:webHidden/>
          </w:rPr>
        </w:r>
        <w:r>
          <w:rPr>
            <w:noProof/>
            <w:webHidden/>
          </w:rPr>
          <w:fldChar w:fldCharType="separate"/>
        </w:r>
        <w:r>
          <w:rPr>
            <w:noProof/>
            <w:webHidden/>
          </w:rPr>
          <w:t>20</w:t>
        </w:r>
        <w:r>
          <w:rPr>
            <w:noProof/>
            <w:webHidden/>
          </w:rPr>
          <w:fldChar w:fldCharType="end"/>
        </w:r>
      </w:hyperlink>
    </w:p>
    <w:p w14:paraId="326B96C9" w14:textId="77777777" w:rsidR="007B00DE" w:rsidRDefault="007B00DE">
      <w:pPr>
        <w:pStyle w:val="TOC2"/>
        <w:rPr>
          <w:rFonts w:asciiTheme="minorHAnsi" w:eastAsiaTheme="minorEastAsia" w:hAnsiTheme="minorHAnsi" w:cstheme="minorBidi"/>
          <w:b w:val="0"/>
          <w:noProof/>
          <w:color w:val="auto"/>
          <w:sz w:val="22"/>
        </w:rPr>
      </w:pPr>
      <w:hyperlink w:anchor="_Toc396141429" w:history="1">
        <w:r w:rsidRPr="00750F3B">
          <w:rPr>
            <w:rStyle w:val="Hyperlink"/>
            <w:noProof/>
          </w:rPr>
          <w:t>4.5</w:t>
        </w:r>
        <w:r>
          <w:rPr>
            <w:rFonts w:asciiTheme="minorHAnsi" w:eastAsiaTheme="minorEastAsia" w:hAnsiTheme="minorHAnsi" w:cstheme="minorBidi"/>
            <w:b w:val="0"/>
            <w:noProof/>
            <w:color w:val="auto"/>
            <w:sz w:val="22"/>
          </w:rPr>
          <w:tab/>
        </w:r>
        <w:r w:rsidRPr="00750F3B">
          <w:rPr>
            <w:rStyle w:val="Hyperlink"/>
            <w:noProof/>
          </w:rPr>
          <w:t>Routine Updates, Extracts and Purges</w:t>
        </w:r>
        <w:r>
          <w:rPr>
            <w:noProof/>
            <w:webHidden/>
          </w:rPr>
          <w:tab/>
        </w:r>
        <w:r>
          <w:rPr>
            <w:noProof/>
            <w:webHidden/>
          </w:rPr>
          <w:fldChar w:fldCharType="begin"/>
        </w:r>
        <w:r>
          <w:rPr>
            <w:noProof/>
            <w:webHidden/>
          </w:rPr>
          <w:instrText xml:space="preserve"> PAGEREF _Toc396141429 \h </w:instrText>
        </w:r>
        <w:r>
          <w:rPr>
            <w:noProof/>
            <w:webHidden/>
          </w:rPr>
        </w:r>
        <w:r>
          <w:rPr>
            <w:noProof/>
            <w:webHidden/>
          </w:rPr>
          <w:fldChar w:fldCharType="separate"/>
        </w:r>
        <w:r>
          <w:rPr>
            <w:noProof/>
            <w:webHidden/>
          </w:rPr>
          <w:t>20</w:t>
        </w:r>
        <w:r>
          <w:rPr>
            <w:noProof/>
            <w:webHidden/>
          </w:rPr>
          <w:fldChar w:fldCharType="end"/>
        </w:r>
      </w:hyperlink>
    </w:p>
    <w:p w14:paraId="64845D3B" w14:textId="77777777" w:rsidR="007B00DE" w:rsidRDefault="007B00DE">
      <w:pPr>
        <w:pStyle w:val="TOC2"/>
        <w:rPr>
          <w:rFonts w:asciiTheme="minorHAnsi" w:eastAsiaTheme="minorEastAsia" w:hAnsiTheme="minorHAnsi" w:cstheme="minorBidi"/>
          <w:b w:val="0"/>
          <w:noProof/>
          <w:color w:val="auto"/>
          <w:sz w:val="22"/>
        </w:rPr>
      </w:pPr>
      <w:hyperlink w:anchor="_Toc396141430" w:history="1">
        <w:r w:rsidRPr="00750F3B">
          <w:rPr>
            <w:rStyle w:val="Hyperlink"/>
            <w:noProof/>
          </w:rPr>
          <w:t>4.6</w:t>
        </w:r>
        <w:r>
          <w:rPr>
            <w:rFonts w:asciiTheme="minorHAnsi" w:eastAsiaTheme="minorEastAsia" w:hAnsiTheme="minorHAnsi" w:cstheme="minorBidi"/>
            <w:b w:val="0"/>
            <w:noProof/>
            <w:color w:val="auto"/>
            <w:sz w:val="22"/>
          </w:rPr>
          <w:tab/>
        </w:r>
        <w:r w:rsidRPr="00750F3B">
          <w:rPr>
            <w:rStyle w:val="Hyperlink"/>
            <w:noProof/>
          </w:rPr>
          <w:t>Scheduled Maintenance</w:t>
        </w:r>
        <w:r>
          <w:rPr>
            <w:noProof/>
            <w:webHidden/>
          </w:rPr>
          <w:tab/>
        </w:r>
        <w:r>
          <w:rPr>
            <w:noProof/>
            <w:webHidden/>
          </w:rPr>
          <w:fldChar w:fldCharType="begin"/>
        </w:r>
        <w:r>
          <w:rPr>
            <w:noProof/>
            <w:webHidden/>
          </w:rPr>
          <w:instrText xml:space="preserve"> PAGEREF _Toc396141430 \h </w:instrText>
        </w:r>
        <w:r>
          <w:rPr>
            <w:noProof/>
            <w:webHidden/>
          </w:rPr>
        </w:r>
        <w:r>
          <w:rPr>
            <w:noProof/>
            <w:webHidden/>
          </w:rPr>
          <w:fldChar w:fldCharType="separate"/>
        </w:r>
        <w:r>
          <w:rPr>
            <w:noProof/>
            <w:webHidden/>
          </w:rPr>
          <w:t>21</w:t>
        </w:r>
        <w:r>
          <w:rPr>
            <w:noProof/>
            <w:webHidden/>
          </w:rPr>
          <w:fldChar w:fldCharType="end"/>
        </w:r>
      </w:hyperlink>
    </w:p>
    <w:p w14:paraId="44F993D3" w14:textId="77777777" w:rsidR="007B00DE" w:rsidRDefault="007B00DE">
      <w:pPr>
        <w:pStyle w:val="TOC2"/>
        <w:rPr>
          <w:rFonts w:asciiTheme="minorHAnsi" w:eastAsiaTheme="minorEastAsia" w:hAnsiTheme="minorHAnsi" w:cstheme="minorBidi"/>
          <w:b w:val="0"/>
          <w:noProof/>
          <w:color w:val="auto"/>
          <w:sz w:val="22"/>
        </w:rPr>
      </w:pPr>
      <w:hyperlink w:anchor="_Toc396141431" w:history="1">
        <w:r w:rsidRPr="00750F3B">
          <w:rPr>
            <w:rStyle w:val="Hyperlink"/>
            <w:noProof/>
          </w:rPr>
          <w:t>4.7</w:t>
        </w:r>
        <w:r>
          <w:rPr>
            <w:rFonts w:asciiTheme="minorHAnsi" w:eastAsiaTheme="minorEastAsia" w:hAnsiTheme="minorHAnsi" w:cstheme="minorBidi"/>
            <w:b w:val="0"/>
            <w:noProof/>
            <w:color w:val="auto"/>
            <w:sz w:val="22"/>
          </w:rPr>
          <w:tab/>
        </w:r>
        <w:r w:rsidRPr="00750F3B">
          <w:rPr>
            <w:rStyle w:val="Hyperlink"/>
            <w:noProof/>
          </w:rPr>
          <w:t>Capacity Planning</w:t>
        </w:r>
        <w:r>
          <w:rPr>
            <w:noProof/>
            <w:webHidden/>
          </w:rPr>
          <w:tab/>
        </w:r>
        <w:r>
          <w:rPr>
            <w:noProof/>
            <w:webHidden/>
          </w:rPr>
          <w:fldChar w:fldCharType="begin"/>
        </w:r>
        <w:r>
          <w:rPr>
            <w:noProof/>
            <w:webHidden/>
          </w:rPr>
          <w:instrText xml:space="preserve"> PAGEREF _Toc396141431 \h </w:instrText>
        </w:r>
        <w:r>
          <w:rPr>
            <w:noProof/>
            <w:webHidden/>
          </w:rPr>
        </w:r>
        <w:r>
          <w:rPr>
            <w:noProof/>
            <w:webHidden/>
          </w:rPr>
          <w:fldChar w:fldCharType="separate"/>
        </w:r>
        <w:r>
          <w:rPr>
            <w:noProof/>
            <w:webHidden/>
          </w:rPr>
          <w:t>21</w:t>
        </w:r>
        <w:r>
          <w:rPr>
            <w:noProof/>
            <w:webHidden/>
          </w:rPr>
          <w:fldChar w:fldCharType="end"/>
        </w:r>
      </w:hyperlink>
    </w:p>
    <w:p w14:paraId="35A8D501" w14:textId="77777777" w:rsidR="007B00DE" w:rsidRDefault="007B00DE">
      <w:pPr>
        <w:pStyle w:val="TOC1"/>
        <w:tabs>
          <w:tab w:val="left" w:pos="576"/>
          <w:tab w:val="right" w:leader="dot" w:pos="9350"/>
        </w:tabs>
        <w:rPr>
          <w:rFonts w:asciiTheme="minorHAnsi" w:eastAsiaTheme="minorEastAsia" w:hAnsiTheme="minorHAnsi" w:cstheme="minorBidi"/>
          <w:b w:val="0"/>
          <w:noProof/>
          <w:color w:val="auto"/>
          <w:sz w:val="22"/>
        </w:rPr>
      </w:pPr>
      <w:hyperlink w:anchor="_Toc396141432" w:history="1">
        <w:r w:rsidRPr="00750F3B">
          <w:rPr>
            <w:rStyle w:val="Hyperlink"/>
            <w:noProof/>
          </w:rPr>
          <w:t>5.</w:t>
        </w:r>
        <w:r>
          <w:rPr>
            <w:rFonts w:asciiTheme="minorHAnsi" w:eastAsiaTheme="minorEastAsia" w:hAnsiTheme="minorHAnsi" w:cstheme="minorBidi"/>
            <w:b w:val="0"/>
            <w:noProof/>
            <w:color w:val="auto"/>
            <w:sz w:val="22"/>
          </w:rPr>
          <w:tab/>
        </w:r>
        <w:r w:rsidRPr="00750F3B">
          <w:rPr>
            <w:rStyle w:val="Hyperlink"/>
            <w:noProof/>
          </w:rPr>
          <w:t>Exception Handling</w:t>
        </w:r>
        <w:r>
          <w:rPr>
            <w:noProof/>
            <w:webHidden/>
          </w:rPr>
          <w:tab/>
        </w:r>
        <w:r>
          <w:rPr>
            <w:noProof/>
            <w:webHidden/>
          </w:rPr>
          <w:fldChar w:fldCharType="begin"/>
        </w:r>
        <w:r>
          <w:rPr>
            <w:noProof/>
            <w:webHidden/>
          </w:rPr>
          <w:instrText xml:space="preserve"> PAGEREF _Toc396141432 \h </w:instrText>
        </w:r>
        <w:r>
          <w:rPr>
            <w:noProof/>
            <w:webHidden/>
          </w:rPr>
        </w:r>
        <w:r>
          <w:rPr>
            <w:noProof/>
            <w:webHidden/>
          </w:rPr>
          <w:fldChar w:fldCharType="separate"/>
        </w:r>
        <w:r>
          <w:rPr>
            <w:noProof/>
            <w:webHidden/>
          </w:rPr>
          <w:t>21</w:t>
        </w:r>
        <w:r>
          <w:rPr>
            <w:noProof/>
            <w:webHidden/>
          </w:rPr>
          <w:fldChar w:fldCharType="end"/>
        </w:r>
      </w:hyperlink>
    </w:p>
    <w:p w14:paraId="2900488D" w14:textId="77777777" w:rsidR="007B00DE" w:rsidRDefault="007B00DE">
      <w:pPr>
        <w:pStyle w:val="TOC2"/>
        <w:rPr>
          <w:rFonts w:asciiTheme="minorHAnsi" w:eastAsiaTheme="minorEastAsia" w:hAnsiTheme="minorHAnsi" w:cstheme="minorBidi"/>
          <w:b w:val="0"/>
          <w:noProof/>
          <w:color w:val="auto"/>
          <w:sz w:val="22"/>
        </w:rPr>
      </w:pPr>
      <w:hyperlink w:anchor="_Toc396141433" w:history="1">
        <w:r w:rsidRPr="00750F3B">
          <w:rPr>
            <w:rStyle w:val="Hyperlink"/>
            <w:noProof/>
          </w:rPr>
          <w:t>5.1</w:t>
        </w:r>
        <w:r>
          <w:rPr>
            <w:rFonts w:asciiTheme="minorHAnsi" w:eastAsiaTheme="minorEastAsia" w:hAnsiTheme="minorHAnsi" w:cstheme="minorBidi"/>
            <w:b w:val="0"/>
            <w:noProof/>
            <w:color w:val="auto"/>
            <w:sz w:val="22"/>
          </w:rPr>
          <w:tab/>
        </w:r>
        <w:r w:rsidRPr="00750F3B">
          <w:rPr>
            <w:rStyle w:val="Hyperlink"/>
            <w:noProof/>
          </w:rPr>
          <w:t>Routine Errors</w:t>
        </w:r>
        <w:r>
          <w:rPr>
            <w:noProof/>
            <w:webHidden/>
          </w:rPr>
          <w:tab/>
        </w:r>
        <w:r>
          <w:rPr>
            <w:noProof/>
            <w:webHidden/>
          </w:rPr>
          <w:fldChar w:fldCharType="begin"/>
        </w:r>
        <w:r>
          <w:rPr>
            <w:noProof/>
            <w:webHidden/>
          </w:rPr>
          <w:instrText xml:space="preserve"> PAGEREF _Toc396141433 \h </w:instrText>
        </w:r>
        <w:r>
          <w:rPr>
            <w:noProof/>
            <w:webHidden/>
          </w:rPr>
        </w:r>
        <w:r>
          <w:rPr>
            <w:noProof/>
            <w:webHidden/>
          </w:rPr>
          <w:fldChar w:fldCharType="separate"/>
        </w:r>
        <w:r>
          <w:rPr>
            <w:noProof/>
            <w:webHidden/>
          </w:rPr>
          <w:t>21</w:t>
        </w:r>
        <w:r>
          <w:rPr>
            <w:noProof/>
            <w:webHidden/>
          </w:rPr>
          <w:fldChar w:fldCharType="end"/>
        </w:r>
      </w:hyperlink>
    </w:p>
    <w:p w14:paraId="0AEC241D" w14:textId="77777777" w:rsidR="007B00DE" w:rsidRDefault="007B00DE">
      <w:pPr>
        <w:pStyle w:val="TOC3"/>
        <w:rPr>
          <w:rFonts w:asciiTheme="minorHAnsi" w:eastAsiaTheme="minorEastAsia" w:hAnsiTheme="minorHAnsi" w:cstheme="minorBidi"/>
          <w:b w:val="0"/>
          <w:noProof/>
          <w:color w:val="auto"/>
          <w:sz w:val="22"/>
        </w:rPr>
      </w:pPr>
      <w:hyperlink w:anchor="_Toc396141434" w:history="1">
        <w:r w:rsidRPr="00750F3B">
          <w:rPr>
            <w:rStyle w:val="Hyperlink"/>
            <w:noProof/>
          </w:rPr>
          <w:t>5.1.1</w:t>
        </w:r>
        <w:r>
          <w:rPr>
            <w:rFonts w:asciiTheme="minorHAnsi" w:eastAsiaTheme="minorEastAsia" w:hAnsiTheme="minorHAnsi" w:cstheme="minorBidi"/>
            <w:b w:val="0"/>
            <w:noProof/>
            <w:color w:val="auto"/>
            <w:sz w:val="22"/>
          </w:rPr>
          <w:tab/>
        </w:r>
        <w:r w:rsidRPr="00750F3B">
          <w:rPr>
            <w:rStyle w:val="Hyperlink"/>
            <w:noProof/>
          </w:rPr>
          <w:t>Security</w:t>
        </w:r>
        <w:r>
          <w:rPr>
            <w:noProof/>
            <w:webHidden/>
          </w:rPr>
          <w:tab/>
        </w:r>
        <w:r>
          <w:rPr>
            <w:noProof/>
            <w:webHidden/>
          </w:rPr>
          <w:fldChar w:fldCharType="begin"/>
        </w:r>
        <w:r>
          <w:rPr>
            <w:noProof/>
            <w:webHidden/>
          </w:rPr>
          <w:instrText xml:space="preserve"> PAGEREF _Toc396141434 \h </w:instrText>
        </w:r>
        <w:r>
          <w:rPr>
            <w:noProof/>
            <w:webHidden/>
          </w:rPr>
        </w:r>
        <w:r>
          <w:rPr>
            <w:noProof/>
            <w:webHidden/>
          </w:rPr>
          <w:fldChar w:fldCharType="separate"/>
        </w:r>
        <w:r>
          <w:rPr>
            <w:noProof/>
            <w:webHidden/>
          </w:rPr>
          <w:t>21</w:t>
        </w:r>
        <w:r>
          <w:rPr>
            <w:noProof/>
            <w:webHidden/>
          </w:rPr>
          <w:fldChar w:fldCharType="end"/>
        </w:r>
      </w:hyperlink>
    </w:p>
    <w:p w14:paraId="20322CAD" w14:textId="77777777" w:rsidR="007B00DE" w:rsidRDefault="007B00DE">
      <w:pPr>
        <w:pStyle w:val="TOC3"/>
        <w:rPr>
          <w:rFonts w:asciiTheme="minorHAnsi" w:eastAsiaTheme="minorEastAsia" w:hAnsiTheme="minorHAnsi" w:cstheme="minorBidi"/>
          <w:b w:val="0"/>
          <w:noProof/>
          <w:color w:val="auto"/>
          <w:sz w:val="22"/>
        </w:rPr>
      </w:pPr>
      <w:hyperlink w:anchor="_Toc396141435" w:history="1">
        <w:r w:rsidRPr="00750F3B">
          <w:rPr>
            <w:rStyle w:val="Hyperlink"/>
            <w:noProof/>
          </w:rPr>
          <w:t>5.1.2</w:t>
        </w:r>
        <w:r>
          <w:rPr>
            <w:rFonts w:asciiTheme="minorHAnsi" w:eastAsiaTheme="minorEastAsia" w:hAnsiTheme="minorHAnsi" w:cstheme="minorBidi"/>
            <w:b w:val="0"/>
            <w:noProof/>
            <w:color w:val="auto"/>
            <w:sz w:val="22"/>
          </w:rPr>
          <w:tab/>
        </w:r>
        <w:r w:rsidRPr="00750F3B">
          <w:rPr>
            <w:rStyle w:val="Hyperlink"/>
            <w:noProof/>
          </w:rPr>
          <w:t>Time-outs</w:t>
        </w:r>
        <w:r>
          <w:rPr>
            <w:noProof/>
            <w:webHidden/>
          </w:rPr>
          <w:tab/>
        </w:r>
        <w:r>
          <w:rPr>
            <w:noProof/>
            <w:webHidden/>
          </w:rPr>
          <w:fldChar w:fldCharType="begin"/>
        </w:r>
        <w:r>
          <w:rPr>
            <w:noProof/>
            <w:webHidden/>
          </w:rPr>
          <w:instrText xml:space="preserve"> PAGEREF _Toc396141435 \h </w:instrText>
        </w:r>
        <w:r>
          <w:rPr>
            <w:noProof/>
            <w:webHidden/>
          </w:rPr>
        </w:r>
        <w:r>
          <w:rPr>
            <w:noProof/>
            <w:webHidden/>
          </w:rPr>
          <w:fldChar w:fldCharType="separate"/>
        </w:r>
        <w:r>
          <w:rPr>
            <w:noProof/>
            <w:webHidden/>
          </w:rPr>
          <w:t>22</w:t>
        </w:r>
        <w:r>
          <w:rPr>
            <w:noProof/>
            <w:webHidden/>
          </w:rPr>
          <w:fldChar w:fldCharType="end"/>
        </w:r>
      </w:hyperlink>
    </w:p>
    <w:p w14:paraId="3FE8AEE8" w14:textId="77777777" w:rsidR="007B00DE" w:rsidRDefault="007B00DE">
      <w:pPr>
        <w:pStyle w:val="TOC3"/>
        <w:rPr>
          <w:rFonts w:asciiTheme="minorHAnsi" w:eastAsiaTheme="minorEastAsia" w:hAnsiTheme="minorHAnsi" w:cstheme="minorBidi"/>
          <w:b w:val="0"/>
          <w:noProof/>
          <w:color w:val="auto"/>
          <w:sz w:val="22"/>
        </w:rPr>
      </w:pPr>
      <w:hyperlink w:anchor="_Toc396141436" w:history="1">
        <w:r w:rsidRPr="00750F3B">
          <w:rPr>
            <w:rStyle w:val="Hyperlink"/>
            <w:noProof/>
          </w:rPr>
          <w:t>5.1.3</w:t>
        </w:r>
        <w:r>
          <w:rPr>
            <w:rFonts w:asciiTheme="minorHAnsi" w:eastAsiaTheme="minorEastAsia" w:hAnsiTheme="minorHAnsi" w:cstheme="minorBidi"/>
            <w:b w:val="0"/>
            <w:noProof/>
            <w:color w:val="auto"/>
            <w:sz w:val="22"/>
          </w:rPr>
          <w:tab/>
        </w:r>
        <w:r w:rsidRPr="00750F3B">
          <w:rPr>
            <w:rStyle w:val="Hyperlink"/>
            <w:noProof/>
          </w:rPr>
          <w:t>Concurrency</w:t>
        </w:r>
        <w:r>
          <w:rPr>
            <w:noProof/>
            <w:webHidden/>
          </w:rPr>
          <w:tab/>
        </w:r>
        <w:r>
          <w:rPr>
            <w:noProof/>
            <w:webHidden/>
          </w:rPr>
          <w:fldChar w:fldCharType="begin"/>
        </w:r>
        <w:r>
          <w:rPr>
            <w:noProof/>
            <w:webHidden/>
          </w:rPr>
          <w:instrText xml:space="preserve"> PAGEREF _Toc396141436 \h </w:instrText>
        </w:r>
        <w:r>
          <w:rPr>
            <w:noProof/>
            <w:webHidden/>
          </w:rPr>
        </w:r>
        <w:r>
          <w:rPr>
            <w:noProof/>
            <w:webHidden/>
          </w:rPr>
          <w:fldChar w:fldCharType="separate"/>
        </w:r>
        <w:r>
          <w:rPr>
            <w:noProof/>
            <w:webHidden/>
          </w:rPr>
          <w:t>22</w:t>
        </w:r>
        <w:r>
          <w:rPr>
            <w:noProof/>
            <w:webHidden/>
          </w:rPr>
          <w:fldChar w:fldCharType="end"/>
        </w:r>
      </w:hyperlink>
    </w:p>
    <w:p w14:paraId="5C8ACDC0" w14:textId="77777777" w:rsidR="007B00DE" w:rsidRDefault="007B00DE">
      <w:pPr>
        <w:pStyle w:val="TOC2"/>
        <w:rPr>
          <w:rFonts w:asciiTheme="minorHAnsi" w:eastAsiaTheme="minorEastAsia" w:hAnsiTheme="minorHAnsi" w:cstheme="minorBidi"/>
          <w:b w:val="0"/>
          <w:noProof/>
          <w:color w:val="auto"/>
          <w:sz w:val="22"/>
        </w:rPr>
      </w:pPr>
      <w:hyperlink w:anchor="_Toc396141437" w:history="1">
        <w:r w:rsidRPr="00750F3B">
          <w:rPr>
            <w:rStyle w:val="Hyperlink"/>
            <w:rFonts w:ascii="Calibri" w:hAnsi="Calibri"/>
            <w:noProof/>
          </w:rPr>
          <w:t>5.2</w:t>
        </w:r>
        <w:r>
          <w:rPr>
            <w:rFonts w:asciiTheme="minorHAnsi" w:eastAsiaTheme="minorEastAsia" w:hAnsiTheme="minorHAnsi" w:cstheme="minorBidi"/>
            <w:b w:val="0"/>
            <w:noProof/>
            <w:color w:val="auto"/>
            <w:sz w:val="22"/>
          </w:rPr>
          <w:tab/>
        </w:r>
        <w:r w:rsidRPr="00750F3B">
          <w:rPr>
            <w:rStyle w:val="Hyperlink"/>
            <w:noProof/>
          </w:rPr>
          <w:t>Significant Errors</w:t>
        </w:r>
        <w:r>
          <w:rPr>
            <w:noProof/>
            <w:webHidden/>
          </w:rPr>
          <w:tab/>
        </w:r>
        <w:r>
          <w:rPr>
            <w:noProof/>
            <w:webHidden/>
          </w:rPr>
          <w:fldChar w:fldCharType="begin"/>
        </w:r>
        <w:r>
          <w:rPr>
            <w:noProof/>
            <w:webHidden/>
          </w:rPr>
          <w:instrText xml:space="preserve"> PAGEREF _Toc396141437 \h </w:instrText>
        </w:r>
        <w:r>
          <w:rPr>
            <w:noProof/>
            <w:webHidden/>
          </w:rPr>
        </w:r>
        <w:r>
          <w:rPr>
            <w:noProof/>
            <w:webHidden/>
          </w:rPr>
          <w:fldChar w:fldCharType="separate"/>
        </w:r>
        <w:r>
          <w:rPr>
            <w:noProof/>
            <w:webHidden/>
          </w:rPr>
          <w:t>22</w:t>
        </w:r>
        <w:r>
          <w:rPr>
            <w:noProof/>
            <w:webHidden/>
          </w:rPr>
          <w:fldChar w:fldCharType="end"/>
        </w:r>
      </w:hyperlink>
    </w:p>
    <w:p w14:paraId="540425ED" w14:textId="77777777" w:rsidR="007B00DE" w:rsidRDefault="007B00DE">
      <w:pPr>
        <w:pStyle w:val="TOC3"/>
        <w:rPr>
          <w:rFonts w:asciiTheme="minorHAnsi" w:eastAsiaTheme="minorEastAsia" w:hAnsiTheme="minorHAnsi" w:cstheme="minorBidi"/>
          <w:b w:val="0"/>
          <w:noProof/>
          <w:color w:val="auto"/>
          <w:sz w:val="22"/>
        </w:rPr>
      </w:pPr>
      <w:hyperlink w:anchor="_Toc396141438" w:history="1">
        <w:r w:rsidRPr="00750F3B">
          <w:rPr>
            <w:rStyle w:val="Hyperlink"/>
            <w:noProof/>
          </w:rPr>
          <w:t>5.2.1</w:t>
        </w:r>
        <w:r>
          <w:rPr>
            <w:rFonts w:asciiTheme="minorHAnsi" w:eastAsiaTheme="minorEastAsia" w:hAnsiTheme="minorHAnsi" w:cstheme="minorBidi"/>
            <w:b w:val="0"/>
            <w:noProof/>
            <w:color w:val="auto"/>
            <w:sz w:val="22"/>
          </w:rPr>
          <w:tab/>
        </w:r>
        <w:r w:rsidRPr="00750F3B">
          <w:rPr>
            <w:rStyle w:val="Hyperlink"/>
            <w:noProof/>
          </w:rPr>
          <w:t>Application Error Logs</w:t>
        </w:r>
        <w:r>
          <w:rPr>
            <w:noProof/>
            <w:webHidden/>
          </w:rPr>
          <w:tab/>
        </w:r>
        <w:r>
          <w:rPr>
            <w:noProof/>
            <w:webHidden/>
          </w:rPr>
          <w:fldChar w:fldCharType="begin"/>
        </w:r>
        <w:r>
          <w:rPr>
            <w:noProof/>
            <w:webHidden/>
          </w:rPr>
          <w:instrText xml:space="preserve"> PAGEREF _Toc396141438 \h </w:instrText>
        </w:r>
        <w:r>
          <w:rPr>
            <w:noProof/>
            <w:webHidden/>
          </w:rPr>
        </w:r>
        <w:r>
          <w:rPr>
            <w:noProof/>
            <w:webHidden/>
          </w:rPr>
          <w:fldChar w:fldCharType="separate"/>
        </w:r>
        <w:r>
          <w:rPr>
            <w:noProof/>
            <w:webHidden/>
          </w:rPr>
          <w:t>22</w:t>
        </w:r>
        <w:r>
          <w:rPr>
            <w:noProof/>
            <w:webHidden/>
          </w:rPr>
          <w:fldChar w:fldCharType="end"/>
        </w:r>
      </w:hyperlink>
    </w:p>
    <w:p w14:paraId="3E2FD382" w14:textId="77777777" w:rsidR="007B00DE" w:rsidRDefault="007B00DE">
      <w:pPr>
        <w:pStyle w:val="TOC3"/>
        <w:rPr>
          <w:rFonts w:asciiTheme="minorHAnsi" w:eastAsiaTheme="minorEastAsia" w:hAnsiTheme="minorHAnsi" w:cstheme="minorBidi"/>
          <w:b w:val="0"/>
          <w:noProof/>
          <w:color w:val="auto"/>
          <w:sz w:val="22"/>
        </w:rPr>
      </w:pPr>
      <w:hyperlink w:anchor="_Toc396141439" w:history="1">
        <w:r w:rsidRPr="00750F3B">
          <w:rPr>
            <w:rStyle w:val="Hyperlink"/>
            <w:noProof/>
          </w:rPr>
          <w:t>5.2.2</w:t>
        </w:r>
        <w:r>
          <w:rPr>
            <w:rFonts w:asciiTheme="minorHAnsi" w:eastAsiaTheme="minorEastAsia" w:hAnsiTheme="minorHAnsi" w:cstheme="minorBidi"/>
            <w:b w:val="0"/>
            <w:noProof/>
            <w:color w:val="auto"/>
            <w:sz w:val="22"/>
          </w:rPr>
          <w:tab/>
        </w:r>
        <w:r w:rsidRPr="00750F3B">
          <w:rPr>
            <w:rStyle w:val="Hyperlink"/>
            <w:noProof/>
          </w:rPr>
          <w:t>Application Error Codes and Descriptions</w:t>
        </w:r>
        <w:r>
          <w:rPr>
            <w:noProof/>
            <w:webHidden/>
          </w:rPr>
          <w:tab/>
        </w:r>
        <w:r>
          <w:rPr>
            <w:noProof/>
            <w:webHidden/>
          </w:rPr>
          <w:fldChar w:fldCharType="begin"/>
        </w:r>
        <w:r>
          <w:rPr>
            <w:noProof/>
            <w:webHidden/>
          </w:rPr>
          <w:instrText xml:space="preserve"> PAGEREF _Toc396141439 \h </w:instrText>
        </w:r>
        <w:r>
          <w:rPr>
            <w:noProof/>
            <w:webHidden/>
          </w:rPr>
        </w:r>
        <w:r>
          <w:rPr>
            <w:noProof/>
            <w:webHidden/>
          </w:rPr>
          <w:fldChar w:fldCharType="separate"/>
        </w:r>
        <w:r>
          <w:rPr>
            <w:noProof/>
            <w:webHidden/>
          </w:rPr>
          <w:t>22</w:t>
        </w:r>
        <w:r>
          <w:rPr>
            <w:noProof/>
            <w:webHidden/>
          </w:rPr>
          <w:fldChar w:fldCharType="end"/>
        </w:r>
      </w:hyperlink>
    </w:p>
    <w:p w14:paraId="4BD1F6F8" w14:textId="77777777" w:rsidR="007B00DE" w:rsidRDefault="007B00DE">
      <w:pPr>
        <w:pStyle w:val="TOC3"/>
        <w:rPr>
          <w:rFonts w:asciiTheme="minorHAnsi" w:eastAsiaTheme="minorEastAsia" w:hAnsiTheme="minorHAnsi" w:cstheme="minorBidi"/>
          <w:b w:val="0"/>
          <w:noProof/>
          <w:color w:val="auto"/>
          <w:sz w:val="22"/>
        </w:rPr>
      </w:pPr>
      <w:hyperlink w:anchor="_Toc396141440" w:history="1">
        <w:r w:rsidRPr="00750F3B">
          <w:rPr>
            <w:rStyle w:val="Hyperlink"/>
            <w:noProof/>
          </w:rPr>
          <w:t>5.2.3</w:t>
        </w:r>
        <w:r>
          <w:rPr>
            <w:rFonts w:asciiTheme="minorHAnsi" w:eastAsiaTheme="minorEastAsia" w:hAnsiTheme="minorHAnsi" w:cstheme="minorBidi"/>
            <w:b w:val="0"/>
            <w:noProof/>
            <w:color w:val="auto"/>
            <w:sz w:val="22"/>
          </w:rPr>
          <w:tab/>
        </w:r>
        <w:r w:rsidRPr="00750F3B">
          <w:rPr>
            <w:rStyle w:val="Hyperlink"/>
            <w:noProof/>
          </w:rPr>
          <w:t>Infrastructure Errors</w:t>
        </w:r>
        <w:r>
          <w:rPr>
            <w:noProof/>
            <w:webHidden/>
          </w:rPr>
          <w:tab/>
        </w:r>
        <w:r>
          <w:rPr>
            <w:noProof/>
            <w:webHidden/>
          </w:rPr>
          <w:fldChar w:fldCharType="begin"/>
        </w:r>
        <w:r>
          <w:rPr>
            <w:noProof/>
            <w:webHidden/>
          </w:rPr>
          <w:instrText xml:space="preserve"> PAGEREF _Toc396141440 \h </w:instrText>
        </w:r>
        <w:r>
          <w:rPr>
            <w:noProof/>
            <w:webHidden/>
          </w:rPr>
        </w:r>
        <w:r>
          <w:rPr>
            <w:noProof/>
            <w:webHidden/>
          </w:rPr>
          <w:fldChar w:fldCharType="separate"/>
        </w:r>
        <w:r>
          <w:rPr>
            <w:noProof/>
            <w:webHidden/>
          </w:rPr>
          <w:t>22</w:t>
        </w:r>
        <w:r>
          <w:rPr>
            <w:noProof/>
            <w:webHidden/>
          </w:rPr>
          <w:fldChar w:fldCharType="end"/>
        </w:r>
      </w:hyperlink>
    </w:p>
    <w:p w14:paraId="50FC72A4" w14:textId="77777777" w:rsidR="007B00DE" w:rsidRDefault="007B00DE">
      <w:pPr>
        <w:pStyle w:val="TOC2"/>
        <w:rPr>
          <w:rFonts w:asciiTheme="minorHAnsi" w:eastAsiaTheme="minorEastAsia" w:hAnsiTheme="minorHAnsi" w:cstheme="minorBidi"/>
          <w:b w:val="0"/>
          <w:noProof/>
          <w:color w:val="auto"/>
          <w:sz w:val="22"/>
        </w:rPr>
      </w:pPr>
      <w:hyperlink w:anchor="_Toc396141441" w:history="1">
        <w:r w:rsidRPr="00750F3B">
          <w:rPr>
            <w:rStyle w:val="Hyperlink"/>
            <w:noProof/>
          </w:rPr>
          <w:t>5.3</w:t>
        </w:r>
        <w:r>
          <w:rPr>
            <w:rFonts w:asciiTheme="minorHAnsi" w:eastAsiaTheme="minorEastAsia" w:hAnsiTheme="minorHAnsi" w:cstheme="minorBidi"/>
            <w:b w:val="0"/>
            <w:noProof/>
            <w:color w:val="auto"/>
            <w:sz w:val="22"/>
          </w:rPr>
          <w:tab/>
        </w:r>
        <w:r w:rsidRPr="00750F3B">
          <w:rPr>
            <w:rStyle w:val="Hyperlink"/>
            <w:noProof/>
          </w:rPr>
          <w:t>Dependent System(s)</w:t>
        </w:r>
        <w:r>
          <w:rPr>
            <w:noProof/>
            <w:webHidden/>
          </w:rPr>
          <w:tab/>
        </w:r>
        <w:r>
          <w:rPr>
            <w:noProof/>
            <w:webHidden/>
          </w:rPr>
          <w:fldChar w:fldCharType="begin"/>
        </w:r>
        <w:r>
          <w:rPr>
            <w:noProof/>
            <w:webHidden/>
          </w:rPr>
          <w:instrText xml:space="preserve"> PAGEREF _Toc396141441 \h </w:instrText>
        </w:r>
        <w:r>
          <w:rPr>
            <w:noProof/>
            <w:webHidden/>
          </w:rPr>
        </w:r>
        <w:r>
          <w:rPr>
            <w:noProof/>
            <w:webHidden/>
          </w:rPr>
          <w:fldChar w:fldCharType="separate"/>
        </w:r>
        <w:r>
          <w:rPr>
            <w:noProof/>
            <w:webHidden/>
          </w:rPr>
          <w:t>24</w:t>
        </w:r>
        <w:r>
          <w:rPr>
            <w:noProof/>
            <w:webHidden/>
          </w:rPr>
          <w:fldChar w:fldCharType="end"/>
        </w:r>
      </w:hyperlink>
    </w:p>
    <w:p w14:paraId="7FC6E2A7" w14:textId="77777777" w:rsidR="007B00DE" w:rsidRDefault="007B00DE">
      <w:pPr>
        <w:pStyle w:val="TOC2"/>
        <w:rPr>
          <w:rFonts w:asciiTheme="minorHAnsi" w:eastAsiaTheme="minorEastAsia" w:hAnsiTheme="minorHAnsi" w:cstheme="minorBidi"/>
          <w:b w:val="0"/>
          <w:noProof/>
          <w:color w:val="auto"/>
          <w:sz w:val="22"/>
        </w:rPr>
      </w:pPr>
      <w:hyperlink w:anchor="_Toc396141442" w:history="1">
        <w:r w:rsidRPr="00750F3B">
          <w:rPr>
            <w:rStyle w:val="Hyperlink"/>
            <w:noProof/>
          </w:rPr>
          <w:t>5.4</w:t>
        </w:r>
        <w:r>
          <w:rPr>
            <w:rFonts w:asciiTheme="minorHAnsi" w:eastAsiaTheme="minorEastAsia" w:hAnsiTheme="minorHAnsi" w:cstheme="minorBidi"/>
            <w:b w:val="0"/>
            <w:noProof/>
            <w:color w:val="auto"/>
            <w:sz w:val="22"/>
          </w:rPr>
          <w:tab/>
        </w:r>
        <w:r w:rsidRPr="00750F3B">
          <w:rPr>
            <w:rStyle w:val="Hyperlink"/>
            <w:noProof/>
          </w:rPr>
          <w:t>Trouble Shooting</w:t>
        </w:r>
        <w:r>
          <w:rPr>
            <w:noProof/>
            <w:webHidden/>
          </w:rPr>
          <w:tab/>
        </w:r>
        <w:r>
          <w:rPr>
            <w:noProof/>
            <w:webHidden/>
          </w:rPr>
          <w:fldChar w:fldCharType="begin"/>
        </w:r>
        <w:r>
          <w:rPr>
            <w:noProof/>
            <w:webHidden/>
          </w:rPr>
          <w:instrText xml:space="preserve"> PAGEREF _Toc396141442 \h </w:instrText>
        </w:r>
        <w:r>
          <w:rPr>
            <w:noProof/>
            <w:webHidden/>
          </w:rPr>
        </w:r>
        <w:r>
          <w:rPr>
            <w:noProof/>
            <w:webHidden/>
          </w:rPr>
          <w:fldChar w:fldCharType="separate"/>
        </w:r>
        <w:r>
          <w:rPr>
            <w:noProof/>
            <w:webHidden/>
          </w:rPr>
          <w:t>24</w:t>
        </w:r>
        <w:r>
          <w:rPr>
            <w:noProof/>
            <w:webHidden/>
          </w:rPr>
          <w:fldChar w:fldCharType="end"/>
        </w:r>
      </w:hyperlink>
    </w:p>
    <w:p w14:paraId="0BF22226" w14:textId="77777777" w:rsidR="007B00DE" w:rsidRDefault="007B00DE">
      <w:pPr>
        <w:pStyle w:val="TOC2"/>
        <w:rPr>
          <w:rFonts w:asciiTheme="minorHAnsi" w:eastAsiaTheme="minorEastAsia" w:hAnsiTheme="minorHAnsi" w:cstheme="minorBidi"/>
          <w:b w:val="0"/>
          <w:noProof/>
          <w:color w:val="auto"/>
          <w:sz w:val="22"/>
        </w:rPr>
      </w:pPr>
      <w:hyperlink w:anchor="_Toc396141443" w:history="1">
        <w:r w:rsidRPr="00750F3B">
          <w:rPr>
            <w:rStyle w:val="Hyperlink"/>
            <w:noProof/>
          </w:rPr>
          <w:t>5.5</w:t>
        </w:r>
        <w:r>
          <w:rPr>
            <w:rFonts w:asciiTheme="minorHAnsi" w:eastAsiaTheme="minorEastAsia" w:hAnsiTheme="minorHAnsi" w:cstheme="minorBidi"/>
            <w:b w:val="0"/>
            <w:noProof/>
            <w:color w:val="auto"/>
            <w:sz w:val="22"/>
          </w:rPr>
          <w:tab/>
        </w:r>
        <w:r w:rsidRPr="00750F3B">
          <w:rPr>
            <w:rStyle w:val="Hyperlink"/>
            <w:noProof/>
          </w:rPr>
          <w:t>System Recovery</w:t>
        </w:r>
        <w:r>
          <w:rPr>
            <w:noProof/>
            <w:webHidden/>
          </w:rPr>
          <w:tab/>
        </w:r>
        <w:r>
          <w:rPr>
            <w:noProof/>
            <w:webHidden/>
          </w:rPr>
          <w:fldChar w:fldCharType="begin"/>
        </w:r>
        <w:r>
          <w:rPr>
            <w:noProof/>
            <w:webHidden/>
          </w:rPr>
          <w:instrText xml:space="preserve"> PAGEREF _Toc396141443 \h </w:instrText>
        </w:r>
        <w:r>
          <w:rPr>
            <w:noProof/>
            <w:webHidden/>
          </w:rPr>
        </w:r>
        <w:r>
          <w:rPr>
            <w:noProof/>
            <w:webHidden/>
          </w:rPr>
          <w:fldChar w:fldCharType="separate"/>
        </w:r>
        <w:r>
          <w:rPr>
            <w:noProof/>
            <w:webHidden/>
          </w:rPr>
          <w:t>24</w:t>
        </w:r>
        <w:r>
          <w:rPr>
            <w:noProof/>
            <w:webHidden/>
          </w:rPr>
          <w:fldChar w:fldCharType="end"/>
        </w:r>
      </w:hyperlink>
    </w:p>
    <w:p w14:paraId="6314BA7C" w14:textId="77777777" w:rsidR="007B00DE" w:rsidRDefault="007B00DE">
      <w:pPr>
        <w:pStyle w:val="TOC3"/>
        <w:rPr>
          <w:rFonts w:asciiTheme="minorHAnsi" w:eastAsiaTheme="minorEastAsia" w:hAnsiTheme="minorHAnsi" w:cstheme="minorBidi"/>
          <w:b w:val="0"/>
          <w:noProof/>
          <w:color w:val="auto"/>
          <w:sz w:val="22"/>
        </w:rPr>
      </w:pPr>
      <w:hyperlink w:anchor="_Toc396141444" w:history="1">
        <w:r w:rsidRPr="00750F3B">
          <w:rPr>
            <w:rStyle w:val="Hyperlink"/>
            <w:noProof/>
          </w:rPr>
          <w:t>5.5.1</w:t>
        </w:r>
        <w:r>
          <w:rPr>
            <w:rFonts w:asciiTheme="minorHAnsi" w:eastAsiaTheme="minorEastAsia" w:hAnsiTheme="minorHAnsi" w:cstheme="minorBidi"/>
            <w:b w:val="0"/>
            <w:noProof/>
            <w:color w:val="auto"/>
            <w:sz w:val="22"/>
          </w:rPr>
          <w:tab/>
        </w:r>
        <w:r w:rsidRPr="00750F3B">
          <w:rPr>
            <w:rStyle w:val="Hyperlink"/>
            <w:noProof/>
          </w:rPr>
          <w:t>Restart after Non-Scheduled System Interruption</w:t>
        </w:r>
        <w:r>
          <w:rPr>
            <w:noProof/>
            <w:webHidden/>
          </w:rPr>
          <w:tab/>
        </w:r>
        <w:r>
          <w:rPr>
            <w:noProof/>
            <w:webHidden/>
          </w:rPr>
          <w:fldChar w:fldCharType="begin"/>
        </w:r>
        <w:r>
          <w:rPr>
            <w:noProof/>
            <w:webHidden/>
          </w:rPr>
          <w:instrText xml:space="preserve"> PAGEREF _Toc396141444 \h </w:instrText>
        </w:r>
        <w:r>
          <w:rPr>
            <w:noProof/>
            <w:webHidden/>
          </w:rPr>
        </w:r>
        <w:r>
          <w:rPr>
            <w:noProof/>
            <w:webHidden/>
          </w:rPr>
          <w:fldChar w:fldCharType="separate"/>
        </w:r>
        <w:r>
          <w:rPr>
            <w:noProof/>
            <w:webHidden/>
          </w:rPr>
          <w:t>24</w:t>
        </w:r>
        <w:r>
          <w:rPr>
            <w:noProof/>
            <w:webHidden/>
          </w:rPr>
          <w:fldChar w:fldCharType="end"/>
        </w:r>
      </w:hyperlink>
    </w:p>
    <w:p w14:paraId="2D43071B" w14:textId="77777777" w:rsidR="007B00DE" w:rsidRDefault="007B00DE">
      <w:pPr>
        <w:pStyle w:val="TOC3"/>
        <w:rPr>
          <w:rFonts w:asciiTheme="minorHAnsi" w:eastAsiaTheme="minorEastAsia" w:hAnsiTheme="minorHAnsi" w:cstheme="minorBidi"/>
          <w:b w:val="0"/>
          <w:noProof/>
          <w:color w:val="auto"/>
          <w:sz w:val="22"/>
        </w:rPr>
      </w:pPr>
      <w:hyperlink w:anchor="_Toc396141445" w:history="1">
        <w:r w:rsidRPr="00750F3B">
          <w:rPr>
            <w:rStyle w:val="Hyperlink"/>
            <w:noProof/>
          </w:rPr>
          <w:t>5.5.2</w:t>
        </w:r>
        <w:r>
          <w:rPr>
            <w:rFonts w:asciiTheme="minorHAnsi" w:eastAsiaTheme="minorEastAsia" w:hAnsiTheme="minorHAnsi" w:cstheme="minorBidi"/>
            <w:b w:val="0"/>
            <w:noProof/>
            <w:color w:val="auto"/>
            <w:sz w:val="22"/>
          </w:rPr>
          <w:tab/>
        </w:r>
        <w:r w:rsidRPr="00750F3B">
          <w:rPr>
            <w:rStyle w:val="Hyperlink"/>
            <w:noProof/>
          </w:rPr>
          <w:t>Restart after Database Restore</w:t>
        </w:r>
        <w:r>
          <w:rPr>
            <w:noProof/>
            <w:webHidden/>
          </w:rPr>
          <w:tab/>
        </w:r>
        <w:r>
          <w:rPr>
            <w:noProof/>
            <w:webHidden/>
          </w:rPr>
          <w:fldChar w:fldCharType="begin"/>
        </w:r>
        <w:r>
          <w:rPr>
            <w:noProof/>
            <w:webHidden/>
          </w:rPr>
          <w:instrText xml:space="preserve"> PAGEREF _Toc396141445 \h </w:instrText>
        </w:r>
        <w:r>
          <w:rPr>
            <w:noProof/>
            <w:webHidden/>
          </w:rPr>
        </w:r>
        <w:r>
          <w:rPr>
            <w:noProof/>
            <w:webHidden/>
          </w:rPr>
          <w:fldChar w:fldCharType="separate"/>
        </w:r>
        <w:r>
          <w:rPr>
            <w:noProof/>
            <w:webHidden/>
          </w:rPr>
          <w:t>24</w:t>
        </w:r>
        <w:r>
          <w:rPr>
            <w:noProof/>
            <w:webHidden/>
          </w:rPr>
          <w:fldChar w:fldCharType="end"/>
        </w:r>
      </w:hyperlink>
    </w:p>
    <w:p w14:paraId="7F746B66" w14:textId="77777777" w:rsidR="007B00DE" w:rsidRDefault="007B00DE">
      <w:pPr>
        <w:pStyle w:val="TOC1"/>
        <w:tabs>
          <w:tab w:val="left" w:pos="576"/>
          <w:tab w:val="right" w:leader="dot" w:pos="9350"/>
        </w:tabs>
        <w:rPr>
          <w:rFonts w:asciiTheme="minorHAnsi" w:eastAsiaTheme="minorEastAsia" w:hAnsiTheme="minorHAnsi" w:cstheme="minorBidi"/>
          <w:b w:val="0"/>
          <w:noProof/>
          <w:color w:val="auto"/>
          <w:sz w:val="22"/>
        </w:rPr>
      </w:pPr>
      <w:hyperlink w:anchor="_Toc396141446" w:history="1">
        <w:r w:rsidRPr="00750F3B">
          <w:rPr>
            <w:rStyle w:val="Hyperlink"/>
            <w:noProof/>
          </w:rPr>
          <w:t>6.</w:t>
        </w:r>
        <w:r>
          <w:rPr>
            <w:rFonts w:asciiTheme="minorHAnsi" w:eastAsiaTheme="minorEastAsia" w:hAnsiTheme="minorHAnsi" w:cstheme="minorBidi"/>
            <w:b w:val="0"/>
            <w:noProof/>
            <w:color w:val="auto"/>
            <w:sz w:val="22"/>
          </w:rPr>
          <w:tab/>
        </w:r>
        <w:r w:rsidRPr="00750F3B">
          <w:rPr>
            <w:rStyle w:val="Hyperlink"/>
            <w:noProof/>
          </w:rPr>
          <w:t>Continuity of Operations</w:t>
        </w:r>
        <w:r>
          <w:rPr>
            <w:noProof/>
            <w:webHidden/>
          </w:rPr>
          <w:tab/>
        </w:r>
        <w:r>
          <w:rPr>
            <w:noProof/>
            <w:webHidden/>
          </w:rPr>
          <w:fldChar w:fldCharType="begin"/>
        </w:r>
        <w:r>
          <w:rPr>
            <w:noProof/>
            <w:webHidden/>
          </w:rPr>
          <w:instrText xml:space="preserve"> PAGEREF _Toc396141446 \h </w:instrText>
        </w:r>
        <w:r>
          <w:rPr>
            <w:noProof/>
            <w:webHidden/>
          </w:rPr>
        </w:r>
        <w:r>
          <w:rPr>
            <w:noProof/>
            <w:webHidden/>
          </w:rPr>
          <w:fldChar w:fldCharType="separate"/>
        </w:r>
        <w:r>
          <w:rPr>
            <w:noProof/>
            <w:webHidden/>
          </w:rPr>
          <w:t>24</w:t>
        </w:r>
        <w:r>
          <w:rPr>
            <w:noProof/>
            <w:webHidden/>
          </w:rPr>
          <w:fldChar w:fldCharType="end"/>
        </w:r>
      </w:hyperlink>
    </w:p>
    <w:p w14:paraId="30492B08" w14:textId="77777777" w:rsidR="007B00DE" w:rsidRDefault="007B00DE">
      <w:pPr>
        <w:pStyle w:val="TOC1"/>
        <w:tabs>
          <w:tab w:val="left" w:pos="576"/>
          <w:tab w:val="right" w:leader="dot" w:pos="9350"/>
        </w:tabs>
        <w:rPr>
          <w:rFonts w:asciiTheme="minorHAnsi" w:eastAsiaTheme="minorEastAsia" w:hAnsiTheme="minorHAnsi" w:cstheme="minorBidi"/>
          <w:b w:val="0"/>
          <w:noProof/>
          <w:color w:val="auto"/>
          <w:sz w:val="22"/>
        </w:rPr>
      </w:pPr>
      <w:hyperlink w:anchor="_Toc396141447" w:history="1">
        <w:r w:rsidRPr="00750F3B">
          <w:rPr>
            <w:rStyle w:val="Hyperlink"/>
            <w:noProof/>
          </w:rPr>
          <w:t>7.</w:t>
        </w:r>
        <w:r>
          <w:rPr>
            <w:rFonts w:asciiTheme="minorHAnsi" w:eastAsiaTheme="minorEastAsia" w:hAnsiTheme="minorHAnsi" w:cstheme="minorBidi"/>
            <w:b w:val="0"/>
            <w:noProof/>
            <w:color w:val="auto"/>
            <w:sz w:val="22"/>
          </w:rPr>
          <w:tab/>
        </w:r>
        <w:r w:rsidRPr="00750F3B">
          <w:rPr>
            <w:rStyle w:val="Hyperlink"/>
            <w:noProof/>
          </w:rPr>
          <w:t>Disaster Recovery</w:t>
        </w:r>
        <w:r>
          <w:rPr>
            <w:noProof/>
            <w:webHidden/>
          </w:rPr>
          <w:tab/>
        </w:r>
        <w:r>
          <w:rPr>
            <w:noProof/>
            <w:webHidden/>
          </w:rPr>
          <w:fldChar w:fldCharType="begin"/>
        </w:r>
        <w:r>
          <w:rPr>
            <w:noProof/>
            <w:webHidden/>
          </w:rPr>
          <w:instrText xml:space="preserve"> PAGEREF _Toc396141447 \h </w:instrText>
        </w:r>
        <w:r>
          <w:rPr>
            <w:noProof/>
            <w:webHidden/>
          </w:rPr>
        </w:r>
        <w:r>
          <w:rPr>
            <w:noProof/>
            <w:webHidden/>
          </w:rPr>
          <w:fldChar w:fldCharType="separate"/>
        </w:r>
        <w:r>
          <w:rPr>
            <w:noProof/>
            <w:webHidden/>
          </w:rPr>
          <w:t>24</w:t>
        </w:r>
        <w:r>
          <w:rPr>
            <w:noProof/>
            <w:webHidden/>
          </w:rPr>
          <w:fldChar w:fldCharType="end"/>
        </w:r>
      </w:hyperlink>
    </w:p>
    <w:p w14:paraId="020498DE" w14:textId="77777777" w:rsidR="007B00DE" w:rsidRDefault="007B00DE">
      <w:pPr>
        <w:pStyle w:val="TOC2"/>
        <w:rPr>
          <w:rFonts w:asciiTheme="minorHAnsi" w:eastAsiaTheme="minorEastAsia" w:hAnsiTheme="minorHAnsi" w:cstheme="minorBidi"/>
          <w:b w:val="0"/>
          <w:noProof/>
          <w:color w:val="auto"/>
          <w:sz w:val="22"/>
        </w:rPr>
      </w:pPr>
      <w:hyperlink w:anchor="_Toc396141448" w:history="1">
        <w:r w:rsidRPr="00750F3B">
          <w:rPr>
            <w:rStyle w:val="Hyperlink"/>
            <w:noProof/>
          </w:rPr>
          <w:t>7.1</w:t>
        </w:r>
        <w:r>
          <w:rPr>
            <w:rFonts w:asciiTheme="minorHAnsi" w:eastAsiaTheme="minorEastAsia" w:hAnsiTheme="minorHAnsi" w:cstheme="minorBidi"/>
            <w:b w:val="0"/>
            <w:noProof/>
            <w:color w:val="auto"/>
            <w:sz w:val="22"/>
          </w:rPr>
          <w:tab/>
        </w:r>
        <w:r w:rsidRPr="00750F3B">
          <w:rPr>
            <w:rStyle w:val="Hyperlink"/>
            <w:noProof/>
          </w:rPr>
          <w:t>Required:</w:t>
        </w:r>
        <w:r>
          <w:rPr>
            <w:noProof/>
            <w:webHidden/>
          </w:rPr>
          <w:tab/>
        </w:r>
        <w:r>
          <w:rPr>
            <w:noProof/>
            <w:webHidden/>
          </w:rPr>
          <w:fldChar w:fldCharType="begin"/>
        </w:r>
        <w:r>
          <w:rPr>
            <w:noProof/>
            <w:webHidden/>
          </w:rPr>
          <w:instrText xml:space="preserve"> PAGEREF _Toc396141448 \h </w:instrText>
        </w:r>
        <w:r>
          <w:rPr>
            <w:noProof/>
            <w:webHidden/>
          </w:rPr>
        </w:r>
        <w:r>
          <w:rPr>
            <w:noProof/>
            <w:webHidden/>
          </w:rPr>
          <w:fldChar w:fldCharType="separate"/>
        </w:r>
        <w:r>
          <w:rPr>
            <w:noProof/>
            <w:webHidden/>
          </w:rPr>
          <w:t>24</w:t>
        </w:r>
        <w:r>
          <w:rPr>
            <w:noProof/>
            <w:webHidden/>
          </w:rPr>
          <w:fldChar w:fldCharType="end"/>
        </w:r>
      </w:hyperlink>
    </w:p>
    <w:p w14:paraId="056930A7" w14:textId="77777777" w:rsidR="007B00DE" w:rsidRDefault="007B00DE">
      <w:pPr>
        <w:pStyle w:val="TOC2"/>
        <w:rPr>
          <w:rFonts w:asciiTheme="minorHAnsi" w:eastAsiaTheme="minorEastAsia" w:hAnsiTheme="minorHAnsi" w:cstheme="minorBidi"/>
          <w:b w:val="0"/>
          <w:noProof/>
          <w:color w:val="auto"/>
          <w:sz w:val="22"/>
        </w:rPr>
      </w:pPr>
      <w:hyperlink w:anchor="_Toc396141449" w:history="1">
        <w:r w:rsidRPr="00750F3B">
          <w:rPr>
            <w:rStyle w:val="Hyperlink"/>
            <w:noProof/>
          </w:rPr>
          <w:t>7.2</w:t>
        </w:r>
        <w:r>
          <w:rPr>
            <w:rFonts w:asciiTheme="minorHAnsi" w:eastAsiaTheme="minorEastAsia" w:hAnsiTheme="minorHAnsi" w:cstheme="minorBidi"/>
            <w:b w:val="0"/>
            <w:noProof/>
            <w:color w:val="auto"/>
            <w:sz w:val="22"/>
          </w:rPr>
          <w:tab/>
        </w:r>
        <w:r w:rsidRPr="00750F3B">
          <w:rPr>
            <w:rStyle w:val="Hyperlink"/>
            <w:noProof/>
          </w:rPr>
          <w:t>Assumptions:</w:t>
        </w:r>
        <w:r>
          <w:rPr>
            <w:noProof/>
            <w:webHidden/>
          </w:rPr>
          <w:tab/>
        </w:r>
        <w:r>
          <w:rPr>
            <w:noProof/>
            <w:webHidden/>
          </w:rPr>
          <w:fldChar w:fldCharType="begin"/>
        </w:r>
        <w:r>
          <w:rPr>
            <w:noProof/>
            <w:webHidden/>
          </w:rPr>
          <w:instrText xml:space="preserve"> PAGEREF _Toc396141449 \h </w:instrText>
        </w:r>
        <w:r>
          <w:rPr>
            <w:noProof/>
            <w:webHidden/>
          </w:rPr>
        </w:r>
        <w:r>
          <w:rPr>
            <w:noProof/>
            <w:webHidden/>
          </w:rPr>
          <w:fldChar w:fldCharType="separate"/>
        </w:r>
        <w:r>
          <w:rPr>
            <w:noProof/>
            <w:webHidden/>
          </w:rPr>
          <w:t>24</w:t>
        </w:r>
        <w:r>
          <w:rPr>
            <w:noProof/>
            <w:webHidden/>
          </w:rPr>
          <w:fldChar w:fldCharType="end"/>
        </w:r>
      </w:hyperlink>
    </w:p>
    <w:p w14:paraId="2F7C2C65" w14:textId="77777777" w:rsidR="007B00DE" w:rsidRDefault="007B00DE">
      <w:pPr>
        <w:pStyle w:val="TOC2"/>
        <w:rPr>
          <w:rFonts w:asciiTheme="minorHAnsi" w:eastAsiaTheme="minorEastAsia" w:hAnsiTheme="minorHAnsi" w:cstheme="minorBidi"/>
          <w:b w:val="0"/>
          <w:noProof/>
          <w:color w:val="auto"/>
          <w:sz w:val="22"/>
        </w:rPr>
      </w:pPr>
      <w:hyperlink w:anchor="_Toc396141450" w:history="1">
        <w:r w:rsidRPr="00750F3B">
          <w:rPr>
            <w:rStyle w:val="Hyperlink"/>
            <w:noProof/>
          </w:rPr>
          <w:t>7.3</w:t>
        </w:r>
        <w:r>
          <w:rPr>
            <w:rFonts w:asciiTheme="minorHAnsi" w:eastAsiaTheme="minorEastAsia" w:hAnsiTheme="minorHAnsi" w:cstheme="minorBidi"/>
            <w:b w:val="0"/>
            <w:noProof/>
            <w:color w:val="auto"/>
            <w:sz w:val="22"/>
          </w:rPr>
          <w:tab/>
        </w:r>
        <w:r w:rsidRPr="00750F3B">
          <w:rPr>
            <w:rStyle w:val="Hyperlink"/>
            <w:noProof/>
          </w:rPr>
          <w:t>WebLogic Server (CRRC):</w:t>
        </w:r>
        <w:r>
          <w:rPr>
            <w:noProof/>
            <w:webHidden/>
          </w:rPr>
          <w:tab/>
        </w:r>
        <w:r>
          <w:rPr>
            <w:noProof/>
            <w:webHidden/>
          </w:rPr>
          <w:fldChar w:fldCharType="begin"/>
        </w:r>
        <w:r>
          <w:rPr>
            <w:noProof/>
            <w:webHidden/>
          </w:rPr>
          <w:instrText xml:space="preserve"> PAGEREF _Toc396141450 \h </w:instrText>
        </w:r>
        <w:r>
          <w:rPr>
            <w:noProof/>
            <w:webHidden/>
          </w:rPr>
        </w:r>
        <w:r>
          <w:rPr>
            <w:noProof/>
            <w:webHidden/>
          </w:rPr>
          <w:fldChar w:fldCharType="separate"/>
        </w:r>
        <w:r>
          <w:rPr>
            <w:noProof/>
            <w:webHidden/>
          </w:rPr>
          <w:t>24</w:t>
        </w:r>
        <w:r>
          <w:rPr>
            <w:noProof/>
            <w:webHidden/>
          </w:rPr>
          <w:fldChar w:fldCharType="end"/>
        </w:r>
      </w:hyperlink>
    </w:p>
    <w:p w14:paraId="49BFF23A" w14:textId="77777777" w:rsidR="007B00DE" w:rsidRDefault="007B00DE">
      <w:pPr>
        <w:pStyle w:val="TOC2"/>
        <w:rPr>
          <w:rFonts w:asciiTheme="minorHAnsi" w:eastAsiaTheme="minorEastAsia" w:hAnsiTheme="minorHAnsi" w:cstheme="minorBidi"/>
          <w:b w:val="0"/>
          <w:noProof/>
          <w:color w:val="auto"/>
          <w:sz w:val="22"/>
        </w:rPr>
      </w:pPr>
      <w:hyperlink w:anchor="_Toc396141451" w:history="1">
        <w:r w:rsidRPr="00750F3B">
          <w:rPr>
            <w:rStyle w:val="Hyperlink"/>
            <w:noProof/>
          </w:rPr>
          <w:t>7.4</w:t>
        </w:r>
        <w:r>
          <w:rPr>
            <w:rFonts w:asciiTheme="minorHAnsi" w:eastAsiaTheme="minorEastAsia" w:hAnsiTheme="minorHAnsi" w:cstheme="minorBidi"/>
            <w:b w:val="0"/>
            <w:noProof/>
            <w:color w:val="auto"/>
            <w:sz w:val="22"/>
          </w:rPr>
          <w:tab/>
        </w:r>
        <w:r w:rsidRPr="00750F3B">
          <w:rPr>
            <w:rStyle w:val="Hyperlink"/>
            <w:noProof/>
          </w:rPr>
          <w:t>Database server (CRRC):</w:t>
        </w:r>
        <w:r>
          <w:rPr>
            <w:noProof/>
            <w:webHidden/>
          </w:rPr>
          <w:tab/>
        </w:r>
        <w:r>
          <w:rPr>
            <w:noProof/>
            <w:webHidden/>
          </w:rPr>
          <w:fldChar w:fldCharType="begin"/>
        </w:r>
        <w:r>
          <w:rPr>
            <w:noProof/>
            <w:webHidden/>
          </w:rPr>
          <w:instrText xml:space="preserve"> PAGEREF _Toc396141451 \h </w:instrText>
        </w:r>
        <w:r>
          <w:rPr>
            <w:noProof/>
            <w:webHidden/>
          </w:rPr>
        </w:r>
        <w:r>
          <w:rPr>
            <w:noProof/>
            <w:webHidden/>
          </w:rPr>
          <w:fldChar w:fldCharType="separate"/>
        </w:r>
        <w:r>
          <w:rPr>
            <w:noProof/>
            <w:webHidden/>
          </w:rPr>
          <w:t>25</w:t>
        </w:r>
        <w:r>
          <w:rPr>
            <w:noProof/>
            <w:webHidden/>
          </w:rPr>
          <w:fldChar w:fldCharType="end"/>
        </w:r>
      </w:hyperlink>
    </w:p>
    <w:p w14:paraId="63BC79F7" w14:textId="77777777" w:rsidR="007B00DE" w:rsidRDefault="007B00DE">
      <w:pPr>
        <w:pStyle w:val="TOC2"/>
        <w:rPr>
          <w:rFonts w:asciiTheme="minorHAnsi" w:eastAsiaTheme="minorEastAsia" w:hAnsiTheme="minorHAnsi" w:cstheme="minorBidi"/>
          <w:b w:val="0"/>
          <w:noProof/>
          <w:color w:val="auto"/>
          <w:sz w:val="22"/>
        </w:rPr>
      </w:pPr>
      <w:hyperlink w:anchor="_Toc396141452" w:history="1">
        <w:r w:rsidRPr="00750F3B">
          <w:rPr>
            <w:rStyle w:val="Hyperlink"/>
            <w:noProof/>
          </w:rPr>
          <w:t>7.5</w:t>
        </w:r>
        <w:r>
          <w:rPr>
            <w:rFonts w:asciiTheme="minorHAnsi" w:eastAsiaTheme="minorEastAsia" w:hAnsiTheme="minorHAnsi" w:cstheme="minorBidi"/>
            <w:b w:val="0"/>
            <w:noProof/>
            <w:color w:val="auto"/>
            <w:sz w:val="22"/>
          </w:rPr>
          <w:tab/>
        </w:r>
        <w:r w:rsidRPr="00750F3B">
          <w:rPr>
            <w:rStyle w:val="Hyperlink"/>
            <w:noProof/>
          </w:rPr>
          <w:t>Database server (Hines):</w:t>
        </w:r>
        <w:r>
          <w:rPr>
            <w:noProof/>
            <w:webHidden/>
          </w:rPr>
          <w:tab/>
        </w:r>
        <w:r>
          <w:rPr>
            <w:noProof/>
            <w:webHidden/>
          </w:rPr>
          <w:fldChar w:fldCharType="begin"/>
        </w:r>
        <w:r>
          <w:rPr>
            <w:noProof/>
            <w:webHidden/>
          </w:rPr>
          <w:instrText xml:space="preserve"> PAGEREF _Toc396141452 \h </w:instrText>
        </w:r>
        <w:r>
          <w:rPr>
            <w:noProof/>
            <w:webHidden/>
          </w:rPr>
        </w:r>
        <w:r>
          <w:rPr>
            <w:noProof/>
            <w:webHidden/>
          </w:rPr>
          <w:fldChar w:fldCharType="separate"/>
        </w:r>
        <w:r>
          <w:rPr>
            <w:noProof/>
            <w:webHidden/>
          </w:rPr>
          <w:t>26</w:t>
        </w:r>
        <w:r>
          <w:rPr>
            <w:noProof/>
            <w:webHidden/>
          </w:rPr>
          <w:fldChar w:fldCharType="end"/>
        </w:r>
      </w:hyperlink>
    </w:p>
    <w:p w14:paraId="509FE7A0" w14:textId="77777777" w:rsidR="007B00DE" w:rsidRDefault="007B00DE">
      <w:pPr>
        <w:pStyle w:val="TOC2"/>
        <w:rPr>
          <w:rFonts w:asciiTheme="minorHAnsi" w:eastAsiaTheme="minorEastAsia" w:hAnsiTheme="minorHAnsi" w:cstheme="minorBidi"/>
          <w:b w:val="0"/>
          <w:noProof/>
          <w:color w:val="auto"/>
          <w:sz w:val="22"/>
        </w:rPr>
      </w:pPr>
      <w:hyperlink w:anchor="_Toc396141453" w:history="1">
        <w:r w:rsidRPr="00750F3B">
          <w:rPr>
            <w:rStyle w:val="Hyperlink"/>
            <w:noProof/>
          </w:rPr>
          <w:t>7.6</w:t>
        </w:r>
        <w:r>
          <w:rPr>
            <w:rFonts w:asciiTheme="minorHAnsi" w:eastAsiaTheme="minorEastAsia" w:hAnsiTheme="minorHAnsi" w:cstheme="minorBidi"/>
            <w:b w:val="0"/>
            <w:noProof/>
            <w:color w:val="auto"/>
            <w:sz w:val="22"/>
          </w:rPr>
          <w:tab/>
        </w:r>
        <w:r w:rsidRPr="00750F3B">
          <w:rPr>
            <w:rStyle w:val="Hyperlink"/>
            <w:noProof/>
          </w:rPr>
          <w:t>WebLogic server (HITC):</w:t>
        </w:r>
        <w:r>
          <w:rPr>
            <w:noProof/>
            <w:webHidden/>
          </w:rPr>
          <w:tab/>
        </w:r>
        <w:r>
          <w:rPr>
            <w:noProof/>
            <w:webHidden/>
          </w:rPr>
          <w:fldChar w:fldCharType="begin"/>
        </w:r>
        <w:r>
          <w:rPr>
            <w:noProof/>
            <w:webHidden/>
          </w:rPr>
          <w:instrText xml:space="preserve"> PAGEREF _Toc396141453 \h </w:instrText>
        </w:r>
        <w:r>
          <w:rPr>
            <w:noProof/>
            <w:webHidden/>
          </w:rPr>
        </w:r>
        <w:r>
          <w:rPr>
            <w:noProof/>
            <w:webHidden/>
          </w:rPr>
          <w:fldChar w:fldCharType="separate"/>
        </w:r>
        <w:r>
          <w:rPr>
            <w:noProof/>
            <w:webHidden/>
          </w:rPr>
          <w:t>26</w:t>
        </w:r>
        <w:r>
          <w:rPr>
            <w:noProof/>
            <w:webHidden/>
          </w:rPr>
          <w:fldChar w:fldCharType="end"/>
        </w:r>
      </w:hyperlink>
    </w:p>
    <w:p w14:paraId="2185B85F" w14:textId="77777777" w:rsidR="007B00DE" w:rsidRDefault="007B00DE">
      <w:pPr>
        <w:pStyle w:val="TOC2"/>
        <w:rPr>
          <w:rFonts w:asciiTheme="minorHAnsi" w:eastAsiaTheme="minorEastAsia" w:hAnsiTheme="minorHAnsi" w:cstheme="minorBidi"/>
          <w:b w:val="0"/>
          <w:noProof/>
          <w:color w:val="auto"/>
          <w:sz w:val="22"/>
        </w:rPr>
      </w:pPr>
      <w:hyperlink w:anchor="_Toc396141454" w:history="1">
        <w:r w:rsidRPr="00750F3B">
          <w:rPr>
            <w:rStyle w:val="Hyperlink"/>
            <w:noProof/>
          </w:rPr>
          <w:t>7.7</w:t>
        </w:r>
        <w:r>
          <w:rPr>
            <w:rFonts w:asciiTheme="minorHAnsi" w:eastAsiaTheme="minorEastAsia" w:hAnsiTheme="minorHAnsi" w:cstheme="minorBidi"/>
            <w:b w:val="0"/>
            <w:noProof/>
            <w:color w:val="auto"/>
            <w:sz w:val="22"/>
          </w:rPr>
          <w:tab/>
        </w:r>
        <w:r w:rsidRPr="00750F3B">
          <w:rPr>
            <w:rStyle w:val="Hyperlink"/>
            <w:noProof/>
          </w:rPr>
          <w:t>Checking the Load Balancer (CRRC):</w:t>
        </w:r>
        <w:r>
          <w:rPr>
            <w:noProof/>
            <w:webHidden/>
          </w:rPr>
          <w:tab/>
        </w:r>
        <w:r>
          <w:rPr>
            <w:noProof/>
            <w:webHidden/>
          </w:rPr>
          <w:fldChar w:fldCharType="begin"/>
        </w:r>
        <w:r>
          <w:rPr>
            <w:noProof/>
            <w:webHidden/>
          </w:rPr>
          <w:instrText xml:space="preserve"> PAGEREF _Toc396141454 \h </w:instrText>
        </w:r>
        <w:r>
          <w:rPr>
            <w:noProof/>
            <w:webHidden/>
          </w:rPr>
        </w:r>
        <w:r>
          <w:rPr>
            <w:noProof/>
            <w:webHidden/>
          </w:rPr>
          <w:fldChar w:fldCharType="separate"/>
        </w:r>
        <w:r>
          <w:rPr>
            <w:noProof/>
            <w:webHidden/>
          </w:rPr>
          <w:t>26</w:t>
        </w:r>
        <w:r>
          <w:rPr>
            <w:noProof/>
            <w:webHidden/>
          </w:rPr>
          <w:fldChar w:fldCharType="end"/>
        </w:r>
      </w:hyperlink>
    </w:p>
    <w:p w14:paraId="21FEE6C9" w14:textId="77777777" w:rsidR="007B00DE" w:rsidRDefault="007B00DE">
      <w:pPr>
        <w:pStyle w:val="TOC1"/>
        <w:tabs>
          <w:tab w:val="left" w:pos="576"/>
          <w:tab w:val="right" w:leader="dot" w:pos="9350"/>
        </w:tabs>
        <w:rPr>
          <w:rFonts w:asciiTheme="minorHAnsi" w:eastAsiaTheme="minorEastAsia" w:hAnsiTheme="minorHAnsi" w:cstheme="minorBidi"/>
          <w:b w:val="0"/>
          <w:noProof/>
          <w:color w:val="auto"/>
          <w:sz w:val="22"/>
        </w:rPr>
      </w:pPr>
      <w:hyperlink w:anchor="_Toc396141455" w:history="1">
        <w:r w:rsidRPr="00750F3B">
          <w:rPr>
            <w:rStyle w:val="Hyperlink"/>
            <w:noProof/>
          </w:rPr>
          <w:t>8.</w:t>
        </w:r>
        <w:r>
          <w:rPr>
            <w:rFonts w:asciiTheme="minorHAnsi" w:eastAsiaTheme="minorEastAsia" w:hAnsiTheme="minorHAnsi" w:cstheme="minorBidi"/>
            <w:b w:val="0"/>
            <w:noProof/>
            <w:color w:val="auto"/>
            <w:sz w:val="22"/>
          </w:rPr>
          <w:tab/>
        </w:r>
        <w:r w:rsidRPr="00750F3B">
          <w:rPr>
            <w:rStyle w:val="Hyperlink"/>
            <w:noProof/>
          </w:rPr>
          <w:t>Back-Out Procedures</w:t>
        </w:r>
        <w:r>
          <w:rPr>
            <w:noProof/>
            <w:webHidden/>
          </w:rPr>
          <w:tab/>
        </w:r>
        <w:r>
          <w:rPr>
            <w:noProof/>
            <w:webHidden/>
          </w:rPr>
          <w:fldChar w:fldCharType="begin"/>
        </w:r>
        <w:r>
          <w:rPr>
            <w:noProof/>
            <w:webHidden/>
          </w:rPr>
          <w:instrText xml:space="preserve"> PAGEREF _Toc396141455 \h </w:instrText>
        </w:r>
        <w:r>
          <w:rPr>
            <w:noProof/>
            <w:webHidden/>
          </w:rPr>
        </w:r>
        <w:r>
          <w:rPr>
            <w:noProof/>
            <w:webHidden/>
          </w:rPr>
          <w:fldChar w:fldCharType="separate"/>
        </w:r>
        <w:r>
          <w:rPr>
            <w:noProof/>
            <w:webHidden/>
          </w:rPr>
          <w:t>28</w:t>
        </w:r>
        <w:r>
          <w:rPr>
            <w:noProof/>
            <w:webHidden/>
          </w:rPr>
          <w:fldChar w:fldCharType="end"/>
        </w:r>
      </w:hyperlink>
    </w:p>
    <w:p w14:paraId="4AE8716E" w14:textId="77777777" w:rsidR="007B00DE" w:rsidRDefault="007B00DE">
      <w:pPr>
        <w:pStyle w:val="TOC2"/>
        <w:rPr>
          <w:rFonts w:asciiTheme="minorHAnsi" w:eastAsiaTheme="minorEastAsia" w:hAnsiTheme="minorHAnsi" w:cstheme="minorBidi"/>
          <w:b w:val="0"/>
          <w:noProof/>
          <w:color w:val="auto"/>
          <w:sz w:val="22"/>
        </w:rPr>
      </w:pPr>
      <w:hyperlink w:anchor="_Toc396141456" w:history="1">
        <w:r w:rsidRPr="00750F3B">
          <w:rPr>
            <w:rStyle w:val="Hyperlink"/>
            <w:noProof/>
          </w:rPr>
          <w:t>8.1</w:t>
        </w:r>
        <w:r>
          <w:rPr>
            <w:rFonts w:asciiTheme="minorHAnsi" w:eastAsiaTheme="minorEastAsia" w:hAnsiTheme="minorHAnsi" w:cstheme="minorBidi"/>
            <w:b w:val="0"/>
            <w:noProof/>
            <w:color w:val="auto"/>
            <w:sz w:val="22"/>
          </w:rPr>
          <w:tab/>
        </w:r>
        <w:r w:rsidRPr="00750F3B">
          <w:rPr>
            <w:rStyle w:val="Hyperlink"/>
            <w:noProof/>
          </w:rPr>
          <w:t>Database</w:t>
        </w:r>
        <w:r>
          <w:rPr>
            <w:noProof/>
            <w:webHidden/>
          </w:rPr>
          <w:tab/>
        </w:r>
        <w:r>
          <w:rPr>
            <w:noProof/>
            <w:webHidden/>
          </w:rPr>
          <w:fldChar w:fldCharType="begin"/>
        </w:r>
        <w:r>
          <w:rPr>
            <w:noProof/>
            <w:webHidden/>
          </w:rPr>
          <w:instrText xml:space="preserve"> PAGEREF _Toc396141456 \h </w:instrText>
        </w:r>
        <w:r>
          <w:rPr>
            <w:noProof/>
            <w:webHidden/>
          </w:rPr>
        </w:r>
        <w:r>
          <w:rPr>
            <w:noProof/>
            <w:webHidden/>
          </w:rPr>
          <w:fldChar w:fldCharType="separate"/>
        </w:r>
        <w:r>
          <w:rPr>
            <w:noProof/>
            <w:webHidden/>
          </w:rPr>
          <w:t>28</w:t>
        </w:r>
        <w:r>
          <w:rPr>
            <w:noProof/>
            <w:webHidden/>
          </w:rPr>
          <w:fldChar w:fldCharType="end"/>
        </w:r>
      </w:hyperlink>
    </w:p>
    <w:p w14:paraId="52545C95" w14:textId="77777777" w:rsidR="007B00DE" w:rsidRDefault="007B00DE">
      <w:pPr>
        <w:pStyle w:val="TOC2"/>
        <w:rPr>
          <w:rFonts w:asciiTheme="minorHAnsi" w:eastAsiaTheme="minorEastAsia" w:hAnsiTheme="minorHAnsi" w:cstheme="minorBidi"/>
          <w:b w:val="0"/>
          <w:noProof/>
          <w:color w:val="auto"/>
          <w:sz w:val="22"/>
        </w:rPr>
      </w:pPr>
      <w:hyperlink w:anchor="_Toc396141457" w:history="1">
        <w:r w:rsidRPr="00750F3B">
          <w:rPr>
            <w:rStyle w:val="Hyperlink"/>
            <w:noProof/>
          </w:rPr>
          <w:t>8.2</w:t>
        </w:r>
        <w:r>
          <w:rPr>
            <w:rFonts w:asciiTheme="minorHAnsi" w:eastAsiaTheme="minorEastAsia" w:hAnsiTheme="minorHAnsi" w:cstheme="minorBidi"/>
            <w:b w:val="0"/>
            <w:noProof/>
            <w:color w:val="auto"/>
            <w:sz w:val="22"/>
          </w:rPr>
          <w:tab/>
        </w:r>
        <w:r w:rsidRPr="00750F3B">
          <w:rPr>
            <w:rStyle w:val="Hyperlink"/>
            <w:noProof/>
          </w:rPr>
          <w:t>Weblogic</w:t>
        </w:r>
        <w:r>
          <w:rPr>
            <w:noProof/>
            <w:webHidden/>
          </w:rPr>
          <w:tab/>
        </w:r>
        <w:r>
          <w:rPr>
            <w:noProof/>
            <w:webHidden/>
          </w:rPr>
          <w:fldChar w:fldCharType="begin"/>
        </w:r>
        <w:r>
          <w:rPr>
            <w:noProof/>
            <w:webHidden/>
          </w:rPr>
          <w:instrText xml:space="preserve"> PAGEREF _Toc396141457 \h </w:instrText>
        </w:r>
        <w:r>
          <w:rPr>
            <w:noProof/>
            <w:webHidden/>
          </w:rPr>
        </w:r>
        <w:r>
          <w:rPr>
            <w:noProof/>
            <w:webHidden/>
          </w:rPr>
          <w:fldChar w:fldCharType="separate"/>
        </w:r>
        <w:r>
          <w:rPr>
            <w:noProof/>
            <w:webHidden/>
          </w:rPr>
          <w:t>28</w:t>
        </w:r>
        <w:r>
          <w:rPr>
            <w:noProof/>
            <w:webHidden/>
          </w:rPr>
          <w:fldChar w:fldCharType="end"/>
        </w:r>
      </w:hyperlink>
    </w:p>
    <w:p w14:paraId="09708EE2" w14:textId="77777777" w:rsidR="007B00DE" w:rsidRDefault="007B00DE">
      <w:pPr>
        <w:pStyle w:val="TOC2"/>
        <w:rPr>
          <w:rFonts w:asciiTheme="minorHAnsi" w:eastAsiaTheme="minorEastAsia" w:hAnsiTheme="minorHAnsi" w:cstheme="minorBidi"/>
          <w:b w:val="0"/>
          <w:noProof/>
          <w:color w:val="auto"/>
          <w:sz w:val="22"/>
        </w:rPr>
      </w:pPr>
      <w:hyperlink w:anchor="_Toc396141458" w:history="1">
        <w:r w:rsidRPr="00750F3B">
          <w:rPr>
            <w:rStyle w:val="Hyperlink"/>
            <w:noProof/>
          </w:rPr>
          <w:t>8.3</w:t>
        </w:r>
        <w:r>
          <w:rPr>
            <w:rFonts w:asciiTheme="minorHAnsi" w:eastAsiaTheme="minorEastAsia" w:hAnsiTheme="minorHAnsi" w:cstheme="minorBidi"/>
            <w:b w:val="0"/>
            <w:noProof/>
            <w:color w:val="auto"/>
            <w:sz w:val="22"/>
          </w:rPr>
          <w:tab/>
        </w:r>
        <w:r w:rsidRPr="00750F3B">
          <w:rPr>
            <w:rStyle w:val="Hyperlink"/>
            <w:noProof/>
          </w:rPr>
          <w:t>Vista Patches</w:t>
        </w:r>
        <w:r>
          <w:rPr>
            <w:noProof/>
            <w:webHidden/>
          </w:rPr>
          <w:tab/>
        </w:r>
        <w:r>
          <w:rPr>
            <w:noProof/>
            <w:webHidden/>
          </w:rPr>
          <w:fldChar w:fldCharType="begin"/>
        </w:r>
        <w:r>
          <w:rPr>
            <w:noProof/>
            <w:webHidden/>
          </w:rPr>
          <w:instrText xml:space="preserve"> PAGEREF _Toc396141458 \h </w:instrText>
        </w:r>
        <w:r>
          <w:rPr>
            <w:noProof/>
            <w:webHidden/>
          </w:rPr>
        </w:r>
        <w:r>
          <w:rPr>
            <w:noProof/>
            <w:webHidden/>
          </w:rPr>
          <w:fldChar w:fldCharType="separate"/>
        </w:r>
        <w:r>
          <w:rPr>
            <w:noProof/>
            <w:webHidden/>
          </w:rPr>
          <w:t>28</w:t>
        </w:r>
        <w:r>
          <w:rPr>
            <w:noProof/>
            <w:webHidden/>
          </w:rPr>
          <w:fldChar w:fldCharType="end"/>
        </w:r>
      </w:hyperlink>
    </w:p>
    <w:p w14:paraId="3E2623E8" w14:textId="77777777" w:rsidR="007B00DE" w:rsidRDefault="007B00DE">
      <w:pPr>
        <w:pStyle w:val="TOC1"/>
        <w:tabs>
          <w:tab w:val="left" w:pos="576"/>
          <w:tab w:val="right" w:leader="dot" w:pos="9350"/>
        </w:tabs>
        <w:rPr>
          <w:rFonts w:asciiTheme="minorHAnsi" w:eastAsiaTheme="minorEastAsia" w:hAnsiTheme="minorHAnsi" w:cstheme="minorBidi"/>
          <w:b w:val="0"/>
          <w:noProof/>
          <w:color w:val="auto"/>
          <w:sz w:val="22"/>
        </w:rPr>
      </w:pPr>
      <w:hyperlink w:anchor="_Toc396141459" w:history="1">
        <w:r w:rsidRPr="00750F3B">
          <w:rPr>
            <w:rStyle w:val="Hyperlink"/>
            <w:noProof/>
          </w:rPr>
          <w:t>9.</w:t>
        </w:r>
        <w:r>
          <w:rPr>
            <w:rFonts w:asciiTheme="minorHAnsi" w:eastAsiaTheme="minorEastAsia" w:hAnsiTheme="minorHAnsi" w:cstheme="minorBidi"/>
            <w:b w:val="0"/>
            <w:noProof/>
            <w:color w:val="auto"/>
            <w:sz w:val="22"/>
          </w:rPr>
          <w:tab/>
        </w:r>
        <w:r w:rsidRPr="00750F3B">
          <w:rPr>
            <w:rStyle w:val="Hyperlink"/>
            <w:noProof/>
          </w:rPr>
          <w:t>System Support</w:t>
        </w:r>
        <w:r>
          <w:rPr>
            <w:noProof/>
            <w:webHidden/>
          </w:rPr>
          <w:tab/>
        </w:r>
        <w:r>
          <w:rPr>
            <w:noProof/>
            <w:webHidden/>
          </w:rPr>
          <w:fldChar w:fldCharType="begin"/>
        </w:r>
        <w:r>
          <w:rPr>
            <w:noProof/>
            <w:webHidden/>
          </w:rPr>
          <w:instrText xml:space="preserve"> PAGEREF _Toc396141459 \h </w:instrText>
        </w:r>
        <w:r>
          <w:rPr>
            <w:noProof/>
            <w:webHidden/>
          </w:rPr>
        </w:r>
        <w:r>
          <w:rPr>
            <w:noProof/>
            <w:webHidden/>
          </w:rPr>
          <w:fldChar w:fldCharType="separate"/>
        </w:r>
        <w:r>
          <w:rPr>
            <w:noProof/>
            <w:webHidden/>
          </w:rPr>
          <w:t>28</w:t>
        </w:r>
        <w:r>
          <w:rPr>
            <w:noProof/>
            <w:webHidden/>
          </w:rPr>
          <w:fldChar w:fldCharType="end"/>
        </w:r>
      </w:hyperlink>
    </w:p>
    <w:p w14:paraId="583C50C6" w14:textId="77777777" w:rsidR="007B00DE" w:rsidRDefault="007B00DE">
      <w:pPr>
        <w:pStyle w:val="TOC2"/>
        <w:rPr>
          <w:rFonts w:asciiTheme="minorHAnsi" w:eastAsiaTheme="minorEastAsia" w:hAnsiTheme="minorHAnsi" w:cstheme="minorBidi"/>
          <w:b w:val="0"/>
          <w:noProof/>
          <w:color w:val="auto"/>
          <w:sz w:val="22"/>
        </w:rPr>
      </w:pPr>
      <w:hyperlink w:anchor="_Toc396141460" w:history="1">
        <w:r w:rsidRPr="00750F3B">
          <w:rPr>
            <w:rStyle w:val="Hyperlink"/>
            <w:noProof/>
          </w:rPr>
          <w:t>9.1</w:t>
        </w:r>
        <w:r>
          <w:rPr>
            <w:rFonts w:asciiTheme="minorHAnsi" w:eastAsiaTheme="minorEastAsia" w:hAnsiTheme="minorHAnsi" w:cstheme="minorBidi"/>
            <w:b w:val="0"/>
            <w:noProof/>
            <w:color w:val="auto"/>
            <w:sz w:val="22"/>
          </w:rPr>
          <w:tab/>
        </w:r>
        <w:r w:rsidRPr="00750F3B">
          <w:rPr>
            <w:rStyle w:val="Hyperlink"/>
            <w:noProof/>
          </w:rPr>
          <w:t>Support Structure</w:t>
        </w:r>
        <w:r>
          <w:rPr>
            <w:noProof/>
            <w:webHidden/>
          </w:rPr>
          <w:tab/>
        </w:r>
        <w:r>
          <w:rPr>
            <w:noProof/>
            <w:webHidden/>
          </w:rPr>
          <w:fldChar w:fldCharType="begin"/>
        </w:r>
        <w:r>
          <w:rPr>
            <w:noProof/>
            <w:webHidden/>
          </w:rPr>
          <w:instrText xml:space="preserve"> PAGEREF _Toc396141460 \h </w:instrText>
        </w:r>
        <w:r>
          <w:rPr>
            <w:noProof/>
            <w:webHidden/>
          </w:rPr>
        </w:r>
        <w:r>
          <w:rPr>
            <w:noProof/>
            <w:webHidden/>
          </w:rPr>
          <w:fldChar w:fldCharType="separate"/>
        </w:r>
        <w:r>
          <w:rPr>
            <w:noProof/>
            <w:webHidden/>
          </w:rPr>
          <w:t>28</w:t>
        </w:r>
        <w:r>
          <w:rPr>
            <w:noProof/>
            <w:webHidden/>
          </w:rPr>
          <w:fldChar w:fldCharType="end"/>
        </w:r>
      </w:hyperlink>
    </w:p>
    <w:p w14:paraId="1CF39F70" w14:textId="77777777" w:rsidR="007B00DE" w:rsidRDefault="007B00DE">
      <w:pPr>
        <w:pStyle w:val="TOC3"/>
        <w:rPr>
          <w:rFonts w:asciiTheme="minorHAnsi" w:eastAsiaTheme="minorEastAsia" w:hAnsiTheme="minorHAnsi" w:cstheme="minorBidi"/>
          <w:b w:val="0"/>
          <w:noProof/>
          <w:color w:val="auto"/>
          <w:sz w:val="22"/>
        </w:rPr>
      </w:pPr>
      <w:hyperlink w:anchor="_Toc396141461" w:history="1">
        <w:r w:rsidRPr="00750F3B">
          <w:rPr>
            <w:rStyle w:val="Hyperlink"/>
            <w:noProof/>
          </w:rPr>
          <w:t>9.1.1</w:t>
        </w:r>
        <w:r>
          <w:rPr>
            <w:rFonts w:asciiTheme="minorHAnsi" w:eastAsiaTheme="minorEastAsia" w:hAnsiTheme="minorHAnsi" w:cstheme="minorBidi"/>
            <w:b w:val="0"/>
            <w:noProof/>
            <w:color w:val="auto"/>
            <w:sz w:val="22"/>
          </w:rPr>
          <w:tab/>
        </w:r>
        <w:r w:rsidRPr="00750F3B">
          <w:rPr>
            <w:rStyle w:val="Hyperlink"/>
            <w:noProof/>
          </w:rPr>
          <w:t>Support Hierarchy</w:t>
        </w:r>
        <w:r>
          <w:rPr>
            <w:noProof/>
            <w:webHidden/>
          </w:rPr>
          <w:tab/>
        </w:r>
        <w:r>
          <w:rPr>
            <w:noProof/>
            <w:webHidden/>
          </w:rPr>
          <w:fldChar w:fldCharType="begin"/>
        </w:r>
        <w:r>
          <w:rPr>
            <w:noProof/>
            <w:webHidden/>
          </w:rPr>
          <w:instrText xml:space="preserve"> PAGEREF _Toc396141461 \h </w:instrText>
        </w:r>
        <w:r>
          <w:rPr>
            <w:noProof/>
            <w:webHidden/>
          </w:rPr>
        </w:r>
        <w:r>
          <w:rPr>
            <w:noProof/>
            <w:webHidden/>
          </w:rPr>
          <w:fldChar w:fldCharType="separate"/>
        </w:r>
        <w:r>
          <w:rPr>
            <w:noProof/>
            <w:webHidden/>
          </w:rPr>
          <w:t>28</w:t>
        </w:r>
        <w:r>
          <w:rPr>
            <w:noProof/>
            <w:webHidden/>
          </w:rPr>
          <w:fldChar w:fldCharType="end"/>
        </w:r>
      </w:hyperlink>
    </w:p>
    <w:p w14:paraId="4938478E" w14:textId="77777777" w:rsidR="007B00DE" w:rsidRDefault="007B00DE">
      <w:pPr>
        <w:pStyle w:val="TOC3"/>
        <w:rPr>
          <w:rFonts w:asciiTheme="minorHAnsi" w:eastAsiaTheme="minorEastAsia" w:hAnsiTheme="minorHAnsi" w:cstheme="minorBidi"/>
          <w:b w:val="0"/>
          <w:noProof/>
          <w:color w:val="auto"/>
          <w:sz w:val="22"/>
        </w:rPr>
      </w:pPr>
      <w:hyperlink w:anchor="_Toc396141462" w:history="1">
        <w:r w:rsidRPr="00750F3B">
          <w:rPr>
            <w:rStyle w:val="Hyperlink"/>
            <w:noProof/>
          </w:rPr>
          <w:t>9.1.2</w:t>
        </w:r>
        <w:r>
          <w:rPr>
            <w:rFonts w:asciiTheme="minorHAnsi" w:eastAsiaTheme="minorEastAsia" w:hAnsiTheme="minorHAnsi" w:cstheme="minorBidi"/>
            <w:b w:val="0"/>
            <w:noProof/>
            <w:color w:val="auto"/>
            <w:sz w:val="22"/>
          </w:rPr>
          <w:tab/>
        </w:r>
        <w:r w:rsidRPr="00750F3B">
          <w:rPr>
            <w:rStyle w:val="Hyperlink"/>
            <w:noProof/>
          </w:rPr>
          <w:t>Division of Responsibilities</w:t>
        </w:r>
        <w:r>
          <w:rPr>
            <w:noProof/>
            <w:webHidden/>
          </w:rPr>
          <w:tab/>
        </w:r>
        <w:r>
          <w:rPr>
            <w:noProof/>
            <w:webHidden/>
          </w:rPr>
          <w:fldChar w:fldCharType="begin"/>
        </w:r>
        <w:r>
          <w:rPr>
            <w:noProof/>
            <w:webHidden/>
          </w:rPr>
          <w:instrText xml:space="preserve"> PAGEREF _Toc396141462 \h </w:instrText>
        </w:r>
        <w:r>
          <w:rPr>
            <w:noProof/>
            <w:webHidden/>
          </w:rPr>
        </w:r>
        <w:r>
          <w:rPr>
            <w:noProof/>
            <w:webHidden/>
          </w:rPr>
          <w:fldChar w:fldCharType="separate"/>
        </w:r>
        <w:r>
          <w:rPr>
            <w:noProof/>
            <w:webHidden/>
          </w:rPr>
          <w:t>29</w:t>
        </w:r>
        <w:r>
          <w:rPr>
            <w:noProof/>
            <w:webHidden/>
          </w:rPr>
          <w:fldChar w:fldCharType="end"/>
        </w:r>
      </w:hyperlink>
    </w:p>
    <w:p w14:paraId="0F1DF173" w14:textId="77777777" w:rsidR="007B00DE" w:rsidRDefault="007B00DE">
      <w:pPr>
        <w:pStyle w:val="TOC2"/>
        <w:rPr>
          <w:rFonts w:asciiTheme="minorHAnsi" w:eastAsiaTheme="minorEastAsia" w:hAnsiTheme="minorHAnsi" w:cstheme="minorBidi"/>
          <w:b w:val="0"/>
          <w:noProof/>
          <w:color w:val="auto"/>
          <w:sz w:val="22"/>
        </w:rPr>
      </w:pPr>
      <w:hyperlink w:anchor="_Toc396141463" w:history="1">
        <w:r w:rsidRPr="00750F3B">
          <w:rPr>
            <w:rStyle w:val="Hyperlink"/>
            <w:noProof/>
          </w:rPr>
          <w:t>9.2</w:t>
        </w:r>
        <w:r>
          <w:rPr>
            <w:rFonts w:asciiTheme="minorHAnsi" w:eastAsiaTheme="minorEastAsia" w:hAnsiTheme="minorHAnsi" w:cstheme="minorBidi"/>
            <w:b w:val="0"/>
            <w:noProof/>
            <w:color w:val="auto"/>
            <w:sz w:val="22"/>
          </w:rPr>
          <w:tab/>
        </w:r>
        <w:r w:rsidRPr="00750F3B">
          <w:rPr>
            <w:rStyle w:val="Hyperlink"/>
            <w:noProof/>
          </w:rPr>
          <w:t>Support Procedures</w:t>
        </w:r>
        <w:r>
          <w:rPr>
            <w:noProof/>
            <w:webHidden/>
          </w:rPr>
          <w:tab/>
        </w:r>
        <w:r>
          <w:rPr>
            <w:noProof/>
            <w:webHidden/>
          </w:rPr>
          <w:fldChar w:fldCharType="begin"/>
        </w:r>
        <w:r>
          <w:rPr>
            <w:noProof/>
            <w:webHidden/>
          </w:rPr>
          <w:instrText xml:space="preserve"> PAGEREF _Toc396141463 \h </w:instrText>
        </w:r>
        <w:r>
          <w:rPr>
            <w:noProof/>
            <w:webHidden/>
          </w:rPr>
        </w:r>
        <w:r>
          <w:rPr>
            <w:noProof/>
            <w:webHidden/>
          </w:rPr>
          <w:fldChar w:fldCharType="separate"/>
        </w:r>
        <w:r>
          <w:rPr>
            <w:noProof/>
            <w:webHidden/>
          </w:rPr>
          <w:t>29</w:t>
        </w:r>
        <w:r>
          <w:rPr>
            <w:noProof/>
            <w:webHidden/>
          </w:rPr>
          <w:fldChar w:fldCharType="end"/>
        </w:r>
      </w:hyperlink>
    </w:p>
    <w:bookmarkStart w:id="6" w:name="_GoBack"/>
    <w:bookmarkEnd w:id="6"/>
    <w:p w14:paraId="17B7689A" w14:textId="77777777" w:rsidR="00FC243E" w:rsidRDefault="0094329F" w:rsidP="002F40B7">
      <w:pPr>
        <w:pStyle w:val="TemplateText"/>
        <w:sectPr w:rsidR="00FC243E" w:rsidSect="00547382">
          <w:footerReference w:type="default" r:id="rId13"/>
          <w:pgSz w:w="12240" w:h="15840" w:code="1"/>
          <w:pgMar w:top="1440" w:right="1440" w:bottom="1440" w:left="1440" w:header="720" w:footer="720" w:gutter="0"/>
          <w:pgNumType w:fmt="lowerRoman" w:start="1"/>
          <w:cols w:space="720"/>
          <w:docGrid w:linePitch="360"/>
        </w:sectPr>
      </w:pPr>
      <w:r>
        <w:rPr>
          <w:rFonts w:ascii="Arial" w:hAnsi="Arial"/>
          <w:b/>
          <w:color w:val="000000"/>
          <w:sz w:val="28"/>
        </w:rPr>
        <w:fldChar w:fldCharType="end"/>
      </w:r>
    </w:p>
    <w:p w14:paraId="7234883A" w14:textId="77777777" w:rsidR="007432EF" w:rsidRPr="002F40B7" w:rsidRDefault="007432EF" w:rsidP="00E865AE">
      <w:pPr>
        <w:pStyle w:val="Heading1"/>
        <w:keepLines w:val="0"/>
        <w:pageBreakBefore/>
        <w:numPr>
          <w:ilvl w:val="0"/>
          <w:numId w:val="5"/>
        </w:numPr>
        <w:tabs>
          <w:tab w:val="left" w:pos="360"/>
        </w:tabs>
        <w:spacing w:before="360" w:after="120" w:line="240" w:lineRule="auto"/>
        <w:rPr>
          <w:rFonts w:eastAsia="SimSun" w:cs="Arial"/>
          <w:color w:val="000000"/>
          <w:kern w:val="32"/>
          <w:szCs w:val="32"/>
          <w:lang w:eastAsia="zh-CN"/>
        </w:rPr>
      </w:pPr>
      <w:bookmarkStart w:id="7" w:name="_Toc246329370"/>
      <w:bookmarkStart w:id="8" w:name="_Toc254184905"/>
      <w:bookmarkStart w:id="9" w:name="_Toc396141385"/>
      <w:r w:rsidRPr="002F40B7">
        <w:rPr>
          <w:rFonts w:eastAsia="SimSun" w:cs="Arial"/>
          <w:color w:val="000000"/>
          <w:kern w:val="32"/>
          <w:szCs w:val="32"/>
          <w:lang w:eastAsia="zh-CN"/>
        </w:rPr>
        <w:lastRenderedPageBreak/>
        <w:t>Introduction</w:t>
      </w:r>
      <w:bookmarkEnd w:id="7"/>
      <w:bookmarkEnd w:id="8"/>
      <w:bookmarkEnd w:id="9"/>
    </w:p>
    <w:p w14:paraId="645B0052" w14:textId="77777777" w:rsidR="00677178" w:rsidRPr="002F40B7" w:rsidRDefault="00677178" w:rsidP="002F40B7">
      <w:pPr>
        <w:pStyle w:val="Heading2"/>
      </w:pPr>
      <w:bookmarkStart w:id="10" w:name="_Toc246329371"/>
      <w:bookmarkStart w:id="11" w:name="_Toc254184906"/>
      <w:bookmarkStart w:id="12" w:name="_Toc396141386"/>
      <w:r w:rsidRPr="002F40B7">
        <w:t>Summary</w:t>
      </w:r>
      <w:bookmarkEnd w:id="10"/>
      <w:bookmarkEnd w:id="11"/>
      <w:bookmarkEnd w:id="12"/>
    </w:p>
    <w:p w14:paraId="12282F52" w14:textId="77777777" w:rsidR="00677178" w:rsidRDefault="00677178" w:rsidP="001601E5">
      <w:r w:rsidRPr="005B0042">
        <w:t xml:space="preserve">A Production Operations Manual (POM) defines the specific technical and operational processes that must be carried out on </w:t>
      </w:r>
      <w:r w:rsidR="000D599C">
        <w:t xml:space="preserve">a </w:t>
      </w:r>
      <w:r w:rsidRPr="005B0042">
        <w:t>daily, weekly, monthly</w:t>
      </w:r>
      <w:r w:rsidR="000D599C">
        <w:t>,</w:t>
      </w:r>
      <w:r w:rsidRPr="005B0042">
        <w:t xml:space="preserve"> or yearly basis.</w:t>
      </w:r>
      <w:r w:rsidR="000D599C">
        <w:t xml:space="preserve"> </w:t>
      </w:r>
      <w:r w:rsidRPr="005B0042">
        <w:t xml:space="preserve">A POM is </w:t>
      </w:r>
      <w:r w:rsidR="00A12895">
        <w:t xml:space="preserve">an </w:t>
      </w:r>
      <w:r w:rsidR="000D599C">
        <w:t>application/system-</w:t>
      </w:r>
      <w:r w:rsidRPr="005B0042">
        <w:t>specific document containing detailed topology, dependencies</w:t>
      </w:r>
      <w:r w:rsidR="00D33FAB" w:rsidRPr="005B0042">
        <w:t>, monitoring</w:t>
      </w:r>
      <w:r w:rsidRPr="005B0042">
        <w:t xml:space="preserve"> specifics,</w:t>
      </w:r>
      <w:r w:rsidR="00A12895">
        <w:t xml:space="preserve"> </w:t>
      </w:r>
      <w:r w:rsidRPr="005B0042">
        <w:t>maintenance windows</w:t>
      </w:r>
      <w:r w:rsidR="00636273">
        <w:t>,</w:t>
      </w:r>
      <w:r w:rsidR="001601E5">
        <w:t xml:space="preserve"> and</w:t>
      </w:r>
      <w:r w:rsidRPr="005B0042">
        <w:t xml:space="preserve"> etc.</w:t>
      </w:r>
      <w:r>
        <w:t xml:space="preserve"> </w:t>
      </w:r>
      <w:r w:rsidRPr="005B0042">
        <w:t>Additionally, it contains the system</w:t>
      </w:r>
      <w:r w:rsidR="00A12895">
        <w:t>’</w:t>
      </w:r>
      <w:r w:rsidRPr="005B0042">
        <w:t>s scheduled events (regular production jobs, performance reporting, or maintenance windows, etc</w:t>
      </w:r>
      <w:r w:rsidR="00C6162D">
        <w:t>)</w:t>
      </w:r>
      <w:r>
        <w:t>.</w:t>
      </w:r>
      <w:r w:rsidRPr="005B0042">
        <w:t xml:space="preserve"> </w:t>
      </w:r>
      <w:r>
        <w:t>The POM</w:t>
      </w:r>
      <w:r w:rsidRPr="005B0042">
        <w:t xml:space="preserve"> provide</w:t>
      </w:r>
      <w:r>
        <w:t>s</w:t>
      </w:r>
      <w:r w:rsidRPr="005B0042">
        <w:t xml:space="preserve"> Field Operations staff the necessary instructions to operate and support production computer systems.</w:t>
      </w:r>
    </w:p>
    <w:p w14:paraId="2AAC14FD" w14:textId="77777777" w:rsidR="0031446F" w:rsidRDefault="0031446F" w:rsidP="0031446F"/>
    <w:p w14:paraId="26ADEA3B" w14:textId="77777777" w:rsidR="00677178" w:rsidRPr="00677178" w:rsidRDefault="000D599C" w:rsidP="0031446F">
      <w:r>
        <w:t xml:space="preserve">The </w:t>
      </w:r>
      <w:r w:rsidR="003A5309">
        <w:t>p</w:t>
      </w:r>
      <w:r w:rsidR="003A5309" w:rsidRPr="005B0042">
        <w:t>roduction</w:t>
      </w:r>
      <w:r w:rsidR="00677178" w:rsidRPr="005B0042">
        <w:t xml:space="preserve"> support for the</w:t>
      </w:r>
      <w:r w:rsidR="00443522">
        <w:t xml:space="preserve"> </w:t>
      </w:r>
      <w:fldSimple w:instr=" DOCPROPERTY  &quot;System Name&quot;  \* MERGEFORMAT ">
        <w:r w:rsidR="00592310">
          <w:t>System Name</w:t>
        </w:r>
      </w:fldSimple>
      <w:r w:rsidR="00BA40D5">
        <w:t xml:space="preserve"> </w:t>
      </w:r>
      <w:r w:rsidR="00CD43B0" w:rsidRPr="002925C4">
        <w:t>Production System</w:t>
      </w:r>
      <w:r w:rsidR="00677178" w:rsidRPr="005B0042">
        <w:t xml:space="preserve"> is divided or shared between the Enterprise Operations &amp; Infrastructure (EOI) and </w:t>
      </w:r>
      <w:r w:rsidR="00531A3E">
        <w:t>Product</w:t>
      </w:r>
      <w:r w:rsidR="00677178" w:rsidRPr="005B0042">
        <w:t xml:space="preserve"> Development within the Office of Information &amp; Technology (OI&amp;T), and Corporate Data Center Operations (CDCO).</w:t>
      </w:r>
    </w:p>
    <w:p w14:paraId="78FF9560" w14:textId="77777777" w:rsidR="007432EF" w:rsidRDefault="007432EF" w:rsidP="00774B97">
      <w:pPr>
        <w:pStyle w:val="Heading2"/>
      </w:pPr>
      <w:bookmarkStart w:id="13" w:name="_Toc246329372"/>
      <w:bookmarkStart w:id="14" w:name="_Toc254184907"/>
      <w:bookmarkStart w:id="15" w:name="_Toc396141387"/>
      <w:r>
        <w:t>Purpose</w:t>
      </w:r>
      <w:bookmarkEnd w:id="13"/>
      <w:bookmarkEnd w:id="14"/>
      <w:bookmarkEnd w:id="15"/>
    </w:p>
    <w:p w14:paraId="001269B5" w14:textId="77777777" w:rsidR="007432EF" w:rsidRDefault="007432EF" w:rsidP="00443522">
      <w:r>
        <w:t>The purpose of this document is to:</w:t>
      </w:r>
    </w:p>
    <w:p w14:paraId="5D6DF289" w14:textId="77777777" w:rsidR="006D6AE7" w:rsidRDefault="00EE194D" w:rsidP="0031446F">
      <w:pPr>
        <w:pStyle w:val="ListParagraph"/>
        <w:numPr>
          <w:ilvl w:val="0"/>
          <w:numId w:val="30"/>
        </w:numPr>
      </w:pPr>
      <w:r>
        <w:t>B</w:t>
      </w:r>
      <w:r w:rsidR="007432EF">
        <w:t xml:space="preserve">e used as </w:t>
      </w:r>
      <w:r>
        <w:t xml:space="preserve">a </w:t>
      </w:r>
      <w:r w:rsidR="007432EF">
        <w:t>reference manual for the</w:t>
      </w:r>
      <w:r w:rsidR="00AA7358">
        <w:t xml:space="preserve"> daily</w:t>
      </w:r>
      <w:r w:rsidR="007432EF">
        <w:t xml:space="preserve"> operation and maintenance of </w:t>
      </w:r>
      <w:r w:rsidR="00890B60">
        <w:t>Patient-C</w:t>
      </w:r>
      <w:r w:rsidR="00543E40">
        <w:t>entered</w:t>
      </w:r>
      <w:r w:rsidR="00555411">
        <w:t xml:space="preserve"> Management Module Re-Engineering (PCMMR)</w:t>
      </w:r>
      <w:ins w:id="16" w:author="Hula, Kate" w:date="2014-08-11T16:12:00Z">
        <w:r w:rsidR="0031446F">
          <w:t>.</w:t>
        </w:r>
      </w:ins>
    </w:p>
    <w:p w14:paraId="5DFE4AEF" w14:textId="77777777" w:rsidR="006D6AE7" w:rsidRDefault="00EE194D" w:rsidP="0031446F">
      <w:pPr>
        <w:pStyle w:val="ListParagraph"/>
        <w:numPr>
          <w:ilvl w:val="0"/>
          <w:numId w:val="30"/>
        </w:numPr>
      </w:pPr>
      <w:r>
        <w:t>A</w:t>
      </w:r>
      <w:r w:rsidR="00AA7358">
        <w:t>ssist support personnel on the resolution of system issues</w:t>
      </w:r>
      <w:ins w:id="17" w:author="Hula, Kate" w:date="2014-08-11T16:12:00Z">
        <w:r w:rsidR="0031446F">
          <w:t>.</w:t>
        </w:r>
      </w:ins>
    </w:p>
    <w:p w14:paraId="7F8DA024" w14:textId="77777777" w:rsidR="006D6AE7" w:rsidRDefault="00EE194D" w:rsidP="0031446F">
      <w:pPr>
        <w:pStyle w:val="ListParagraph"/>
        <w:numPr>
          <w:ilvl w:val="0"/>
          <w:numId w:val="30"/>
        </w:numPr>
      </w:pPr>
      <w:r>
        <w:t>A</w:t>
      </w:r>
      <w:r w:rsidR="00AA7358">
        <w:t>ssist in the capacity</w:t>
      </w:r>
      <w:r w:rsidR="00C6162D">
        <w:t>, maintenance, and upgrade</w:t>
      </w:r>
      <w:r w:rsidR="00636273">
        <w:t xml:space="preserve"> </w:t>
      </w:r>
      <w:r w:rsidR="00AA7358">
        <w:t xml:space="preserve">planning of </w:t>
      </w:r>
      <w:r w:rsidR="00555411">
        <w:t>PCMM</w:t>
      </w:r>
      <w:r w:rsidR="00394F6C">
        <w:t>R</w:t>
      </w:r>
      <w:ins w:id="18" w:author="Hula, Kate" w:date="2014-08-11T16:12:00Z">
        <w:r w:rsidR="0031446F">
          <w:t>.</w:t>
        </w:r>
      </w:ins>
    </w:p>
    <w:p w14:paraId="774585CD" w14:textId="77777777" w:rsidR="007432EF" w:rsidRDefault="007432EF" w:rsidP="00774B97">
      <w:pPr>
        <w:pStyle w:val="Heading2"/>
      </w:pPr>
      <w:bookmarkStart w:id="19" w:name="_Toc246329373"/>
      <w:bookmarkStart w:id="20" w:name="_Toc254184908"/>
      <w:bookmarkStart w:id="21" w:name="_Toc396141388"/>
      <w:r>
        <w:t>Scope</w:t>
      </w:r>
      <w:bookmarkEnd w:id="19"/>
      <w:bookmarkEnd w:id="20"/>
      <w:bookmarkEnd w:id="21"/>
    </w:p>
    <w:p w14:paraId="412B0C13" w14:textId="77777777" w:rsidR="00AA7358" w:rsidRDefault="00AA7358" w:rsidP="0031446F">
      <w:r>
        <w:t>Th</w:t>
      </w:r>
      <w:r w:rsidR="00EE194D">
        <w:t>e</w:t>
      </w:r>
      <w:r>
        <w:t xml:space="preserve"> scope of this document is limited to </w:t>
      </w:r>
      <w:r w:rsidR="00D6383B">
        <w:t>C</w:t>
      </w:r>
      <w:r w:rsidR="001E64B3">
        <w:t>I</w:t>
      </w:r>
      <w:r w:rsidR="007751D1">
        <w:t>SS/PCMM</w:t>
      </w:r>
      <w:r w:rsidR="00394F6C">
        <w:t>R</w:t>
      </w:r>
      <w:r w:rsidR="000D599C">
        <w:t>.</w:t>
      </w:r>
      <w:r>
        <w:t xml:space="preserve"> Any r</w:t>
      </w:r>
      <w:r w:rsidR="00394F6C">
        <w:t>eferences to external systems are</w:t>
      </w:r>
      <w:r>
        <w:t xml:space="preserve"> only for describing an interface</w:t>
      </w:r>
      <w:r w:rsidR="00AF2171">
        <w:t xml:space="preserve"> and how the interface and the </w:t>
      </w:r>
      <w:r w:rsidR="00EE194D">
        <w:t xml:space="preserve">external </w:t>
      </w:r>
      <w:r>
        <w:t xml:space="preserve">system affects the operation of </w:t>
      </w:r>
      <w:r w:rsidR="007751D1">
        <w:t>CISS/PCMM</w:t>
      </w:r>
      <w:r w:rsidR="00394F6C">
        <w:t>R</w:t>
      </w:r>
      <w:r>
        <w:t xml:space="preserve"> or as </w:t>
      </w:r>
      <w:r w:rsidR="00EE194D">
        <w:t xml:space="preserve">a </w:t>
      </w:r>
      <w:r>
        <w:t>tool that may be use</w:t>
      </w:r>
      <w:r w:rsidR="00EE194D">
        <w:t>d</w:t>
      </w:r>
      <w:r>
        <w:t xml:space="preserve"> as part of system monitoring or the support and issue resolution system.</w:t>
      </w:r>
    </w:p>
    <w:p w14:paraId="2B7AFF75" w14:textId="77777777" w:rsidR="00283B5E" w:rsidRDefault="00283B5E" w:rsidP="00774B97">
      <w:pPr>
        <w:pStyle w:val="Heading2"/>
      </w:pPr>
      <w:bookmarkStart w:id="22" w:name="_Toc246329374"/>
      <w:bookmarkStart w:id="23" w:name="_Toc254184909"/>
      <w:bookmarkStart w:id="24" w:name="_Toc396141389"/>
      <w:r>
        <w:t xml:space="preserve">Related Documents and </w:t>
      </w:r>
      <w:r w:rsidR="00677178">
        <w:t>Agreements</w:t>
      </w:r>
      <w:bookmarkEnd w:id="22"/>
      <w:bookmarkEnd w:id="23"/>
      <w:bookmarkEnd w:id="24"/>
    </w:p>
    <w:p w14:paraId="28A6FB14" w14:textId="77777777" w:rsidR="00677178" w:rsidRPr="005B0042" w:rsidRDefault="000D599C" w:rsidP="0031446F">
      <w:r>
        <w:t xml:space="preserve">The </w:t>
      </w:r>
      <w:r w:rsidR="00AA37A7">
        <w:t>Department of Veterans Affairs (VA)</w:t>
      </w:r>
      <w:r w:rsidR="00677178" w:rsidRPr="005B0042">
        <w:t xml:space="preserve"> Service Level Management Board (SLMB) has developed a </w:t>
      </w:r>
      <w:r w:rsidR="00677178">
        <w:t>m</w:t>
      </w:r>
      <w:r w:rsidR="00677178" w:rsidRPr="005B0042">
        <w:t>emorandum that standardizes terminology and definitions for key documents used for implementation, operation, and monitoring of services provided by OI&amp;T.</w:t>
      </w:r>
      <w:r>
        <w:t xml:space="preserve"> </w:t>
      </w:r>
      <w:r w:rsidR="00677178" w:rsidRPr="005B0042">
        <w:t>The</w:t>
      </w:r>
      <w:r w:rsidR="00677178">
        <w:t xml:space="preserve"> primary</w:t>
      </w:r>
      <w:r w:rsidR="00677178" w:rsidRPr="005B0042">
        <w:t xml:space="preserve"> documents </w:t>
      </w:r>
      <w:r w:rsidR="00677178">
        <w:t xml:space="preserve">are </w:t>
      </w:r>
      <w:r w:rsidR="00677178" w:rsidRPr="005B0042">
        <w:t>Memorandum of Understanding (MOU)</w:t>
      </w:r>
      <w:r w:rsidR="00677178">
        <w:t xml:space="preserve">, </w:t>
      </w:r>
      <w:r w:rsidR="00677178" w:rsidRPr="005B0042">
        <w:t>Service Level Agreement (SLA)</w:t>
      </w:r>
      <w:r w:rsidR="00677178">
        <w:t xml:space="preserve">, </w:t>
      </w:r>
      <w:r w:rsidR="00677178" w:rsidRPr="005B0042">
        <w:t xml:space="preserve">Service Level </w:t>
      </w:r>
      <w:r w:rsidR="00677178">
        <w:t>Requirements</w:t>
      </w:r>
      <w:r w:rsidR="00677178" w:rsidRPr="005B0042">
        <w:t xml:space="preserve"> (SL</w:t>
      </w:r>
      <w:r w:rsidR="00677178">
        <w:t>R</w:t>
      </w:r>
      <w:r w:rsidR="00677178" w:rsidRPr="005B0042">
        <w:t>)</w:t>
      </w:r>
      <w:r w:rsidR="00677178">
        <w:t xml:space="preserve">, </w:t>
      </w:r>
      <w:r w:rsidR="00677178" w:rsidRPr="005B0042">
        <w:t>Operational Level Agreement (OLA)</w:t>
      </w:r>
      <w:r w:rsidR="00677178">
        <w:t xml:space="preserve">, </w:t>
      </w:r>
      <w:r w:rsidR="00EF1385">
        <w:t xml:space="preserve">Operations and </w:t>
      </w:r>
      <w:r w:rsidR="00EB3FA3">
        <w:t>Maintenance (</w:t>
      </w:r>
      <w:r w:rsidR="007751D1">
        <w:t>O&amp;M)</w:t>
      </w:r>
      <w:r>
        <w:t>. The p</w:t>
      </w:r>
      <w:r w:rsidR="00677178" w:rsidRPr="005B0042">
        <w:t>urpose and relationship</w:t>
      </w:r>
      <w:r w:rsidR="00677178">
        <w:t>s</w:t>
      </w:r>
      <w:r w:rsidR="00677178" w:rsidRPr="005B0042">
        <w:t xml:space="preserve"> </w:t>
      </w:r>
      <w:r w:rsidR="00677178">
        <w:t xml:space="preserve">of these documents </w:t>
      </w:r>
      <w:r w:rsidR="00677178" w:rsidRPr="005B0042">
        <w:t>are summarized below.</w:t>
      </w:r>
      <w:r w:rsidR="000F5A6B">
        <w:t xml:space="preserve"> </w:t>
      </w:r>
    </w:p>
    <w:p w14:paraId="28FB045C" w14:textId="77777777" w:rsidR="00677178" w:rsidRPr="005B0042" w:rsidRDefault="00677178" w:rsidP="00774B97">
      <w:pPr>
        <w:pStyle w:val="Heading3"/>
      </w:pPr>
      <w:bookmarkStart w:id="25" w:name="_Toc245788100"/>
      <w:bookmarkStart w:id="26" w:name="_Toc246329375"/>
      <w:bookmarkStart w:id="27" w:name="_Toc254184910"/>
      <w:bookmarkStart w:id="28" w:name="_Toc396141390"/>
      <w:r w:rsidRPr="005B0042">
        <w:t xml:space="preserve">Memorandum of </w:t>
      </w:r>
      <w:r w:rsidRPr="00774B97">
        <w:t>Understanding</w:t>
      </w:r>
      <w:r w:rsidRPr="005B0042">
        <w:t xml:space="preserve"> (MOU)</w:t>
      </w:r>
      <w:bookmarkEnd w:id="25"/>
      <w:bookmarkEnd w:id="26"/>
      <w:bookmarkEnd w:id="27"/>
      <w:bookmarkEnd w:id="28"/>
      <w:r w:rsidRPr="005B0042">
        <w:t xml:space="preserve"> </w:t>
      </w:r>
    </w:p>
    <w:p w14:paraId="40E30BF2" w14:textId="77777777" w:rsidR="00677178" w:rsidRDefault="00A9414D" w:rsidP="0031446F">
      <w:pPr>
        <w:ind w:firstLine="360"/>
        <w:rPr>
          <w:ins w:id="29" w:author="Hula, Kate" w:date="2014-08-11T16:12:00Z"/>
        </w:rPr>
      </w:pPr>
      <w:r>
        <w:t xml:space="preserve">The </w:t>
      </w:r>
      <w:r w:rsidR="00677178" w:rsidRPr="005B0042">
        <w:t>Memorandum of Understanding (MOU)</w:t>
      </w:r>
      <w:r w:rsidR="00046DB4">
        <w:t>,</w:t>
      </w:r>
      <w:r w:rsidR="00677178" w:rsidRPr="005B0042">
        <w:t xml:space="preserve"> a written agreement between an OI&amp;T service provider and customer(s)</w:t>
      </w:r>
      <w:r w:rsidR="00046DB4">
        <w:t>,</w:t>
      </w:r>
      <w:r w:rsidR="00677178" w:rsidRPr="005B0042">
        <w:t xml:space="preserve"> documents the services that each party will pr</w:t>
      </w:r>
      <w:r w:rsidR="000D599C">
        <w:t>ovide for a program or service.</w:t>
      </w:r>
      <w:r w:rsidR="00677178" w:rsidRPr="005B0042">
        <w:t xml:space="preserve"> The MOU is the foundation document upon which</w:t>
      </w:r>
      <w:r w:rsidR="00046DB4">
        <w:t xml:space="preserve"> the</w:t>
      </w:r>
      <w:r w:rsidR="00677178" w:rsidRPr="005B0042">
        <w:t xml:space="preserve"> SLA, O&amp;M Plan</w:t>
      </w:r>
      <w:r w:rsidR="000D599C">
        <w:t xml:space="preserve">, and others are built. </w:t>
      </w:r>
      <w:r w:rsidR="00677178" w:rsidRPr="005B0042">
        <w:t>The MOU is a strategic document, whereas the SLA, O</w:t>
      </w:r>
      <w:r w:rsidR="006527BF">
        <w:t xml:space="preserve">&amp;M, and POM are more functional and </w:t>
      </w:r>
      <w:r w:rsidR="00677178" w:rsidRPr="005B0042">
        <w:t>tactical documents.</w:t>
      </w:r>
    </w:p>
    <w:p w14:paraId="614E2A8A" w14:textId="77777777" w:rsidR="0031446F" w:rsidRPr="0031446F" w:rsidRDefault="0031446F" w:rsidP="0031446F">
      <w:pPr>
        <w:ind w:firstLine="360"/>
      </w:pPr>
    </w:p>
    <w:p w14:paraId="0EC2D1FE" w14:textId="77777777" w:rsidR="00677178" w:rsidRPr="005B0042" w:rsidRDefault="00677178" w:rsidP="00750A42">
      <w:r>
        <w:t>T</w:t>
      </w:r>
      <w:r w:rsidRPr="005B0042">
        <w:t>he MOU serve</w:t>
      </w:r>
      <w:r>
        <w:t>s</w:t>
      </w:r>
      <w:r w:rsidRPr="005B0042">
        <w:t xml:space="preserve"> as the signatory document that invokes the SLA. The SLA/SLRs </w:t>
      </w:r>
      <w:r>
        <w:t>are</w:t>
      </w:r>
      <w:r w:rsidRPr="005B0042">
        <w:t xml:space="preserve"> referenced in the appendix of the MOU, allowing them to be managed or modified without renegotiating the entire MOU.</w:t>
      </w:r>
    </w:p>
    <w:p w14:paraId="62FEB94A" w14:textId="77777777" w:rsidR="00677178" w:rsidRPr="005B0042" w:rsidRDefault="00677178" w:rsidP="00774B97">
      <w:pPr>
        <w:pStyle w:val="Heading3"/>
      </w:pPr>
      <w:bookmarkStart w:id="30" w:name="_Toc245788101"/>
      <w:bookmarkStart w:id="31" w:name="_Toc246329376"/>
      <w:bookmarkStart w:id="32" w:name="_Toc254184911"/>
      <w:bookmarkStart w:id="33" w:name="_Toc396141391"/>
      <w:r w:rsidRPr="005B0042">
        <w:lastRenderedPageBreak/>
        <w:t>Service Level Agreement (SLA)</w:t>
      </w:r>
      <w:bookmarkEnd w:id="30"/>
      <w:bookmarkEnd w:id="31"/>
      <w:bookmarkEnd w:id="32"/>
      <w:bookmarkEnd w:id="33"/>
      <w:r w:rsidRPr="005B0042">
        <w:t xml:space="preserve"> </w:t>
      </w:r>
    </w:p>
    <w:p w14:paraId="611738AD" w14:textId="77777777" w:rsidR="00677178" w:rsidRPr="005B0042" w:rsidRDefault="00677178" w:rsidP="00750A42">
      <w:r w:rsidRPr="005B0042">
        <w:t>A Service Level Agreement (SLA) is a consolidated mutual agreement between a service provider and customer(s) that documents and d</w:t>
      </w:r>
      <w:r w:rsidR="004C037F">
        <w:t>escribes agreed</w:t>
      </w:r>
      <w:r w:rsidRPr="005B0042">
        <w:t xml:space="preserve"> </w:t>
      </w:r>
      <w:r>
        <w:t>l</w:t>
      </w:r>
      <w:r w:rsidRPr="005B0042">
        <w:t>evels</w:t>
      </w:r>
      <w:r w:rsidR="004C037F">
        <w:t xml:space="preserve"> of performance and availability</w:t>
      </w:r>
      <w:r>
        <w:t>.</w:t>
      </w:r>
      <w:r w:rsidRPr="005B0042">
        <w:t xml:space="preserve"> The SLA describes Service Level Targets (SLT</w:t>
      </w:r>
      <w:r w:rsidR="00740BE5">
        <w:t>s</w:t>
      </w:r>
      <w:r w:rsidRPr="005B0042">
        <w:t>)</w:t>
      </w:r>
      <w:r>
        <w:t>,</w:t>
      </w:r>
      <w:r w:rsidRPr="005B0042">
        <w:t xml:space="preserve"> key performance indicators, </w:t>
      </w:r>
      <w:r w:rsidR="00636B20">
        <w:t xml:space="preserve">a </w:t>
      </w:r>
      <w:r w:rsidRPr="005B0042">
        <w:t>monitoring approach</w:t>
      </w:r>
      <w:r>
        <w:t>,</w:t>
      </w:r>
      <w:r w:rsidRPr="005B0042">
        <w:t xml:space="preserve"> and </w:t>
      </w:r>
      <w:r w:rsidR="00740BE5">
        <w:t xml:space="preserve">a </w:t>
      </w:r>
      <w:r w:rsidRPr="005B0042">
        <w:t>process for</w:t>
      </w:r>
      <w:r w:rsidR="003B1C9E">
        <w:t xml:space="preserve"> managing the service levels. </w:t>
      </w:r>
      <w:r w:rsidRPr="005B0042">
        <w:t xml:space="preserve">In </w:t>
      </w:r>
      <w:r w:rsidR="003B1C9E">
        <w:t xml:space="preserve">the </w:t>
      </w:r>
      <w:r w:rsidRPr="005B0042">
        <w:t>VA, all SLAs are approve</w:t>
      </w:r>
      <w:r w:rsidR="003B1C9E">
        <w:t>d, negotiated, and governed through</w:t>
      </w:r>
      <w:r w:rsidRPr="005B0042">
        <w:t xml:space="preserve"> </w:t>
      </w:r>
      <w:r w:rsidR="00046DB4">
        <w:t xml:space="preserve">the </w:t>
      </w:r>
      <w:r w:rsidRPr="005B0042">
        <w:t xml:space="preserve">Service Level Management Board (SLMB). </w:t>
      </w:r>
    </w:p>
    <w:p w14:paraId="52E63B29" w14:textId="77777777" w:rsidR="00677178" w:rsidRPr="00F6576D" w:rsidRDefault="00677178" w:rsidP="00774B97">
      <w:pPr>
        <w:pStyle w:val="Heading3"/>
      </w:pPr>
      <w:bookmarkStart w:id="34" w:name="_Toc245788102"/>
      <w:bookmarkStart w:id="35" w:name="_Toc246329377"/>
      <w:bookmarkStart w:id="36" w:name="_Toc254184912"/>
      <w:bookmarkStart w:id="37" w:name="_Toc396141392"/>
      <w:r w:rsidRPr="00F6576D">
        <w:t>Service Level Requirements (SLR)</w:t>
      </w:r>
      <w:bookmarkEnd w:id="34"/>
      <w:bookmarkEnd w:id="35"/>
      <w:bookmarkEnd w:id="36"/>
      <w:bookmarkEnd w:id="37"/>
    </w:p>
    <w:p w14:paraId="65786677" w14:textId="77777777" w:rsidR="00677178" w:rsidRPr="00DB22B4" w:rsidRDefault="00677178" w:rsidP="00750A42">
      <w:r w:rsidRPr="00DB22B4">
        <w:t xml:space="preserve">In </w:t>
      </w:r>
      <w:r w:rsidR="00BA40D5">
        <w:t>the</w:t>
      </w:r>
      <w:r w:rsidR="00F9419C">
        <w:t xml:space="preserve"> </w:t>
      </w:r>
      <w:r w:rsidR="00BA40D5">
        <w:t xml:space="preserve">VA, </w:t>
      </w:r>
      <w:r w:rsidRPr="00DB22B4">
        <w:t>Service Level Requirements (SLR</w:t>
      </w:r>
      <w:r w:rsidR="00740BE5">
        <w:t>s</w:t>
      </w:r>
      <w:r w:rsidRPr="00DB22B4">
        <w:t xml:space="preserve">) </w:t>
      </w:r>
      <w:r w:rsidR="00046DB4">
        <w:t>are</w:t>
      </w:r>
      <w:r w:rsidR="00046DB4" w:rsidRPr="00DB22B4">
        <w:t xml:space="preserve"> </w:t>
      </w:r>
      <w:r w:rsidRPr="00DB22B4">
        <w:t xml:space="preserve">a list of basic </w:t>
      </w:r>
      <w:r w:rsidR="00E23AC4">
        <w:t>performance measurement</w:t>
      </w:r>
      <w:r w:rsidRPr="00DB22B4">
        <w:t xml:space="preserve"> requirements.</w:t>
      </w:r>
      <w:r w:rsidR="00513D29">
        <w:t xml:space="preserve"> </w:t>
      </w:r>
      <w:r w:rsidR="003B1C9E">
        <w:t xml:space="preserve">A </w:t>
      </w:r>
      <w:r w:rsidRPr="00DB22B4">
        <w:t xml:space="preserve">SLR is proposed by the customer and negotiated with OI&amp;T to reach a good faith agreement on the acceptable level of service and the </w:t>
      </w:r>
      <w:r w:rsidR="003B1C9E">
        <w:t>metrics to monitor the service.</w:t>
      </w:r>
      <w:r w:rsidRPr="00DB22B4">
        <w:t xml:space="preserve"> </w:t>
      </w:r>
      <w:r w:rsidR="003B1C9E">
        <w:t xml:space="preserve">The </w:t>
      </w:r>
      <w:r w:rsidRPr="00DB22B4">
        <w:t xml:space="preserve">SLR is a service-specific breakdown (usually in a table) in an SLA appendix with a unique name and number. </w:t>
      </w:r>
    </w:p>
    <w:p w14:paraId="56FFC383" w14:textId="77777777" w:rsidR="008E2602" w:rsidRDefault="008E2602" w:rsidP="00750A42">
      <w:pPr>
        <w:rPr>
          <w:ins w:id="38" w:author="Hula, Kate" w:date="2014-08-11T16:13:00Z"/>
        </w:rPr>
      </w:pPr>
    </w:p>
    <w:p w14:paraId="2CFC6217" w14:textId="77777777" w:rsidR="00677178" w:rsidRPr="00DB22B4" w:rsidRDefault="00677178" w:rsidP="00750A42">
      <w:r w:rsidRPr="00DB22B4">
        <w:t>After the SLR is negotiated, it results in an agreed Service Level Target (SLT) with metrics, measurement techniques</w:t>
      </w:r>
      <w:r w:rsidR="003B1C9E">
        <w:t>,</w:t>
      </w:r>
      <w:r w:rsidRPr="00DB22B4">
        <w:t xml:space="preserve"> and assumptions.</w:t>
      </w:r>
      <w:r w:rsidR="003B1C9E">
        <w:t xml:space="preserve"> </w:t>
      </w:r>
      <w:r>
        <w:t>The SLA and SLTs are a combined document.</w:t>
      </w:r>
    </w:p>
    <w:p w14:paraId="694BDC9A" w14:textId="77777777" w:rsidR="00677178" w:rsidRPr="005B0042" w:rsidRDefault="00677178" w:rsidP="00774B97">
      <w:pPr>
        <w:pStyle w:val="Heading3"/>
      </w:pPr>
      <w:bookmarkStart w:id="39" w:name="_Toc245788103"/>
      <w:bookmarkStart w:id="40" w:name="_Toc246329378"/>
      <w:bookmarkStart w:id="41" w:name="_Toc254184913"/>
      <w:bookmarkStart w:id="42" w:name="_Toc396141393"/>
      <w:r w:rsidRPr="005B0042">
        <w:t>Operational Level Agreement (OLA)</w:t>
      </w:r>
      <w:bookmarkEnd w:id="39"/>
      <w:bookmarkEnd w:id="40"/>
      <w:bookmarkEnd w:id="41"/>
      <w:bookmarkEnd w:id="42"/>
    </w:p>
    <w:p w14:paraId="1E5AEE64" w14:textId="77777777" w:rsidR="00677178" w:rsidRPr="005B0042" w:rsidRDefault="00677178" w:rsidP="00750A42">
      <w:r w:rsidRPr="005B0042">
        <w:t>An Operational Level Agreement (OLA) is an agreement between two or more OI&amp;T entities that document</w:t>
      </w:r>
      <w:r>
        <w:t>s</w:t>
      </w:r>
      <w:r w:rsidRPr="005B0042">
        <w:t xml:space="preserve"> agreed service levels for general performance or critical services</w:t>
      </w:r>
      <w:r>
        <w:t>.</w:t>
      </w:r>
      <w:r w:rsidR="00513D29">
        <w:t xml:space="preserve"> </w:t>
      </w:r>
      <w:r w:rsidR="001E64B3">
        <w:t>An OLA is very similar to a</w:t>
      </w:r>
      <w:r w:rsidRPr="005B0042">
        <w:t xml:space="preserve"> SLA except that it is internal to OI&amp;T functional units.</w:t>
      </w:r>
      <w:r w:rsidR="00513D29">
        <w:t xml:space="preserve"> </w:t>
      </w:r>
      <w:r w:rsidRPr="005B0042">
        <w:t xml:space="preserve">An OLA defines specific key performance indicators and related metrics to measure success </w:t>
      </w:r>
      <w:r w:rsidR="00E23AC4">
        <w:t>criteria</w:t>
      </w:r>
      <w:r w:rsidRPr="005B0042">
        <w:t>.</w:t>
      </w:r>
      <w:r w:rsidR="00513D29">
        <w:t xml:space="preserve"> </w:t>
      </w:r>
      <w:r w:rsidRPr="005B0042">
        <w:t>OLA metrics should form the foundation upon which SLA metrics can be derived for customer-facing services.</w:t>
      </w:r>
    </w:p>
    <w:p w14:paraId="21784221" w14:textId="77777777" w:rsidR="00677178" w:rsidRDefault="00677178" w:rsidP="00774B97">
      <w:pPr>
        <w:pStyle w:val="Heading3"/>
      </w:pPr>
      <w:bookmarkStart w:id="43" w:name="_Toc246329379"/>
      <w:bookmarkStart w:id="44" w:name="_Toc254184914"/>
      <w:bookmarkStart w:id="45" w:name="_Toc396141394"/>
      <w:r>
        <w:t>Operations and Maintenance Plan (O&amp;M)</w:t>
      </w:r>
      <w:bookmarkEnd w:id="43"/>
      <w:bookmarkEnd w:id="44"/>
      <w:bookmarkEnd w:id="45"/>
    </w:p>
    <w:p w14:paraId="1D8DB0A0" w14:textId="77777777" w:rsidR="00443522" w:rsidRDefault="00443522" w:rsidP="00750A42">
      <w:pPr>
        <w:rPr>
          <w:ins w:id="46" w:author="Hula, Kate" w:date="2014-08-11T16:14:00Z"/>
        </w:rPr>
      </w:pPr>
      <w:r w:rsidRPr="005B0042">
        <w:rPr>
          <w:lang w:val="en-AU"/>
        </w:rPr>
        <w:t>The</w:t>
      </w:r>
      <w:r w:rsidRPr="005B0042">
        <w:t xml:space="preserve"> Operations and Maintenance (O&amp;M) Plan defines the operational support </w:t>
      </w:r>
      <w:r w:rsidRPr="0075771D">
        <w:t>tasks and activities</w:t>
      </w:r>
      <w:r w:rsidRPr="005B0042">
        <w:t xml:space="preserve"> that each of the O</w:t>
      </w:r>
      <w:r>
        <w:t xml:space="preserve">ffice of </w:t>
      </w:r>
      <w:r w:rsidRPr="005B0042">
        <w:t>I</w:t>
      </w:r>
      <w:r>
        <w:t xml:space="preserve">nformation </w:t>
      </w:r>
      <w:r w:rsidRPr="005B0042">
        <w:t>&amp;</w:t>
      </w:r>
      <w:r>
        <w:t xml:space="preserve"> </w:t>
      </w:r>
      <w:r w:rsidRPr="005B0042">
        <w:t>T</w:t>
      </w:r>
      <w:r>
        <w:t>echnology (OI&amp;T)</w:t>
      </w:r>
      <w:r w:rsidRPr="005B0042">
        <w:t xml:space="preserve"> functional areas are required to provide in the delivery and support of </w:t>
      </w:r>
      <w:r w:rsidR="0075771D">
        <w:t xml:space="preserve">a production enterprise system. </w:t>
      </w:r>
      <w:r w:rsidRPr="005B0042">
        <w:t xml:space="preserve">The O&amp;M Plan defines </w:t>
      </w:r>
      <w:r w:rsidRPr="0075771D">
        <w:t>specific roles and responsibilities</w:t>
      </w:r>
      <w:r w:rsidRPr="005B0042">
        <w:t xml:space="preserve"> of OI&amp;T functional support team</w:t>
      </w:r>
      <w:r>
        <w:t>s</w:t>
      </w:r>
      <w:r w:rsidRPr="005B0042">
        <w:t xml:space="preserve"> to avoid confusion over which party is responsible for specific areas of process, tasks, or actions.</w:t>
      </w:r>
      <w:r w:rsidR="00513D29">
        <w:t xml:space="preserve"> </w:t>
      </w:r>
      <w:r w:rsidRPr="005B0042">
        <w:t xml:space="preserve">The O&amp;M plan </w:t>
      </w:r>
      <w:r w:rsidRPr="0075771D">
        <w:t>supports the specific service levels</w:t>
      </w:r>
      <w:r w:rsidRPr="005B0042">
        <w:t xml:space="preserve"> for each activity as defined in the </w:t>
      </w:r>
      <w:r>
        <w:t>Service Level Agreement (</w:t>
      </w:r>
      <w:r w:rsidRPr="005B0042">
        <w:t>SLA</w:t>
      </w:r>
      <w:r>
        <w:t>)</w:t>
      </w:r>
      <w:r w:rsidRPr="005B0042">
        <w:t>, describes how performance is measured, and identifies the responsible entit</w:t>
      </w:r>
      <w:r>
        <w:t>ies</w:t>
      </w:r>
      <w:r w:rsidRPr="005B0042">
        <w:t xml:space="preserve"> for each activity. </w:t>
      </w:r>
    </w:p>
    <w:p w14:paraId="5FBDAC49" w14:textId="77777777" w:rsidR="008E2602" w:rsidRPr="008E2602" w:rsidRDefault="008E2602" w:rsidP="00750A42"/>
    <w:p w14:paraId="0A875546" w14:textId="77777777" w:rsidR="00443522" w:rsidRPr="00443522" w:rsidRDefault="00443522" w:rsidP="00750A42">
      <w:r w:rsidRPr="005B0042">
        <w:t xml:space="preserve">All key functions are assigned to one or more responsible parties and activities are clearly defined in order to maintain and support the applications and system components throughout its life cycle. These roles and responsibilities are displayed in a tabular RACI format at the end of each section of the plan to further define </w:t>
      </w:r>
      <w:r w:rsidR="001E64B3">
        <w:rPr>
          <w:b/>
        </w:rPr>
        <w:t>R</w:t>
      </w:r>
      <w:r w:rsidR="00E23AC4" w:rsidRPr="005B0042">
        <w:t xml:space="preserve">esponsibility, </w:t>
      </w:r>
      <w:r w:rsidR="001E64B3">
        <w:rPr>
          <w:b/>
        </w:rPr>
        <w:t>A</w:t>
      </w:r>
      <w:r w:rsidRPr="005B0042">
        <w:t xml:space="preserve">ccountability, </w:t>
      </w:r>
      <w:r w:rsidR="001E64B3">
        <w:rPr>
          <w:b/>
        </w:rPr>
        <w:t>C</w:t>
      </w:r>
      <w:r w:rsidRPr="005B0042">
        <w:t xml:space="preserve">onsultation, and </w:t>
      </w:r>
      <w:r w:rsidR="001E64B3">
        <w:rPr>
          <w:b/>
        </w:rPr>
        <w:t>I</w:t>
      </w:r>
      <w:r w:rsidRPr="005B0042">
        <w:t>nformation roles.</w:t>
      </w:r>
    </w:p>
    <w:p w14:paraId="04DF0F5D" w14:textId="77777777" w:rsidR="00677178" w:rsidRDefault="00677178" w:rsidP="00774B97">
      <w:pPr>
        <w:pStyle w:val="Heading3"/>
      </w:pPr>
      <w:r w:rsidRPr="005B0042">
        <w:t xml:space="preserve"> </w:t>
      </w:r>
      <w:bookmarkStart w:id="47" w:name="_Toc245788105"/>
      <w:bookmarkStart w:id="48" w:name="_Toc246329380"/>
      <w:bookmarkStart w:id="49" w:name="_Toc254184915"/>
      <w:bookmarkStart w:id="50" w:name="_Toc396141395"/>
      <w:r>
        <w:t>Underpinning Contract</w:t>
      </w:r>
      <w:bookmarkEnd w:id="47"/>
      <w:bookmarkEnd w:id="48"/>
      <w:bookmarkEnd w:id="49"/>
      <w:bookmarkEnd w:id="50"/>
    </w:p>
    <w:p w14:paraId="7C5D0759" w14:textId="77777777" w:rsidR="00677178" w:rsidRDefault="00636B20" w:rsidP="00750A42">
      <w:r>
        <w:t xml:space="preserve">An </w:t>
      </w:r>
      <w:r w:rsidR="00677178">
        <w:t xml:space="preserve">Underpinning Contract is an agreement </w:t>
      </w:r>
      <w:r w:rsidR="00203DB6">
        <w:t>between an information technology</w:t>
      </w:r>
      <w:r w:rsidR="00677178" w:rsidRPr="00110312">
        <w:t xml:space="preserve"> service provider and a third party</w:t>
      </w:r>
      <w:r w:rsidR="00677178">
        <w:t>, including vendors,</w:t>
      </w:r>
      <w:r w:rsidR="00677178" w:rsidRPr="00110312">
        <w:t xml:space="preserve"> that provides goods or services that support delivery of an IT service to a customer.</w:t>
      </w:r>
      <w:r w:rsidR="00513D29">
        <w:t xml:space="preserve"> </w:t>
      </w:r>
      <w:r w:rsidR="00677178">
        <w:t xml:space="preserve">It is </w:t>
      </w:r>
      <w:r w:rsidR="00677178" w:rsidRPr="00110312">
        <w:t>developed either by the Program Office or OI&amp;T, depending on ownership of the budget/funds</w:t>
      </w:r>
      <w:r w:rsidR="00513D29">
        <w:t xml:space="preserve"> </w:t>
      </w:r>
      <w:r w:rsidR="00677178" w:rsidRPr="00110312">
        <w:t xml:space="preserve"> </w:t>
      </w:r>
    </w:p>
    <w:p w14:paraId="17EFD3C0" w14:textId="77777777" w:rsidR="00203EEF" w:rsidRDefault="0075771D" w:rsidP="00774B97">
      <w:pPr>
        <w:pStyle w:val="Heading2"/>
      </w:pPr>
      <w:bookmarkStart w:id="51" w:name="_Toc254184916"/>
      <w:r>
        <w:br w:type="page"/>
      </w:r>
      <w:bookmarkStart w:id="52" w:name="_Toc396141396"/>
      <w:r w:rsidR="00203EEF">
        <w:lastRenderedPageBreak/>
        <w:t>Section Summary</w:t>
      </w:r>
      <w:bookmarkEnd w:id="51"/>
      <w:bookmarkEnd w:id="52"/>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2"/>
        <w:gridCol w:w="5916"/>
      </w:tblGrid>
      <w:tr w:rsidR="00203EEF" w:rsidRPr="00A41CBD" w14:paraId="15676FDC" w14:textId="77777777" w:rsidTr="00E1438A">
        <w:trPr>
          <w:cantSplit/>
        </w:trPr>
        <w:tc>
          <w:tcPr>
            <w:tcW w:w="3192" w:type="dxa"/>
            <w:shd w:val="clear" w:color="auto" w:fill="BFBFBF"/>
          </w:tcPr>
          <w:p w14:paraId="669B2E4F" w14:textId="77777777" w:rsidR="00203EEF" w:rsidRPr="00A41CBD" w:rsidRDefault="00203EEF" w:rsidP="00E1438A">
            <w:pPr>
              <w:spacing w:line="240" w:lineRule="auto"/>
            </w:pPr>
            <w:r w:rsidRPr="00A41CBD">
              <w:t>Section</w:t>
            </w:r>
          </w:p>
        </w:tc>
        <w:tc>
          <w:tcPr>
            <w:tcW w:w="5916" w:type="dxa"/>
            <w:shd w:val="clear" w:color="auto" w:fill="BFBFBF"/>
          </w:tcPr>
          <w:p w14:paraId="6A4C8A6D" w14:textId="77777777" w:rsidR="00203EEF" w:rsidRPr="00A41CBD" w:rsidRDefault="00203EEF" w:rsidP="00E1438A">
            <w:pPr>
              <w:spacing w:line="240" w:lineRule="auto"/>
            </w:pPr>
            <w:r w:rsidRPr="00A41CBD">
              <w:t>Summary</w:t>
            </w:r>
          </w:p>
        </w:tc>
      </w:tr>
      <w:tr w:rsidR="00203EEF" w:rsidRPr="00A41CBD" w14:paraId="1328851D" w14:textId="77777777" w:rsidTr="00E1438A">
        <w:tc>
          <w:tcPr>
            <w:tcW w:w="3192" w:type="dxa"/>
          </w:tcPr>
          <w:p w14:paraId="3C3B12DB" w14:textId="77777777" w:rsidR="00203EEF" w:rsidRPr="00A41CBD" w:rsidRDefault="00203EEF" w:rsidP="00E1438A">
            <w:pPr>
              <w:spacing w:line="240" w:lineRule="auto"/>
            </w:pPr>
            <w:r w:rsidRPr="00A41CBD">
              <w:t>1</w:t>
            </w:r>
            <w:r w:rsidR="00C63263" w:rsidRPr="00A41CBD">
              <w:t>.</w:t>
            </w:r>
            <w:r w:rsidRPr="00A41CBD">
              <w:t xml:space="preserve"> Introduction</w:t>
            </w:r>
          </w:p>
        </w:tc>
        <w:tc>
          <w:tcPr>
            <w:tcW w:w="5916" w:type="dxa"/>
          </w:tcPr>
          <w:p w14:paraId="414F1D6C" w14:textId="77777777" w:rsidR="00203EEF" w:rsidRPr="00A41CBD" w:rsidRDefault="00203EEF" w:rsidP="00E1438A">
            <w:pPr>
              <w:spacing w:line="240" w:lineRule="auto"/>
            </w:pPr>
            <w:r w:rsidRPr="00A41CBD">
              <w:t>This section describes the scope and purpose of the document, along with other relevant documents.</w:t>
            </w:r>
          </w:p>
        </w:tc>
      </w:tr>
      <w:tr w:rsidR="00203EEF" w:rsidRPr="00A41CBD" w14:paraId="772DBAE4" w14:textId="77777777" w:rsidTr="00E1438A">
        <w:tc>
          <w:tcPr>
            <w:tcW w:w="3192" w:type="dxa"/>
          </w:tcPr>
          <w:p w14:paraId="14876AF3" w14:textId="77777777" w:rsidR="00203EEF" w:rsidRPr="00A41CBD" w:rsidRDefault="00203EEF" w:rsidP="00E1438A">
            <w:pPr>
              <w:spacing w:line="240" w:lineRule="auto"/>
            </w:pPr>
            <w:r w:rsidRPr="00A41CBD">
              <w:t>2</w:t>
            </w:r>
            <w:r w:rsidR="00C63263" w:rsidRPr="00A41CBD">
              <w:t>.</w:t>
            </w:r>
            <w:r w:rsidRPr="00A41CBD">
              <w:t xml:space="preserve"> System Business and Operational Description</w:t>
            </w:r>
          </w:p>
        </w:tc>
        <w:tc>
          <w:tcPr>
            <w:tcW w:w="5916" w:type="dxa"/>
          </w:tcPr>
          <w:p w14:paraId="2A1EB5B5" w14:textId="77777777" w:rsidR="00203EEF" w:rsidRPr="00A41CBD" w:rsidRDefault="00203EEF" w:rsidP="00E1438A">
            <w:pPr>
              <w:spacing w:line="240" w:lineRule="auto"/>
            </w:pPr>
            <w:r w:rsidRPr="00A41CBD">
              <w:t>This section provides the reader with a description of the system.</w:t>
            </w:r>
            <w:r w:rsidR="00513D29">
              <w:t xml:space="preserve"> </w:t>
            </w:r>
            <w:r w:rsidRPr="00A41CBD">
              <w:t>It describe</w:t>
            </w:r>
            <w:r w:rsidR="00C5038C" w:rsidRPr="00A41CBD">
              <w:t>s</w:t>
            </w:r>
            <w:r w:rsidRPr="00A41CBD">
              <w:t xml:space="preserve"> what the system does in the context of the VA.</w:t>
            </w:r>
            <w:r w:rsidR="00513D29">
              <w:t xml:space="preserve"> </w:t>
            </w:r>
          </w:p>
        </w:tc>
      </w:tr>
      <w:tr w:rsidR="007751D1" w:rsidRPr="00A41CBD" w14:paraId="5C57A11F" w14:textId="77777777" w:rsidTr="00E1438A">
        <w:tc>
          <w:tcPr>
            <w:tcW w:w="3192" w:type="dxa"/>
          </w:tcPr>
          <w:p w14:paraId="3067AA60" w14:textId="77777777" w:rsidR="007751D1" w:rsidRPr="00A41CBD" w:rsidRDefault="007751D1" w:rsidP="00E1438A">
            <w:pPr>
              <w:spacing w:line="240" w:lineRule="auto"/>
            </w:pPr>
            <w:r>
              <w:t>3. Installation</w:t>
            </w:r>
          </w:p>
        </w:tc>
        <w:tc>
          <w:tcPr>
            <w:tcW w:w="5916" w:type="dxa"/>
          </w:tcPr>
          <w:p w14:paraId="13FFEDEF" w14:textId="77777777" w:rsidR="007751D1" w:rsidRPr="00A41CBD" w:rsidRDefault="007751D1" w:rsidP="00E1438A">
            <w:pPr>
              <w:spacing w:line="240" w:lineRule="auto"/>
            </w:pPr>
            <w:r>
              <w:t>This section describes the installation of the required components.</w:t>
            </w:r>
          </w:p>
        </w:tc>
      </w:tr>
      <w:tr w:rsidR="00203EEF" w:rsidRPr="00A41CBD" w14:paraId="01727073" w14:textId="77777777" w:rsidTr="00E1438A">
        <w:tc>
          <w:tcPr>
            <w:tcW w:w="3192" w:type="dxa"/>
          </w:tcPr>
          <w:p w14:paraId="28CCFE0D" w14:textId="77777777" w:rsidR="00203EEF" w:rsidRPr="00A41CBD" w:rsidRDefault="007751D1" w:rsidP="00E1438A">
            <w:pPr>
              <w:spacing w:line="240" w:lineRule="auto"/>
            </w:pPr>
            <w:r>
              <w:t>4</w:t>
            </w:r>
            <w:r w:rsidR="00203EEF" w:rsidRPr="00A41CBD">
              <w:t>. Routine Operations</w:t>
            </w:r>
          </w:p>
        </w:tc>
        <w:tc>
          <w:tcPr>
            <w:tcW w:w="5916" w:type="dxa"/>
          </w:tcPr>
          <w:p w14:paraId="5B3AFFC1" w14:textId="77777777" w:rsidR="00203EEF" w:rsidRPr="00A41CBD" w:rsidRDefault="00203EEF" w:rsidP="00E1438A">
            <w:pPr>
              <w:spacing w:line="240" w:lineRule="auto"/>
            </w:pPr>
            <w:r w:rsidRPr="00A41CBD">
              <w:t>This section describes what is required of an operator/administrator or other non-business user to maintain the system at an operational and accessible state.</w:t>
            </w:r>
            <w:r w:rsidR="00513D29">
              <w:t xml:space="preserve"> </w:t>
            </w:r>
          </w:p>
        </w:tc>
      </w:tr>
      <w:tr w:rsidR="00203EEF" w:rsidRPr="00A41CBD" w14:paraId="7A534824" w14:textId="77777777" w:rsidTr="00E1438A">
        <w:tc>
          <w:tcPr>
            <w:tcW w:w="3192" w:type="dxa"/>
          </w:tcPr>
          <w:p w14:paraId="1E509D62" w14:textId="77777777" w:rsidR="00203EEF" w:rsidRPr="00A41CBD" w:rsidRDefault="007751D1" w:rsidP="00E1438A">
            <w:pPr>
              <w:spacing w:line="240" w:lineRule="auto"/>
            </w:pPr>
            <w:r>
              <w:t>5</w:t>
            </w:r>
            <w:r w:rsidR="00C63263" w:rsidRPr="00A41CBD">
              <w:t>. Exception Handling</w:t>
            </w:r>
          </w:p>
        </w:tc>
        <w:tc>
          <w:tcPr>
            <w:tcW w:w="5916" w:type="dxa"/>
          </w:tcPr>
          <w:p w14:paraId="15B27586" w14:textId="77777777" w:rsidR="00203EEF" w:rsidRPr="00A41CBD" w:rsidRDefault="00203EEF" w:rsidP="00E1438A">
            <w:pPr>
              <w:spacing w:line="240" w:lineRule="auto"/>
            </w:pPr>
            <w:r w:rsidRPr="00A41CBD">
              <w:t>This section gives a</w:t>
            </w:r>
            <w:r w:rsidR="00C63263" w:rsidRPr="00A41CBD">
              <w:t>n</w:t>
            </w:r>
            <w:r w:rsidRPr="00A41CBD">
              <w:t xml:space="preserve"> overview of how system problems are handled.</w:t>
            </w:r>
            <w:r w:rsidR="00513D29">
              <w:t xml:space="preserve"> </w:t>
            </w:r>
            <w:r w:rsidRPr="00A41CBD">
              <w:t xml:space="preserve">It should describe the general expectations of how </w:t>
            </w:r>
            <w:r w:rsidR="00D963C1" w:rsidRPr="00A41CBD">
              <w:t xml:space="preserve">the </w:t>
            </w:r>
            <w:r w:rsidRPr="00A41CBD">
              <w:t>administrator and other operations personnel should respond and handle system problems.</w:t>
            </w:r>
            <w:r w:rsidR="00513D29">
              <w:t xml:space="preserve"> </w:t>
            </w:r>
            <w:r w:rsidRPr="00A41CBD">
              <w:t xml:space="preserve"> </w:t>
            </w:r>
          </w:p>
        </w:tc>
      </w:tr>
      <w:tr w:rsidR="00C63263" w:rsidRPr="00A41CBD" w14:paraId="0A6AFE74" w14:textId="77777777" w:rsidTr="00E1438A">
        <w:tc>
          <w:tcPr>
            <w:tcW w:w="3192" w:type="dxa"/>
          </w:tcPr>
          <w:p w14:paraId="680386F2" w14:textId="77777777" w:rsidR="00C63263" w:rsidRPr="00A41CBD" w:rsidRDefault="007751D1" w:rsidP="00E1438A">
            <w:pPr>
              <w:spacing w:line="240" w:lineRule="auto"/>
            </w:pPr>
            <w:r>
              <w:t>6</w:t>
            </w:r>
            <w:r w:rsidR="001E64B3">
              <w:t xml:space="preserve">. </w:t>
            </w:r>
            <w:r w:rsidR="00C63263" w:rsidRPr="00A41CBD">
              <w:t>Continuity of Operations</w:t>
            </w:r>
          </w:p>
        </w:tc>
        <w:tc>
          <w:tcPr>
            <w:tcW w:w="5916" w:type="dxa"/>
          </w:tcPr>
          <w:p w14:paraId="6A5CEFDE" w14:textId="77777777" w:rsidR="00C63263" w:rsidRPr="00A41CBD" w:rsidRDefault="00C63263" w:rsidP="00E1438A">
            <w:pPr>
              <w:spacing w:line="240" w:lineRule="auto"/>
            </w:pPr>
            <w:r w:rsidRPr="00A41CBD">
              <w:t>This section describes the processes or procedures that operations personnel need to execute in order to fulfill their responsibility in the systems Continuity of Operations plan (COOP).</w:t>
            </w:r>
            <w:r w:rsidR="00513D29">
              <w:t xml:space="preserve"> </w:t>
            </w:r>
          </w:p>
        </w:tc>
      </w:tr>
      <w:tr w:rsidR="00C63263" w:rsidRPr="00A41CBD" w14:paraId="3786CE1F" w14:textId="77777777" w:rsidTr="00E1438A">
        <w:tc>
          <w:tcPr>
            <w:tcW w:w="3192" w:type="dxa"/>
          </w:tcPr>
          <w:p w14:paraId="45B063B5" w14:textId="77777777" w:rsidR="00C63263" w:rsidRPr="00A41CBD" w:rsidRDefault="007751D1" w:rsidP="00E1438A">
            <w:pPr>
              <w:spacing w:line="240" w:lineRule="auto"/>
            </w:pPr>
            <w:r>
              <w:t>7</w:t>
            </w:r>
            <w:r w:rsidR="001E64B3">
              <w:t xml:space="preserve">. </w:t>
            </w:r>
            <w:r w:rsidR="00C63263" w:rsidRPr="00A41CBD">
              <w:t>Disaster Recovery</w:t>
            </w:r>
          </w:p>
        </w:tc>
        <w:tc>
          <w:tcPr>
            <w:tcW w:w="5916" w:type="dxa"/>
          </w:tcPr>
          <w:p w14:paraId="1AEE001B" w14:textId="77777777" w:rsidR="00C63263" w:rsidRPr="00A41CBD" w:rsidRDefault="00C63263" w:rsidP="00E1438A">
            <w:pPr>
              <w:spacing w:line="240" w:lineRule="auto"/>
            </w:pPr>
            <w:r w:rsidRPr="00A41CBD">
              <w:t>This section describes the processes or procedures that operations personnel need to execute in order to fulfill their responsibility in the systems Disaster Recovery (DR) plan.</w:t>
            </w:r>
            <w:r w:rsidR="00513D29">
              <w:t xml:space="preserve"> </w:t>
            </w:r>
          </w:p>
        </w:tc>
      </w:tr>
      <w:tr w:rsidR="00C63263" w:rsidRPr="00A41CBD" w14:paraId="5371082C" w14:textId="77777777" w:rsidTr="00E1438A">
        <w:tc>
          <w:tcPr>
            <w:tcW w:w="3192" w:type="dxa"/>
          </w:tcPr>
          <w:p w14:paraId="499E4B96" w14:textId="77777777" w:rsidR="00C63263" w:rsidRPr="00A41CBD" w:rsidRDefault="007751D1" w:rsidP="00E1438A">
            <w:pPr>
              <w:spacing w:line="240" w:lineRule="auto"/>
            </w:pPr>
            <w:r>
              <w:t>8.</w:t>
            </w:r>
            <w:r w:rsidR="001E64B3">
              <w:t xml:space="preserve"> </w:t>
            </w:r>
            <w:r w:rsidR="00C63263" w:rsidRPr="00A41CBD">
              <w:t>System Support</w:t>
            </w:r>
          </w:p>
        </w:tc>
        <w:tc>
          <w:tcPr>
            <w:tcW w:w="5916" w:type="dxa"/>
          </w:tcPr>
          <w:p w14:paraId="58C6888A" w14:textId="77777777" w:rsidR="00C63263" w:rsidRPr="00A41CBD" w:rsidRDefault="00C63263" w:rsidP="00E1438A">
            <w:pPr>
              <w:spacing w:line="240" w:lineRule="auto"/>
            </w:pPr>
            <w:r w:rsidRPr="00A41CBD">
              <w:t>This section describes the VHA system support structure and how to use it to resolve system problems.</w:t>
            </w:r>
          </w:p>
        </w:tc>
      </w:tr>
    </w:tbl>
    <w:p w14:paraId="32536B5C" w14:textId="77777777" w:rsidR="008A3ECD" w:rsidRPr="00AB1B76" w:rsidRDefault="00BB7190" w:rsidP="00AB1B76">
      <w:pPr>
        <w:pStyle w:val="Heading1"/>
      </w:pPr>
      <w:bookmarkStart w:id="53" w:name="_Toc246329381"/>
      <w:bookmarkStart w:id="54" w:name="_Toc254184917"/>
      <w:bookmarkStart w:id="55" w:name="_Toc396141397"/>
      <w:r w:rsidRPr="00AB1B76">
        <w:t xml:space="preserve">System </w:t>
      </w:r>
      <w:r w:rsidR="004F349B" w:rsidRPr="00AB1B76">
        <w:t xml:space="preserve">Business and </w:t>
      </w:r>
      <w:r w:rsidRPr="00AB1B76">
        <w:t>Operational Description</w:t>
      </w:r>
      <w:bookmarkEnd w:id="53"/>
      <w:bookmarkEnd w:id="54"/>
      <w:bookmarkEnd w:id="55"/>
    </w:p>
    <w:p w14:paraId="454A6710" w14:textId="77777777" w:rsidR="000C5205" w:rsidRPr="000C5205" w:rsidRDefault="000C5205" w:rsidP="00750A42">
      <w:r w:rsidRPr="000C5205">
        <w:t>The Clinical Information Support System (CISS) project is a Health</w:t>
      </w:r>
      <w:r w:rsidRPr="00AB68C5">
        <w:rPr>
          <w:i/>
        </w:rPr>
        <w:t>e</w:t>
      </w:r>
      <w:r w:rsidRPr="000C5205">
        <w:t xml:space="preserve">Vet initiative from the Veterans Program portfolio. It is a Web-based portal application that provides a central interface for users to access information and applications necessary for their roles. The applications accessed through CISS are called partner systems. The initial CISS partner system is the </w:t>
      </w:r>
      <w:r w:rsidR="00636B20">
        <w:t>Patient-Centered</w:t>
      </w:r>
      <w:r w:rsidR="00555411">
        <w:t xml:space="preserve"> M</w:t>
      </w:r>
      <w:r w:rsidR="00890B60">
        <w:t>anagement Module Re-Engineering</w:t>
      </w:r>
      <w:r w:rsidRPr="000C5205">
        <w:t xml:space="preserve"> (</w:t>
      </w:r>
      <w:r w:rsidR="00555411">
        <w:t>PCMMR</w:t>
      </w:r>
      <w:r w:rsidRPr="000C5205">
        <w:t xml:space="preserve">), a Web-based application that </w:t>
      </w:r>
      <w:r w:rsidR="00890B60" w:rsidRPr="00D040B2">
        <w:t>assist</w:t>
      </w:r>
      <w:r w:rsidR="00890B60">
        <w:t>s</w:t>
      </w:r>
      <w:r w:rsidR="00890B60" w:rsidRPr="00D040B2">
        <w:t xml:space="preserve"> VA facilities in implementing</w:t>
      </w:r>
      <w:r w:rsidR="00890B60">
        <w:t xml:space="preserve"> and monitoring patient and staff assignments</w:t>
      </w:r>
      <w:r w:rsidR="00890B60" w:rsidRPr="00D040B2">
        <w:t xml:space="preserve"> </w:t>
      </w:r>
      <w:r w:rsidR="00890B60">
        <w:t xml:space="preserve">in </w:t>
      </w:r>
      <w:r w:rsidR="00890B60" w:rsidRPr="00D040B2">
        <w:t>both primary care and non-primary care teams</w:t>
      </w:r>
      <w:r w:rsidR="00890B60">
        <w:t>.</w:t>
      </w:r>
    </w:p>
    <w:p w14:paraId="5260A4F5" w14:textId="77777777" w:rsidR="008E2602" w:rsidRDefault="008E2602" w:rsidP="00750A42"/>
    <w:p w14:paraId="60A5242B" w14:textId="77777777" w:rsidR="004801FD" w:rsidRDefault="000C5205" w:rsidP="00750A42">
      <w:pPr>
        <w:rPr>
          <w:color w:val="000000" w:themeColor="text1"/>
        </w:rPr>
      </w:pPr>
      <w:r w:rsidRPr="000C5205">
        <w:t xml:space="preserve">While implementing the CISS framework and the </w:t>
      </w:r>
      <w:r w:rsidR="00555411">
        <w:t>PCMMR</w:t>
      </w:r>
      <w:r w:rsidRPr="000C5205">
        <w:t xml:space="preserve"> application, the </w:t>
      </w:r>
      <w:r w:rsidR="00555411">
        <w:t>PCMMR</w:t>
      </w:r>
      <w:r w:rsidRPr="000C5205">
        <w:t xml:space="preserve"> project team follows an agile software methodology to support rapid programming and short six-month releases to production. For more information please view the Agile Software Development Methodology and other documents available on the </w:t>
      </w:r>
      <w:hyperlink r:id="rId14" w:tooltip="http://DNS       .med.DNS   /warboard/anotebk.asp?proj=1256&amp;Type=Active" w:history="1">
        <w:r w:rsidRPr="004801FD">
          <w:rPr>
            <w:rStyle w:val="Hyperlink"/>
            <w:color w:val="000000" w:themeColor="text1"/>
            <w:u w:val="none"/>
          </w:rPr>
          <w:t>CISS TSPR page</w:t>
        </w:r>
      </w:hyperlink>
      <w:r w:rsidR="00371D57" w:rsidRPr="004801FD">
        <w:rPr>
          <w:color w:val="000000" w:themeColor="text1"/>
        </w:rPr>
        <w:t>:</w:t>
      </w:r>
      <w:r w:rsidRPr="004801FD">
        <w:rPr>
          <w:color w:val="000000" w:themeColor="text1"/>
        </w:rPr>
        <w:t xml:space="preserve"> </w:t>
      </w:r>
    </w:p>
    <w:p w14:paraId="3A69654E" w14:textId="77777777" w:rsidR="004801FD" w:rsidRPr="004801FD" w:rsidRDefault="004801FD" w:rsidP="004801FD"/>
    <w:p w14:paraId="78603973" w14:textId="77777777" w:rsidR="000C5205" w:rsidRPr="004801FD" w:rsidRDefault="004C4799" w:rsidP="00750A42">
      <w:pPr>
        <w:rPr>
          <w:color w:val="1F497D" w:themeColor="text2"/>
        </w:rPr>
      </w:pPr>
      <w:hyperlink r:id="rId15" w:tooltip="http://DNS       .med.DNS   /warboard/anotebk.asp?proj=1256&amp;Type=Active" w:history="1">
        <w:r w:rsidR="000C5205" w:rsidRPr="004801FD">
          <w:rPr>
            <w:rStyle w:val="Hyperlink"/>
            <w:color w:val="1F497D" w:themeColor="text2"/>
          </w:rPr>
          <w:t>http://DNS       .med.DNS   /warboard/anotebk.asp?proj=1256&amp;Type=Active</w:t>
        </w:r>
      </w:hyperlink>
    </w:p>
    <w:p w14:paraId="1E88E1FF" w14:textId="77777777" w:rsidR="008E2602" w:rsidRDefault="008E2602" w:rsidP="00750A42"/>
    <w:p w14:paraId="0452B8CD" w14:textId="77777777" w:rsidR="000C5205" w:rsidRPr="000C5205" w:rsidRDefault="000C5205" w:rsidP="00750A42">
      <w:r w:rsidRPr="000C5205">
        <w:t xml:space="preserve">This document contains instructions to help System Operators </w:t>
      </w:r>
      <w:r w:rsidR="008A454F">
        <w:t xml:space="preserve">install, </w:t>
      </w:r>
      <w:r w:rsidR="00890B60">
        <w:t>administer,</w:t>
      </w:r>
      <w:r w:rsidRPr="000C5205">
        <w:t xml:space="preserve"> and troubleshoot the delivered software. System Operators are defined as IT staff at the data centers where CISS</w:t>
      </w:r>
      <w:r w:rsidR="00890B60">
        <w:t xml:space="preserve"> and</w:t>
      </w:r>
      <w:r w:rsidR="00555411">
        <w:t xml:space="preserve"> </w:t>
      </w:r>
      <w:r w:rsidR="006F4009">
        <w:t xml:space="preserve">PCMMR </w:t>
      </w:r>
      <w:r w:rsidR="00890B60">
        <w:t>are</w:t>
      </w:r>
      <w:r w:rsidRPr="000C5205">
        <w:t xml:space="preserve"> deployed.</w:t>
      </w:r>
    </w:p>
    <w:p w14:paraId="748836AF" w14:textId="77777777" w:rsidR="00973107" w:rsidRDefault="00973107">
      <w:pPr>
        <w:spacing w:line="240" w:lineRule="auto"/>
        <w:rPr>
          <w:rFonts w:ascii="Arial" w:hAnsi="Arial" w:cs="Arial"/>
          <w:b/>
          <w:bCs/>
          <w:iCs/>
          <w:sz w:val="24"/>
          <w:szCs w:val="28"/>
          <w:lang w:eastAsia="zh-CN"/>
        </w:rPr>
      </w:pPr>
      <w:bookmarkStart w:id="56" w:name="_Toc246329382"/>
      <w:bookmarkStart w:id="57" w:name="_Toc254184918"/>
      <w:r>
        <w:br w:type="page"/>
      </w:r>
    </w:p>
    <w:p w14:paraId="28A6C9D7" w14:textId="77777777" w:rsidR="00BB7190" w:rsidRDefault="00BB7190" w:rsidP="00774B97">
      <w:pPr>
        <w:pStyle w:val="Heading2"/>
      </w:pPr>
      <w:bookmarkStart w:id="58" w:name="_Toc396141398"/>
      <w:r>
        <w:lastRenderedPageBreak/>
        <w:t>Operational Priority and Service Level</w:t>
      </w:r>
      <w:bookmarkEnd w:id="56"/>
      <w:bookmarkEnd w:id="57"/>
      <w:bookmarkEnd w:id="58"/>
    </w:p>
    <w:p w14:paraId="219A1719" w14:textId="77777777" w:rsidR="00D97308" w:rsidRPr="00973107" w:rsidRDefault="000C5205" w:rsidP="00B23DD0">
      <w:r w:rsidRPr="000C5205">
        <w:t>The</w:t>
      </w:r>
      <w:r>
        <w:t xml:space="preserve"> CISS</w:t>
      </w:r>
      <w:ins w:id="59" w:author="Morrison, Noel (HP)" w:date="2014-06-03T15:21:00Z">
        <w:r w:rsidR="005674E7">
          <w:t>/</w:t>
        </w:r>
      </w:ins>
      <w:r w:rsidR="005674E7" w:rsidRPr="00750A42">
        <w:rPr>
          <w:color w:val="000000" w:themeColor="text1"/>
        </w:rPr>
        <w:t>PCMM</w:t>
      </w:r>
      <w:r>
        <w:t xml:space="preserve"> project is a 24x7 system</w:t>
      </w:r>
      <w:r w:rsidRPr="00D97308">
        <w:t>.</w:t>
      </w:r>
      <w:r w:rsidR="00D97308" w:rsidRPr="00D97308">
        <w:t xml:space="preserve"> </w:t>
      </w:r>
    </w:p>
    <w:p w14:paraId="2F74D354" w14:textId="77777777" w:rsidR="00A92A40" w:rsidRPr="00AB68C5" w:rsidRDefault="00A92A40" w:rsidP="00774B97">
      <w:pPr>
        <w:pStyle w:val="Heading2"/>
      </w:pPr>
      <w:bookmarkStart w:id="60" w:name="_Toc246329383"/>
      <w:bookmarkStart w:id="61" w:name="_Toc254184919"/>
      <w:bookmarkStart w:id="62" w:name="_Toc396141399"/>
      <w:r w:rsidRPr="00AB68C5">
        <w:t>Logical System Description</w:t>
      </w:r>
      <w:bookmarkEnd w:id="60"/>
      <w:bookmarkEnd w:id="61"/>
      <w:bookmarkEnd w:id="62"/>
    </w:p>
    <w:p w14:paraId="2FDC0EAA" w14:textId="77777777" w:rsidR="00592918" w:rsidRDefault="00B0737B" w:rsidP="00750A42">
      <w:r>
        <w:t xml:space="preserve">Intranet access to the application is </w:t>
      </w:r>
      <w:r w:rsidR="007B0DFF">
        <w:t>achieved</w:t>
      </w:r>
      <w:r w:rsidR="001F26DB">
        <w:t xml:space="preserve"> from the </w:t>
      </w:r>
      <w:r w:rsidR="00D97308">
        <w:t>customers’</w:t>
      </w:r>
      <w:r w:rsidR="001F26DB">
        <w:t xml:space="preserve"> w</w:t>
      </w:r>
      <w:r>
        <w:t>eb browser</w:t>
      </w:r>
      <w:r w:rsidR="00D97308">
        <w:t>s</w:t>
      </w:r>
      <w:r>
        <w:t xml:space="preserve"> to </w:t>
      </w:r>
      <w:r w:rsidR="001F26DB">
        <w:t xml:space="preserve">a URL address associated with </w:t>
      </w:r>
      <w:r>
        <w:t>the Load Balancer</w:t>
      </w:r>
      <w:r w:rsidR="001F26DB">
        <w:t>’</w:t>
      </w:r>
      <w:r>
        <w:t>s</w:t>
      </w:r>
      <w:r w:rsidR="001F26DB">
        <w:t xml:space="preserve"> Virtual </w:t>
      </w:r>
      <w:r w:rsidR="005674E7">
        <w:t>IP (VIP)</w:t>
      </w:r>
      <w:r>
        <w:t>.</w:t>
      </w:r>
      <w:r w:rsidR="00513D29">
        <w:t xml:space="preserve"> </w:t>
      </w:r>
      <w:r>
        <w:t xml:space="preserve">Connectivity is directed to the CISS </w:t>
      </w:r>
      <w:r w:rsidR="005674E7">
        <w:t xml:space="preserve">application </w:t>
      </w:r>
      <w:r w:rsidR="007B0DFF">
        <w:t>servers</w:t>
      </w:r>
      <w:r w:rsidR="007444FF">
        <w:t>.</w:t>
      </w:r>
      <w:r>
        <w:t xml:space="preserve"> </w:t>
      </w:r>
      <w:r w:rsidR="007444FF">
        <w:t>With</w:t>
      </w:r>
      <w:r w:rsidR="00F826D7">
        <w:t xml:space="preserve"> </w:t>
      </w:r>
      <w:r w:rsidR="001F26DB">
        <w:t xml:space="preserve">the </w:t>
      </w:r>
      <w:r w:rsidR="007444FF">
        <w:t>exception o</w:t>
      </w:r>
      <w:r w:rsidR="00F826D7">
        <w:t xml:space="preserve">f </w:t>
      </w:r>
      <w:r w:rsidR="001F26DB">
        <w:t xml:space="preserve">requesting the </w:t>
      </w:r>
      <w:r w:rsidR="00377927">
        <w:t>w</w:t>
      </w:r>
      <w:r w:rsidR="00D97308">
        <w:t>eb-based content-</w:t>
      </w:r>
      <w:r w:rsidR="00F826D7">
        <w:t xml:space="preserve">sensitive </w:t>
      </w:r>
      <w:r w:rsidR="007444FF">
        <w:t>help,</w:t>
      </w:r>
      <w:r w:rsidR="00F826D7">
        <w:t xml:space="preserve"> all other traffic is </w:t>
      </w:r>
      <w:r>
        <w:t>redirect</w:t>
      </w:r>
      <w:r w:rsidR="00F826D7">
        <w:t>ed</w:t>
      </w:r>
      <w:r>
        <w:t xml:space="preserve"> to the </w:t>
      </w:r>
      <w:r w:rsidR="00D97308">
        <w:t>WebLogic</w:t>
      </w:r>
      <w:r>
        <w:t xml:space="preserve"> application </w:t>
      </w:r>
      <w:r w:rsidR="005674E7">
        <w:t>Java Virtual Machine (JVM)</w:t>
      </w:r>
      <w:r w:rsidR="00F826D7">
        <w:t>s</w:t>
      </w:r>
      <w:r>
        <w:t xml:space="preserve"> and </w:t>
      </w:r>
      <w:r w:rsidR="00F826D7">
        <w:t xml:space="preserve">their configured </w:t>
      </w:r>
      <w:r>
        <w:t>server port</w:t>
      </w:r>
      <w:r w:rsidR="00F826D7">
        <w:t>s</w:t>
      </w:r>
      <w:r>
        <w:t>.</w:t>
      </w:r>
      <w:r w:rsidR="00F826D7">
        <w:t xml:space="preserve"> The CISS </w:t>
      </w:r>
      <w:r w:rsidR="001F26DB">
        <w:t xml:space="preserve">login </w:t>
      </w:r>
      <w:r w:rsidR="00F826D7">
        <w:t>portal</w:t>
      </w:r>
      <w:r w:rsidR="001F26DB">
        <w:t xml:space="preserve"> web</w:t>
      </w:r>
      <w:r w:rsidR="007444FF">
        <w:t xml:space="preserve"> </w:t>
      </w:r>
      <w:r w:rsidR="001F26DB">
        <w:t>page</w:t>
      </w:r>
      <w:r w:rsidR="00513D29">
        <w:t xml:space="preserve"> </w:t>
      </w:r>
      <w:r w:rsidR="00F826D7">
        <w:t xml:space="preserve">interacts with the VA </w:t>
      </w:r>
      <w:r w:rsidR="00B23DD0" w:rsidRPr="0096580C">
        <w:rPr>
          <w:bCs/>
        </w:rPr>
        <w:t>Lightweight Directory Access Protocol</w:t>
      </w:r>
      <w:r w:rsidR="00B23DD0">
        <w:rPr>
          <w:rFonts w:ascii="Arial" w:hAnsi="Arial" w:cs="Arial"/>
        </w:rPr>
        <w:t xml:space="preserve"> (</w:t>
      </w:r>
      <w:r w:rsidR="00F826D7">
        <w:t>LDAP</w:t>
      </w:r>
      <w:r w:rsidR="00B23DD0">
        <w:t>)</w:t>
      </w:r>
      <w:r w:rsidR="00F826D7">
        <w:t xml:space="preserve"> service to </w:t>
      </w:r>
      <w:r w:rsidR="007B0DFF">
        <w:t>determine</w:t>
      </w:r>
      <w:r w:rsidR="00F826D7">
        <w:t xml:space="preserve"> </w:t>
      </w:r>
      <w:r w:rsidR="007B0DFF">
        <w:t>a</w:t>
      </w:r>
      <w:r w:rsidR="00F826D7">
        <w:t xml:space="preserve">ccess to the portal and any partner applications. Once access is gained and the </w:t>
      </w:r>
      <w:r w:rsidR="003E4C54">
        <w:t>PCMMR</w:t>
      </w:r>
      <w:r w:rsidR="00F826D7">
        <w:t xml:space="preserve"> partner application button is accessible, the </w:t>
      </w:r>
      <w:r w:rsidR="003E4C54">
        <w:t>PCMMR</w:t>
      </w:r>
      <w:r w:rsidR="00F826D7">
        <w:t xml:space="preserve"> application </w:t>
      </w:r>
      <w:r w:rsidR="001F26DB">
        <w:t>may</w:t>
      </w:r>
      <w:r w:rsidR="00F826D7">
        <w:t xml:space="preserve"> be launched.</w:t>
      </w:r>
      <w:r w:rsidR="00513D29">
        <w:t xml:space="preserve"> </w:t>
      </w:r>
      <w:r w:rsidR="003E4C54">
        <w:t>PCMMR</w:t>
      </w:r>
      <w:r w:rsidR="00F826D7">
        <w:t xml:space="preserve"> </w:t>
      </w:r>
      <w:r w:rsidR="001F26DB">
        <w:t xml:space="preserve">application </w:t>
      </w:r>
      <w:r w:rsidR="00F826D7">
        <w:t xml:space="preserve">saves data into a local database and certain </w:t>
      </w:r>
      <w:r w:rsidR="007B0DFF">
        <w:t>functions require</w:t>
      </w:r>
      <w:r w:rsidR="001F26DB">
        <w:t xml:space="preserve"> interactions </w:t>
      </w:r>
      <w:r w:rsidR="00F826D7">
        <w:t xml:space="preserve">between the VistA </w:t>
      </w:r>
      <w:r w:rsidR="00267CC6">
        <w:t>systems</w:t>
      </w:r>
      <w:r w:rsidR="00377927">
        <w:t xml:space="preserve"> of the chosen s</w:t>
      </w:r>
      <w:r w:rsidR="00F826D7">
        <w:t>ite.</w:t>
      </w:r>
    </w:p>
    <w:p w14:paraId="282B5EBC" w14:textId="77777777" w:rsidR="00A92A40" w:rsidRDefault="00A92A40" w:rsidP="00774B97">
      <w:pPr>
        <w:pStyle w:val="Heading2"/>
      </w:pPr>
      <w:bookmarkStart w:id="63" w:name="_Toc246329384"/>
      <w:bookmarkStart w:id="64" w:name="_Toc254184920"/>
      <w:bookmarkStart w:id="65" w:name="_Toc396141400"/>
      <w:r w:rsidRPr="00AB68C5">
        <w:t>Physical System Description</w:t>
      </w:r>
      <w:bookmarkEnd w:id="63"/>
      <w:bookmarkEnd w:id="64"/>
      <w:bookmarkEnd w:id="65"/>
    </w:p>
    <w:p w14:paraId="22DE1702" w14:textId="77777777" w:rsidR="00A4267B" w:rsidRDefault="001F26DB" w:rsidP="002E1EE5">
      <w:pPr>
        <w:rPr>
          <w:ins w:id="66" w:author="Hula, Kate" w:date="2014-08-11T16:58:00Z"/>
        </w:rPr>
      </w:pPr>
      <w:r>
        <w:t xml:space="preserve">The CISS </w:t>
      </w:r>
      <w:r w:rsidR="000C5205">
        <w:t>servers consist of</w:t>
      </w:r>
      <w:r w:rsidR="00513D29">
        <w:t xml:space="preserve"> </w:t>
      </w:r>
      <w:r w:rsidR="005674E7">
        <w:t>three virtual servers/machines (VM)</w:t>
      </w:r>
      <w:r w:rsidR="000C5205">
        <w:t xml:space="preserve">, consisting of </w:t>
      </w:r>
      <w:r w:rsidR="00267CC6">
        <w:t>two</w:t>
      </w:r>
      <w:r w:rsidR="00377927">
        <w:t xml:space="preserve"> a</w:t>
      </w:r>
      <w:r w:rsidR="000C5205">
        <w:t xml:space="preserve">pplications servers, and </w:t>
      </w:r>
      <w:r w:rsidR="005674E7">
        <w:t xml:space="preserve">one </w:t>
      </w:r>
      <w:r w:rsidR="00377927">
        <w:t>d</w:t>
      </w:r>
      <w:r w:rsidR="000C5205">
        <w:t xml:space="preserve">atabase server. </w:t>
      </w:r>
      <w:r w:rsidR="00A4267B">
        <w:t xml:space="preserve">Redundancies are achieved </w:t>
      </w:r>
      <w:r w:rsidR="00B23DD0">
        <w:t>through</w:t>
      </w:r>
      <w:r w:rsidR="00A4267B">
        <w:t xml:space="preserve"> </w:t>
      </w:r>
      <w:r>
        <w:t xml:space="preserve">multiple methods: </w:t>
      </w:r>
      <w:r w:rsidR="00377927">
        <w:t>r</w:t>
      </w:r>
      <w:r w:rsidR="00A4267B">
        <w:t>ep</w:t>
      </w:r>
      <w:r w:rsidR="00377927">
        <w:t>lication of data at the OS and a</w:t>
      </w:r>
      <w:r w:rsidR="00A4267B">
        <w:t>pplication levels.</w:t>
      </w:r>
    </w:p>
    <w:p w14:paraId="3D2570DB" w14:textId="77777777" w:rsidR="002E1EE5" w:rsidRPr="002E1EE5" w:rsidRDefault="002E1EE5" w:rsidP="002E1EE5"/>
    <w:p w14:paraId="60676630" w14:textId="77777777" w:rsidR="00AF7D8A" w:rsidRDefault="000C5205" w:rsidP="002E1EE5">
      <w:pPr>
        <w:rPr>
          <w:ins w:id="67" w:author="Hula, Kate" w:date="2014-08-11T16:15:00Z"/>
        </w:rPr>
      </w:pPr>
      <w:r>
        <w:t xml:space="preserve">The architectural design of </w:t>
      </w:r>
      <w:r w:rsidR="00A4267B">
        <w:t xml:space="preserve">each of the </w:t>
      </w:r>
      <w:r w:rsidR="00267CC6">
        <w:t>three</w:t>
      </w:r>
      <w:r w:rsidR="00A4267B">
        <w:t xml:space="preserve"> groups con</w:t>
      </w:r>
      <w:r w:rsidR="00267CC6">
        <w:t>sists of different redundancies:</w:t>
      </w:r>
      <w:r w:rsidR="00513D29">
        <w:t xml:space="preserve"> </w:t>
      </w:r>
    </w:p>
    <w:p w14:paraId="79C8171A" w14:textId="77777777" w:rsidR="008E2602" w:rsidRPr="008E2602" w:rsidRDefault="008E2602" w:rsidP="002E1EE5"/>
    <w:p w14:paraId="0C2B2E38" w14:textId="77777777" w:rsidR="00AF7D8A" w:rsidRDefault="00A4267B" w:rsidP="002E1EE5">
      <w:pPr>
        <w:pStyle w:val="ListParagraph"/>
        <w:numPr>
          <w:ilvl w:val="0"/>
          <w:numId w:val="31"/>
        </w:numPr>
        <w:rPr>
          <w:ins w:id="68" w:author="Hula, Kate" w:date="2014-08-11T16:59:00Z"/>
        </w:rPr>
      </w:pPr>
      <w:r>
        <w:t>T</w:t>
      </w:r>
      <w:r w:rsidR="000C5205">
        <w:t xml:space="preserve">he </w:t>
      </w:r>
      <w:r>
        <w:t>d</w:t>
      </w:r>
      <w:r w:rsidR="000C5205">
        <w:t xml:space="preserve">atabase servers </w:t>
      </w:r>
      <w:r>
        <w:t xml:space="preserve">are to be clustered at the OS level and at the database application level. The database servers are connected to a </w:t>
      </w:r>
      <w:r w:rsidR="005674E7">
        <w:t xml:space="preserve">NetApp Data </w:t>
      </w:r>
      <w:r>
        <w:t>S</w:t>
      </w:r>
      <w:r w:rsidR="00203DB6">
        <w:t>torage</w:t>
      </w:r>
      <w:r>
        <w:t xml:space="preserve">, for additional storage, redundancy, and availability. </w:t>
      </w:r>
    </w:p>
    <w:p w14:paraId="6F98D1DD" w14:textId="77777777" w:rsidR="002E1EE5" w:rsidRPr="002E1EE5" w:rsidRDefault="002E1EE5" w:rsidP="002E1EE5">
      <w:pPr>
        <w:pStyle w:val="ListParagraph"/>
        <w:numPr>
          <w:ilvl w:val="0"/>
          <w:numId w:val="31"/>
        </w:numPr>
        <w:rPr>
          <w:color w:val="000000" w:themeColor="text1"/>
        </w:rPr>
      </w:pPr>
      <w:r w:rsidRPr="002E1EE5">
        <w:rPr>
          <w:color w:val="000000" w:themeColor="text1"/>
        </w:rPr>
        <w:t>The two application servers are not clustered at the Operating System (OS) level, but are clustered at the application level. OS-level implemented synchronization and application clustering maintain the redundancies.</w:t>
      </w:r>
    </w:p>
    <w:p w14:paraId="54B7FBFA" w14:textId="77777777" w:rsidR="008E2602" w:rsidRPr="00AF7D8A" w:rsidRDefault="008E2602" w:rsidP="002E1EE5"/>
    <w:p w14:paraId="314A86DB" w14:textId="77777777" w:rsidR="00E006BE" w:rsidRDefault="001353C9" w:rsidP="002E1EE5">
      <w:r>
        <w:t>The c</w:t>
      </w:r>
      <w:r w:rsidR="00691912" w:rsidRPr="009B6E81">
        <w:t>urrent systems implemented are 16 GB Memory</w:t>
      </w:r>
      <w:r w:rsidR="005674E7">
        <w:t xml:space="preserve"> per VM</w:t>
      </w:r>
      <w:r w:rsidR="00691912" w:rsidRPr="009B6E81">
        <w:t>.</w:t>
      </w:r>
      <w:r w:rsidR="00DD25C2" w:rsidRPr="009B6E81">
        <w:t xml:space="preserve"> Microsoft Windows 20</w:t>
      </w:r>
      <w:r w:rsidR="00E4162E">
        <w:t>12 Standard</w:t>
      </w:r>
      <w:r w:rsidR="00DD25C2" w:rsidRPr="009B6E81">
        <w:t xml:space="preserve"> and Red Ha</w:t>
      </w:r>
      <w:r>
        <w:t xml:space="preserve">t Enterprise Linux </w:t>
      </w:r>
      <w:r w:rsidR="00E4162E">
        <w:t>6</w:t>
      </w:r>
      <w:r>
        <w:t>.x are the operating systems of the systems. All s</w:t>
      </w:r>
      <w:r w:rsidR="00DD25C2" w:rsidRPr="009B6E81">
        <w:t>ystems are attached to sites G</w:t>
      </w:r>
      <w:r w:rsidR="008A454F">
        <w:t>iga</w:t>
      </w:r>
      <w:r w:rsidR="00DD25C2" w:rsidRPr="009B6E81">
        <w:t>b</w:t>
      </w:r>
      <w:r w:rsidR="008A454F">
        <w:t>it</w:t>
      </w:r>
      <w:r w:rsidR="00DD25C2" w:rsidRPr="009B6E81">
        <w:t xml:space="preserve"> network. </w:t>
      </w:r>
      <w:r w:rsidR="00E4162E">
        <w:t xml:space="preserve">Three </w:t>
      </w:r>
      <w:r w:rsidR="00E006BE">
        <w:t xml:space="preserve">of the </w:t>
      </w:r>
      <w:r w:rsidR="00E4162E">
        <w:t xml:space="preserve">VM’s </w:t>
      </w:r>
      <w:r w:rsidR="00D7123A">
        <w:t xml:space="preserve">reside </w:t>
      </w:r>
      <w:r w:rsidR="005B2008">
        <w:t xml:space="preserve">at </w:t>
      </w:r>
      <w:r w:rsidR="00E4162E" w:rsidRPr="0018684F">
        <w:t>Martinsburg</w:t>
      </w:r>
      <w:r w:rsidR="00691912" w:rsidRPr="0018684F">
        <w:t>, WV</w:t>
      </w:r>
      <w:r w:rsidR="00513D29">
        <w:t xml:space="preserve"> </w:t>
      </w:r>
      <w:r w:rsidR="005B2008">
        <w:t>(</w:t>
      </w:r>
      <w:r w:rsidR="00E4162E">
        <w:t>CRRC</w:t>
      </w:r>
      <w:r>
        <w:t>), p</w:t>
      </w:r>
      <w:r w:rsidR="00691912" w:rsidRPr="009B6E81">
        <w:t xml:space="preserve">roduction site. </w:t>
      </w:r>
      <w:r w:rsidR="00E4162E">
        <w:t>Four</w:t>
      </w:r>
      <w:r w:rsidR="00E4162E" w:rsidRPr="009B6E81">
        <w:t xml:space="preserve"> </w:t>
      </w:r>
      <w:r w:rsidR="00E006BE">
        <w:t xml:space="preserve">other </w:t>
      </w:r>
      <w:r w:rsidR="00AD2C65">
        <w:t>s</w:t>
      </w:r>
      <w:r w:rsidR="00691912" w:rsidRPr="009B6E81">
        <w:t xml:space="preserve">ervers are located at </w:t>
      </w:r>
      <w:r w:rsidR="00E006BE">
        <w:t>Hines, IL. The Hines</w:t>
      </w:r>
      <w:r w:rsidR="005B2008">
        <w:t xml:space="preserve"> site is considered the Disaster Recovery (DR) site</w:t>
      </w:r>
      <w:r w:rsidR="00691912" w:rsidRPr="009B6E81">
        <w:t xml:space="preserve">. </w:t>
      </w:r>
    </w:p>
    <w:p w14:paraId="13243BA7" w14:textId="77777777" w:rsidR="008E2602" w:rsidRPr="008E2602" w:rsidRDefault="008E2602" w:rsidP="002E1EE5"/>
    <w:p w14:paraId="70114311" w14:textId="77777777" w:rsidR="00AD76C4" w:rsidRDefault="001353C9" w:rsidP="002E1EE5">
      <w:r>
        <w:t xml:space="preserve">The main </w:t>
      </w:r>
      <w:r w:rsidR="002E1EE5">
        <w:t>difference between the two data centers is</w:t>
      </w:r>
      <w:r>
        <w:t xml:space="preserve"> that t</w:t>
      </w:r>
      <w:r w:rsidR="00DD25C2" w:rsidRPr="009B6E81">
        <w:t xml:space="preserve">he </w:t>
      </w:r>
      <w:r w:rsidR="00691912" w:rsidRPr="009B6E81">
        <w:t xml:space="preserve">Hines, IL </w:t>
      </w:r>
      <w:r w:rsidR="00E4162E">
        <w:t>has</w:t>
      </w:r>
      <w:r w:rsidR="00691912" w:rsidRPr="009B6E81">
        <w:t xml:space="preserve"> the additional </w:t>
      </w:r>
      <w:r w:rsidR="00DD25C2" w:rsidRPr="009B6E81">
        <w:t xml:space="preserve">MS </w:t>
      </w:r>
      <w:r w:rsidR="00691912" w:rsidRPr="009B6E81">
        <w:t xml:space="preserve">Windows server as the </w:t>
      </w:r>
      <w:r w:rsidR="00DD25C2" w:rsidRPr="009B6E81">
        <w:t xml:space="preserve">MS </w:t>
      </w:r>
      <w:r w:rsidR="00D7123A" w:rsidRPr="009B6E81">
        <w:t>SQL</w:t>
      </w:r>
      <w:r w:rsidR="002E1EE5">
        <w:t xml:space="preserve"> </w:t>
      </w:r>
      <w:r w:rsidR="00D7123A" w:rsidRPr="009B6E81">
        <w:t>Server</w:t>
      </w:r>
      <w:r w:rsidR="00D7123A">
        <w:t xml:space="preserve"> </w:t>
      </w:r>
      <w:r w:rsidR="005B2008">
        <w:t>“Witness”</w:t>
      </w:r>
      <w:r w:rsidR="00691912" w:rsidRPr="009B6E81">
        <w:t xml:space="preserve"> server.</w:t>
      </w:r>
      <w:r w:rsidR="00DD25C2" w:rsidRPr="009B6E81">
        <w:t xml:space="preserve"> The</w:t>
      </w:r>
      <w:r w:rsidR="005B2008">
        <w:t xml:space="preserve"> “Witness”</w:t>
      </w:r>
      <w:r w:rsidR="00DD25C2" w:rsidRPr="009B6E81">
        <w:t xml:space="preserve"> server monitors the </w:t>
      </w:r>
      <w:r w:rsidR="00E4162E">
        <w:t xml:space="preserve">Martinsburg and </w:t>
      </w:r>
      <w:r w:rsidR="00DD25C2" w:rsidRPr="009B6E81">
        <w:t>Hines database server</w:t>
      </w:r>
      <w:r w:rsidR="00E4162E">
        <w:t>s</w:t>
      </w:r>
      <w:r w:rsidR="00DD25C2" w:rsidRPr="009B6E81">
        <w:t xml:space="preserve">, </w:t>
      </w:r>
      <w:r w:rsidR="005B2008">
        <w:t xml:space="preserve">and </w:t>
      </w:r>
      <w:r w:rsidR="00DD25C2" w:rsidRPr="009B6E81">
        <w:t>delegates which server is the Primary and the other as the Stand-by nodes.</w:t>
      </w:r>
      <w:r w:rsidR="00EF49FD" w:rsidRPr="00EF49FD">
        <w:rPr>
          <w:noProof/>
        </w:rPr>
        <w:t xml:space="preserve"> </w:t>
      </w:r>
    </w:p>
    <w:p w14:paraId="6146D55D" w14:textId="77777777" w:rsidR="00CA4055" w:rsidRDefault="00CA4055" w:rsidP="00CA4055"/>
    <w:p w14:paraId="75744A17" w14:textId="77777777" w:rsidR="00CA4055" w:rsidRDefault="00CA4055" w:rsidP="00CA4055">
      <w:pPr>
        <w:pStyle w:val="BodyText"/>
        <w:rPr>
          <w:lang w:val="en-US"/>
        </w:rPr>
      </w:pPr>
    </w:p>
    <w:p w14:paraId="094B577C" w14:textId="77777777" w:rsidR="00CA4055" w:rsidRPr="00CA4055" w:rsidRDefault="00CA4055" w:rsidP="00CA4055">
      <w:pPr>
        <w:pStyle w:val="BodyText"/>
        <w:rPr>
          <w:lang w:val="en-US"/>
        </w:rPr>
        <w:sectPr w:rsidR="00CA4055" w:rsidRPr="00CA4055" w:rsidSect="00E60E00">
          <w:headerReference w:type="default" r:id="rId16"/>
          <w:footerReference w:type="default" r:id="rId17"/>
          <w:pgSz w:w="12240" w:h="15840" w:code="1"/>
          <w:pgMar w:top="1440" w:right="1440" w:bottom="1620" w:left="1440" w:header="720" w:footer="0" w:gutter="0"/>
          <w:pgNumType w:start="1"/>
          <w:cols w:space="720"/>
          <w:docGrid w:linePitch="360"/>
        </w:sectPr>
      </w:pPr>
    </w:p>
    <w:p w14:paraId="2A67DEBB" w14:textId="77777777" w:rsidR="00555411" w:rsidRDefault="00AD2C65">
      <w:pPr>
        <w:rPr>
          <w:noProof/>
        </w:rPr>
      </w:pPr>
      <w:r w:rsidRPr="00AD2C65">
        <w:rPr>
          <w:noProof/>
        </w:rPr>
        <w:lastRenderedPageBreak/>
        <w:t xml:space="preserve"> </w:t>
      </w:r>
    </w:p>
    <w:p w14:paraId="6DD865A0" w14:textId="77777777" w:rsidR="00AD76C4" w:rsidRDefault="00F136E3" w:rsidP="00AD76C4">
      <w:pPr>
        <w:sectPr w:rsidR="00AD76C4" w:rsidSect="00AB68C5">
          <w:pgSz w:w="15840" w:h="12240" w:orient="landscape" w:code="1"/>
          <w:pgMar w:top="1440" w:right="1440" w:bottom="1440" w:left="1620" w:header="720" w:footer="0" w:gutter="0"/>
          <w:pgNumType w:start="5"/>
          <w:cols w:space="720"/>
          <w:docGrid w:linePitch="360"/>
        </w:sectPr>
      </w:pPr>
      <w:r w:rsidRPr="00F136E3">
        <w:rPr>
          <w:noProof/>
        </w:rPr>
        <mc:AlternateContent>
          <mc:Choice Requires="wps">
            <w:drawing>
              <wp:anchor distT="0" distB="0" distL="114300" distR="114300" simplePos="0" relativeHeight="251700224" behindDoc="0" locked="0" layoutInCell="1" allowOverlap="1" wp14:anchorId="12341CB1" wp14:editId="743D6BB1">
                <wp:simplePos x="0" y="0"/>
                <wp:positionH relativeFrom="column">
                  <wp:posOffset>1945005</wp:posOffset>
                </wp:positionH>
                <wp:positionV relativeFrom="paragraph">
                  <wp:posOffset>3796996</wp:posOffset>
                </wp:positionV>
                <wp:extent cx="2819400" cy="400050"/>
                <wp:effectExtent l="0" t="0" r="0" b="0"/>
                <wp:wrapNone/>
                <wp:docPr id="33" name="TextBox 32"/>
                <wp:cNvGraphicFramePr/>
                <a:graphic xmlns:a="http://schemas.openxmlformats.org/drawingml/2006/main">
                  <a:graphicData uri="http://schemas.microsoft.com/office/word/2010/wordprocessingShape">
                    <wps:wsp>
                      <wps:cNvSpPr txBox="1"/>
                      <wps:spPr>
                        <a:xfrm>
                          <a:off x="0" y="0"/>
                          <a:ext cx="2819400" cy="400050"/>
                        </a:xfrm>
                        <a:prstGeom prst="rect">
                          <a:avLst/>
                        </a:prstGeom>
                        <a:noFill/>
                      </wps:spPr>
                      <wps:txbx>
                        <w:txbxContent>
                          <w:p w14:paraId="48FAF572" w14:textId="77777777" w:rsidR="009E52A7" w:rsidRDefault="009E52A7" w:rsidP="00F136E3">
                            <w:pPr>
                              <w:pStyle w:val="NormalWeb"/>
                              <w:spacing w:before="0" w:beforeAutospacing="0" w:after="0" w:afterAutospacing="0"/>
                              <w:jc w:val="center"/>
                            </w:pPr>
                            <w:r>
                              <w:rPr>
                                <w:rFonts w:asciiTheme="minorHAnsi" w:hAnsi="Calibri" w:cstheme="minorBidi"/>
                                <w:b/>
                                <w:bCs/>
                                <w:color w:val="000000" w:themeColor="text1"/>
                                <w:kern w:val="24"/>
                                <w:sz w:val="20"/>
                                <w:szCs w:val="20"/>
                                <w:u w:val="single"/>
                              </w:rPr>
                              <w:t>Weblogic Database</w:t>
                            </w:r>
                          </w:p>
                          <w:p w14:paraId="5EA6DF78" w14:textId="77777777" w:rsidR="009E52A7" w:rsidRDefault="009E52A7" w:rsidP="00F136E3">
                            <w:pPr>
                              <w:pStyle w:val="NormalWeb"/>
                              <w:spacing w:before="0" w:beforeAutospacing="0" w:after="0" w:afterAutospacing="0"/>
                              <w:jc w:val="center"/>
                            </w:pPr>
                            <w:r>
                              <w:rPr>
                                <w:rFonts w:asciiTheme="minorHAnsi" w:hAnsi="Calibri" w:cstheme="minorBidi"/>
                                <w:b/>
                                <w:bCs/>
                                <w:color w:val="000000" w:themeColor="text1"/>
                                <w:kern w:val="24"/>
                                <w:sz w:val="20"/>
                                <w:szCs w:val="20"/>
                                <w:u w:val="single"/>
                              </w:rPr>
                              <w:t>PCMM Database</w:t>
                            </w:r>
                          </w:p>
                        </w:txbxContent>
                      </wps:txbx>
                      <wps:bodyPr wrap="square" rtlCol="0">
                        <a:spAutoFit/>
                      </wps:bodyPr>
                    </wps:wsp>
                  </a:graphicData>
                </a:graphic>
              </wp:anchor>
            </w:drawing>
          </mc:Choice>
          <mc:Fallback>
            <w:pict>
              <v:shapetype w14:anchorId="12341CB1" id="_x0000_t202" coordsize="21600,21600" o:spt="202" path="m,l,21600r21600,l21600,xe">
                <v:stroke joinstyle="miter"/>
                <v:path gradientshapeok="t" o:connecttype="rect"/>
              </v:shapetype>
              <v:shape id="TextBox 32" o:spid="_x0000_s1026" type="#_x0000_t202" style="position:absolute;margin-left:153.15pt;margin-top:299pt;width:222pt;height:31.5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" filled="f" stroked="f">
                <v:textbox style="mso-fit-shape-to-text:t">
                  <w:txbxContent>
                    <w:p w14:paraId="48FAF572" w14:textId="77777777" w:rsidR="009E52A7" w:rsidRDefault="009E52A7" w:rsidP="00F136E3">
                      <w:pPr>
                        <w:pStyle w:val="NormalWeb"/>
                        <w:spacing w:before="0" w:beforeAutospacing="0" w:after="0" w:afterAutospacing="0"/>
                        <w:jc w:val="center"/>
                      </w:pPr>
                      <w:r>
                        <w:rPr>
                          <w:rFonts w:asciiTheme="minorHAnsi" w:hAnsi="Calibri" w:cstheme="minorBidi"/>
                          <w:b/>
                          <w:bCs/>
                          <w:color w:val="000000" w:themeColor="text1"/>
                          <w:kern w:val="24"/>
                          <w:sz w:val="20"/>
                          <w:szCs w:val="20"/>
                          <w:u w:val="single"/>
                        </w:rPr>
                        <w:t>Weblogic Database</w:t>
                      </w:r>
                    </w:p>
                    <w:p w14:paraId="5EA6DF78" w14:textId="77777777" w:rsidR="009E52A7" w:rsidRDefault="009E52A7" w:rsidP="00F136E3">
                      <w:pPr>
                        <w:pStyle w:val="NormalWeb"/>
                        <w:spacing w:before="0" w:beforeAutospacing="0" w:after="0" w:afterAutospacing="0"/>
                        <w:jc w:val="center"/>
                      </w:pPr>
                      <w:r>
                        <w:rPr>
                          <w:rFonts w:asciiTheme="minorHAnsi" w:hAnsi="Calibri" w:cstheme="minorBidi"/>
                          <w:b/>
                          <w:bCs/>
                          <w:color w:val="000000" w:themeColor="text1"/>
                          <w:kern w:val="24"/>
                          <w:sz w:val="20"/>
                          <w:szCs w:val="20"/>
                          <w:u w:val="single"/>
                        </w:rPr>
                        <w:t>PCMM Database</w:t>
                      </w:r>
                    </w:p>
                  </w:txbxContent>
                </v:textbox>
              </v:shape>
            </w:pict>
          </mc:Fallback>
        </mc:AlternateContent>
      </w:r>
      <w:r w:rsidRPr="00F136E3">
        <w:rPr>
          <w:noProof/>
        </w:rPr>
        <mc:AlternateContent>
          <mc:Choice Requires="wps">
            <w:drawing>
              <wp:anchor distT="0" distB="0" distL="114300" distR="114300" simplePos="0" relativeHeight="251571200" behindDoc="0" locked="0" layoutInCell="1" allowOverlap="1" wp14:anchorId="73596ABF" wp14:editId="48610E8F">
                <wp:simplePos x="0" y="0"/>
                <wp:positionH relativeFrom="column">
                  <wp:posOffset>2522855</wp:posOffset>
                </wp:positionH>
                <wp:positionV relativeFrom="paragraph">
                  <wp:posOffset>676275</wp:posOffset>
                </wp:positionV>
                <wp:extent cx="1567993" cy="461665"/>
                <wp:effectExtent l="57150" t="38100" r="74930" b="91440"/>
                <wp:wrapNone/>
                <wp:docPr id="4" name="TextBox 3"/>
                <wp:cNvGraphicFramePr/>
                <a:graphic xmlns:a="http://schemas.openxmlformats.org/drawingml/2006/main">
                  <a:graphicData uri="http://schemas.microsoft.com/office/word/2010/wordprocessingShape">
                    <wps:wsp>
                      <wps:cNvSpPr txBox="1"/>
                      <wps:spPr>
                        <a:xfrm>
                          <a:off x="0" y="0"/>
                          <a:ext cx="1567993" cy="461665"/>
                        </a:xfrm>
                        <a:prstGeom prst="rect">
                          <a:avLst/>
                        </a:prstGeom>
                      </wps:spPr>
                      <wps:style>
                        <a:lnRef idx="1">
                          <a:schemeClr val="accent3"/>
                        </a:lnRef>
                        <a:fillRef idx="2">
                          <a:schemeClr val="accent3"/>
                        </a:fillRef>
                        <a:effectRef idx="1">
                          <a:schemeClr val="accent3"/>
                        </a:effectRef>
                        <a:fontRef idx="minor">
                          <a:schemeClr val="dk1"/>
                        </a:fontRef>
                      </wps:style>
                      <wps:txbx>
                        <w:txbxContent>
                          <w:p w14:paraId="6E298566" w14:textId="77777777" w:rsidR="009E52A7" w:rsidRDefault="009E52A7" w:rsidP="00F136E3">
                            <w:pPr>
                              <w:pStyle w:val="NormalWeb"/>
                              <w:spacing w:before="0" w:beforeAutospacing="0" w:after="0" w:afterAutospacing="0"/>
                              <w:jc w:val="center"/>
                            </w:pPr>
                            <w:r>
                              <w:rPr>
                                <w:rFonts w:asciiTheme="minorHAnsi" w:hAnsi="Calibri" w:cstheme="minorBidi"/>
                                <w:b/>
                                <w:bCs/>
                                <w:color w:val="000000" w:themeColor="dark1"/>
                                <w:kern w:val="24"/>
                                <w:u w:val="single"/>
                              </w:rPr>
                              <w:t>F5 LTM Load Balancer</w:t>
                            </w:r>
                          </w:p>
                          <w:p w14:paraId="49EF8773" w14:textId="77777777" w:rsidR="009E52A7" w:rsidRDefault="009E52A7" w:rsidP="00F136E3">
                            <w:pPr>
                              <w:pStyle w:val="NormalWeb"/>
                              <w:spacing w:before="0" w:beforeAutospacing="0" w:after="0" w:afterAutospacing="0"/>
                              <w:jc w:val="center"/>
                            </w:pPr>
                            <w:r>
                              <w:rPr>
                                <w:rFonts w:asciiTheme="minorHAnsi" w:hAnsi="Calibri" w:cstheme="minorBidi"/>
                                <w:b/>
                                <w:bCs/>
                                <w:color w:val="000000" w:themeColor="dark1"/>
                                <w:kern w:val="24"/>
                                <w:u w:val="single"/>
                              </w:rPr>
                              <w:t>w/ failover pair</w:t>
                            </w:r>
                          </w:p>
                        </w:txbxContent>
                      </wps:txbx>
                      <wps:bodyPr wrap="none" rtlCol="0">
                        <a:spAutoFit/>
                      </wps:bodyPr>
                    </wps:wsp>
                  </a:graphicData>
                </a:graphic>
              </wp:anchor>
            </w:drawing>
          </mc:Choice>
          <mc:Fallback>
            <w:pict>
              <v:shape w14:anchorId="73596ABF" id="TextBox 3" o:spid="_x0000_s1027" type="#_x0000_t202" style="position:absolute;margin-left:198.65pt;margin-top:53.25pt;width:123.45pt;height:36.35pt;z-index:2515712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" fillcolor="#cdddac [1622]" strokecolor="#94b64e [3046]">
                <v:fill color2="#f0f4e6 [502]" rotate="t" angle="180" colors="0 #dafda7;22938f #e4fdc2;1 #f5ffe6" focus="100%" type="gradient"/>
                <v:shadow on="t" color="black" opacity="24903f" origin=",.5" offset="0,.55556mm"/>
                <v:textbox style="mso-fit-shape-to-text:t">
                  <w:txbxContent>
                    <w:p w14:paraId="6E298566" w14:textId="77777777" w:rsidR="009E52A7" w:rsidRDefault="009E52A7" w:rsidP="00F136E3">
                      <w:pPr>
                        <w:pStyle w:val="NormalWeb"/>
                        <w:spacing w:before="0" w:beforeAutospacing="0" w:after="0" w:afterAutospacing="0"/>
                        <w:jc w:val="center"/>
                      </w:pPr>
                      <w:r>
                        <w:rPr>
                          <w:rFonts w:asciiTheme="minorHAnsi" w:hAnsi="Calibri" w:cstheme="minorBidi"/>
                          <w:b/>
                          <w:bCs/>
                          <w:color w:val="000000" w:themeColor="dark1"/>
                          <w:kern w:val="24"/>
                          <w:u w:val="single"/>
                        </w:rPr>
                        <w:t>F5 LTM Load Balancer</w:t>
                      </w:r>
                    </w:p>
                    <w:p w14:paraId="49EF8773" w14:textId="77777777" w:rsidR="009E52A7" w:rsidRDefault="009E52A7" w:rsidP="00F136E3">
                      <w:pPr>
                        <w:pStyle w:val="NormalWeb"/>
                        <w:spacing w:before="0" w:beforeAutospacing="0" w:after="0" w:afterAutospacing="0"/>
                        <w:jc w:val="center"/>
                      </w:pPr>
                      <w:r>
                        <w:rPr>
                          <w:rFonts w:asciiTheme="minorHAnsi" w:hAnsi="Calibri" w:cstheme="minorBidi"/>
                          <w:b/>
                          <w:bCs/>
                          <w:color w:val="000000" w:themeColor="dark1"/>
                          <w:kern w:val="24"/>
                          <w:u w:val="single"/>
                        </w:rPr>
                        <w:t>w/ failover pair</w:t>
                      </w:r>
                    </w:p>
                  </w:txbxContent>
                </v:textbox>
              </v:shape>
            </w:pict>
          </mc:Fallback>
        </mc:AlternateContent>
      </w:r>
      <w:r w:rsidRPr="00F136E3">
        <w:rPr>
          <w:noProof/>
        </w:rPr>
        <w:drawing>
          <wp:anchor distT="0" distB="0" distL="114300" distR="114300" simplePos="0" relativeHeight="251577344" behindDoc="0" locked="0" layoutInCell="1" allowOverlap="1" wp14:anchorId="4E785073" wp14:editId="78B33712">
            <wp:simplePos x="0" y="0"/>
            <wp:positionH relativeFrom="column">
              <wp:posOffset>-876300</wp:posOffset>
            </wp:positionH>
            <wp:positionV relativeFrom="paragraph">
              <wp:posOffset>676275</wp:posOffset>
            </wp:positionV>
            <wp:extent cx="1432843" cy="206777"/>
            <wp:effectExtent l="0" t="0" r="0" b="3175"/>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432843" cy="206777"/>
                    </a:xfrm>
                    <a:prstGeom prst="rect">
                      <a:avLst/>
                    </a:prstGeom>
                  </pic:spPr>
                </pic:pic>
              </a:graphicData>
            </a:graphic>
          </wp:anchor>
        </w:drawing>
      </w:r>
      <w:r w:rsidRPr="00F136E3">
        <w:rPr>
          <w:noProof/>
        </w:rPr>
        <w:drawing>
          <wp:anchor distT="0" distB="0" distL="114300" distR="114300" simplePos="0" relativeHeight="251583488" behindDoc="0" locked="0" layoutInCell="1" allowOverlap="1" wp14:anchorId="0E54B1F1" wp14:editId="623B1C87">
            <wp:simplePos x="0" y="0"/>
            <wp:positionH relativeFrom="column">
              <wp:posOffset>-876300</wp:posOffset>
            </wp:positionH>
            <wp:positionV relativeFrom="paragraph">
              <wp:posOffset>898525</wp:posOffset>
            </wp:positionV>
            <wp:extent cx="1432843" cy="206777"/>
            <wp:effectExtent l="0" t="0" r="0" b="3175"/>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432843" cy="206777"/>
                    </a:xfrm>
                    <a:prstGeom prst="rect">
                      <a:avLst/>
                    </a:prstGeom>
                  </pic:spPr>
                </pic:pic>
              </a:graphicData>
            </a:graphic>
          </wp:anchor>
        </w:drawing>
      </w:r>
      <w:r w:rsidRPr="00F136E3">
        <w:rPr>
          <w:noProof/>
        </w:rPr>
        <w:drawing>
          <wp:anchor distT="0" distB="0" distL="114300" distR="114300" simplePos="0" relativeHeight="251589632" behindDoc="0" locked="0" layoutInCell="1" allowOverlap="1" wp14:anchorId="10C246CE" wp14:editId="0823058F">
            <wp:simplePos x="0" y="0"/>
            <wp:positionH relativeFrom="column">
              <wp:posOffset>5848350</wp:posOffset>
            </wp:positionH>
            <wp:positionV relativeFrom="paragraph">
              <wp:posOffset>681990</wp:posOffset>
            </wp:positionV>
            <wp:extent cx="1432843" cy="206777"/>
            <wp:effectExtent l="0" t="0" r="0" b="3175"/>
            <wp:wrapNone/>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432843" cy="206777"/>
                    </a:xfrm>
                    <a:prstGeom prst="rect">
                      <a:avLst/>
                    </a:prstGeom>
                  </pic:spPr>
                </pic:pic>
              </a:graphicData>
            </a:graphic>
          </wp:anchor>
        </w:drawing>
      </w:r>
      <w:r w:rsidRPr="00F136E3">
        <w:rPr>
          <w:noProof/>
        </w:rPr>
        <w:drawing>
          <wp:anchor distT="0" distB="0" distL="114300" distR="114300" simplePos="0" relativeHeight="251595776" behindDoc="0" locked="0" layoutInCell="1" allowOverlap="1" wp14:anchorId="429905AF" wp14:editId="037BD009">
            <wp:simplePos x="0" y="0"/>
            <wp:positionH relativeFrom="column">
              <wp:posOffset>5848350</wp:posOffset>
            </wp:positionH>
            <wp:positionV relativeFrom="paragraph">
              <wp:posOffset>903605</wp:posOffset>
            </wp:positionV>
            <wp:extent cx="1432843" cy="206777"/>
            <wp:effectExtent l="0" t="0" r="0" b="3175"/>
            <wp:wrapNone/>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432843" cy="206777"/>
                    </a:xfrm>
                    <a:prstGeom prst="rect">
                      <a:avLst/>
                    </a:prstGeom>
                  </pic:spPr>
                </pic:pic>
              </a:graphicData>
            </a:graphic>
          </wp:anchor>
        </w:drawing>
      </w:r>
      <w:r w:rsidRPr="00F136E3">
        <w:rPr>
          <w:noProof/>
        </w:rPr>
        <w:drawing>
          <wp:anchor distT="0" distB="0" distL="114300" distR="114300" simplePos="0" relativeHeight="251601920" behindDoc="0" locked="0" layoutInCell="1" allowOverlap="1" wp14:anchorId="3FE8AB5B" wp14:editId="5C02A3D7">
            <wp:simplePos x="0" y="0"/>
            <wp:positionH relativeFrom="column">
              <wp:posOffset>-769620</wp:posOffset>
            </wp:positionH>
            <wp:positionV relativeFrom="paragraph">
              <wp:posOffset>1644015</wp:posOffset>
            </wp:positionV>
            <wp:extent cx="1219200" cy="1219200"/>
            <wp:effectExtent l="0" t="0" r="0" b="0"/>
            <wp:wrapNone/>
            <wp:docPr id="9" name="Picture 7" descr="web-server-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7" descr="web-server-icon.png"/>
                    <pic:cNvPicPr>
                      <a:picLocks noChangeAspect="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F136E3">
        <w:rPr>
          <w:noProof/>
        </w:rPr>
        <w:drawing>
          <wp:anchor distT="0" distB="0" distL="114300" distR="114300" simplePos="0" relativeHeight="251608064" behindDoc="0" locked="0" layoutInCell="1" allowOverlap="1" wp14:anchorId="6C544A84" wp14:editId="78BB9ADE">
            <wp:simplePos x="0" y="0"/>
            <wp:positionH relativeFrom="column">
              <wp:posOffset>5955030</wp:posOffset>
            </wp:positionH>
            <wp:positionV relativeFrom="paragraph">
              <wp:posOffset>1644015</wp:posOffset>
            </wp:positionV>
            <wp:extent cx="1219200" cy="1219200"/>
            <wp:effectExtent l="0" t="0" r="0" b="0"/>
            <wp:wrapNone/>
            <wp:docPr id="10" name="Picture 7" descr="web-server-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7" descr="web-server-icon.png"/>
                    <pic:cNvPicPr>
                      <a:picLocks noChangeAspect="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F136E3">
        <w:rPr>
          <w:noProof/>
        </w:rPr>
        <w:drawing>
          <wp:anchor distT="0" distB="0" distL="114300" distR="114300" simplePos="0" relativeHeight="251614208" behindDoc="0" locked="0" layoutInCell="1" allowOverlap="1" wp14:anchorId="50312CA9" wp14:editId="098B2C89">
            <wp:simplePos x="0" y="0"/>
            <wp:positionH relativeFrom="column">
              <wp:posOffset>-769620</wp:posOffset>
            </wp:positionH>
            <wp:positionV relativeFrom="paragraph">
              <wp:posOffset>3396615</wp:posOffset>
            </wp:positionV>
            <wp:extent cx="1219200" cy="1219200"/>
            <wp:effectExtent l="0" t="0" r="0" b="0"/>
            <wp:wrapNone/>
            <wp:docPr id="168" name="Picture 13" descr="server-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descr="server-icon.png"/>
                    <pic:cNvPicPr>
                      <a:picLocks noChangeAspect="1"/>
                    </pic:cNvPicPr>
                  </pic:nvPicPr>
                  <pic:blipFill>
                    <a:blip r:embed="rId20" cstate="print"/>
                    <a:srcRect/>
                    <a:stretch>
                      <a:fillRect/>
                    </a:stretch>
                  </pic:blipFill>
                  <pic:spPr bwMode="auto">
                    <a:xfrm>
                      <a:off x="0" y="0"/>
                      <a:ext cx="1219200" cy="1219200"/>
                    </a:xfrm>
                    <a:prstGeom prst="rect">
                      <a:avLst/>
                    </a:prstGeom>
                    <a:noFill/>
                    <a:ln w="9525">
                      <a:noFill/>
                      <a:miter lim="800000"/>
                      <a:headEnd/>
                      <a:tailEnd/>
                    </a:ln>
                  </pic:spPr>
                </pic:pic>
              </a:graphicData>
            </a:graphic>
          </wp:anchor>
        </w:drawing>
      </w:r>
      <w:r w:rsidRPr="00F136E3">
        <w:rPr>
          <w:noProof/>
        </w:rPr>
        <mc:AlternateContent>
          <mc:Choice Requires="wps">
            <w:drawing>
              <wp:anchor distT="0" distB="0" distL="114300" distR="114300" simplePos="0" relativeHeight="251620352" behindDoc="0" locked="0" layoutInCell="1" allowOverlap="1" wp14:anchorId="3B382EC7" wp14:editId="75676C2B">
                <wp:simplePos x="0" y="0"/>
                <wp:positionH relativeFrom="column">
                  <wp:posOffset>1783080</wp:posOffset>
                </wp:positionH>
                <wp:positionV relativeFrom="paragraph">
                  <wp:posOffset>3529330</wp:posOffset>
                </wp:positionV>
                <wp:extent cx="3048000" cy="830997"/>
                <wp:effectExtent l="57150" t="38100" r="76200" b="103505"/>
                <wp:wrapNone/>
                <wp:docPr id="159" name="TextBox 12"/>
                <wp:cNvGraphicFramePr/>
                <a:graphic xmlns:a="http://schemas.openxmlformats.org/drawingml/2006/main">
                  <a:graphicData uri="http://schemas.microsoft.com/office/word/2010/wordprocessingShape">
                    <wps:wsp>
                      <wps:cNvSpPr txBox="1"/>
                      <wps:spPr>
                        <a:xfrm>
                          <a:off x="0" y="0"/>
                          <a:ext cx="3048000" cy="830997"/>
                        </a:xfrm>
                        <a:prstGeom prst="rect">
                          <a:avLst/>
                        </a:prstGeom>
                      </wps:spPr>
                      <wps:style>
                        <a:lnRef idx="1">
                          <a:schemeClr val="accent3"/>
                        </a:lnRef>
                        <a:fillRef idx="2">
                          <a:schemeClr val="accent3"/>
                        </a:fillRef>
                        <a:effectRef idx="1">
                          <a:schemeClr val="accent3"/>
                        </a:effectRef>
                        <a:fontRef idx="minor">
                          <a:schemeClr val="dk1"/>
                        </a:fontRef>
                      </wps:style>
                      <wps:txbx>
                        <w:txbxContent>
                          <w:p w14:paraId="0A0B9224" w14:textId="77777777" w:rsidR="009E52A7" w:rsidRDefault="009E52A7" w:rsidP="00F136E3">
                            <w:pPr>
                              <w:pStyle w:val="NormalWeb"/>
                              <w:spacing w:before="0" w:beforeAutospacing="0" w:after="0" w:afterAutospacing="0"/>
                              <w:jc w:val="center"/>
                            </w:pPr>
                            <w:r>
                              <w:rPr>
                                <w:rFonts w:asciiTheme="minorHAnsi" w:hAnsi="Calibri" w:cstheme="minorBidi"/>
                                <w:b/>
                                <w:bCs/>
                                <w:color w:val="000000" w:themeColor="dark1"/>
                                <w:kern w:val="24"/>
                                <w:u w:val="single"/>
                              </w:rPr>
                              <w:t>Database VM</w:t>
                            </w:r>
                          </w:p>
                        </w:txbxContent>
                      </wps:txbx>
                      <wps:bodyPr wrap="square" rtlCol="0">
                        <a:spAutoFit/>
                      </wps:bodyPr>
                    </wps:wsp>
                  </a:graphicData>
                </a:graphic>
              </wp:anchor>
            </w:drawing>
          </mc:Choice>
          <mc:Fallback>
            <w:pict>
              <v:shape w14:anchorId="3B382EC7" id="TextBox 12" o:spid="_x0000_s1028" type="#_x0000_t202" style="position:absolute;margin-left:140.4pt;margin-top:277.9pt;width:240pt;height:65.45pt;z-index:2516203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" fillcolor="#cdddac [1622]" strokecolor="#94b64e [3046]">
                <v:fill color2="#f0f4e6 [502]" rotate="t" angle="180" colors="0 #dafda7;22938f #e4fdc2;1 #f5ffe6" focus="100%" type="gradient"/>
                <v:shadow on="t" color="black" opacity="24903f" origin=",.5" offset="0,.55556mm"/>
                <v:textbox style="mso-fit-shape-to-text:t">
                  <w:txbxContent>
                    <w:p w14:paraId="0A0B9224" w14:textId="77777777" w:rsidR="009E52A7" w:rsidRDefault="009E52A7" w:rsidP="00F136E3">
                      <w:pPr>
                        <w:pStyle w:val="NormalWeb"/>
                        <w:spacing w:before="0" w:beforeAutospacing="0" w:after="0" w:afterAutospacing="0"/>
                        <w:jc w:val="center"/>
                      </w:pPr>
                      <w:r>
                        <w:rPr>
                          <w:rFonts w:asciiTheme="minorHAnsi" w:hAnsi="Calibri" w:cstheme="minorBidi"/>
                          <w:b/>
                          <w:bCs/>
                          <w:color w:val="000000" w:themeColor="dark1"/>
                          <w:kern w:val="24"/>
                          <w:u w:val="single"/>
                        </w:rPr>
                        <w:t>Database VM</w:t>
                      </w:r>
                    </w:p>
                  </w:txbxContent>
                </v:textbox>
              </v:shape>
            </w:pict>
          </mc:Fallback>
        </mc:AlternateContent>
      </w:r>
      <w:r w:rsidRPr="00F136E3">
        <w:rPr>
          <w:noProof/>
        </w:rPr>
        <w:drawing>
          <wp:anchor distT="0" distB="0" distL="114300" distR="114300" simplePos="0" relativeHeight="251626496" behindDoc="0" locked="0" layoutInCell="1" allowOverlap="1" wp14:anchorId="1BADB2B2" wp14:editId="71AD20EA">
            <wp:simplePos x="0" y="0"/>
            <wp:positionH relativeFrom="column">
              <wp:posOffset>5955030</wp:posOffset>
            </wp:positionH>
            <wp:positionV relativeFrom="paragraph">
              <wp:posOffset>3396615</wp:posOffset>
            </wp:positionV>
            <wp:extent cx="1219200" cy="1219200"/>
            <wp:effectExtent l="0" t="0" r="0" b="0"/>
            <wp:wrapNone/>
            <wp:docPr id="169" name="Picture 18" descr="server-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8" descr="server-icon.png"/>
                    <pic:cNvPicPr>
                      <a:picLocks noChangeAspect="1"/>
                    </pic:cNvPicPr>
                  </pic:nvPicPr>
                  <pic:blipFill>
                    <a:blip r:embed="rId20" cstate="print"/>
                    <a:srcRect/>
                    <a:stretch>
                      <a:fillRect/>
                    </a:stretch>
                  </pic:blipFill>
                  <pic:spPr bwMode="auto">
                    <a:xfrm>
                      <a:off x="0" y="0"/>
                      <a:ext cx="1219200" cy="1219200"/>
                    </a:xfrm>
                    <a:prstGeom prst="rect">
                      <a:avLst/>
                    </a:prstGeom>
                    <a:noFill/>
                    <a:ln w="9525">
                      <a:noFill/>
                      <a:miter lim="800000"/>
                      <a:headEnd/>
                      <a:tailEnd/>
                    </a:ln>
                  </pic:spPr>
                </pic:pic>
              </a:graphicData>
            </a:graphic>
          </wp:anchor>
        </w:drawing>
      </w:r>
      <w:r w:rsidRPr="00F136E3">
        <w:rPr>
          <w:noProof/>
        </w:rPr>
        <mc:AlternateContent>
          <mc:Choice Requires="wps">
            <w:drawing>
              <wp:anchor distT="0" distB="0" distL="114300" distR="114300" simplePos="0" relativeHeight="251632640" behindDoc="0" locked="0" layoutInCell="1" allowOverlap="1" wp14:anchorId="19D4B170" wp14:editId="0FA7D60E">
                <wp:simplePos x="0" y="0"/>
                <wp:positionH relativeFrom="column">
                  <wp:posOffset>1783080</wp:posOffset>
                </wp:positionH>
                <wp:positionV relativeFrom="paragraph">
                  <wp:posOffset>1644015</wp:posOffset>
                </wp:positionV>
                <wp:extent cx="3048000" cy="276999"/>
                <wp:effectExtent l="57150" t="38100" r="76200" b="104775"/>
                <wp:wrapNone/>
                <wp:docPr id="21" name="TextBox 20"/>
                <wp:cNvGraphicFramePr/>
                <a:graphic xmlns:a="http://schemas.openxmlformats.org/drawingml/2006/main">
                  <a:graphicData uri="http://schemas.microsoft.com/office/word/2010/wordprocessingShape">
                    <wps:wsp>
                      <wps:cNvSpPr txBox="1"/>
                      <wps:spPr>
                        <a:xfrm>
                          <a:off x="0" y="0"/>
                          <a:ext cx="3048000" cy="276999"/>
                        </a:xfrm>
                        <a:prstGeom prst="rect">
                          <a:avLst/>
                        </a:prstGeom>
                      </wps:spPr>
                      <wps:style>
                        <a:lnRef idx="1">
                          <a:schemeClr val="accent3"/>
                        </a:lnRef>
                        <a:fillRef idx="2">
                          <a:schemeClr val="accent3"/>
                        </a:fillRef>
                        <a:effectRef idx="1">
                          <a:schemeClr val="accent3"/>
                        </a:effectRef>
                        <a:fontRef idx="minor">
                          <a:schemeClr val="dk1"/>
                        </a:fontRef>
                      </wps:style>
                      <wps:txbx>
                        <w:txbxContent>
                          <w:p w14:paraId="7D8EA2F6" w14:textId="77777777" w:rsidR="009E52A7" w:rsidRDefault="009E52A7" w:rsidP="00F136E3">
                            <w:pPr>
                              <w:pStyle w:val="NormalWeb"/>
                              <w:spacing w:before="0" w:beforeAutospacing="0" w:after="0" w:afterAutospacing="0"/>
                              <w:jc w:val="center"/>
                            </w:pPr>
                            <w:r>
                              <w:rPr>
                                <w:rFonts w:asciiTheme="minorHAnsi" w:hAnsi="Calibri" w:cstheme="minorBidi"/>
                                <w:b/>
                                <w:bCs/>
                                <w:color w:val="000000" w:themeColor="dark1"/>
                                <w:kern w:val="24"/>
                                <w:u w:val="single"/>
                              </w:rPr>
                              <w:t>Weblogic VM</w:t>
                            </w:r>
                          </w:p>
                        </w:txbxContent>
                      </wps:txbx>
                      <wps:bodyPr wrap="square" rtlCol="0">
                        <a:spAutoFit/>
                      </wps:bodyPr>
                    </wps:wsp>
                  </a:graphicData>
                </a:graphic>
              </wp:anchor>
            </w:drawing>
          </mc:Choice>
          <mc:Fallback>
            <w:pict>
              <v:shape w14:anchorId="19D4B170" id="TextBox 20" o:spid="_x0000_s1029" type="#_x0000_t202" style="position:absolute;margin-left:140.4pt;margin-top:129.45pt;width:240pt;height:21.8pt;z-index:251632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" fillcolor="#cdddac [1622]" strokecolor="#94b64e [3046]">
                <v:fill color2="#f0f4e6 [502]" rotate="t" angle="180" colors="0 #dafda7;22938f #e4fdc2;1 #f5ffe6" focus="100%" type="gradient"/>
                <v:shadow on="t" color="black" opacity="24903f" origin=",.5" offset="0,.55556mm"/>
                <v:textbox style="mso-fit-shape-to-text:t">
                  <w:txbxContent>
                    <w:p w14:paraId="7D8EA2F6" w14:textId="77777777" w:rsidR="009E52A7" w:rsidRDefault="009E52A7" w:rsidP="00F136E3">
                      <w:pPr>
                        <w:pStyle w:val="NormalWeb"/>
                        <w:spacing w:before="0" w:beforeAutospacing="0" w:after="0" w:afterAutospacing="0"/>
                        <w:jc w:val="center"/>
                      </w:pPr>
                      <w:r>
                        <w:rPr>
                          <w:rFonts w:asciiTheme="minorHAnsi" w:hAnsi="Calibri" w:cstheme="minorBidi"/>
                          <w:b/>
                          <w:bCs/>
                          <w:color w:val="000000" w:themeColor="dark1"/>
                          <w:kern w:val="24"/>
                          <w:u w:val="single"/>
                        </w:rPr>
                        <w:t>Weblogic VM</w:t>
                      </w:r>
                    </w:p>
                  </w:txbxContent>
                </v:textbox>
              </v:shape>
            </w:pict>
          </mc:Fallback>
        </mc:AlternateContent>
      </w:r>
      <w:r w:rsidRPr="00F136E3">
        <w:rPr>
          <w:noProof/>
        </w:rPr>
        <w:drawing>
          <wp:anchor distT="0" distB="0" distL="114300" distR="114300" simplePos="0" relativeHeight="251638784" behindDoc="0" locked="0" layoutInCell="1" allowOverlap="1" wp14:anchorId="34CB8BB0" wp14:editId="7FBAA60A">
            <wp:simplePos x="0" y="0"/>
            <wp:positionH relativeFrom="column">
              <wp:posOffset>2880360</wp:posOffset>
            </wp:positionH>
            <wp:positionV relativeFrom="paragraph">
              <wp:posOffset>-946785</wp:posOffset>
            </wp:positionV>
            <wp:extent cx="852746" cy="852746"/>
            <wp:effectExtent l="0" t="0" r="5080" b="5080"/>
            <wp:wrapNone/>
            <wp:docPr id="2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1"/>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852746" cy="852746"/>
                    </a:xfrm>
                    <a:prstGeom prst="rect">
                      <a:avLst/>
                    </a:prstGeom>
                  </pic:spPr>
                </pic:pic>
              </a:graphicData>
            </a:graphic>
          </wp:anchor>
        </w:drawing>
      </w:r>
      <w:r w:rsidRPr="00F136E3">
        <w:rPr>
          <w:noProof/>
        </w:rPr>
        <w:drawing>
          <wp:anchor distT="0" distB="0" distL="114300" distR="114300" simplePos="0" relativeHeight="251644928" behindDoc="0" locked="0" layoutInCell="1" allowOverlap="1" wp14:anchorId="3680DC4C" wp14:editId="08902375">
            <wp:simplePos x="0" y="0"/>
            <wp:positionH relativeFrom="column">
              <wp:posOffset>-876300</wp:posOffset>
            </wp:positionH>
            <wp:positionV relativeFrom="paragraph">
              <wp:posOffset>272415</wp:posOffset>
            </wp:positionV>
            <wp:extent cx="1432843" cy="206777"/>
            <wp:effectExtent l="0" t="0" r="0" b="3175"/>
            <wp:wrapNone/>
            <wp:docPr id="170"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2"/>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432843" cy="206777"/>
                    </a:xfrm>
                    <a:prstGeom prst="rect">
                      <a:avLst/>
                    </a:prstGeom>
                  </pic:spPr>
                </pic:pic>
              </a:graphicData>
            </a:graphic>
          </wp:anchor>
        </w:drawing>
      </w:r>
      <w:r w:rsidRPr="00F136E3">
        <w:rPr>
          <w:noProof/>
        </w:rPr>
        <w:drawing>
          <wp:anchor distT="0" distB="0" distL="114300" distR="114300" simplePos="0" relativeHeight="251650048" behindDoc="0" locked="0" layoutInCell="1" allowOverlap="1" wp14:anchorId="1CACFCCC" wp14:editId="336AE7EA">
            <wp:simplePos x="0" y="0"/>
            <wp:positionH relativeFrom="column">
              <wp:posOffset>5848350</wp:posOffset>
            </wp:positionH>
            <wp:positionV relativeFrom="paragraph">
              <wp:posOffset>272415</wp:posOffset>
            </wp:positionV>
            <wp:extent cx="1432843" cy="206777"/>
            <wp:effectExtent l="0" t="0" r="0" b="3175"/>
            <wp:wrapNone/>
            <wp:docPr id="24"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3"/>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432843" cy="206777"/>
                    </a:xfrm>
                    <a:prstGeom prst="rect">
                      <a:avLst/>
                    </a:prstGeom>
                  </pic:spPr>
                </pic:pic>
              </a:graphicData>
            </a:graphic>
          </wp:anchor>
        </w:drawing>
      </w:r>
      <w:r w:rsidRPr="00F136E3">
        <w:rPr>
          <w:noProof/>
        </w:rPr>
        <mc:AlternateContent>
          <mc:Choice Requires="wps">
            <w:drawing>
              <wp:anchor distT="0" distB="0" distL="114300" distR="114300" simplePos="0" relativeHeight="251657216" behindDoc="0" locked="0" layoutInCell="1" allowOverlap="1" wp14:anchorId="274FD2A0" wp14:editId="3C501D11">
                <wp:simplePos x="0" y="0"/>
                <wp:positionH relativeFrom="column">
                  <wp:posOffset>2501900</wp:posOffset>
                </wp:positionH>
                <wp:positionV relativeFrom="paragraph">
                  <wp:posOffset>271145</wp:posOffset>
                </wp:positionV>
                <wp:extent cx="1610569" cy="276999"/>
                <wp:effectExtent l="57150" t="38100" r="74930" b="104775"/>
                <wp:wrapNone/>
                <wp:docPr id="26" name="TextBox 25"/>
                <wp:cNvGraphicFramePr/>
                <a:graphic xmlns:a="http://schemas.openxmlformats.org/drawingml/2006/main">
                  <a:graphicData uri="http://schemas.microsoft.com/office/word/2010/wordprocessingShape">
                    <wps:wsp>
                      <wps:cNvSpPr txBox="1"/>
                      <wps:spPr>
                        <a:xfrm>
                          <a:off x="0" y="0"/>
                          <a:ext cx="1610569" cy="276999"/>
                        </a:xfrm>
                        <a:prstGeom prst="rect">
                          <a:avLst/>
                        </a:prstGeom>
                      </wps:spPr>
                      <wps:style>
                        <a:lnRef idx="1">
                          <a:schemeClr val="accent3"/>
                        </a:lnRef>
                        <a:fillRef idx="2">
                          <a:schemeClr val="accent3"/>
                        </a:fillRef>
                        <a:effectRef idx="1">
                          <a:schemeClr val="accent3"/>
                        </a:effectRef>
                        <a:fontRef idx="minor">
                          <a:schemeClr val="dk1"/>
                        </a:fontRef>
                      </wps:style>
                      <wps:txbx>
                        <w:txbxContent>
                          <w:p w14:paraId="20805200" w14:textId="77777777" w:rsidR="009E52A7" w:rsidRDefault="009E52A7" w:rsidP="00F136E3">
                            <w:pPr>
                              <w:pStyle w:val="NormalWeb"/>
                              <w:spacing w:before="0" w:beforeAutospacing="0" w:after="0" w:afterAutospacing="0"/>
                              <w:jc w:val="center"/>
                            </w:pPr>
                            <w:r>
                              <w:rPr>
                                <w:rFonts w:asciiTheme="minorHAnsi" w:hAnsi="Calibri" w:cstheme="minorBidi"/>
                                <w:b/>
                                <w:bCs/>
                                <w:color w:val="000000" w:themeColor="dark1"/>
                                <w:kern w:val="24"/>
                                <w:u w:val="single"/>
                              </w:rPr>
                              <w:t>F5 GTM Load Balancer</w:t>
                            </w:r>
                          </w:p>
                        </w:txbxContent>
                      </wps:txbx>
                      <wps:bodyPr wrap="none" rtlCol="0">
                        <a:spAutoFit/>
                      </wps:bodyPr>
                    </wps:wsp>
                  </a:graphicData>
                </a:graphic>
              </wp:anchor>
            </w:drawing>
          </mc:Choice>
          <mc:Fallback>
            <w:pict>
              <v:shape w14:anchorId="274FD2A0" id="TextBox 25" o:spid="_x0000_s1030" type="#_x0000_t202" style="position:absolute;margin-left:197pt;margin-top:21.35pt;width:126.8pt;height:21.8pt;z-index:2516572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" fillcolor="#cdddac [1622]" strokecolor="#94b64e [3046]">
                <v:fill color2="#f0f4e6 [502]" rotate="t" angle="180" colors="0 #dafda7;22938f #e4fdc2;1 #f5ffe6" focus="100%" type="gradient"/>
                <v:shadow on="t" color="black" opacity="24903f" origin=",.5" offset="0,.55556mm"/>
                <v:textbox style="mso-fit-shape-to-text:t">
                  <w:txbxContent>
                    <w:p w14:paraId="20805200" w14:textId="77777777" w:rsidR="009E52A7" w:rsidRDefault="009E52A7" w:rsidP="00F136E3">
                      <w:pPr>
                        <w:pStyle w:val="NormalWeb"/>
                        <w:spacing w:before="0" w:beforeAutospacing="0" w:after="0" w:afterAutospacing="0"/>
                        <w:jc w:val="center"/>
                      </w:pPr>
                      <w:r>
                        <w:rPr>
                          <w:rFonts w:asciiTheme="minorHAnsi" w:hAnsi="Calibri" w:cstheme="minorBidi"/>
                          <w:b/>
                          <w:bCs/>
                          <w:color w:val="000000" w:themeColor="dark1"/>
                          <w:kern w:val="24"/>
                          <w:u w:val="single"/>
                        </w:rPr>
                        <w:t>F5 GTM Load Balancer</w:t>
                      </w:r>
                    </w:p>
                  </w:txbxContent>
                </v:textbox>
              </v:shape>
            </w:pict>
          </mc:Fallback>
        </mc:AlternateContent>
      </w:r>
      <w:r w:rsidRPr="00F136E3">
        <w:rPr>
          <w:noProof/>
        </w:rPr>
        <mc:AlternateContent>
          <mc:Choice Requires="wps">
            <w:drawing>
              <wp:anchor distT="0" distB="0" distL="114300" distR="114300" simplePos="0" relativeHeight="251663360" behindDoc="0" locked="0" layoutInCell="1" allowOverlap="1" wp14:anchorId="6877DFF4" wp14:editId="59D7781E">
                <wp:simplePos x="0" y="0"/>
                <wp:positionH relativeFrom="column">
                  <wp:posOffset>3007360</wp:posOffset>
                </wp:positionH>
                <wp:positionV relativeFrom="paragraph">
                  <wp:posOffset>-108585</wp:posOffset>
                </wp:positionV>
                <wp:extent cx="598949" cy="431155"/>
                <wp:effectExtent l="0" t="0" r="10795" b="26670"/>
                <wp:wrapNone/>
                <wp:docPr id="160" name="Left-Right-Up Arrow 26"/>
                <wp:cNvGraphicFramePr/>
                <a:graphic xmlns:a="http://schemas.openxmlformats.org/drawingml/2006/main">
                  <a:graphicData uri="http://schemas.microsoft.com/office/word/2010/wordprocessingShape">
                    <wps:wsp>
                      <wps:cNvSpPr/>
                      <wps:spPr>
                        <a:xfrm>
                          <a:off x="0" y="0"/>
                          <a:ext cx="598949" cy="431155"/>
                        </a:xfrm>
                        <a:prstGeom prst="leftRigh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45F37E0" id="Left-Right-Up Arrow 26" o:spid="_x0000_s1026" style="position:absolute;margin-left:236.8pt;margin-top:-8.55pt;width:47.15pt;height:33.95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598949,4311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" path="m,323366l107789,215578r,53894l245580,269472r,-161683l191686,107789,299475,,407263,107789r-53894,l353369,269472r137791,l491160,215578,598949,323366,491160,431155r,-53894l107789,377261r,53894l,323366xe" fillcolor="#4f81bd [3204]" strokecolor="#243f60 [1604]" strokeweight="2pt">
                <v:path arrowok="t" o:connecttype="custom" o:connectlocs="0,323366;107789,215578;107789,269472;245580,269472;245580,107789;191686,107789;299475,0;407263,107789;353369,107789;353369,269472;491160,269472;491160,215578;598949,323366;491160,431155;491160,377261;107789,377261;107789,431155;0,323366" o:connectangles="0,0,0,0,0,0,0,0,0,0,0,0,0,0,0,0,0,0"/>
              </v:shape>
            </w:pict>
          </mc:Fallback>
        </mc:AlternateContent>
      </w:r>
      <w:r w:rsidRPr="00F136E3">
        <w:rPr>
          <w:noProof/>
        </w:rPr>
        <mc:AlternateContent>
          <mc:Choice Requires="wps">
            <w:drawing>
              <wp:anchor distT="0" distB="0" distL="114300" distR="114300" simplePos="0" relativeHeight="251669504" behindDoc="0" locked="0" layoutInCell="1" allowOverlap="1" wp14:anchorId="3A2806FE" wp14:editId="2CA10DEC">
                <wp:simplePos x="0" y="0"/>
                <wp:positionH relativeFrom="column">
                  <wp:posOffset>-259080</wp:posOffset>
                </wp:positionH>
                <wp:positionV relativeFrom="paragraph">
                  <wp:posOffset>524510</wp:posOffset>
                </wp:positionV>
                <wp:extent cx="197901" cy="128379"/>
                <wp:effectExtent l="38100" t="0" r="12065" b="43180"/>
                <wp:wrapNone/>
                <wp:docPr id="161" name="Down Arrow 27"/>
                <wp:cNvGraphicFramePr/>
                <a:graphic xmlns:a="http://schemas.openxmlformats.org/drawingml/2006/main">
                  <a:graphicData uri="http://schemas.microsoft.com/office/word/2010/wordprocessingShape">
                    <wps:wsp>
                      <wps:cNvSpPr/>
                      <wps:spPr>
                        <a:xfrm>
                          <a:off x="0" y="0"/>
                          <a:ext cx="197901" cy="128379"/>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DC3FFA8"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7" o:spid="_x0000_s1026" type="#_x0000_t67" style="position:absolute;margin-left:-20.4pt;margin-top:41.3pt;width:15.6pt;height:10.1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" adj="10800" fillcolor="#4f81bd [3204]" strokecolor="#243f60 [1604]" strokeweight="2pt"/>
            </w:pict>
          </mc:Fallback>
        </mc:AlternateContent>
      </w:r>
      <w:r w:rsidRPr="00F136E3">
        <w:rPr>
          <w:noProof/>
        </w:rPr>
        <mc:AlternateContent>
          <mc:Choice Requires="wps">
            <w:drawing>
              <wp:anchor distT="0" distB="0" distL="114300" distR="114300" simplePos="0" relativeHeight="251675648" behindDoc="0" locked="0" layoutInCell="1" allowOverlap="1" wp14:anchorId="399FF3CC" wp14:editId="4858A383">
                <wp:simplePos x="0" y="0"/>
                <wp:positionH relativeFrom="column">
                  <wp:posOffset>-259080</wp:posOffset>
                </wp:positionH>
                <wp:positionV relativeFrom="paragraph">
                  <wp:posOffset>1339215</wp:posOffset>
                </wp:positionV>
                <wp:extent cx="197901" cy="128379"/>
                <wp:effectExtent l="38100" t="0" r="12065" b="43180"/>
                <wp:wrapNone/>
                <wp:docPr id="162" name="Down Arrow 28"/>
                <wp:cNvGraphicFramePr/>
                <a:graphic xmlns:a="http://schemas.openxmlformats.org/drawingml/2006/main">
                  <a:graphicData uri="http://schemas.microsoft.com/office/word/2010/wordprocessingShape">
                    <wps:wsp>
                      <wps:cNvSpPr/>
                      <wps:spPr>
                        <a:xfrm>
                          <a:off x="0" y="0"/>
                          <a:ext cx="197901" cy="128379"/>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95254AA" id="Down Arrow 28" o:spid="_x0000_s1026" type="#_x0000_t67" style="position:absolute;margin-left:-20.4pt;margin-top:105.45pt;width:15.6pt;height:10.1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" adj="10800" fillcolor="#4f81bd [3204]" strokecolor="#243f60 [1604]" strokeweight="2pt"/>
            </w:pict>
          </mc:Fallback>
        </mc:AlternateContent>
      </w:r>
      <w:r w:rsidRPr="00F136E3">
        <w:rPr>
          <w:noProof/>
        </w:rPr>
        <mc:AlternateContent>
          <mc:Choice Requires="wps">
            <w:drawing>
              <wp:anchor distT="0" distB="0" distL="114300" distR="114300" simplePos="0" relativeHeight="251681792" behindDoc="0" locked="0" layoutInCell="1" allowOverlap="1" wp14:anchorId="0B85C098" wp14:editId="253A3F31">
                <wp:simplePos x="0" y="0"/>
                <wp:positionH relativeFrom="column">
                  <wp:posOffset>-259080</wp:posOffset>
                </wp:positionH>
                <wp:positionV relativeFrom="paragraph">
                  <wp:posOffset>3039110</wp:posOffset>
                </wp:positionV>
                <wp:extent cx="197901" cy="128379"/>
                <wp:effectExtent l="38100" t="0" r="12065" b="43180"/>
                <wp:wrapNone/>
                <wp:docPr id="30" name="Down Arrow 29"/>
                <wp:cNvGraphicFramePr/>
                <a:graphic xmlns:a="http://schemas.openxmlformats.org/drawingml/2006/main">
                  <a:graphicData uri="http://schemas.microsoft.com/office/word/2010/wordprocessingShape">
                    <wps:wsp>
                      <wps:cNvSpPr/>
                      <wps:spPr>
                        <a:xfrm>
                          <a:off x="0" y="0"/>
                          <a:ext cx="197901" cy="128379"/>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9B4B7FB" id="Down Arrow 29" o:spid="_x0000_s1026" type="#_x0000_t67" style="position:absolute;margin-left:-20.4pt;margin-top:239.3pt;width:15.6pt;height:10.1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" adj="10800" fillcolor="#4f81bd [3204]" strokecolor="#243f60 [1604]" strokeweight="2pt"/>
            </w:pict>
          </mc:Fallback>
        </mc:AlternateContent>
      </w:r>
      <w:r w:rsidRPr="00F136E3">
        <w:rPr>
          <w:noProof/>
        </w:rPr>
        <w:drawing>
          <wp:anchor distT="0" distB="0" distL="114300" distR="114300" simplePos="0" relativeHeight="251687936" behindDoc="0" locked="0" layoutInCell="1" allowOverlap="1" wp14:anchorId="46970894" wp14:editId="2B30DE13">
            <wp:simplePos x="0" y="0"/>
            <wp:positionH relativeFrom="column">
              <wp:posOffset>295275</wp:posOffset>
            </wp:positionH>
            <wp:positionV relativeFrom="paragraph">
              <wp:posOffset>4463415</wp:posOffset>
            </wp:positionV>
            <wp:extent cx="878282" cy="760132"/>
            <wp:effectExtent l="0" t="0" r="0" b="1905"/>
            <wp:wrapNone/>
            <wp:docPr id="171" name="Picture 30" descr="Database-1-128x128"/>
            <wp:cNvGraphicFramePr/>
            <a:graphic xmlns:a="http://schemas.openxmlformats.org/drawingml/2006/main">
              <a:graphicData uri="http://schemas.openxmlformats.org/drawingml/2006/picture">
                <pic:pic xmlns:pic="http://schemas.openxmlformats.org/drawingml/2006/picture">
                  <pic:nvPicPr>
                    <pic:cNvPr id="31" name="Picture 30" descr="Database-1-128x128"/>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78282" cy="760132"/>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F136E3">
        <w:rPr>
          <w:noProof/>
        </w:rPr>
        <mc:AlternateContent>
          <mc:Choice Requires="wps">
            <w:drawing>
              <wp:anchor distT="0" distB="0" distL="114300" distR="114300" simplePos="0" relativeHeight="251694080" behindDoc="0" locked="0" layoutInCell="1" allowOverlap="1" wp14:anchorId="0CC43D3F" wp14:editId="5F6E5228">
                <wp:simplePos x="0" y="0"/>
                <wp:positionH relativeFrom="column">
                  <wp:posOffset>1935480</wp:posOffset>
                </wp:positionH>
                <wp:positionV relativeFrom="paragraph">
                  <wp:posOffset>1922145</wp:posOffset>
                </wp:positionV>
                <wp:extent cx="2819400" cy="861774"/>
                <wp:effectExtent l="0" t="0" r="0" b="0"/>
                <wp:wrapNone/>
                <wp:docPr id="163" name="TextBox 31"/>
                <wp:cNvGraphicFramePr/>
                <a:graphic xmlns:a="http://schemas.openxmlformats.org/drawingml/2006/main">
                  <a:graphicData uri="http://schemas.microsoft.com/office/word/2010/wordprocessingShape">
                    <wps:wsp>
                      <wps:cNvSpPr txBox="1"/>
                      <wps:spPr>
                        <a:xfrm>
                          <a:off x="0" y="0"/>
                          <a:ext cx="2819400" cy="861774"/>
                        </a:xfrm>
                        <a:prstGeom prst="rect">
                          <a:avLst/>
                        </a:prstGeom>
                        <a:noFill/>
                      </wps:spPr>
                      <wps:txbx>
                        <w:txbxContent>
                          <w:p w14:paraId="42059291" w14:textId="77777777" w:rsidR="009E52A7" w:rsidRDefault="009E52A7" w:rsidP="00F136E3">
                            <w:pPr>
                              <w:pStyle w:val="NormalWeb"/>
                              <w:spacing w:before="0" w:beforeAutospacing="0" w:after="0" w:afterAutospacing="0"/>
                              <w:jc w:val="center"/>
                            </w:pPr>
                            <w:r>
                              <w:rPr>
                                <w:rFonts w:asciiTheme="minorHAnsi" w:hAnsi="Calibri" w:cstheme="minorBidi"/>
                                <w:b/>
                                <w:bCs/>
                                <w:i/>
                                <w:iCs/>
                                <w:color w:val="FF0000"/>
                                <w:kern w:val="24"/>
                                <w:sz w:val="20"/>
                                <w:szCs w:val="20"/>
                                <w:u w:val="single"/>
                              </w:rPr>
                              <w:t>PCMM Domain</w:t>
                            </w:r>
                          </w:p>
                          <w:p w14:paraId="6AD4ABDA" w14:textId="77777777" w:rsidR="009E52A7" w:rsidRDefault="009E52A7" w:rsidP="00F136E3">
                            <w:pPr>
                              <w:pStyle w:val="NormalWeb"/>
                              <w:spacing w:before="0" w:beforeAutospacing="0" w:after="0" w:afterAutospacing="0"/>
                              <w:jc w:val="center"/>
                            </w:pPr>
                            <w:r>
                              <w:rPr>
                                <w:rFonts w:asciiTheme="minorHAnsi" w:hAnsi="Calibri" w:cstheme="minorBidi"/>
                                <w:b/>
                                <w:bCs/>
                                <w:i/>
                                <w:iCs/>
                                <w:color w:val="0070C0"/>
                                <w:kern w:val="24"/>
                                <w:sz w:val="20"/>
                                <w:szCs w:val="20"/>
                                <w:u w:val="single"/>
                              </w:rPr>
                              <w:t>ATTENDED Cluster</w:t>
                            </w:r>
                          </w:p>
                          <w:p w14:paraId="7BD1A89A" w14:textId="77777777" w:rsidR="009E52A7" w:rsidRDefault="009E52A7" w:rsidP="00F136E3">
                            <w:pPr>
                              <w:pStyle w:val="NormalWeb"/>
                              <w:spacing w:before="0" w:beforeAutospacing="0" w:after="0" w:afterAutospacing="0"/>
                              <w:jc w:val="center"/>
                            </w:pPr>
                            <w:r>
                              <w:rPr>
                                <w:rFonts w:asciiTheme="minorHAnsi" w:hAnsi="Calibri" w:cstheme="minorBidi"/>
                                <w:b/>
                                <w:bCs/>
                                <w:i/>
                                <w:iCs/>
                                <w:color w:val="000000" w:themeColor="text1"/>
                                <w:kern w:val="24"/>
                                <w:sz w:val="20"/>
                                <w:szCs w:val="20"/>
                                <w:u w:val="single"/>
                              </w:rPr>
                              <w:t xml:space="preserve">CISS, CISS Usermanagement, </w:t>
                            </w:r>
                            <w:r>
                              <w:rPr>
                                <w:rFonts w:asciiTheme="minorHAnsi" w:hAnsi="Calibri" w:cstheme="minorBidi"/>
                                <w:b/>
                                <w:bCs/>
                                <w:color w:val="000000" w:themeColor="text1"/>
                                <w:kern w:val="24"/>
                                <w:sz w:val="20"/>
                                <w:szCs w:val="20"/>
                                <w:u w:val="single"/>
                              </w:rPr>
                              <w:t>PCMM</w:t>
                            </w:r>
                          </w:p>
                          <w:p w14:paraId="353E170E" w14:textId="77777777" w:rsidR="009E52A7" w:rsidRDefault="009E52A7" w:rsidP="00F136E3">
                            <w:pPr>
                              <w:pStyle w:val="NormalWeb"/>
                              <w:spacing w:before="0" w:beforeAutospacing="0" w:after="0" w:afterAutospacing="0"/>
                              <w:jc w:val="center"/>
                            </w:pPr>
                            <w:r>
                              <w:rPr>
                                <w:rFonts w:asciiTheme="minorHAnsi" w:hAnsi="Calibri" w:cstheme="minorBidi"/>
                                <w:b/>
                                <w:bCs/>
                                <w:i/>
                                <w:iCs/>
                                <w:color w:val="0070C0"/>
                                <w:kern w:val="24"/>
                                <w:sz w:val="20"/>
                                <w:szCs w:val="20"/>
                                <w:u w:val="single"/>
                              </w:rPr>
                              <w:t>UNATTENDED Cluster</w:t>
                            </w:r>
                          </w:p>
                          <w:p w14:paraId="2A073859" w14:textId="77777777" w:rsidR="009E52A7" w:rsidRDefault="009E52A7" w:rsidP="00F136E3">
                            <w:pPr>
                              <w:pStyle w:val="NormalWeb"/>
                              <w:spacing w:before="0" w:beforeAutospacing="0" w:after="0" w:afterAutospacing="0"/>
                              <w:jc w:val="center"/>
                            </w:pPr>
                            <w:r>
                              <w:rPr>
                                <w:rFonts w:asciiTheme="minorHAnsi" w:hAnsi="Calibri" w:cstheme="minorBidi"/>
                                <w:b/>
                                <w:bCs/>
                                <w:i/>
                                <w:iCs/>
                                <w:color w:val="000000" w:themeColor="text1"/>
                                <w:kern w:val="24"/>
                                <w:sz w:val="20"/>
                                <w:szCs w:val="20"/>
                                <w:u w:val="single"/>
                              </w:rPr>
                              <w:t>PCMM_unattended</w:t>
                            </w:r>
                          </w:p>
                        </w:txbxContent>
                      </wps:txbx>
                      <wps:bodyPr wrap="square" rtlCol="0">
                        <a:spAutoFit/>
                      </wps:bodyPr>
                    </wps:wsp>
                  </a:graphicData>
                </a:graphic>
              </wp:anchor>
            </w:drawing>
          </mc:Choice>
          <mc:Fallback>
            <w:pict>
              <v:shape w14:anchorId="0CC43D3F" id="TextBox 31" o:spid="_x0000_s1031" type="#_x0000_t202" style="position:absolute;margin-left:152.4pt;margin-top:151.35pt;width:222pt;height:67.85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" filled="f" stroked="f">
                <v:textbox style="mso-fit-shape-to-text:t">
                  <w:txbxContent>
                    <w:p w14:paraId="42059291" w14:textId="77777777" w:rsidR="009E52A7" w:rsidRDefault="009E52A7" w:rsidP="00F136E3">
                      <w:pPr>
                        <w:pStyle w:val="NormalWeb"/>
                        <w:spacing w:before="0" w:beforeAutospacing="0" w:after="0" w:afterAutospacing="0"/>
                        <w:jc w:val="center"/>
                      </w:pPr>
                      <w:r>
                        <w:rPr>
                          <w:rFonts w:asciiTheme="minorHAnsi" w:hAnsi="Calibri" w:cstheme="minorBidi"/>
                          <w:b/>
                          <w:bCs/>
                          <w:i/>
                          <w:iCs/>
                          <w:color w:val="FF0000"/>
                          <w:kern w:val="24"/>
                          <w:sz w:val="20"/>
                          <w:szCs w:val="20"/>
                          <w:u w:val="single"/>
                        </w:rPr>
                        <w:t>PCMM Domain</w:t>
                      </w:r>
                    </w:p>
                    <w:p w14:paraId="6AD4ABDA" w14:textId="77777777" w:rsidR="009E52A7" w:rsidRDefault="009E52A7" w:rsidP="00F136E3">
                      <w:pPr>
                        <w:pStyle w:val="NormalWeb"/>
                        <w:spacing w:before="0" w:beforeAutospacing="0" w:after="0" w:afterAutospacing="0"/>
                        <w:jc w:val="center"/>
                      </w:pPr>
                      <w:r>
                        <w:rPr>
                          <w:rFonts w:asciiTheme="minorHAnsi" w:hAnsi="Calibri" w:cstheme="minorBidi"/>
                          <w:b/>
                          <w:bCs/>
                          <w:i/>
                          <w:iCs/>
                          <w:color w:val="0070C0"/>
                          <w:kern w:val="24"/>
                          <w:sz w:val="20"/>
                          <w:szCs w:val="20"/>
                          <w:u w:val="single"/>
                        </w:rPr>
                        <w:t>ATTENDED Cluster</w:t>
                      </w:r>
                    </w:p>
                    <w:p w14:paraId="7BD1A89A" w14:textId="77777777" w:rsidR="009E52A7" w:rsidRDefault="009E52A7" w:rsidP="00F136E3">
                      <w:pPr>
                        <w:pStyle w:val="NormalWeb"/>
                        <w:spacing w:before="0" w:beforeAutospacing="0" w:after="0" w:afterAutospacing="0"/>
                        <w:jc w:val="center"/>
                      </w:pPr>
                      <w:r>
                        <w:rPr>
                          <w:rFonts w:asciiTheme="minorHAnsi" w:hAnsi="Calibri" w:cstheme="minorBidi"/>
                          <w:b/>
                          <w:bCs/>
                          <w:i/>
                          <w:iCs/>
                          <w:color w:val="000000" w:themeColor="text1"/>
                          <w:kern w:val="24"/>
                          <w:sz w:val="20"/>
                          <w:szCs w:val="20"/>
                          <w:u w:val="single"/>
                        </w:rPr>
                        <w:t xml:space="preserve">CISS, CISS Usermanagement, </w:t>
                      </w:r>
                      <w:r>
                        <w:rPr>
                          <w:rFonts w:asciiTheme="minorHAnsi" w:hAnsi="Calibri" w:cstheme="minorBidi"/>
                          <w:b/>
                          <w:bCs/>
                          <w:color w:val="000000" w:themeColor="text1"/>
                          <w:kern w:val="24"/>
                          <w:sz w:val="20"/>
                          <w:szCs w:val="20"/>
                          <w:u w:val="single"/>
                        </w:rPr>
                        <w:t>PCMM</w:t>
                      </w:r>
                    </w:p>
                    <w:p w14:paraId="353E170E" w14:textId="77777777" w:rsidR="009E52A7" w:rsidRDefault="009E52A7" w:rsidP="00F136E3">
                      <w:pPr>
                        <w:pStyle w:val="NormalWeb"/>
                        <w:spacing w:before="0" w:beforeAutospacing="0" w:after="0" w:afterAutospacing="0"/>
                        <w:jc w:val="center"/>
                      </w:pPr>
                      <w:r>
                        <w:rPr>
                          <w:rFonts w:asciiTheme="minorHAnsi" w:hAnsi="Calibri" w:cstheme="minorBidi"/>
                          <w:b/>
                          <w:bCs/>
                          <w:i/>
                          <w:iCs/>
                          <w:color w:val="0070C0"/>
                          <w:kern w:val="24"/>
                          <w:sz w:val="20"/>
                          <w:szCs w:val="20"/>
                          <w:u w:val="single"/>
                        </w:rPr>
                        <w:t>UNATTENDED Cluster</w:t>
                      </w:r>
                    </w:p>
                    <w:p w14:paraId="2A073859" w14:textId="77777777" w:rsidR="009E52A7" w:rsidRDefault="009E52A7" w:rsidP="00F136E3">
                      <w:pPr>
                        <w:pStyle w:val="NormalWeb"/>
                        <w:spacing w:before="0" w:beforeAutospacing="0" w:after="0" w:afterAutospacing="0"/>
                        <w:jc w:val="center"/>
                      </w:pPr>
                      <w:r>
                        <w:rPr>
                          <w:rFonts w:asciiTheme="minorHAnsi" w:hAnsi="Calibri" w:cstheme="minorBidi"/>
                          <w:b/>
                          <w:bCs/>
                          <w:i/>
                          <w:iCs/>
                          <w:color w:val="000000" w:themeColor="text1"/>
                          <w:kern w:val="24"/>
                          <w:sz w:val="20"/>
                          <w:szCs w:val="20"/>
                          <w:u w:val="single"/>
                        </w:rPr>
                        <w:t>PCMM_unattended</w:t>
                      </w:r>
                    </w:p>
                  </w:txbxContent>
                </v:textbox>
              </v:shape>
            </w:pict>
          </mc:Fallback>
        </mc:AlternateContent>
      </w:r>
      <w:r w:rsidRPr="00F136E3">
        <w:rPr>
          <w:noProof/>
        </w:rPr>
        <w:drawing>
          <wp:anchor distT="0" distB="0" distL="114300" distR="114300" simplePos="0" relativeHeight="251706368" behindDoc="0" locked="0" layoutInCell="1" allowOverlap="1" wp14:anchorId="2652B22F" wp14:editId="4D8A6CE5">
            <wp:simplePos x="0" y="0"/>
            <wp:positionH relativeFrom="column">
              <wp:posOffset>5288280</wp:posOffset>
            </wp:positionH>
            <wp:positionV relativeFrom="paragraph">
              <wp:posOffset>4463415</wp:posOffset>
            </wp:positionV>
            <wp:extent cx="878282" cy="760132"/>
            <wp:effectExtent l="0" t="0" r="0" b="1905"/>
            <wp:wrapNone/>
            <wp:docPr id="34" name="Picture 33" descr="Database-1-128x128"/>
            <wp:cNvGraphicFramePr/>
            <a:graphic xmlns:a="http://schemas.openxmlformats.org/drawingml/2006/main">
              <a:graphicData uri="http://schemas.openxmlformats.org/drawingml/2006/picture">
                <pic:pic xmlns:pic="http://schemas.openxmlformats.org/drawingml/2006/picture">
                  <pic:nvPicPr>
                    <pic:cNvPr id="34" name="Picture 33" descr="Database-1-128x128"/>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78282" cy="760132"/>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F136E3">
        <w:rPr>
          <w:noProof/>
        </w:rPr>
        <mc:AlternateContent>
          <mc:Choice Requires="wps">
            <w:drawing>
              <wp:anchor distT="0" distB="0" distL="114300" distR="114300" simplePos="0" relativeHeight="251712512" behindDoc="0" locked="0" layoutInCell="1" allowOverlap="1" wp14:anchorId="52807365" wp14:editId="24D7BA3E">
                <wp:simplePos x="0" y="0"/>
                <wp:positionH relativeFrom="column">
                  <wp:posOffset>1173480</wp:posOffset>
                </wp:positionH>
                <wp:positionV relativeFrom="paragraph">
                  <wp:posOffset>4843145</wp:posOffset>
                </wp:positionV>
                <wp:extent cx="4114800" cy="12700"/>
                <wp:effectExtent l="0" t="76200" r="38100" b="101600"/>
                <wp:wrapNone/>
                <wp:docPr id="36" name="Elbow Connector 35"/>
                <wp:cNvGraphicFramePr/>
                <a:graphic xmlns:a="http://schemas.openxmlformats.org/drawingml/2006/main">
                  <a:graphicData uri="http://schemas.microsoft.com/office/word/2010/wordprocessingShape">
                    <wps:wsp>
                      <wps:cNvCnPr/>
                      <wps:spPr>
                        <a:xfrm>
                          <a:off x="0" y="0"/>
                          <a:ext cx="4114800" cy="12700"/>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9592A63"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5" o:spid="_x0000_s1026" type="#_x0000_t34" style="position:absolute;margin-left:92.4pt;margin-top:381.35pt;width:324pt;height:1pt;z-index:251712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" strokecolor="#4579b8 [3044]">
                <v:stroke endarrow="open"/>
              </v:shape>
            </w:pict>
          </mc:Fallback>
        </mc:AlternateContent>
      </w:r>
      <w:r w:rsidRPr="00F136E3">
        <w:rPr>
          <w:noProof/>
        </w:rPr>
        <mc:AlternateContent>
          <mc:Choice Requires="wps">
            <w:drawing>
              <wp:anchor distT="0" distB="0" distL="114300" distR="114300" simplePos="0" relativeHeight="251718656" behindDoc="0" locked="0" layoutInCell="1" allowOverlap="1" wp14:anchorId="03109A1E" wp14:editId="2EF53037">
                <wp:simplePos x="0" y="0"/>
                <wp:positionH relativeFrom="column">
                  <wp:posOffset>2273300</wp:posOffset>
                </wp:positionH>
                <wp:positionV relativeFrom="paragraph">
                  <wp:posOffset>4851400</wp:posOffset>
                </wp:positionV>
                <wp:extent cx="2163413" cy="276999"/>
                <wp:effectExtent l="0" t="0" r="0" b="0"/>
                <wp:wrapNone/>
                <wp:docPr id="164" name="TextBox 38"/>
                <wp:cNvGraphicFramePr/>
                <a:graphic xmlns:a="http://schemas.openxmlformats.org/drawingml/2006/main">
                  <a:graphicData uri="http://schemas.microsoft.com/office/word/2010/wordprocessingShape">
                    <wps:wsp>
                      <wps:cNvSpPr txBox="1"/>
                      <wps:spPr>
                        <a:xfrm>
                          <a:off x="0" y="0"/>
                          <a:ext cx="2163413" cy="276999"/>
                        </a:xfrm>
                        <a:prstGeom prst="rect">
                          <a:avLst/>
                        </a:prstGeom>
                        <a:noFill/>
                      </wps:spPr>
                      <wps:txbx>
                        <w:txbxContent>
                          <w:p w14:paraId="6FB49471" w14:textId="77777777" w:rsidR="009E52A7" w:rsidRDefault="009E52A7" w:rsidP="00F136E3">
                            <w:pPr>
                              <w:pStyle w:val="NormalWeb"/>
                              <w:spacing w:before="0" w:beforeAutospacing="0" w:after="0" w:afterAutospacing="0"/>
                              <w:jc w:val="center"/>
                            </w:pPr>
                            <w:r>
                              <w:rPr>
                                <w:rFonts w:asciiTheme="minorHAnsi" w:hAnsi="Calibri" w:cstheme="minorBidi"/>
                                <w:color w:val="000000" w:themeColor="text1"/>
                                <w:kern w:val="24"/>
                              </w:rPr>
                              <w:t xml:space="preserve">PCMM SQL Database Mirroring </w:t>
                            </w:r>
                          </w:p>
                        </w:txbxContent>
                      </wps:txbx>
                      <wps:bodyPr wrap="none" rtlCol="0">
                        <a:spAutoFit/>
                      </wps:bodyPr>
                    </wps:wsp>
                  </a:graphicData>
                </a:graphic>
              </wp:anchor>
            </w:drawing>
          </mc:Choice>
          <mc:Fallback>
            <w:pict>
              <v:shape w14:anchorId="03109A1E" id="TextBox 38" o:spid="_x0000_s1032" type="#_x0000_t202" style="position:absolute;margin-left:179pt;margin-top:382pt;width:170.35pt;height:21.8pt;z-index:2517186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" filled="f" stroked="f">
                <v:textbox style="mso-fit-shape-to-text:t">
                  <w:txbxContent>
                    <w:p w14:paraId="6FB49471" w14:textId="77777777" w:rsidR="009E52A7" w:rsidRDefault="009E52A7" w:rsidP="00F136E3">
                      <w:pPr>
                        <w:pStyle w:val="NormalWeb"/>
                        <w:spacing w:before="0" w:beforeAutospacing="0" w:after="0" w:afterAutospacing="0"/>
                        <w:jc w:val="center"/>
                      </w:pPr>
                      <w:r>
                        <w:rPr>
                          <w:rFonts w:asciiTheme="minorHAnsi" w:hAnsi="Calibri" w:cstheme="minorBidi"/>
                          <w:color w:val="000000" w:themeColor="text1"/>
                          <w:kern w:val="24"/>
                        </w:rPr>
                        <w:t xml:space="preserve">PCMM SQL Database Mirroring </w:t>
                      </w:r>
                    </w:p>
                  </w:txbxContent>
                </v:textbox>
              </v:shape>
            </w:pict>
          </mc:Fallback>
        </mc:AlternateContent>
      </w:r>
      <w:r w:rsidRPr="00F136E3">
        <w:rPr>
          <w:noProof/>
        </w:rPr>
        <mc:AlternateContent>
          <mc:Choice Requires="wps">
            <w:drawing>
              <wp:anchor distT="0" distB="0" distL="114300" distR="114300" simplePos="0" relativeHeight="251724800" behindDoc="0" locked="0" layoutInCell="1" allowOverlap="1" wp14:anchorId="0F47741E" wp14:editId="433E6DFA">
                <wp:simplePos x="0" y="0"/>
                <wp:positionH relativeFrom="column">
                  <wp:posOffset>6465570</wp:posOffset>
                </wp:positionH>
                <wp:positionV relativeFrom="paragraph">
                  <wp:posOffset>524510</wp:posOffset>
                </wp:positionV>
                <wp:extent cx="197901" cy="128379"/>
                <wp:effectExtent l="38100" t="0" r="12065" b="43180"/>
                <wp:wrapNone/>
                <wp:docPr id="40" name="Down Arrow 39"/>
                <wp:cNvGraphicFramePr/>
                <a:graphic xmlns:a="http://schemas.openxmlformats.org/drawingml/2006/main">
                  <a:graphicData uri="http://schemas.microsoft.com/office/word/2010/wordprocessingShape">
                    <wps:wsp>
                      <wps:cNvSpPr/>
                      <wps:spPr>
                        <a:xfrm>
                          <a:off x="0" y="0"/>
                          <a:ext cx="197901" cy="128379"/>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A3A4A61" id="Down Arrow 39" o:spid="_x0000_s1026" type="#_x0000_t67" style="position:absolute;margin-left:509.1pt;margin-top:41.3pt;width:15.6pt;height:10.1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" adj="10800" fillcolor="#4f81bd [3204]" strokecolor="#243f60 [1604]" strokeweight="2pt"/>
            </w:pict>
          </mc:Fallback>
        </mc:AlternateContent>
      </w:r>
      <w:r w:rsidRPr="00F136E3">
        <w:rPr>
          <w:noProof/>
        </w:rPr>
        <mc:AlternateContent>
          <mc:Choice Requires="wps">
            <w:drawing>
              <wp:anchor distT="0" distB="0" distL="114300" distR="114300" simplePos="0" relativeHeight="251730944" behindDoc="0" locked="0" layoutInCell="1" allowOverlap="1" wp14:anchorId="4D0DE9CF" wp14:editId="29CF89CF">
                <wp:simplePos x="0" y="0"/>
                <wp:positionH relativeFrom="column">
                  <wp:posOffset>6465570</wp:posOffset>
                </wp:positionH>
                <wp:positionV relativeFrom="paragraph">
                  <wp:posOffset>1339215</wp:posOffset>
                </wp:positionV>
                <wp:extent cx="197901" cy="128379"/>
                <wp:effectExtent l="38100" t="0" r="12065" b="43180"/>
                <wp:wrapNone/>
                <wp:docPr id="165" name="Down Arrow 40"/>
                <wp:cNvGraphicFramePr/>
                <a:graphic xmlns:a="http://schemas.openxmlformats.org/drawingml/2006/main">
                  <a:graphicData uri="http://schemas.microsoft.com/office/word/2010/wordprocessingShape">
                    <wps:wsp>
                      <wps:cNvSpPr/>
                      <wps:spPr>
                        <a:xfrm>
                          <a:off x="0" y="0"/>
                          <a:ext cx="197901" cy="128379"/>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272EB38" id="Down Arrow 40" o:spid="_x0000_s1026" type="#_x0000_t67" style="position:absolute;margin-left:509.1pt;margin-top:105.45pt;width:15.6pt;height:10.1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" adj="10800" fillcolor="#4f81bd [3204]" strokecolor="#243f60 [1604]" strokeweight="2pt"/>
            </w:pict>
          </mc:Fallback>
        </mc:AlternateContent>
      </w:r>
      <w:r w:rsidRPr="00F136E3">
        <w:rPr>
          <w:noProof/>
        </w:rPr>
        <mc:AlternateContent>
          <mc:Choice Requires="wps">
            <w:drawing>
              <wp:anchor distT="0" distB="0" distL="114300" distR="114300" simplePos="0" relativeHeight="251737088" behindDoc="0" locked="0" layoutInCell="1" allowOverlap="1" wp14:anchorId="19E69B59" wp14:editId="3EE2744F">
                <wp:simplePos x="0" y="0"/>
                <wp:positionH relativeFrom="column">
                  <wp:posOffset>6465570</wp:posOffset>
                </wp:positionH>
                <wp:positionV relativeFrom="paragraph">
                  <wp:posOffset>3039110</wp:posOffset>
                </wp:positionV>
                <wp:extent cx="197901" cy="128379"/>
                <wp:effectExtent l="38100" t="0" r="12065" b="43180"/>
                <wp:wrapNone/>
                <wp:docPr id="42" name="Down Arrow 41"/>
                <wp:cNvGraphicFramePr/>
                <a:graphic xmlns:a="http://schemas.openxmlformats.org/drawingml/2006/main">
                  <a:graphicData uri="http://schemas.microsoft.com/office/word/2010/wordprocessingShape">
                    <wps:wsp>
                      <wps:cNvSpPr/>
                      <wps:spPr>
                        <a:xfrm>
                          <a:off x="0" y="0"/>
                          <a:ext cx="197901" cy="128379"/>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6B3D213" id="Down Arrow 41" o:spid="_x0000_s1026" type="#_x0000_t67" style="position:absolute;margin-left:509.1pt;margin-top:239.3pt;width:15.6pt;height:10.1pt;z-index:251737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" adj="10800" fillcolor="#4f81bd [3204]" strokecolor="#243f60 [1604]" strokeweight="2pt"/>
            </w:pict>
          </mc:Fallback>
        </mc:AlternateContent>
      </w:r>
      <w:r w:rsidRPr="00F136E3">
        <w:rPr>
          <w:noProof/>
        </w:rPr>
        <mc:AlternateContent>
          <mc:Choice Requires="wps">
            <w:drawing>
              <wp:anchor distT="0" distB="0" distL="114300" distR="114300" simplePos="0" relativeHeight="251743232" behindDoc="0" locked="0" layoutInCell="1" allowOverlap="1" wp14:anchorId="1094BF69" wp14:editId="357FE847">
                <wp:simplePos x="0" y="0"/>
                <wp:positionH relativeFrom="column">
                  <wp:posOffset>-782320</wp:posOffset>
                </wp:positionH>
                <wp:positionV relativeFrom="paragraph">
                  <wp:posOffset>-108585</wp:posOffset>
                </wp:positionV>
                <wp:extent cx="1244251" cy="246221"/>
                <wp:effectExtent l="0" t="0" r="0" b="0"/>
                <wp:wrapNone/>
                <wp:docPr id="166" name="TextBox 42"/>
                <wp:cNvGraphicFramePr/>
                <a:graphic xmlns:a="http://schemas.openxmlformats.org/drawingml/2006/main">
                  <a:graphicData uri="http://schemas.microsoft.com/office/word/2010/wordprocessingShape">
                    <wps:wsp>
                      <wps:cNvSpPr txBox="1"/>
                      <wps:spPr>
                        <a:xfrm>
                          <a:off x="0" y="0"/>
                          <a:ext cx="1244251" cy="246221"/>
                        </a:xfrm>
                        <a:prstGeom prst="rect">
                          <a:avLst/>
                        </a:prstGeom>
                        <a:noFill/>
                      </wps:spPr>
                      <wps:txbx>
                        <w:txbxContent>
                          <w:p w14:paraId="57D5DDDC" w14:textId="77777777" w:rsidR="009E52A7" w:rsidRDefault="009E52A7" w:rsidP="00F136E3">
                            <w:pPr>
                              <w:pStyle w:val="NormalWeb"/>
                              <w:spacing w:before="0" w:beforeAutospacing="0" w:after="0" w:afterAutospacing="0"/>
                            </w:pPr>
                            <w:r>
                              <w:rPr>
                                <w:rFonts w:asciiTheme="minorHAnsi" w:hAnsi="Calibri" w:cstheme="minorBidi"/>
                                <w:color w:val="000000" w:themeColor="text1"/>
                                <w:kern w:val="24"/>
                                <w:sz w:val="20"/>
                                <w:szCs w:val="20"/>
                              </w:rPr>
                              <w:t>Primary Data Center</w:t>
                            </w:r>
                          </w:p>
                        </w:txbxContent>
                      </wps:txbx>
                      <wps:bodyPr wrap="none" rtlCol="0">
                        <a:spAutoFit/>
                      </wps:bodyPr>
                    </wps:wsp>
                  </a:graphicData>
                </a:graphic>
              </wp:anchor>
            </w:drawing>
          </mc:Choice>
          <mc:Fallback>
            <w:pict>
              <v:shape w14:anchorId="1094BF69" id="TextBox 42" o:spid="_x0000_s1033" type="#_x0000_t202" style="position:absolute;margin-left:-61.6pt;margin-top:-8.55pt;width:97.95pt;height:19.4pt;z-index:2517432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" filled="f" stroked="f">
                <v:textbox style="mso-fit-shape-to-text:t">
                  <w:txbxContent>
                    <w:p w14:paraId="57D5DDDC" w14:textId="77777777" w:rsidR="009E52A7" w:rsidRDefault="009E52A7" w:rsidP="00F136E3">
                      <w:pPr>
                        <w:pStyle w:val="NormalWeb"/>
                        <w:spacing w:before="0" w:beforeAutospacing="0" w:after="0" w:afterAutospacing="0"/>
                      </w:pPr>
                      <w:r>
                        <w:rPr>
                          <w:rFonts w:asciiTheme="minorHAnsi" w:hAnsi="Calibri" w:cstheme="minorBidi"/>
                          <w:color w:val="000000" w:themeColor="text1"/>
                          <w:kern w:val="24"/>
                          <w:sz w:val="20"/>
                          <w:szCs w:val="20"/>
                        </w:rPr>
                        <w:t>Primary Data Center</w:t>
                      </w:r>
                    </w:p>
                  </w:txbxContent>
                </v:textbox>
              </v:shape>
            </w:pict>
          </mc:Fallback>
        </mc:AlternateContent>
      </w:r>
      <w:r w:rsidRPr="00F136E3">
        <w:rPr>
          <w:noProof/>
        </w:rPr>
        <mc:AlternateContent>
          <mc:Choice Requires="wps">
            <w:drawing>
              <wp:anchor distT="0" distB="0" distL="114300" distR="114300" simplePos="0" relativeHeight="251749376" behindDoc="0" locked="0" layoutInCell="1" allowOverlap="1" wp14:anchorId="06FEAA10" wp14:editId="72CED91D">
                <wp:simplePos x="0" y="0"/>
                <wp:positionH relativeFrom="column">
                  <wp:posOffset>5873750</wp:posOffset>
                </wp:positionH>
                <wp:positionV relativeFrom="paragraph">
                  <wp:posOffset>-108585</wp:posOffset>
                </wp:positionV>
                <wp:extent cx="1382110" cy="246221"/>
                <wp:effectExtent l="0" t="0" r="0" b="0"/>
                <wp:wrapNone/>
                <wp:docPr id="167" name="TextBox 43"/>
                <wp:cNvGraphicFramePr/>
                <a:graphic xmlns:a="http://schemas.openxmlformats.org/drawingml/2006/main">
                  <a:graphicData uri="http://schemas.microsoft.com/office/word/2010/wordprocessingShape">
                    <wps:wsp>
                      <wps:cNvSpPr txBox="1"/>
                      <wps:spPr>
                        <a:xfrm>
                          <a:off x="0" y="0"/>
                          <a:ext cx="1382110" cy="246221"/>
                        </a:xfrm>
                        <a:prstGeom prst="rect">
                          <a:avLst/>
                        </a:prstGeom>
                        <a:noFill/>
                      </wps:spPr>
                      <wps:txbx>
                        <w:txbxContent>
                          <w:p w14:paraId="0838A1E0" w14:textId="77777777" w:rsidR="009E52A7" w:rsidRDefault="009E52A7" w:rsidP="00F136E3">
                            <w:pPr>
                              <w:pStyle w:val="NormalWeb"/>
                              <w:spacing w:before="0" w:beforeAutospacing="0" w:after="0" w:afterAutospacing="0"/>
                            </w:pPr>
                            <w:r>
                              <w:rPr>
                                <w:rFonts w:asciiTheme="minorHAnsi" w:hAnsi="Calibri" w:cstheme="minorBidi"/>
                                <w:color w:val="000000" w:themeColor="text1"/>
                                <w:kern w:val="24"/>
                                <w:sz w:val="20"/>
                                <w:szCs w:val="20"/>
                              </w:rPr>
                              <w:t>Secondary Data Center</w:t>
                            </w:r>
                          </w:p>
                        </w:txbxContent>
                      </wps:txbx>
                      <wps:bodyPr wrap="none" rtlCol="0">
                        <a:spAutoFit/>
                      </wps:bodyPr>
                    </wps:wsp>
                  </a:graphicData>
                </a:graphic>
              </wp:anchor>
            </w:drawing>
          </mc:Choice>
          <mc:Fallback>
            <w:pict>
              <v:shape w14:anchorId="06FEAA10" id="TextBox 43" o:spid="_x0000_s1034" type="#_x0000_t202" style="position:absolute;margin-left:462.5pt;margin-top:-8.55pt;width:108.85pt;height:19.4pt;z-index:2517493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" filled="f" stroked="f">
                <v:textbox style="mso-fit-shape-to-text:t">
                  <w:txbxContent>
                    <w:p w14:paraId="0838A1E0" w14:textId="77777777" w:rsidR="009E52A7" w:rsidRDefault="009E52A7" w:rsidP="00F136E3">
                      <w:pPr>
                        <w:pStyle w:val="NormalWeb"/>
                        <w:spacing w:before="0" w:beforeAutospacing="0" w:after="0" w:afterAutospacing="0"/>
                      </w:pPr>
                      <w:r>
                        <w:rPr>
                          <w:rFonts w:asciiTheme="minorHAnsi" w:hAnsi="Calibri" w:cstheme="minorBidi"/>
                          <w:color w:val="000000" w:themeColor="text1"/>
                          <w:kern w:val="24"/>
                          <w:sz w:val="20"/>
                          <w:szCs w:val="20"/>
                        </w:rPr>
                        <w:t>Secondary Data Center</w:t>
                      </w:r>
                    </w:p>
                  </w:txbxContent>
                </v:textbox>
              </v:shape>
            </w:pict>
          </mc:Fallback>
        </mc:AlternateContent>
      </w:r>
    </w:p>
    <w:p w14:paraId="21BFA616" w14:textId="77777777" w:rsidR="00AD76C4" w:rsidRPr="00AD76C4" w:rsidRDefault="00AD76C4" w:rsidP="00AD76C4"/>
    <w:p w14:paraId="50535051" w14:textId="77777777" w:rsidR="00351836" w:rsidRPr="009B6E81" w:rsidRDefault="00AD2C65" w:rsidP="00443522">
      <w:pPr>
        <w:pStyle w:val="TemplateText"/>
        <w:rPr>
          <w:color w:val="000000"/>
        </w:rPr>
      </w:pPr>
      <w:r w:rsidRPr="00AD2C65">
        <w:t xml:space="preserve"> </w:t>
      </w:r>
      <w:r>
        <w:object w:dxaOrig="19902" w:dyaOrig="12428" w14:anchorId="3A93E9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291.75pt" o:ole="" o:bordertopcolor="red" o:borderleftcolor="red" o:borderbottomcolor="red" o:borderrightcolor="red">
            <v:imagedata r:id="rId23" o:title=""/>
          </v:shape>
          <o:OLEObject Type="Embed" ProgID="Visio.Drawing.11" ShapeID="_x0000_i1025" DrawAspect="Content" ObjectID="_1469883257" r:id="rId24"/>
        </w:object>
      </w:r>
    </w:p>
    <w:p w14:paraId="273D015A" w14:textId="77777777" w:rsidR="00AB4D3D" w:rsidRPr="00AB68C5" w:rsidRDefault="00AB4D3D" w:rsidP="00C90BED">
      <w:pPr>
        <w:pStyle w:val="Heading2"/>
      </w:pPr>
      <w:bookmarkStart w:id="69" w:name="_Toc246329385"/>
      <w:bookmarkStart w:id="70" w:name="_Toc254184921"/>
      <w:bookmarkStart w:id="71" w:name="_Toc396141401"/>
      <w:r w:rsidRPr="00AB68C5">
        <w:t>Software Description</w:t>
      </w:r>
      <w:bookmarkEnd w:id="69"/>
      <w:bookmarkEnd w:id="70"/>
      <w:bookmarkEnd w:id="71"/>
    </w:p>
    <w:p w14:paraId="6A69AFEF" w14:textId="77777777" w:rsidR="00DD25C2" w:rsidRDefault="00DD25C2" w:rsidP="001E77F4">
      <w:r>
        <w:t>The O</w:t>
      </w:r>
      <w:r w:rsidR="00E006BE">
        <w:t xml:space="preserve">perating </w:t>
      </w:r>
      <w:r>
        <w:t>S</w:t>
      </w:r>
      <w:r w:rsidR="00E006BE">
        <w:t>ystems</w:t>
      </w:r>
      <w:r>
        <w:t>:</w:t>
      </w:r>
    </w:p>
    <w:p w14:paraId="738F66A5" w14:textId="77777777" w:rsidR="00DD25C2" w:rsidRPr="00973107" w:rsidRDefault="00DD25C2" w:rsidP="008E2602">
      <w:pPr>
        <w:pStyle w:val="ListParagraph"/>
        <w:numPr>
          <w:ilvl w:val="0"/>
          <w:numId w:val="32"/>
        </w:numPr>
      </w:pPr>
      <w:r w:rsidRPr="00973107">
        <w:t xml:space="preserve">Microsoft Windows </w:t>
      </w:r>
      <w:r w:rsidR="00457B57" w:rsidRPr="00973107">
        <w:t>20</w:t>
      </w:r>
      <w:r w:rsidR="00457B57">
        <w:t>12</w:t>
      </w:r>
      <w:r w:rsidR="00457B57" w:rsidRPr="00973107">
        <w:t xml:space="preserve"> </w:t>
      </w:r>
      <w:r w:rsidR="00457B57">
        <w:t>Standard</w:t>
      </w:r>
      <w:r w:rsidR="00457B57" w:rsidRPr="00973107">
        <w:t xml:space="preserve"> </w:t>
      </w:r>
      <w:r w:rsidRPr="00973107">
        <w:t>Edition</w:t>
      </w:r>
      <w:r w:rsidR="000A780C" w:rsidRPr="00973107">
        <w:t xml:space="preserve"> x_64 Bit</w:t>
      </w:r>
    </w:p>
    <w:p w14:paraId="5F61CDB0" w14:textId="77777777" w:rsidR="00DD25C2" w:rsidRDefault="00DD25C2" w:rsidP="008E2602">
      <w:pPr>
        <w:pStyle w:val="ListParagraph"/>
        <w:numPr>
          <w:ilvl w:val="0"/>
          <w:numId w:val="32"/>
        </w:numPr>
        <w:rPr>
          <w:ins w:id="72" w:author="Hula, Kate" w:date="2014-08-11T16:17:00Z"/>
        </w:rPr>
      </w:pPr>
      <w:r w:rsidRPr="00973107">
        <w:t xml:space="preserve">Red Hat Enterprise Linux </w:t>
      </w:r>
      <w:r w:rsidR="00457B57">
        <w:t>6</w:t>
      </w:r>
      <w:r w:rsidR="00457B57" w:rsidRPr="00973107">
        <w:t xml:space="preserve"> </w:t>
      </w:r>
      <w:r w:rsidR="00996636">
        <w:t>x</w:t>
      </w:r>
      <w:r w:rsidR="000A780C" w:rsidRPr="00973107">
        <w:t>64 Bit</w:t>
      </w:r>
    </w:p>
    <w:p w14:paraId="461CBB9E" w14:textId="77777777" w:rsidR="008E2602" w:rsidRPr="00973107" w:rsidRDefault="008E2602" w:rsidP="004801FD">
      <w:pPr>
        <w:pStyle w:val="ListParagraph"/>
      </w:pPr>
    </w:p>
    <w:p w14:paraId="57567EB4" w14:textId="77777777" w:rsidR="009B6E81" w:rsidRDefault="009B6E81" w:rsidP="005E548C">
      <w:r>
        <w:t>The Applications:</w:t>
      </w:r>
    </w:p>
    <w:p w14:paraId="2C47A538" w14:textId="77777777" w:rsidR="009B6E81" w:rsidRPr="009B6E81" w:rsidRDefault="009B6E81" w:rsidP="004801FD">
      <w:pPr>
        <w:pStyle w:val="ListParagraph"/>
        <w:numPr>
          <w:ilvl w:val="0"/>
          <w:numId w:val="33"/>
        </w:numPr>
      </w:pPr>
      <w:r>
        <w:t xml:space="preserve">BEA / Oracle </w:t>
      </w:r>
      <w:r w:rsidR="00D2091B">
        <w:t>WebLogic</w:t>
      </w:r>
      <w:r>
        <w:t xml:space="preserve"> 10.3.</w:t>
      </w:r>
      <w:r w:rsidR="00457B57">
        <w:t>6</w:t>
      </w:r>
    </w:p>
    <w:p w14:paraId="539A296A" w14:textId="77777777" w:rsidR="009B6E81" w:rsidRPr="009B6E81" w:rsidRDefault="009B6E81" w:rsidP="004801FD">
      <w:pPr>
        <w:pStyle w:val="ListParagraph"/>
        <w:numPr>
          <w:ilvl w:val="0"/>
          <w:numId w:val="33"/>
        </w:numPr>
      </w:pPr>
      <w:r>
        <w:t>Microsoft SQL</w:t>
      </w:r>
      <w:ins w:id="73" w:author="Hula, Kate" w:date="2014-08-12T09:26:00Z">
        <w:r w:rsidR="004801FD">
          <w:t xml:space="preserve"> </w:t>
        </w:r>
      </w:ins>
      <w:r>
        <w:t xml:space="preserve">Server </w:t>
      </w:r>
      <w:r w:rsidR="00457B57">
        <w:t>2012</w:t>
      </w:r>
    </w:p>
    <w:p w14:paraId="5C3399B4" w14:textId="77777777" w:rsidR="009B6E81" w:rsidRPr="00E006BE" w:rsidRDefault="007E7D50" w:rsidP="004801FD">
      <w:pPr>
        <w:pStyle w:val="ListParagraph"/>
        <w:numPr>
          <w:ilvl w:val="0"/>
          <w:numId w:val="33"/>
        </w:numPr>
      </w:pPr>
      <w:r>
        <w:t xml:space="preserve">Apache </w:t>
      </w:r>
      <w:r w:rsidRPr="007E7D50">
        <w:t>2.2.</w:t>
      </w:r>
      <w:r w:rsidR="00457B57">
        <w:t>15</w:t>
      </w:r>
    </w:p>
    <w:p w14:paraId="429C7232" w14:textId="77777777" w:rsidR="00E006BE" w:rsidRPr="00E006BE" w:rsidRDefault="00E006BE" w:rsidP="004801FD">
      <w:pPr>
        <w:pStyle w:val="ListParagraph"/>
        <w:numPr>
          <w:ilvl w:val="0"/>
          <w:numId w:val="33"/>
        </w:numPr>
      </w:pPr>
      <w:r>
        <w:t>VistALink 1.</w:t>
      </w:r>
      <w:r w:rsidR="002B500F">
        <w:t>6</w:t>
      </w:r>
    </w:p>
    <w:p w14:paraId="06D5BFE9" w14:textId="77777777" w:rsidR="005E548C" w:rsidRDefault="005E548C" w:rsidP="003A3E64"/>
    <w:p w14:paraId="512FF5A8" w14:textId="77777777" w:rsidR="007E7D50" w:rsidRDefault="007E7D50" w:rsidP="003A3E64">
      <w:r>
        <w:t xml:space="preserve">File system sizes </w:t>
      </w:r>
      <w:r w:rsidR="00D84845">
        <w:t>differentiate</w:t>
      </w:r>
      <w:r>
        <w:t xml:space="preserve"> between the Servers Functions:</w:t>
      </w:r>
    </w:p>
    <w:p w14:paraId="37F007B9" w14:textId="77777777" w:rsidR="007E7D50" w:rsidRDefault="001E77F4" w:rsidP="004801FD">
      <w:pPr>
        <w:pStyle w:val="ListParagraph"/>
        <w:numPr>
          <w:ilvl w:val="0"/>
          <w:numId w:val="2"/>
        </w:numPr>
        <w:ind w:left="720"/>
      </w:pPr>
      <w:r>
        <w:t>Windows servers d</w:t>
      </w:r>
      <w:r w:rsidR="007E7D50">
        <w:t>atabase servers</w:t>
      </w:r>
      <w:r>
        <w:t>:</w:t>
      </w:r>
    </w:p>
    <w:p w14:paraId="0E6507F2" w14:textId="77777777" w:rsidR="007E7D50" w:rsidRPr="00B23DD0" w:rsidRDefault="007E7D50" w:rsidP="004801FD">
      <w:pPr>
        <w:pStyle w:val="ListParagraph"/>
        <w:numPr>
          <w:ilvl w:val="2"/>
          <w:numId w:val="13"/>
        </w:numPr>
        <w:ind w:left="1080"/>
      </w:pPr>
      <w:r w:rsidRPr="00B23DD0">
        <w:t>Local Drives</w:t>
      </w:r>
    </w:p>
    <w:p w14:paraId="54EE8A2E" w14:textId="77777777" w:rsidR="007E7D50" w:rsidRDefault="007E7D50" w:rsidP="004801FD">
      <w:pPr>
        <w:pStyle w:val="ListParagraph"/>
        <w:numPr>
          <w:ilvl w:val="0"/>
          <w:numId w:val="14"/>
        </w:numPr>
        <w:ind w:left="1440"/>
      </w:pPr>
      <w:r>
        <w:t>C:</w:t>
      </w:r>
      <w:r>
        <w:tab/>
      </w:r>
      <w:r w:rsidR="00996636">
        <w:t>6</w:t>
      </w:r>
      <w:r>
        <w:t>0 GB</w:t>
      </w:r>
      <w:r w:rsidR="00E37DB5">
        <w:t xml:space="preserve"> OS Drive</w:t>
      </w:r>
    </w:p>
    <w:p w14:paraId="5E37FA8C" w14:textId="77777777" w:rsidR="007E7D50" w:rsidRDefault="00503330" w:rsidP="004801FD">
      <w:pPr>
        <w:pStyle w:val="ListParagraph"/>
        <w:numPr>
          <w:ilvl w:val="0"/>
          <w:numId w:val="14"/>
        </w:numPr>
        <w:ind w:left="1440"/>
      </w:pPr>
      <w:r>
        <w:t>E</w:t>
      </w:r>
      <w:r w:rsidR="007E7D50">
        <w:t>:</w:t>
      </w:r>
      <w:r w:rsidR="007E7D50">
        <w:tab/>
      </w:r>
      <w:r>
        <w:t>3</w:t>
      </w:r>
      <w:r w:rsidR="00E37DB5">
        <w:t xml:space="preserve">00 </w:t>
      </w:r>
      <w:r w:rsidR="007E7D50">
        <w:t>GB</w:t>
      </w:r>
      <w:r w:rsidR="00E37DB5">
        <w:tab/>
        <w:t>Database Files</w:t>
      </w:r>
    </w:p>
    <w:p w14:paraId="2493C605" w14:textId="77777777" w:rsidR="007E7D50" w:rsidRDefault="00503330" w:rsidP="004801FD">
      <w:pPr>
        <w:pStyle w:val="ListParagraph"/>
        <w:numPr>
          <w:ilvl w:val="0"/>
          <w:numId w:val="14"/>
        </w:numPr>
        <w:ind w:left="1440"/>
      </w:pPr>
      <w:r>
        <w:t>F</w:t>
      </w:r>
      <w:r w:rsidR="007E7D50">
        <w:t>:</w:t>
      </w:r>
      <w:r w:rsidR="007E7D50">
        <w:tab/>
      </w:r>
      <w:r>
        <w:t xml:space="preserve">150 </w:t>
      </w:r>
      <w:r w:rsidR="007E7D50">
        <w:t>GB</w:t>
      </w:r>
      <w:r>
        <w:tab/>
        <w:t>Temp D</w:t>
      </w:r>
      <w:r w:rsidR="004801FD">
        <w:t>atabase</w:t>
      </w:r>
      <w:r>
        <w:t xml:space="preserve"> Files</w:t>
      </w:r>
    </w:p>
    <w:p w14:paraId="54207CA4" w14:textId="77777777" w:rsidR="007E7D50" w:rsidRDefault="00503330" w:rsidP="004801FD">
      <w:pPr>
        <w:pStyle w:val="ListParagraph"/>
        <w:numPr>
          <w:ilvl w:val="0"/>
          <w:numId w:val="14"/>
        </w:numPr>
        <w:ind w:left="1440"/>
      </w:pPr>
      <w:r>
        <w:t>H</w:t>
      </w:r>
      <w:r w:rsidR="007E7D50">
        <w:t>:</w:t>
      </w:r>
      <w:r w:rsidR="007E7D50">
        <w:tab/>
      </w:r>
      <w:r>
        <w:t xml:space="preserve">200 </w:t>
      </w:r>
      <w:r w:rsidR="007E7D50">
        <w:t>GB</w:t>
      </w:r>
      <w:r>
        <w:tab/>
        <w:t>Backup Files</w:t>
      </w:r>
    </w:p>
    <w:p w14:paraId="7D5A7CB6" w14:textId="77777777" w:rsidR="00503330" w:rsidRDefault="00503330" w:rsidP="004801FD">
      <w:pPr>
        <w:pStyle w:val="ListParagraph"/>
        <w:numPr>
          <w:ilvl w:val="0"/>
          <w:numId w:val="14"/>
        </w:numPr>
        <w:ind w:left="1440"/>
      </w:pPr>
      <w:r>
        <w:t>I:</w:t>
      </w:r>
      <w:r>
        <w:tab/>
        <w:t>200 GB</w:t>
      </w:r>
      <w:r>
        <w:tab/>
        <w:t>Database Log Files</w:t>
      </w:r>
    </w:p>
    <w:p w14:paraId="136F49DB" w14:textId="77777777" w:rsidR="001E77F4" w:rsidRDefault="001E77F4" w:rsidP="004801FD">
      <w:pPr>
        <w:spacing w:line="240" w:lineRule="auto"/>
        <w:ind w:left="360"/>
      </w:pPr>
      <w:r>
        <w:br w:type="page"/>
      </w:r>
    </w:p>
    <w:p w14:paraId="2F71143A" w14:textId="77777777" w:rsidR="007E7D50" w:rsidRDefault="007E7D50" w:rsidP="00E865AE">
      <w:pPr>
        <w:pStyle w:val="ListParagraph"/>
        <w:numPr>
          <w:ilvl w:val="0"/>
          <w:numId w:val="2"/>
        </w:numPr>
        <w:ind w:left="360"/>
      </w:pPr>
      <w:r>
        <w:lastRenderedPageBreak/>
        <w:t xml:space="preserve">RHEL </w:t>
      </w:r>
      <w:r w:rsidR="00D84845">
        <w:t>Application server</w:t>
      </w:r>
    </w:p>
    <w:p w14:paraId="2021BB5B" w14:textId="77777777" w:rsidR="007E7D50" w:rsidRPr="007E7D50" w:rsidRDefault="007E7D50" w:rsidP="00E865AE">
      <w:pPr>
        <w:pStyle w:val="ListParagraph"/>
        <w:numPr>
          <w:ilvl w:val="2"/>
          <w:numId w:val="13"/>
        </w:numPr>
        <w:ind w:left="720"/>
      </w:pPr>
      <w:r w:rsidRPr="007E7D50">
        <w:t>/dev/mapper/rootvg-root</w:t>
      </w:r>
      <w:r w:rsidR="00513D29">
        <w:t xml:space="preserve">          </w:t>
      </w:r>
      <w:r>
        <w:tab/>
      </w:r>
      <w:r w:rsidR="002B500F">
        <w:tab/>
      </w:r>
      <w:r w:rsidR="00503330">
        <w:t>1</w:t>
      </w:r>
      <w:r w:rsidR="000545FD">
        <w:t>.0 G</w:t>
      </w:r>
      <w:r w:rsidR="00503330">
        <w:t xml:space="preserve"> </w:t>
      </w:r>
      <w:r w:rsidR="00503330" w:rsidRPr="007E7D50">
        <w:t xml:space="preserve"> </w:t>
      </w:r>
      <w:r>
        <w:tab/>
      </w:r>
      <w:r w:rsidRPr="007E7D50">
        <w:t>/</w:t>
      </w:r>
    </w:p>
    <w:p w14:paraId="491D5412" w14:textId="77777777" w:rsidR="007E7D50" w:rsidRPr="007E7D50" w:rsidRDefault="007E7D50" w:rsidP="00E865AE">
      <w:pPr>
        <w:pStyle w:val="ListParagraph"/>
        <w:numPr>
          <w:ilvl w:val="2"/>
          <w:numId w:val="13"/>
        </w:numPr>
        <w:ind w:left="720"/>
      </w:pPr>
      <w:r w:rsidRPr="007E7D50">
        <w:t>/dev/mapper/rootvg-opt</w:t>
      </w:r>
      <w:r w:rsidR="00513D29">
        <w:t xml:space="preserve">          </w:t>
      </w:r>
      <w:r w:rsidRPr="007E7D50">
        <w:t xml:space="preserve"> </w:t>
      </w:r>
      <w:r>
        <w:tab/>
      </w:r>
      <w:r w:rsidR="002B500F">
        <w:tab/>
      </w:r>
      <w:r w:rsidR="000545FD">
        <w:t>4.0</w:t>
      </w:r>
      <w:r w:rsidRPr="007E7D50">
        <w:t>G</w:t>
      </w:r>
      <w:r>
        <w:tab/>
      </w:r>
      <w:r w:rsidRPr="007E7D50">
        <w:t>/opt</w:t>
      </w:r>
    </w:p>
    <w:p w14:paraId="052F115B" w14:textId="77777777" w:rsidR="007E7D50" w:rsidRPr="007E7D50" w:rsidRDefault="007E7D50" w:rsidP="00E865AE">
      <w:pPr>
        <w:pStyle w:val="ListParagraph"/>
        <w:numPr>
          <w:ilvl w:val="2"/>
          <w:numId w:val="13"/>
        </w:numPr>
        <w:ind w:left="720"/>
      </w:pPr>
      <w:r w:rsidRPr="007E7D50">
        <w:t>/dev/mapper/rootvg-var</w:t>
      </w:r>
      <w:r w:rsidR="00513D29">
        <w:t xml:space="preserve">           </w:t>
      </w:r>
      <w:r>
        <w:tab/>
      </w:r>
      <w:r w:rsidR="002B500F">
        <w:tab/>
      </w:r>
      <w:r w:rsidR="000545FD">
        <w:t>4.0</w:t>
      </w:r>
      <w:r w:rsidRPr="007E7D50">
        <w:t>G</w:t>
      </w:r>
      <w:r>
        <w:tab/>
      </w:r>
      <w:r w:rsidRPr="007E7D50">
        <w:t>/var</w:t>
      </w:r>
    </w:p>
    <w:p w14:paraId="79B9893A" w14:textId="77777777" w:rsidR="007E7D50" w:rsidRPr="007E7D50" w:rsidRDefault="007E7D50" w:rsidP="00E865AE">
      <w:pPr>
        <w:pStyle w:val="ListParagraph"/>
        <w:numPr>
          <w:ilvl w:val="2"/>
          <w:numId w:val="13"/>
        </w:numPr>
        <w:ind w:left="720"/>
      </w:pPr>
      <w:r w:rsidRPr="007E7D50">
        <w:t>/dev/mapper/rootvg-tmp</w:t>
      </w:r>
      <w:r w:rsidR="00513D29">
        <w:t xml:space="preserve">          </w:t>
      </w:r>
      <w:r>
        <w:tab/>
      </w:r>
      <w:r w:rsidR="002B500F">
        <w:tab/>
      </w:r>
      <w:r w:rsidR="000545FD">
        <w:t>4.0</w:t>
      </w:r>
      <w:r w:rsidRPr="007E7D50">
        <w:t>G</w:t>
      </w:r>
      <w:r>
        <w:tab/>
      </w:r>
      <w:r w:rsidRPr="007E7D50">
        <w:t>/tmp</w:t>
      </w:r>
    </w:p>
    <w:p w14:paraId="5DD2669C" w14:textId="77777777" w:rsidR="007E7D50" w:rsidRPr="007E7D50" w:rsidRDefault="007E7D50" w:rsidP="00E865AE">
      <w:pPr>
        <w:pStyle w:val="ListParagraph"/>
        <w:numPr>
          <w:ilvl w:val="2"/>
          <w:numId w:val="13"/>
        </w:numPr>
        <w:ind w:left="720"/>
      </w:pPr>
      <w:r w:rsidRPr="007E7D50">
        <w:t>/dev/mapper/rootvg-usr</w:t>
      </w:r>
      <w:r w:rsidR="00513D29">
        <w:t xml:space="preserve">           </w:t>
      </w:r>
      <w:r>
        <w:tab/>
      </w:r>
      <w:r w:rsidR="002B500F">
        <w:tab/>
      </w:r>
      <w:r w:rsidR="000545FD">
        <w:t>4.0</w:t>
      </w:r>
      <w:r w:rsidRPr="007E7D50">
        <w:t>G</w:t>
      </w:r>
      <w:r>
        <w:tab/>
      </w:r>
      <w:r w:rsidRPr="007E7D50">
        <w:t>/usr</w:t>
      </w:r>
    </w:p>
    <w:p w14:paraId="6BB76847" w14:textId="77777777" w:rsidR="007E7D50" w:rsidRPr="007E7D50" w:rsidRDefault="007E7D50" w:rsidP="00E865AE">
      <w:pPr>
        <w:pStyle w:val="ListParagraph"/>
        <w:numPr>
          <w:ilvl w:val="2"/>
          <w:numId w:val="13"/>
        </w:numPr>
        <w:ind w:left="720"/>
      </w:pPr>
      <w:r w:rsidRPr="007E7D50">
        <w:t>/dev/mapper/rootvg-home</w:t>
      </w:r>
      <w:r w:rsidR="00513D29">
        <w:t xml:space="preserve">        </w:t>
      </w:r>
      <w:r w:rsidRPr="007E7D50">
        <w:t xml:space="preserve"> </w:t>
      </w:r>
      <w:r>
        <w:tab/>
      </w:r>
      <w:r w:rsidR="002B500F">
        <w:tab/>
      </w:r>
      <w:r w:rsidRPr="007E7D50">
        <w:t>2.0G</w:t>
      </w:r>
      <w:r>
        <w:tab/>
      </w:r>
      <w:r w:rsidRPr="007E7D50">
        <w:t>/home</w:t>
      </w:r>
    </w:p>
    <w:p w14:paraId="7628646D" w14:textId="77777777" w:rsidR="007E7D50" w:rsidRPr="007E7D50" w:rsidRDefault="007E7D50" w:rsidP="00E865AE">
      <w:pPr>
        <w:pStyle w:val="ListParagraph"/>
        <w:numPr>
          <w:ilvl w:val="2"/>
          <w:numId w:val="13"/>
        </w:numPr>
        <w:ind w:left="720"/>
      </w:pPr>
      <w:r w:rsidRPr="007E7D50">
        <w:t>/dev/cciss/c0d0p1</w:t>
      </w:r>
      <w:r w:rsidR="00513D29">
        <w:t xml:space="preserve">  </w:t>
      </w:r>
      <w:r w:rsidRPr="007E7D50">
        <w:t xml:space="preserve"> </w:t>
      </w:r>
      <w:r>
        <w:tab/>
      </w:r>
      <w:r>
        <w:tab/>
      </w:r>
      <w:r>
        <w:tab/>
      </w:r>
      <w:r w:rsidRPr="007E7D50">
        <w:t>251M</w:t>
      </w:r>
      <w:r>
        <w:tab/>
      </w:r>
      <w:r w:rsidRPr="007E7D50">
        <w:t>/boot</w:t>
      </w:r>
    </w:p>
    <w:p w14:paraId="06A19486" w14:textId="77777777" w:rsidR="007E7D50" w:rsidRPr="007E7D50" w:rsidRDefault="007E7D50" w:rsidP="00E865AE">
      <w:pPr>
        <w:pStyle w:val="ListParagraph"/>
        <w:numPr>
          <w:ilvl w:val="2"/>
          <w:numId w:val="13"/>
        </w:numPr>
        <w:ind w:left="720"/>
      </w:pPr>
      <w:r w:rsidRPr="007E7D50">
        <w:t>tmpfs</w:t>
      </w:r>
      <w:r w:rsidR="00513D29">
        <w:t xml:space="preserve">        </w:t>
      </w:r>
      <w:r w:rsidRPr="007E7D50">
        <w:t xml:space="preserve"> </w:t>
      </w:r>
      <w:r>
        <w:tab/>
      </w:r>
      <w:r>
        <w:tab/>
      </w:r>
      <w:r>
        <w:tab/>
      </w:r>
      <w:r>
        <w:tab/>
      </w:r>
      <w:r w:rsidRPr="007E7D50">
        <w:t>7.9G</w:t>
      </w:r>
      <w:r>
        <w:tab/>
      </w:r>
      <w:r w:rsidRPr="007E7D50">
        <w:t>/dev/shm</w:t>
      </w:r>
    </w:p>
    <w:p w14:paraId="7FCB93F2" w14:textId="77777777" w:rsidR="00D84845" w:rsidRPr="007E7D50" w:rsidRDefault="00D84845" w:rsidP="00E865AE">
      <w:pPr>
        <w:pStyle w:val="ListParagraph"/>
        <w:numPr>
          <w:ilvl w:val="2"/>
          <w:numId w:val="13"/>
        </w:numPr>
        <w:ind w:left="720"/>
      </w:pPr>
      <w:r w:rsidRPr="007E7D50">
        <w:t>/dev/mapper/rootvg-u01</w:t>
      </w:r>
      <w:r w:rsidR="00513D29">
        <w:t xml:space="preserve">          </w:t>
      </w:r>
      <w:r w:rsidRPr="007E7D50">
        <w:t xml:space="preserve"> </w:t>
      </w:r>
      <w:r>
        <w:tab/>
      </w:r>
      <w:r w:rsidR="002B500F">
        <w:tab/>
      </w:r>
      <w:r w:rsidR="007A5FE7">
        <w:t>20.0</w:t>
      </w:r>
      <w:r w:rsidR="007A5FE7" w:rsidRPr="007E7D50">
        <w:t>G</w:t>
      </w:r>
      <w:r>
        <w:tab/>
      </w:r>
      <w:r w:rsidRPr="007E7D50">
        <w:t>/u01</w:t>
      </w:r>
    </w:p>
    <w:p w14:paraId="3FF79EC1" w14:textId="77777777" w:rsidR="00973107" w:rsidRDefault="00973107" w:rsidP="00F826D7">
      <w:pPr>
        <w:pStyle w:val="TemplateText"/>
        <w:spacing w:line="240" w:lineRule="auto"/>
        <w:ind w:left="1080"/>
        <w:rPr>
          <w:color w:val="000000"/>
        </w:rPr>
      </w:pPr>
    </w:p>
    <w:p w14:paraId="19922510" w14:textId="77777777" w:rsidR="00AB4D3D" w:rsidRDefault="00E135F7" w:rsidP="00D2091B">
      <w:r>
        <w:t>There are numerous scripts involved in monitoring and synchronizing of servers systems.</w:t>
      </w:r>
    </w:p>
    <w:p w14:paraId="16A48D37" w14:textId="77777777" w:rsidR="009768E0" w:rsidRPr="00AB68C5" w:rsidRDefault="009768E0" w:rsidP="00774B97">
      <w:pPr>
        <w:pStyle w:val="Heading3"/>
      </w:pPr>
      <w:bookmarkStart w:id="74" w:name="_Toc246329386"/>
      <w:bookmarkStart w:id="75" w:name="_Toc254184922"/>
      <w:bookmarkStart w:id="76" w:name="_Toc396141402"/>
      <w:r w:rsidRPr="00AB68C5">
        <w:t>Background Processes</w:t>
      </w:r>
      <w:bookmarkEnd w:id="74"/>
      <w:bookmarkEnd w:id="75"/>
      <w:bookmarkEnd w:id="76"/>
    </w:p>
    <w:p w14:paraId="41CA2583" w14:textId="77777777" w:rsidR="00E94D09" w:rsidRDefault="00F8031A" w:rsidP="00A17D99">
      <w:r>
        <w:t>The M</w:t>
      </w:r>
      <w:r w:rsidR="00A879AF">
        <w:t>icrosoft</w:t>
      </w:r>
      <w:r>
        <w:t xml:space="preserve"> SQL</w:t>
      </w:r>
      <w:r w:rsidR="00A17D99">
        <w:t xml:space="preserve"> </w:t>
      </w:r>
      <w:r>
        <w:t xml:space="preserve">Server </w:t>
      </w:r>
      <w:r w:rsidR="00A879AF">
        <w:t>runs a Daily</w:t>
      </w:r>
      <w:r w:rsidR="00987EDC">
        <w:t xml:space="preserve"> </w:t>
      </w:r>
      <w:r>
        <w:t xml:space="preserve">Maintenance </w:t>
      </w:r>
      <w:r w:rsidR="00987EDC">
        <w:t>Plan</w:t>
      </w:r>
      <w:r w:rsidR="00D7123A">
        <w:t>:</w:t>
      </w:r>
      <w:r w:rsidR="00AD2C65">
        <w:t xml:space="preserve"> </w:t>
      </w:r>
      <w:r w:rsidRPr="00F826D7">
        <w:t xml:space="preserve">Maintenance Cleanup on </w:t>
      </w:r>
      <w:r w:rsidR="00E87C2E">
        <w:t>L</w:t>
      </w:r>
      <w:r w:rsidR="00E87C2E" w:rsidRPr="00F826D7">
        <w:t xml:space="preserve">ocal </w:t>
      </w:r>
      <w:r w:rsidRPr="00F826D7">
        <w:t>server connection</w:t>
      </w:r>
      <w:r w:rsidR="00A17D99">
        <w:t>s to</w:t>
      </w:r>
      <w:r w:rsidRPr="00F826D7">
        <w:t xml:space="preserve"> </w:t>
      </w:r>
      <w:r w:rsidR="00A17D99">
        <w:t>remove</w:t>
      </w:r>
      <w:r w:rsidRPr="00F826D7">
        <w:t xml:space="preserve"> </w:t>
      </w:r>
      <w:r w:rsidR="00A17D99">
        <w:t>d</w:t>
      </w:r>
      <w:r w:rsidRPr="00F826D7">
        <w:t xml:space="preserve">atabase </w:t>
      </w:r>
      <w:r w:rsidR="00A17D99">
        <w:t>b</w:t>
      </w:r>
      <w:r w:rsidRPr="00F826D7">
        <w:t>ackup files</w:t>
      </w:r>
      <w:r w:rsidR="00A17D99">
        <w:t>.</w:t>
      </w:r>
    </w:p>
    <w:p w14:paraId="030DE4B7" w14:textId="77777777" w:rsidR="00F8031A" w:rsidRPr="00F826D7" w:rsidRDefault="00F8031A" w:rsidP="00A17D99">
      <w:pPr>
        <w:pStyle w:val="ListParagraph"/>
        <w:numPr>
          <w:ilvl w:val="0"/>
          <w:numId w:val="34"/>
        </w:numPr>
      </w:pPr>
      <w:r w:rsidRPr="00F826D7">
        <w:t>Clean up history on Local server connection History type: Backup,</w:t>
      </w:r>
      <w:r w:rsidR="009D54A1">
        <w:t xml:space="preserve"> </w:t>
      </w:r>
      <w:r w:rsidRPr="00F826D7">
        <w:t>Job,</w:t>
      </w:r>
      <w:r w:rsidR="00E87C2E">
        <w:t xml:space="preserve"> </w:t>
      </w:r>
      <w:r w:rsidRPr="00F826D7">
        <w:t>Maintenance Plan</w:t>
      </w:r>
      <w:r w:rsidR="00E87C2E">
        <w:t>.</w:t>
      </w:r>
    </w:p>
    <w:p w14:paraId="470BF6F4" w14:textId="77777777" w:rsidR="00F8031A" w:rsidRPr="00F826D7" w:rsidRDefault="00F8031A" w:rsidP="00A17D99">
      <w:pPr>
        <w:pStyle w:val="ListParagraph"/>
        <w:numPr>
          <w:ilvl w:val="0"/>
          <w:numId w:val="34"/>
        </w:numPr>
      </w:pPr>
      <w:r w:rsidRPr="00F826D7">
        <w:t xml:space="preserve">Backup Database on Local server </w:t>
      </w:r>
      <w:r w:rsidR="00A879AF" w:rsidRPr="00F826D7">
        <w:t>connection:</w:t>
      </w:r>
      <w:r w:rsidR="009D54A1">
        <w:t xml:space="preserve"> </w:t>
      </w:r>
      <w:r w:rsidRPr="00F826D7">
        <w:t>CISS, Model Databases - Transaction Logs</w:t>
      </w:r>
      <w:r w:rsidR="00E87C2E">
        <w:t>.</w:t>
      </w:r>
    </w:p>
    <w:p w14:paraId="310DCA82" w14:textId="77777777" w:rsidR="00F8031A" w:rsidRPr="00F826D7" w:rsidRDefault="00F8031A" w:rsidP="00A17D99">
      <w:pPr>
        <w:pStyle w:val="ListParagraph"/>
        <w:numPr>
          <w:ilvl w:val="0"/>
          <w:numId w:val="34"/>
        </w:numPr>
      </w:pPr>
      <w:r w:rsidRPr="00F826D7">
        <w:t>Check Database integrity on Local server connection:</w:t>
      </w:r>
      <w:r w:rsidR="00513D29">
        <w:t xml:space="preserve"> </w:t>
      </w:r>
      <w:r w:rsidRPr="00F826D7">
        <w:t>CISS</w:t>
      </w:r>
      <w:r w:rsidR="000E5ABE">
        <w:t>_PROD</w:t>
      </w:r>
      <w:r w:rsidRPr="00F826D7">
        <w:t>,</w:t>
      </w:r>
      <w:r w:rsidR="000E5ABE">
        <w:t xml:space="preserve"> </w:t>
      </w:r>
      <w:r w:rsidRPr="00F826D7">
        <w:t>CISS_distributor,</w:t>
      </w:r>
      <w:r w:rsidR="000E5ABE">
        <w:t xml:space="preserve"> </w:t>
      </w:r>
      <w:r w:rsidRPr="00F826D7">
        <w:t>master,</w:t>
      </w:r>
      <w:r w:rsidR="000E5ABE">
        <w:t xml:space="preserve"> </w:t>
      </w:r>
      <w:r w:rsidRPr="00F826D7">
        <w:t>model,</w:t>
      </w:r>
      <w:r w:rsidR="000E5ABE">
        <w:t xml:space="preserve"> </w:t>
      </w:r>
      <w:r w:rsidRPr="00F826D7">
        <w:t>msdb</w:t>
      </w:r>
      <w:r w:rsidR="00E87C2E">
        <w:t>.</w:t>
      </w:r>
    </w:p>
    <w:p w14:paraId="791E9BDD" w14:textId="77777777" w:rsidR="00F8031A" w:rsidRPr="00F826D7" w:rsidRDefault="00F8031A" w:rsidP="00A17D99">
      <w:pPr>
        <w:pStyle w:val="ListParagraph"/>
        <w:numPr>
          <w:ilvl w:val="0"/>
          <w:numId w:val="34"/>
        </w:numPr>
      </w:pPr>
      <w:r w:rsidRPr="00F826D7">
        <w:t>Update Statistics on Local server connection:</w:t>
      </w:r>
      <w:r w:rsidR="00513D29">
        <w:t xml:space="preserve">  </w:t>
      </w:r>
      <w:r w:rsidRPr="00F826D7">
        <w:t>CISS</w:t>
      </w:r>
      <w:r w:rsidR="000E5ABE">
        <w:t>_PROD</w:t>
      </w:r>
      <w:r w:rsidRPr="00F826D7">
        <w:t>,</w:t>
      </w:r>
      <w:r w:rsidR="000E5ABE">
        <w:t xml:space="preserve"> </w:t>
      </w:r>
      <w:r w:rsidRPr="00F826D7">
        <w:t>CISS_distributor,</w:t>
      </w:r>
      <w:r w:rsidR="000E5ABE">
        <w:t xml:space="preserve"> </w:t>
      </w:r>
      <w:r w:rsidRPr="00F826D7">
        <w:t>master,</w:t>
      </w:r>
      <w:r w:rsidR="000E5ABE">
        <w:t xml:space="preserve"> </w:t>
      </w:r>
      <w:r w:rsidRPr="00F826D7">
        <w:t>model,</w:t>
      </w:r>
      <w:r w:rsidR="000E5ABE">
        <w:t xml:space="preserve"> </w:t>
      </w:r>
      <w:r w:rsidRPr="00F826D7">
        <w:t>msdb</w:t>
      </w:r>
      <w:ins w:id="77" w:author="Hula, Kate" w:date="2014-08-11T17:02:00Z">
        <w:r w:rsidR="00E87C2E">
          <w:t>.</w:t>
        </w:r>
      </w:ins>
    </w:p>
    <w:p w14:paraId="264E67CB" w14:textId="77777777" w:rsidR="00F8031A" w:rsidRPr="00F826D7" w:rsidRDefault="00F8031A" w:rsidP="00A17D99">
      <w:pPr>
        <w:pStyle w:val="ListParagraph"/>
        <w:numPr>
          <w:ilvl w:val="0"/>
          <w:numId w:val="34"/>
        </w:numPr>
      </w:pPr>
      <w:r w:rsidRPr="00F826D7">
        <w:t>Backup Database on Local server connection: CISS</w:t>
      </w:r>
      <w:r w:rsidR="000E5ABE">
        <w:t>_PROD</w:t>
      </w:r>
      <w:r w:rsidRPr="00F826D7">
        <w:t>,</w:t>
      </w:r>
      <w:r w:rsidR="000E5ABE">
        <w:t xml:space="preserve"> </w:t>
      </w:r>
      <w:r w:rsidRPr="00F826D7">
        <w:t>CISS_distributor,</w:t>
      </w:r>
      <w:r w:rsidR="000E5ABE">
        <w:t xml:space="preserve"> </w:t>
      </w:r>
      <w:r w:rsidRPr="00F826D7">
        <w:t>master,</w:t>
      </w:r>
      <w:r w:rsidR="000E5ABE">
        <w:t xml:space="preserve"> </w:t>
      </w:r>
      <w:r w:rsidRPr="00F826D7">
        <w:t>model,</w:t>
      </w:r>
      <w:r w:rsidR="000E5ABE">
        <w:t xml:space="preserve"> </w:t>
      </w:r>
      <w:r w:rsidRPr="00F826D7">
        <w:t>msdb</w:t>
      </w:r>
      <w:ins w:id="78" w:author="Hula, Kate" w:date="2014-08-11T17:02:00Z">
        <w:r w:rsidR="00E87C2E">
          <w:t>.</w:t>
        </w:r>
      </w:ins>
    </w:p>
    <w:p w14:paraId="28F0AFFD" w14:textId="77777777" w:rsidR="00F8031A" w:rsidRPr="00F826D7" w:rsidRDefault="00F8031A" w:rsidP="00A17D99">
      <w:pPr>
        <w:pStyle w:val="ListParagraph"/>
        <w:numPr>
          <w:ilvl w:val="0"/>
          <w:numId w:val="34"/>
        </w:numPr>
      </w:pPr>
      <w:r w:rsidRPr="00F826D7">
        <w:t>Reorganize index on Local server connection:</w:t>
      </w:r>
      <w:r w:rsidR="00513D29">
        <w:t xml:space="preserve"> </w:t>
      </w:r>
      <w:r w:rsidRPr="00F826D7">
        <w:t>CISS</w:t>
      </w:r>
      <w:r w:rsidR="000E5ABE">
        <w:t>_PROD</w:t>
      </w:r>
      <w:r w:rsidRPr="00F826D7">
        <w:t xml:space="preserve"> Tables</w:t>
      </w:r>
      <w:ins w:id="79" w:author="Hula, Kate" w:date="2014-08-11T17:02:00Z">
        <w:r w:rsidR="00E87C2E">
          <w:t>.</w:t>
        </w:r>
      </w:ins>
    </w:p>
    <w:p w14:paraId="349C3D33" w14:textId="77777777" w:rsidR="00E87C2E" w:rsidRDefault="00E87C2E" w:rsidP="00E87C2E"/>
    <w:p w14:paraId="68E4A185" w14:textId="77777777" w:rsidR="00E135F7" w:rsidRDefault="00A219F9" w:rsidP="00E87C2E">
      <w:pPr>
        <w:rPr>
          <w:ins w:id="80" w:author="Hula, Kate" w:date="2014-08-11T17:03:00Z"/>
        </w:rPr>
      </w:pPr>
      <w:r>
        <w:t xml:space="preserve">The </w:t>
      </w:r>
      <w:r w:rsidR="008109A0">
        <w:t xml:space="preserve">SQL </w:t>
      </w:r>
      <w:r>
        <w:t>backups are</w:t>
      </w:r>
      <w:r w:rsidR="00F8031A">
        <w:t xml:space="preserve"> s</w:t>
      </w:r>
      <w:r w:rsidR="00A879AF">
        <w:t>tored on the mapped</w:t>
      </w:r>
      <w:r w:rsidR="008109A0">
        <w:t xml:space="preserve"> H:</w:t>
      </w:r>
      <w:r w:rsidR="00F8031A">
        <w:t xml:space="preserve"> SAN </w:t>
      </w:r>
      <w:r w:rsidR="008109A0">
        <w:t xml:space="preserve">attached </w:t>
      </w:r>
      <w:r w:rsidR="00F8031A">
        <w:t>drive</w:t>
      </w:r>
      <w:r>
        <w:t>.</w:t>
      </w:r>
      <w:r w:rsidR="00F8031A">
        <w:t xml:space="preserve"> </w:t>
      </w:r>
      <w:r w:rsidR="00E135F7">
        <w:t xml:space="preserve">The </w:t>
      </w:r>
      <w:r w:rsidR="00A879AF">
        <w:t>d</w:t>
      </w:r>
      <w:r w:rsidR="00E135F7">
        <w:t>ataba</w:t>
      </w:r>
      <w:r w:rsidR="00424BFA">
        <w:t>se servers have an OS-</w:t>
      </w:r>
      <w:r w:rsidR="008109A0">
        <w:t>level backup</w:t>
      </w:r>
      <w:r w:rsidR="009D54A1">
        <w:t xml:space="preserve"> </w:t>
      </w:r>
      <w:r w:rsidR="00424BFA">
        <w:t xml:space="preserve">that </w:t>
      </w:r>
      <w:r w:rsidR="009D54A1">
        <w:t>ru</w:t>
      </w:r>
      <w:r w:rsidR="00E135F7">
        <w:t>n</w:t>
      </w:r>
      <w:r w:rsidR="00424BFA">
        <w:t>s</w:t>
      </w:r>
      <w:r w:rsidR="00E135F7">
        <w:t xml:space="preserve"> at 5</w:t>
      </w:r>
      <w:r w:rsidR="00497B1C">
        <w:t>:00</w:t>
      </w:r>
      <w:r w:rsidR="00E135F7">
        <w:t xml:space="preserve"> </w:t>
      </w:r>
      <w:r w:rsidR="009D54A1" w:rsidRPr="00053339">
        <w:t>A.M.</w:t>
      </w:r>
      <w:r w:rsidR="00E135F7">
        <w:t xml:space="preserve"> </w:t>
      </w:r>
      <w:r w:rsidR="00E87C2E">
        <w:t>daily</w:t>
      </w:r>
      <w:r w:rsidR="008109A0">
        <w:t>.</w:t>
      </w:r>
      <w:r w:rsidR="00513D29">
        <w:t xml:space="preserve"> </w:t>
      </w:r>
      <w:r w:rsidR="008109A0">
        <w:t>The DOS batch script d</w:t>
      </w:r>
      <w:r w:rsidR="00E135F7">
        <w:t xml:space="preserve">oes </w:t>
      </w:r>
      <w:r>
        <w:t>a c</w:t>
      </w:r>
      <w:r w:rsidR="00E135F7">
        <w:t xml:space="preserve">hecksum of the </w:t>
      </w:r>
      <w:r w:rsidR="008109A0">
        <w:t>last backups, XCOPY of the f</w:t>
      </w:r>
      <w:r>
        <w:t xml:space="preserve">iles to the DR servers, </w:t>
      </w:r>
      <w:r w:rsidR="00424BFA">
        <w:t xml:space="preserve">and </w:t>
      </w:r>
      <w:r>
        <w:t xml:space="preserve">purges any files that are over </w:t>
      </w:r>
      <w:r w:rsidR="009D54A1">
        <w:t>five</w:t>
      </w:r>
      <w:r>
        <w:t xml:space="preserve"> days.</w:t>
      </w:r>
    </w:p>
    <w:p w14:paraId="26155CE9" w14:textId="77777777" w:rsidR="00E87C2E" w:rsidRPr="00E87C2E" w:rsidRDefault="00E87C2E" w:rsidP="00E87C2E"/>
    <w:p w14:paraId="1C9A1836" w14:textId="77777777" w:rsidR="00A219F9" w:rsidRDefault="00A219F9" w:rsidP="00E87C2E">
      <w:r>
        <w:t xml:space="preserve">The Linux </w:t>
      </w:r>
      <w:r w:rsidR="00D7123A">
        <w:t>servers</w:t>
      </w:r>
      <w:r w:rsidR="009D54A1">
        <w:t>,</w:t>
      </w:r>
      <w:r w:rsidR="009B0EE4">
        <w:t xml:space="preserve"> a</w:t>
      </w:r>
      <w:r>
        <w:t>pplication</w:t>
      </w:r>
      <w:r w:rsidR="009D54A1">
        <w:t>,</w:t>
      </w:r>
      <w:r w:rsidR="009B0EE4">
        <w:t xml:space="preserve"> and w</w:t>
      </w:r>
      <w:r>
        <w:t xml:space="preserve">eb servers each have </w:t>
      </w:r>
      <w:r w:rsidR="00E87C2E">
        <w:t xml:space="preserve">the following </w:t>
      </w:r>
      <w:r w:rsidR="00D7123A">
        <w:t>scheduled</w:t>
      </w:r>
      <w:r w:rsidR="00BE7621">
        <w:t xml:space="preserve"> jobs</w:t>
      </w:r>
      <w:r w:rsidR="00F629B2">
        <w:t>:</w:t>
      </w:r>
    </w:p>
    <w:p w14:paraId="5E9F809E" w14:textId="77777777" w:rsidR="00E412F9" w:rsidRDefault="006F4009" w:rsidP="009D54A1">
      <w:pPr>
        <w:rPr>
          <w:ins w:id="81" w:author="Hunt, Tracy" w:date="2014-05-07T15:57:00Z"/>
        </w:rPr>
      </w:pPr>
      <w:r>
        <w:t>(</w:t>
      </w:r>
      <w:r w:rsidR="00705911">
        <w:t xml:space="preserve">i.e., </w:t>
      </w:r>
      <w:r>
        <w:t>Scripts</w:t>
      </w:r>
      <w:r w:rsidR="00BC4FB2">
        <w:t>/</w:t>
      </w:r>
      <w:r w:rsidR="00E412F9">
        <w:t xml:space="preserve">Process still </w:t>
      </w:r>
      <w:r>
        <w:t>pending)</w:t>
      </w:r>
    </w:p>
    <w:p w14:paraId="281625A9" w14:textId="77777777" w:rsidR="004E1DE9" w:rsidRPr="004E1DE9" w:rsidRDefault="004E1DE9" w:rsidP="004E1DE9"/>
    <w:p w14:paraId="74AF8C53" w14:textId="77777777" w:rsidR="004E1DE9" w:rsidRPr="007E75A6" w:rsidRDefault="004E1DE9" w:rsidP="007E75A6">
      <w:pPr>
        <w:pStyle w:val="ListParagraph"/>
        <w:numPr>
          <w:ilvl w:val="0"/>
          <w:numId w:val="35"/>
        </w:numPr>
        <w:rPr>
          <w:color w:val="000000" w:themeColor="text1"/>
        </w:rPr>
      </w:pPr>
      <w:r w:rsidRPr="007E75A6">
        <w:rPr>
          <w:color w:val="000000" w:themeColor="text1"/>
        </w:rPr>
        <w:t>Unattended Server</w:t>
      </w:r>
    </w:p>
    <w:p w14:paraId="0DA73462" w14:textId="77777777" w:rsidR="008C3CCA" w:rsidRPr="007E75A6" w:rsidRDefault="004E588A" w:rsidP="007E75A6">
      <w:pPr>
        <w:pStyle w:val="ListParagraph"/>
        <w:numPr>
          <w:ilvl w:val="1"/>
          <w:numId w:val="36"/>
        </w:numPr>
        <w:rPr>
          <w:color w:val="000000" w:themeColor="text1"/>
        </w:rPr>
      </w:pPr>
      <w:r w:rsidRPr="007E75A6">
        <w:rPr>
          <w:color w:val="000000" w:themeColor="text1"/>
        </w:rPr>
        <w:t>(part of PCMMR but separate from web app</w:t>
      </w:r>
      <w:r w:rsidR="007E75A6" w:rsidRPr="007E75A6">
        <w:rPr>
          <w:color w:val="000000" w:themeColor="text1"/>
        </w:rPr>
        <w:t>lication</w:t>
      </w:r>
      <w:r w:rsidRPr="007E75A6">
        <w:rPr>
          <w:color w:val="000000" w:themeColor="text1"/>
        </w:rPr>
        <w:t xml:space="preserve"> it runs all the background tasks)</w:t>
      </w:r>
      <w:ins w:id="82" w:author="Hula, Kate" w:date="2014-08-11T17:09:00Z">
        <w:r w:rsidR="007E75A6" w:rsidRPr="007E75A6">
          <w:rPr>
            <w:color w:val="000000" w:themeColor="text1"/>
          </w:rPr>
          <w:t xml:space="preserve"> </w:t>
        </w:r>
      </w:ins>
      <w:r w:rsidRPr="007E75A6">
        <w:rPr>
          <w:color w:val="000000" w:themeColor="text1"/>
        </w:rPr>
        <w:t>Runtime Properties</w:t>
      </w:r>
      <w:r w:rsidR="007A5FE7" w:rsidRPr="007E75A6">
        <w:rPr>
          <w:color w:val="000000" w:themeColor="text1"/>
        </w:rPr>
        <w:t>Property files are use</w:t>
      </w:r>
      <w:r w:rsidR="007E75A6" w:rsidRPr="007E75A6">
        <w:rPr>
          <w:color w:val="000000" w:themeColor="text1"/>
        </w:rPr>
        <w:t>d</w:t>
      </w:r>
      <w:r w:rsidR="007A5FE7" w:rsidRPr="007E75A6">
        <w:rPr>
          <w:color w:val="000000" w:themeColor="text1"/>
        </w:rPr>
        <w:t xml:space="preserve"> to accommodate the universal build of the application artifact to be deployed to any environment, to read those variables saved in the properties files.</w:t>
      </w:r>
    </w:p>
    <w:p w14:paraId="62913A30" w14:textId="77777777" w:rsidR="009768E0" w:rsidRDefault="004E588A" w:rsidP="00774B97">
      <w:pPr>
        <w:pStyle w:val="Heading3"/>
      </w:pPr>
      <w:bookmarkStart w:id="83" w:name="_Toc246329387"/>
      <w:bookmarkStart w:id="84" w:name="_Toc254184923"/>
      <w:bookmarkStart w:id="85" w:name="_Toc396141403"/>
      <w:r>
        <w:t>Job</w:t>
      </w:r>
      <w:r w:rsidR="009768E0">
        <w:t xml:space="preserve"> Schedules</w:t>
      </w:r>
      <w:bookmarkEnd w:id="83"/>
      <w:bookmarkEnd w:id="84"/>
      <w:r w:rsidR="00BE7621">
        <w:t xml:space="preserve"> – </w:t>
      </w:r>
      <w:r w:rsidR="00D7123A">
        <w:t>(Reference</w:t>
      </w:r>
      <w:r w:rsidR="00BE7621">
        <w:t xml:space="preserve"> Background </w:t>
      </w:r>
      <w:r w:rsidR="00F629B2">
        <w:t>Processes</w:t>
      </w:r>
      <w:r w:rsidR="00BE7621">
        <w:t>)</w:t>
      </w:r>
      <w:bookmarkEnd w:id="85"/>
    </w:p>
    <w:p w14:paraId="7872322E" w14:textId="77777777" w:rsidR="00555411" w:rsidRDefault="00CA51D1" w:rsidP="00705911">
      <w:r>
        <w:t>No scripts s</w:t>
      </w:r>
      <w:r w:rsidR="00F1240C">
        <w:t>pecific to PCMM</w:t>
      </w:r>
      <w:r>
        <w:t>R at this t</w:t>
      </w:r>
      <w:r w:rsidR="00F1240C">
        <w:t>ime.</w:t>
      </w:r>
    </w:p>
    <w:p w14:paraId="4FFBFA62" w14:textId="77777777" w:rsidR="00BC4FB2" w:rsidRDefault="00BC4FB2" w:rsidP="00F1240C">
      <w:pPr>
        <w:pStyle w:val="BodyText"/>
        <w:ind w:firstLine="576"/>
        <w:rPr>
          <w:u w:val="single"/>
        </w:rPr>
      </w:pPr>
    </w:p>
    <w:p w14:paraId="10C15C31" w14:textId="77777777" w:rsidR="00A92A40" w:rsidRDefault="00A92A40" w:rsidP="00774B97">
      <w:pPr>
        <w:pStyle w:val="Heading2"/>
      </w:pPr>
      <w:bookmarkStart w:id="86" w:name="_Toc246329388"/>
      <w:bookmarkStart w:id="87" w:name="_Toc254184924"/>
      <w:bookmarkStart w:id="88" w:name="_Toc396141404"/>
      <w:r>
        <w:lastRenderedPageBreak/>
        <w:t>Dependent System</w:t>
      </w:r>
      <w:r w:rsidR="00551F84">
        <w:t>s</w:t>
      </w:r>
      <w:bookmarkEnd w:id="86"/>
      <w:bookmarkEnd w:id="87"/>
      <w:bookmarkEnd w:id="88"/>
    </w:p>
    <w:p w14:paraId="64FA8E6D" w14:textId="77777777" w:rsidR="00E412F9" w:rsidRDefault="00E412F9" w:rsidP="009D54A1">
      <w:r>
        <w:t xml:space="preserve">Systems </w:t>
      </w:r>
      <w:r w:rsidR="009D54A1">
        <w:t>on which CISS</w:t>
      </w:r>
      <w:r w:rsidR="00CE512C">
        <w:t>/</w:t>
      </w:r>
      <w:r w:rsidR="00F1240C">
        <w:t>PCMM</w:t>
      </w:r>
      <w:r w:rsidR="00CA51D1">
        <w:t>R</w:t>
      </w:r>
      <w:r>
        <w:t xml:space="preserve"> are </w:t>
      </w:r>
      <w:r w:rsidR="005F6B01">
        <w:t>dependent</w:t>
      </w:r>
      <w:r>
        <w:t>:</w:t>
      </w:r>
    </w:p>
    <w:p w14:paraId="7B36E880" w14:textId="77777777" w:rsidR="005270E4" w:rsidRPr="00705911" w:rsidRDefault="005270E4" w:rsidP="005270E4">
      <w:pPr>
        <w:pStyle w:val="Heading3"/>
        <w:rPr>
          <w:color w:val="000000" w:themeColor="text1"/>
        </w:rPr>
      </w:pPr>
      <w:bookmarkStart w:id="89" w:name="_Toc396141405"/>
      <w:r w:rsidRPr="00705911">
        <w:rPr>
          <w:color w:val="000000" w:themeColor="text1"/>
        </w:rPr>
        <w:t>MVI (HL7v2, HL7v3 configuration)</w:t>
      </w:r>
      <w:bookmarkEnd w:id="89"/>
    </w:p>
    <w:p w14:paraId="04826ED7" w14:textId="77777777" w:rsidR="005270E4" w:rsidRPr="00705911" w:rsidRDefault="005270E4" w:rsidP="005270E4">
      <w:pPr>
        <w:pStyle w:val="BodyTextFirstIndent2"/>
        <w:numPr>
          <w:ilvl w:val="0"/>
          <w:numId w:val="26"/>
        </w:numPr>
        <w:rPr>
          <w:i/>
          <w:color w:val="000000" w:themeColor="text1"/>
        </w:rPr>
      </w:pPr>
      <w:r w:rsidRPr="00705911">
        <w:rPr>
          <w:i/>
          <w:color w:val="000000" w:themeColor="text1"/>
        </w:rPr>
        <w:t>Describe Detailed Configuration here</w:t>
      </w:r>
    </w:p>
    <w:p w14:paraId="1AE2D6CB" w14:textId="77777777" w:rsidR="005270E4" w:rsidRPr="00705911" w:rsidRDefault="005270E4" w:rsidP="005270E4">
      <w:pPr>
        <w:pStyle w:val="Heading3"/>
        <w:rPr>
          <w:color w:val="000000" w:themeColor="text1"/>
        </w:rPr>
      </w:pPr>
      <w:bookmarkStart w:id="90" w:name="_Toc396141406"/>
      <w:r w:rsidRPr="00705911">
        <w:rPr>
          <w:color w:val="000000" w:themeColor="text1"/>
        </w:rPr>
        <w:t>VistA</w:t>
      </w:r>
      <w:bookmarkEnd w:id="90"/>
    </w:p>
    <w:p w14:paraId="0B56F56D" w14:textId="77777777" w:rsidR="005270E4" w:rsidRPr="00705911" w:rsidRDefault="005270E4" w:rsidP="005270E4">
      <w:pPr>
        <w:pStyle w:val="ListParagraph"/>
        <w:numPr>
          <w:ilvl w:val="0"/>
          <w:numId w:val="26"/>
        </w:numPr>
        <w:spacing w:line="240" w:lineRule="auto"/>
        <w:contextualSpacing w:val="0"/>
        <w:rPr>
          <w:color w:val="000000" w:themeColor="text1"/>
        </w:rPr>
      </w:pPr>
      <w:r w:rsidRPr="00705911">
        <w:rPr>
          <w:color w:val="000000" w:themeColor="text1"/>
        </w:rPr>
        <w:t>Patch must be installed before PCMMR can be turned on</w:t>
      </w:r>
      <w:r w:rsidR="0018684F">
        <w:rPr>
          <w:color w:val="000000" w:themeColor="text1"/>
        </w:rPr>
        <w:t>.</w:t>
      </w:r>
    </w:p>
    <w:p w14:paraId="22121B9C" w14:textId="77777777" w:rsidR="005270E4" w:rsidRPr="00705911" w:rsidRDefault="005270E4" w:rsidP="005270E4">
      <w:pPr>
        <w:pStyle w:val="ListParagraph"/>
        <w:numPr>
          <w:ilvl w:val="0"/>
          <w:numId w:val="26"/>
        </w:numPr>
        <w:spacing w:line="240" w:lineRule="auto"/>
        <w:contextualSpacing w:val="0"/>
        <w:rPr>
          <w:color w:val="000000" w:themeColor="text1"/>
        </w:rPr>
      </w:pPr>
      <w:r w:rsidRPr="00705911">
        <w:rPr>
          <w:color w:val="000000" w:themeColor="text1"/>
        </w:rPr>
        <w:t>Proxy user must be setup and established</w:t>
      </w:r>
    </w:p>
    <w:p w14:paraId="2BB9EE50" w14:textId="77777777" w:rsidR="002815FD" w:rsidRPr="0018684F" w:rsidRDefault="002815FD" w:rsidP="002815FD">
      <w:pPr>
        <w:pStyle w:val="Heading3"/>
        <w:rPr>
          <w:color w:val="000000" w:themeColor="text1"/>
        </w:rPr>
      </w:pPr>
      <w:bookmarkStart w:id="91" w:name="_Toc396141407"/>
      <w:r w:rsidRPr="0018684F">
        <w:rPr>
          <w:color w:val="000000" w:themeColor="text1"/>
        </w:rPr>
        <w:t>VistALink</w:t>
      </w:r>
      <w:bookmarkEnd w:id="91"/>
    </w:p>
    <w:p w14:paraId="16F84736" w14:textId="77777777" w:rsidR="002815FD" w:rsidRPr="0018684F" w:rsidRDefault="00E437D8" w:rsidP="002815FD">
      <w:pPr>
        <w:pStyle w:val="BodyTextFirstIndent2"/>
        <w:numPr>
          <w:ilvl w:val="0"/>
          <w:numId w:val="26"/>
        </w:numPr>
        <w:spacing w:after="0"/>
        <w:rPr>
          <w:color w:val="000000" w:themeColor="text1"/>
        </w:rPr>
      </w:pPr>
      <w:r w:rsidRPr="0018684F">
        <w:rPr>
          <w:color w:val="000000" w:themeColor="text1"/>
        </w:rPr>
        <w:t>VistAlink uses 2 library files and a XML file, and fo</w:t>
      </w:r>
      <w:r w:rsidR="00E043EC" w:rsidRPr="0018684F">
        <w:rPr>
          <w:color w:val="000000" w:themeColor="text1"/>
        </w:rPr>
        <w:t>r each VistA connection a deployable directory of files corresponding to each station</w:t>
      </w:r>
      <w:r w:rsidRPr="0018684F">
        <w:rPr>
          <w:color w:val="000000" w:themeColor="text1"/>
        </w:rPr>
        <w:t xml:space="preserve"> </w:t>
      </w:r>
      <w:r w:rsidR="00E043EC" w:rsidRPr="0018684F">
        <w:rPr>
          <w:color w:val="000000" w:themeColor="text1"/>
        </w:rPr>
        <w:t>ID.</w:t>
      </w:r>
    </w:p>
    <w:p w14:paraId="4DD0956B" w14:textId="77777777" w:rsidR="00E043EC" w:rsidRPr="0018684F" w:rsidRDefault="00E043EC" w:rsidP="002815FD">
      <w:pPr>
        <w:pStyle w:val="BodyTextFirstIndent2"/>
        <w:numPr>
          <w:ilvl w:val="0"/>
          <w:numId w:val="26"/>
        </w:numPr>
        <w:spacing w:after="0"/>
        <w:rPr>
          <w:color w:val="000000" w:themeColor="text1"/>
        </w:rPr>
      </w:pPr>
      <w:r w:rsidRPr="0018684F">
        <w:rPr>
          <w:color w:val="000000" w:themeColor="text1"/>
        </w:rPr>
        <w:t>The XML file has detail connection information for each station: IP/DNS, port, access, &amp; verify codes for the VistAlink proxy user.</w:t>
      </w:r>
    </w:p>
    <w:p w14:paraId="5601098E" w14:textId="77777777" w:rsidR="008A454F" w:rsidRDefault="008A454F" w:rsidP="00774B97">
      <w:pPr>
        <w:pStyle w:val="Heading1"/>
      </w:pPr>
      <w:bookmarkStart w:id="92" w:name="_Toc246329389"/>
      <w:bookmarkStart w:id="93" w:name="_Ref254165866"/>
      <w:bookmarkStart w:id="94" w:name="_Toc254184925"/>
      <w:bookmarkStart w:id="95" w:name="_Toc396141408"/>
      <w:r>
        <w:t>Installation Operations</w:t>
      </w:r>
      <w:bookmarkEnd w:id="95"/>
    </w:p>
    <w:p w14:paraId="00D864B5" w14:textId="77777777" w:rsidR="002B33BD" w:rsidRPr="002B33BD" w:rsidRDefault="00BC4FB2" w:rsidP="007E75A6">
      <w:r w:rsidRPr="007E75A6">
        <w:rPr>
          <w:b/>
        </w:rPr>
        <w:t>Note:</w:t>
      </w:r>
      <w:r>
        <w:t xml:space="preserve"> Assumption is</w:t>
      </w:r>
      <w:r w:rsidR="002B33BD">
        <w:t xml:space="preserve"> that this is a new install</w:t>
      </w:r>
      <w:r>
        <w:t xml:space="preserve"> </w:t>
      </w:r>
    </w:p>
    <w:p w14:paraId="089C183F" w14:textId="77777777" w:rsidR="008A454F" w:rsidRDefault="008A454F" w:rsidP="008A454F">
      <w:pPr>
        <w:pStyle w:val="Heading2"/>
      </w:pPr>
      <w:bookmarkStart w:id="96" w:name="_Toc396141409"/>
      <w:r>
        <w:t>Install SQL Server Procedures</w:t>
      </w:r>
      <w:bookmarkEnd w:id="96"/>
    </w:p>
    <w:p w14:paraId="675AEDF8" w14:textId="77777777" w:rsidR="00952A7E" w:rsidRPr="00892B8C" w:rsidRDefault="00892B8C" w:rsidP="00F3555A">
      <w:pPr>
        <w:pStyle w:val="Heading3"/>
        <w:rPr>
          <w:b w:val="0"/>
          <w:i/>
        </w:rPr>
      </w:pPr>
      <w:bookmarkStart w:id="97" w:name="_Toc396141410"/>
      <w:r w:rsidRPr="00892B8C">
        <w:rPr>
          <w:b w:val="0"/>
          <w:i/>
        </w:rPr>
        <w:t>Use Microsoft’s Best practices for SQL Server install.</w:t>
      </w:r>
      <w:bookmarkEnd w:id="97"/>
    </w:p>
    <w:p w14:paraId="26683A92" w14:textId="77777777" w:rsidR="008A454F" w:rsidRDefault="008A454F" w:rsidP="008A454F">
      <w:pPr>
        <w:pStyle w:val="Heading2"/>
      </w:pPr>
      <w:bookmarkStart w:id="98" w:name="_Toc396141411"/>
      <w:r>
        <w:t>Install Weblogic Procedures</w:t>
      </w:r>
      <w:bookmarkEnd w:id="98"/>
    </w:p>
    <w:p w14:paraId="079BAB64" w14:textId="77777777" w:rsidR="008A454F" w:rsidRDefault="008A454F" w:rsidP="008A454F">
      <w:pPr>
        <w:pStyle w:val="Heading3"/>
      </w:pPr>
      <w:bookmarkStart w:id="99" w:name="_Toc396141412"/>
      <w:r>
        <w:t>Install Java JDK Procedures</w:t>
      </w:r>
      <w:bookmarkEnd w:id="99"/>
    </w:p>
    <w:p w14:paraId="7A0ABF37" w14:textId="77777777" w:rsidR="002B33BD" w:rsidRPr="00CA51D1" w:rsidRDefault="00F3555A" w:rsidP="00F3555A">
      <w:pPr>
        <w:pStyle w:val="Heading4"/>
        <w:rPr>
          <w:rFonts w:ascii="Times New Roman" w:hAnsi="Times New Roman"/>
        </w:rPr>
      </w:pPr>
      <w:r w:rsidRPr="00CA51D1">
        <w:rPr>
          <w:rFonts w:ascii="Times New Roman" w:hAnsi="Times New Roman"/>
          <w:b w:val="0"/>
          <w:i w:val="0"/>
        </w:rPr>
        <w:t>Downl</w:t>
      </w:r>
      <w:r w:rsidR="00BC4FB2">
        <w:rPr>
          <w:rFonts w:ascii="Times New Roman" w:hAnsi="Times New Roman"/>
          <w:b w:val="0"/>
          <w:i w:val="0"/>
        </w:rPr>
        <w:t xml:space="preserve">oad the </w:t>
      </w:r>
      <w:r w:rsidR="00E043EC">
        <w:rPr>
          <w:rFonts w:ascii="Times New Roman" w:hAnsi="Times New Roman"/>
          <w:b w:val="0"/>
          <w:i w:val="0"/>
        </w:rPr>
        <w:t xml:space="preserve">VA &amp; project approved SDK </w:t>
      </w:r>
      <w:r w:rsidR="00BC4FB2">
        <w:rPr>
          <w:rFonts w:ascii="Times New Roman" w:hAnsi="Times New Roman"/>
          <w:b w:val="0"/>
          <w:i w:val="0"/>
        </w:rPr>
        <w:t>from another server</w:t>
      </w:r>
      <w:r w:rsidR="00E043EC">
        <w:rPr>
          <w:rFonts w:ascii="Times New Roman" w:hAnsi="Times New Roman"/>
          <w:b w:val="0"/>
          <w:i w:val="0"/>
        </w:rPr>
        <w:t xml:space="preserve"> or directly from the Oracle/Java website</w:t>
      </w:r>
      <w:ins w:id="100" w:author="Hula, Kate" w:date="2014-08-11T17:12:00Z">
        <w:r w:rsidR="007E75A6">
          <w:rPr>
            <w:rFonts w:ascii="Times New Roman" w:hAnsi="Times New Roman"/>
            <w:b w:val="0"/>
            <w:i w:val="0"/>
          </w:rPr>
          <w:t>:</w:t>
        </w:r>
      </w:ins>
      <w:r w:rsidRPr="00CA51D1">
        <w:rPr>
          <w:rFonts w:ascii="Times New Roman" w:hAnsi="Times New Roman"/>
          <w:b w:val="0"/>
          <w:i w:val="0"/>
        </w:rPr>
        <w:t xml:space="preserve"> </w:t>
      </w:r>
      <w:hyperlink r:id="rId25" w:history="1">
        <w:r w:rsidRPr="007E75A6">
          <w:rPr>
            <w:rStyle w:val="Hyperlink"/>
            <w:rFonts w:ascii="Times New Roman" w:hAnsi="Times New Roman"/>
            <w:b w:val="0"/>
            <w:i w:val="0"/>
            <w:color w:val="000000" w:themeColor="text1"/>
          </w:rPr>
          <w:t>http://www.oracle.com/technetwork/java/javase/downloads/index.html</w:t>
        </w:r>
      </w:hyperlink>
      <w:r w:rsidRPr="007E75A6">
        <w:rPr>
          <w:rFonts w:ascii="Times New Roman" w:hAnsi="Times New Roman"/>
          <w:b w:val="0"/>
          <w:i w:val="0"/>
          <w:color w:val="000000" w:themeColor="text1"/>
        </w:rPr>
        <w:t xml:space="preserve"> </w:t>
      </w:r>
    </w:p>
    <w:p w14:paraId="0956A169" w14:textId="77777777" w:rsidR="00F3555A" w:rsidRPr="00705911" w:rsidRDefault="00CA51D1" w:rsidP="002B33BD">
      <w:pPr>
        <w:pStyle w:val="Heading5"/>
        <w:rPr>
          <w:rFonts w:ascii="Times New Roman" w:hAnsi="Times New Roman"/>
          <w:color w:val="000000" w:themeColor="text1"/>
        </w:rPr>
      </w:pPr>
      <w:r w:rsidRPr="00705911">
        <w:rPr>
          <w:rFonts w:ascii="Times New Roman" w:hAnsi="Times New Roman"/>
          <w:color w:val="000000" w:themeColor="text1"/>
        </w:rPr>
        <w:t>Select the “Previous Releases”</w:t>
      </w:r>
      <w:r w:rsidR="002B33BD" w:rsidRPr="00705911">
        <w:rPr>
          <w:rFonts w:ascii="Times New Roman" w:hAnsi="Times New Roman"/>
          <w:color w:val="000000" w:themeColor="text1"/>
        </w:rPr>
        <w:t xml:space="preserve"> </w:t>
      </w:r>
      <w:r w:rsidR="00F3555A" w:rsidRPr="00705911">
        <w:rPr>
          <w:rFonts w:ascii="Times New Roman" w:hAnsi="Times New Roman"/>
          <w:color w:val="000000" w:themeColor="text1"/>
        </w:rPr>
        <w:t xml:space="preserve">link and select from the Correct </w:t>
      </w:r>
      <w:r w:rsidR="002B33BD" w:rsidRPr="00705911">
        <w:rPr>
          <w:rFonts w:ascii="Times New Roman" w:hAnsi="Times New Roman"/>
          <w:color w:val="000000" w:themeColor="text1"/>
        </w:rPr>
        <w:t xml:space="preserve">OS and </w:t>
      </w:r>
      <w:r w:rsidR="00503735" w:rsidRPr="00705911">
        <w:rPr>
          <w:rFonts w:ascii="Times New Roman" w:hAnsi="Times New Roman"/>
          <w:color w:val="000000" w:themeColor="text1"/>
        </w:rPr>
        <w:t xml:space="preserve">OS </w:t>
      </w:r>
      <w:r w:rsidR="002B33BD" w:rsidRPr="00705911">
        <w:rPr>
          <w:rFonts w:ascii="Times New Roman" w:hAnsi="Times New Roman"/>
          <w:color w:val="000000" w:themeColor="text1"/>
        </w:rPr>
        <w:t xml:space="preserve">Bit </w:t>
      </w:r>
      <w:r w:rsidR="00F3555A" w:rsidRPr="00705911">
        <w:rPr>
          <w:rFonts w:ascii="Times New Roman" w:hAnsi="Times New Roman"/>
          <w:color w:val="000000" w:themeColor="text1"/>
        </w:rPr>
        <w:t>Version. Download the .bin</w:t>
      </w:r>
      <w:r w:rsidRPr="00705911">
        <w:rPr>
          <w:rFonts w:ascii="Times New Roman" w:hAnsi="Times New Roman"/>
          <w:color w:val="000000" w:themeColor="text1"/>
        </w:rPr>
        <w:t>,</w:t>
      </w:r>
      <w:r w:rsidR="00F3555A" w:rsidRPr="00705911">
        <w:rPr>
          <w:rFonts w:ascii="Times New Roman" w:hAnsi="Times New Roman"/>
          <w:color w:val="000000" w:themeColor="text1"/>
        </w:rPr>
        <w:t xml:space="preserve"> not the RP</w:t>
      </w:r>
      <w:r w:rsidR="002B33BD" w:rsidRPr="00705911">
        <w:rPr>
          <w:rFonts w:ascii="Times New Roman" w:hAnsi="Times New Roman"/>
          <w:color w:val="000000" w:themeColor="text1"/>
        </w:rPr>
        <w:t>M file</w:t>
      </w:r>
      <w:r w:rsidR="00F3555A" w:rsidRPr="00705911">
        <w:rPr>
          <w:rFonts w:ascii="Times New Roman" w:hAnsi="Times New Roman"/>
          <w:color w:val="000000" w:themeColor="text1"/>
        </w:rPr>
        <w:t>.</w:t>
      </w:r>
      <w:r w:rsidR="002B33BD" w:rsidRPr="00705911">
        <w:rPr>
          <w:rFonts w:ascii="Times New Roman" w:hAnsi="Times New Roman"/>
          <w:color w:val="000000" w:themeColor="text1"/>
        </w:rPr>
        <w:t xml:space="preserve"> Example Below is </w:t>
      </w:r>
      <w:r w:rsidR="002B33BD" w:rsidRPr="00705911">
        <w:rPr>
          <w:rFonts w:ascii="Times New Roman" w:hAnsi="Times New Roman"/>
          <w:b/>
          <w:color w:val="000000" w:themeColor="text1"/>
        </w:rPr>
        <w:t>Linux Java 1.6 Build 31 x64</w:t>
      </w:r>
    </w:p>
    <w:p w14:paraId="5B7AF982" w14:textId="77777777" w:rsidR="005E5AED" w:rsidRPr="00CA51D1" w:rsidRDefault="005E5AED" w:rsidP="005E5AED">
      <w:pPr>
        <w:pStyle w:val="Heading5"/>
        <w:rPr>
          <w:rFonts w:ascii="Times New Roman" w:hAnsi="Times New Roman"/>
        </w:rPr>
      </w:pPr>
      <w:r w:rsidRPr="00705911">
        <w:rPr>
          <w:rFonts w:ascii="Times New Roman" w:hAnsi="Times New Roman"/>
          <w:color w:val="000000" w:themeColor="text1"/>
        </w:rPr>
        <w:t xml:space="preserve">Either upload the file from your local download or copy </w:t>
      </w:r>
      <w:r w:rsidR="00CA51D1" w:rsidRPr="00705911">
        <w:rPr>
          <w:rFonts w:ascii="Times New Roman" w:hAnsi="Times New Roman"/>
          <w:color w:val="000000" w:themeColor="text1"/>
        </w:rPr>
        <w:t>the download link</w:t>
      </w:r>
      <w:r w:rsidRPr="00705911">
        <w:rPr>
          <w:rFonts w:ascii="Times New Roman" w:hAnsi="Times New Roman"/>
          <w:color w:val="000000" w:themeColor="text1"/>
        </w:rPr>
        <w:t xml:space="preserve">, do a wget or curl command on the Linux </w:t>
      </w:r>
      <w:r w:rsidR="00CA51D1" w:rsidRPr="00705911">
        <w:rPr>
          <w:rFonts w:ascii="Times New Roman" w:hAnsi="Times New Roman"/>
          <w:color w:val="000000" w:themeColor="text1"/>
        </w:rPr>
        <w:t>server,</w:t>
      </w:r>
      <w:r w:rsidRPr="00705911">
        <w:rPr>
          <w:rFonts w:ascii="Times New Roman" w:hAnsi="Times New Roman"/>
          <w:color w:val="000000" w:themeColor="text1"/>
        </w:rPr>
        <w:t xml:space="preserve"> </w:t>
      </w:r>
      <w:r w:rsidR="00CA51D1" w:rsidRPr="00705911">
        <w:rPr>
          <w:rFonts w:ascii="Times New Roman" w:hAnsi="Times New Roman"/>
          <w:color w:val="000000" w:themeColor="text1"/>
        </w:rPr>
        <w:t xml:space="preserve">and </w:t>
      </w:r>
      <w:r w:rsidRPr="00705911">
        <w:rPr>
          <w:rFonts w:ascii="Times New Roman" w:hAnsi="Times New Roman"/>
          <w:color w:val="000000" w:themeColor="text1"/>
        </w:rPr>
        <w:t>place the file in the /usr/java directory</w:t>
      </w:r>
      <w:r w:rsidRPr="00CA51D1">
        <w:rPr>
          <w:rFonts w:ascii="Times New Roman" w:hAnsi="Times New Roman"/>
        </w:rPr>
        <w:t>.</w:t>
      </w:r>
    </w:p>
    <w:p w14:paraId="17C2CB31" w14:textId="77777777" w:rsidR="002B33BD" w:rsidRPr="00CA51D1" w:rsidRDefault="006F4009" w:rsidP="002B33BD">
      <w:pPr>
        <w:ind w:left="1008"/>
      </w:pPr>
      <w:r w:rsidRPr="00CA51D1">
        <w:t xml:space="preserve">Curl </w:t>
      </w:r>
      <w:r w:rsidR="005E5AED" w:rsidRPr="00CA51D1">
        <w:t xml:space="preserve">Example: </w:t>
      </w:r>
      <w:r w:rsidR="00503735">
        <w:t xml:space="preserve"> ( as root )</w:t>
      </w:r>
    </w:p>
    <w:p w14:paraId="26F9DDE9" w14:textId="77777777" w:rsidR="005E5AED" w:rsidRPr="002B33BD" w:rsidRDefault="005E5AED" w:rsidP="002B33BD">
      <w:pPr>
        <w:ind w:left="1008"/>
        <w:rPr>
          <w:rFonts w:ascii="Courier New" w:hAnsi="Courier New" w:cs="Courier New"/>
          <w:sz w:val="18"/>
          <w:szCs w:val="18"/>
        </w:rPr>
      </w:pPr>
      <w:r w:rsidRPr="002B33BD">
        <w:rPr>
          <w:rFonts w:ascii="Courier New" w:hAnsi="Courier New" w:cs="Courier New"/>
          <w:sz w:val="18"/>
          <w:szCs w:val="18"/>
        </w:rPr>
        <w:t xml:space="preserve">curl -o </w:t>
      </w:r>
      <w:r w:rsidR="003612CC" w:rsidRPr="00705911">
        <w:rPr>
          <w:rFonts w:ascii="Courier New" w:hAnsi="Courier New" w:cs="Courier New"/>
          <w:color w:val="000000" w:themeColor="text1"/>
          <w:sz w:val="18"/>
          <w:szCs w:val="18"/>
        </w:rPr>
        <w:t>/usr/java/jdk-7u60-linux-x64.bin</w:t>
      </w:r>
      <w:r w:rsidRPr="002B33BD">
        <w:rPr>
          <w:rFonts w:ascii="Courier New" w:hAnsi="Courier New" w:cs="Courier New"/>
          <w:sz w:val="18"/>
          <w:szCs w:val="18"/>
        </w:rPr>
        <w:t xml:space="preserve"> </w:t>
      </w:r>
      <w:ins w:id="101" w:author="Morrison, Noel (HP)" w:date="2014-07-03T15:59:00Z">
        <w:r w:rsidR="000638D0">
          <w:rPr>
            <w:rFonts w:ascii="Courier New" w:hAnsi="Courier New" w:cs="Courier New"/>
            <w:sz w:val="18"/>
            <w:szCs w:val="18"/>
          </w:rPr>
          <w:t>'</w:t>
        </w:r>
      </w:ins>
      <w:r w:rsidRPr="002B33BD">
        <w:rPr>
          <w:rFonts w:ascii="Courier New" w:hAnsi="Courier New" w:cs="Courier New"/>
          <w:sz w:val="18"/>
          <w:szCs w:val="18"/>
        </w:rPr>
        <w:t>http://blah.com?download=blah</w:t>
      </w:r>
      <w:ins w:id="102" w:author="Morrison, Noel (HP)" w:date="2014-07-03T15:59:00Z">
        <w:r w:rsidR="000638D0">
          <w:rPr>
            <w:rFonts w:ascii="Courier New" w:hAnsi="Courier New" w:cs="Courier New"/>
            <w:sz w:val="18"/>
            <w:szCs w:val="18"/>
          </w:rPr>
          <w:t>'</w:t>
        </w:r>
      </w:ins>
    </w:p>
    <w:p w14:paraId="5AC2F595" w14:textId="77777777" w:rsidR="00F52BEE" w:rsidRPr="00705911" w:rsidRDefault="005E5AED" w:rsidP="002B33BD">
      <w:pPr>
        <w:pStyle w:val="Heading5"/>
        <w:rPr>
          <w:rFonts w:ascii="Times New Roman" w:hAnsi="Times New Roman"/>
          <w:color w:val="000000" w:themeColor="text1"/>
        </w:rPr>
      </w:pPr>
      <w:r w:rsidRPr="00705911">
        <w:rPr>
          <w:rFonts w:ascii="Times New Roman" w:hAnsi="Times New Roman"/>
          <w:color w:val="000000" w:themeColor="text1"/>
        </w:rPr>
        <w:lastRenderedPageBreak/>
        <w:t xml:space="preserve">Change </w:t>
      </w:r>
      <w:r w:rsidR="00F52BEE" w:rsidRPr="00705911">
        <w:rPr>
          <w:rFonts w:ascii="Times New Roman" w:hAnsi="Times New Roman"/>
          <w:color w:val="000000" w:themeColor="text1"/>
        </w:rPr>
        <w:t>permissions</w:t>
      </w:r>
    </w:p>
    <w:p w14:paraId="045428FA" w14:textId="77777777" w:rsidR="002B33BD" w:rsidRPr="00705911" w:rsidRDefault="005E5AED" w:rsidP="00F52BEE">
      <w:pPr>
        <w:pStyle w:val="Heading5"/>
        <w:numPr>
          <w:ilvl w:val="0"/>
          <w:numId w:val="0"/>
        </w:numPr>
        <w:ind w:left="1008"/>
        <w:rPr>
          <w:color w:val="000000" w:themeColor="text1"/>
        </w:rPr>
      </w:pPr>
      <w:r w:rsidRPr="00705911">
        <w:rPr>
          <w:rFonts w:ascii="Courier New" w:hAnsi="Courier New" w:cs="Courier New"/>
          <w:color w:val="000000" w:themeColor="text1"/>
          <w:sz w:val="18"/>
          <w:szCs w:val="18"/>
        </w:rPr>
        <w:t>chmod 555 /usr/java/jdk-</w:t>
      </w:r>
      <w:r w:rsidR="000638D0" w:rsidRPr="00705911">
        <w:rPr>
          <w:rFonts w:ascii="Courier New" w:hAnsi="Courier New" w:cs="Courier New"/>
          <w:color w:val="000000" w:themeColor="text1"/>
          <w:sz w:val="18"/>
          <w:szCs w:val="18"/>
        </w:rPr>
        <w:t>7u60</w:t>
      </w:r>
      <w:r w:rsidRPr="00705911">
        <w:rPr>
          <w:rFonts w:ascii="Courier New" w:hAnsi="Courier New" w:cs="Courier New"/>
          <w:color w:val="000000" w:themeColor="text1"/>
          <w:sz w:val="18"/>
          <w:szCs w:val="18"/>
        </w:rPr>
        <w:t>-linux-x64.bin;</w:t>
      </w:r>
      <w:r w:rsidRPr="00705911">
        <w:rPr>
          <w:color w:val="000000" w:themeColor="text1"/>
          <w:sz w:val="18"/>
          <w:szCs w:val="18"/>
        </w:rPr>
        <w:t xml:space="preserve"> </w:t>
      </w:r>
    </w:p>
    <w:p w14:paraId="2BB4BC1D" w14:textId="77777777" w:rsidR="00F52BEE" w:rsidRPr="00705911" w:rsidRDefault="005E5AED" w:rsidP="002B33BD">
      <w:pPr>
        <w:pStyle w:val="Heading5"/>
        <w:rPr>
          <w:rFonts w:ascii="Times New Roman" w:hAnsi="Times New Roman"/>
          <w:color w:val="000000" w:themeColor="text1"/>
        </w:rPr>
      </w:pPr>
      <w:r w:rsidRPr="00705911">
        <w:rPr>
          <w:rFonts w:ascii="Times New Roman" w:hAnsi="Times New Roman"/>
          <w:color w:val="000000" w:themeColor="text1"/>
        </w:rPr>
        <w:t xml:space="preserve">Change </w:t>
      </w:r>
      <w:r w:rsidR="00F52BEE" w:rsidRPr="00705911">
        <w:rPr>
          <w:rFonts w:ascii="Times New Roman" w:hAnsi="Times New Roman"/>
          <w:color w:val="000000" w:themeColor="text1"/>
        </w:rPr>
        <w:t xml:space="preserve">to java </w:t>
      </w:r>
      <w:r w:rsidRPr="00705911">
        <w:rPr>
          <w:rFonts w:ascii="Times New Roman" w:hAnsi="Times New Roman"/>
          <w:color w:val="000000" w:themeColor="text1"/>
        </w:rPr>
        <w:t xml:space="preserve">directory:    </w:t>
      </w:r>
    </w:p>
    <w:p w14:paraId="4FA16E57" w14:textId="77777777" w:rsidR="005E5AED" w:rsidRPr="00705911" w:rsidRDefault="005E5AED" w:rsidP="00F52BEE">
      <w:pPr>
        <w:pStyle w:val="Heading5"/>
        <w:numPr>
          <w:ilvl w:val="0"/>
          <w:numId w:val="0"/>
        </w:numPr>
        <w:ind w:left="1008"/>
        <w:rPr>
          <w:color w:val="000000" w:themeColor="text1"/>
        </w:rPr>
      </w:pPr>
      <w:r w:rsidRPr="00705911">
        <w:rPr>
          <w:color w:val="000000" w:themeColor="text1"/>
          <w:sz w:val="18"/>
          <w:szCs w:val="18"/>
        </w:rPr>
        <w:t>cd /usr/java/;</w:t>
      </w:r>
    </w:p>
    <w:p w14:paraId="7F12D638" w14:textId="77777777" w:rsidR="00F52BEE" w:rsidRPr="00705911" w:rsidRDefault="005E5AED" w:rsidP="005E5AED">
      <w:pPr>
        <w:pStyle w:val="Heading5"/>
        <w:rPr>
          <w:rFonts w:ascii="Times New Roman" w:hAnsi="Times New Roman"/>
          <w:color w:val="000000" w:themeColor="text1"/>
        </w:rPr>
      </w:pPr>
      <w:r w:rsidRPr="00705911">
        <w:rPr>
          <w:rFonts w:ascii="Times New Roman" w:hAnsi="Times New Roman"/>
          <w:color w:val="000000" w:themeColor="text1"/>
        </w:rPr>
        <w:t xml:space="preserve">Execute </w:t>
      </w:r>
      <w:r w:rsidR="001463B4" w:rsidRPr="00705911">
        <w:rPr>
          <w:rFonts w:ascii="Times New Roman" w:hAnsi="Times New Roman"/>
          <w:color w:val="000000" w:themeColor="text1"/>
        </w:rPr>
        <w:t>binary</w:t>
      </w:r>
      <w:r w:rsidRPr="00705911">
        <w:rPr>
          <w:rFonts w:ascii="Times New Roman" w:hAnsi="Times New Roman"/>
          <w:color w:val="000000" w:themeColor="text1"/>
        </w:rPr>
        <w:t xml:space="preserve">:    </w:t>
      </w:r>
    </w:p>
    <w:p w14:paraId="10B121A6" w14:textId="77777777" w:rsidR="005E5AED" w:rsidRPr="00705911" w:rsidRDefault="005E5AED" w:rsidP="00F52BEE">
      <w:pPr>
        <w:pStyle w:val="Heading5"/>
        <w:numPr>
          <w:ilvl w:val="0"/>
          <w:numId w:val="0"/>
        </w:numPr>
        <w:ind w:left="1008"/>
        <w:rPr>
          <w:color w:val="000000" w:themeColor="text1"/>
        </w:rPr>
      </w:pPr>
      <w:r w:rsidRPr="00705911">
        <w:rPr>
          <w:rFonts w:ascii="Courier New" w:hAnsi="Courier New" w:cs="Courier New"/>
          <w:color w:val="000000" w:themeColor="text1"/>
          <w:sz w:val="18"/>
          <w:szCs w:val="18"/>
        </w:rPr>
        <w:t>./jdk-</w:t>
      </w:r>
      <w:r w:rsidR="000638D0" w:rsidRPr="00705911">
        <w:rPr>
          <w:rFonts w:ascii="Courier New" w:hAnsi="Courier New" w:cs="Courier New"/>
          <w:color w:val="000000" w:themeColor="text1"/>
          <w:sz w:val="18"/>
          <w:szCs w:val="18"/>
        </w:rPr>
        <w:t>7u60</w:t>
      </w:r>
      <w:r w:rsidRPr="00705911">
        <w:rPr>
          <w:rFonts w:ascii="Courier New" w:hAnsi="Courier New" w:cs="Courier New"/>
          <w:color w:val="000000" w:themeColor="text1"/>
          <w:sz w:val="18"/>
          <w:szCs w:val="18"/>
        </w:rPr>
        <w:t>-linux-x64.bin;</w:t>
      </w:r>
    </w:p>
    <w:p w14:paraId="7664A828" w14:textId="77777777" w:rsidR="00F52BEE" w:rsidRPr="00705911" w:rsidRDefault="005E5AED" w:rsidP="005E5AED">
      <w:pPr>
        <w:pStyle w:val="Heading5"/>
        <w:rPr>
          <w:rFonts w:ascii="Times New Roman" w:hAnsi="Times New Roman"/>
          <w:color w:val="000000" w:themeColor="text1"/>
        </w:rPr>
      </w:pPr>
      <w:r w:rsidRPr="00705911">
        <w:rPr>
          <w:rFonts w:ascii="Times New Roman" w:hAnsi="Times New Roman"/>
          <w:color w:val="000000" w:themeColor="text1"/>
        </w:rPr>
        <w:t xml:space="preserve">Fix the Symbolic/Soft </w:t>
      </w:r>
      <w:r w:rsidR="00A636DB" w:rsidRPr="00705911">
        <w:rPr>
          <w:rFonts w:ascii="Times New Roman" w:hAnsi="Times New Roman"/>
          <w:color w:val="000000" w:themeColor="text1"/>
        </w:rPr>
        <w:t>links:</w:t>
      </w:r>
      <w:r w:rsidRPr="00705911">
        <w:rPr>
          <w:rFonts w:ascii="Times New Roman" w:hAnsi="Times New Roman"/>
          <w:color w:val="000000" w:themeColor="text1"/>
        </w:rPr>
        <w:t xml:space="preserve"> </w:t>
      </w:r>
      <w:r w:rsidR="00A636DB" w:rsidRPr="00705911">
        <w:rPr>
          <w:rFonts w:ascii="Times New Roman" w:hAnsi="Times New Roman"/>
          <w:color w:val="000000" w:themeColor="text1"/>
        </w:rPr>
        <w:t xml:space="preserve"> </w:t>
      </w:r>
    </w:p>
    <w:p w14:paraId="0E93F1FB" w14:textId="77777777" w:rsidR="00A636DB" w:rsidRPr="00705911" w:rsidRDefault="005E5AED" w:rsidP="00F52BEE">
      <w:pPr>
        <w:pStyle w:val="Heading5"/>
        <w:numPr>
          <w:ilvl w:val="0"/>
          <w:numId w:val="0"/>
        </w:numPr>
        <w:ind w:left="1008"/>
        <w:rPr>
          <w:color w:val="000000" w:themeColor="text1"/>
        </w:rPr>
      </w:pPr>
      <w:r w:rsidRPr="00705911">
        <w:rPr>
          <w:rFonts w:ascii="Courier New" w:hAnsi="Courier New" w:cs="Courier New"/>
          <w:color w:val="000000" w:themeColor="text1"/>
          <w:sz w:val="18"/>
          <w:szCs w:val="18"/>
        </w:rPr>
        <w:t xml:space="preserve">rm –rf default latest; </w:t>
      </w:r>
    </w:p>
    <w:p w14:paraId="5CB6EFF1" w14:textId="77777777" w:rsidR="005E5AED" w:rsidRPr="00705911" w:rsidRDefault="005E5AED" w:rsidP="00A636DB">
      <w:pPr>
        <w:pStyle w:val="Heading5"/>
        <w:numPr>
          <w:ilvl w:val="0"/>
          <w:numId w:val="0"/>
        </w:numPr>
        <w:ind w:left="1008"/>
        <w:rPr>
          <w:color w:val="000000" w:themeColor="text1"/>
        </w:rPr>
      </w:pPr>
      <w:r w:rsidRPr="00705911">
        <w:rPr>
          <w:rFonts w:ascii="Courier New" w:hAnsi="Courier New" w:cs="Courier New"/>
          <w:color w:val="000000" w:themeColor="text1"/>
          <w:sz w:val="18"/>
          <w:szCs w:val="18"/>
        </w:rPr>
        <w:t xml:space="preserve">ln –s /usr/java/latest default; ln –s </w:t>
      </w:r>
      <w:r w:rsidR="003612CC" w:rsidRPr="003612CC">
        <w:rPr>
          <w:rFonts w:ascii="Courier New" w:hAnsi="Courier New" w:cs="Courier New"/>
          <w:color w:val="000000" w:themeColor="text1"/>
          <w:sz w:val="18"/>
          <w:szCs w:val="18"/>
        </w:rPr>
        <w:t>/u01/java/jdk1.7.0_60</w:t>
      </w:r>
      <w:ins w:id="103" w:author="Morrison, Noel (HP)" w:date="2014-07-03T16:00:00Z">
        <w:r w:rsidR="000638D0" w:rsidRPr="00705911">
          <w:rPr>
            <w:rFonts w:ascii="Courier New" w:hAnsi="Courier New" w:cs="Courier New"/>
            <w:color w:val="000000" w:themeColor="text1"/>
            <w:sz w:val="18"/>
            <w:szCs w:val="18"/>
          </w:rPr>
          <w:t xml:space="preserve"> </w:t>
        </w:r>
      </w:ins>
      <w:r w:rsidRPr="00705911">
        <w:rPr>
          <w:rFonts w:ascii="Courier New" w:hAnsi="Courier New" w:cs="Courier New"/>
          <w:color w:val="000000" w:themeColor="text1"/>
          <w:sz w:val="18"/>
          <w:szCs w:val="18"/>
        </w:rPr>
        <w:t>latest;</w:t>
      </w:r>
    </w:p>
    <w:p w14:paraId="711FCE82" w14:textId="77777777" w:rsidR="00F3555A" w:rsidRPr="00F3555A" w:rsidRDefault="00F3555A" w:rsidP="005E5AED">
      <w:pPr>
        <w:ind w:left="1008"/>
      </w:pPr>
    </w:p>
    <w:p w14:paraId="6C4248E2" w14:textId="77777777" w:rsidR="00E76150" w:rsidRDefault="008A454F" w:rsidP="006F4009">
      <w:pPr>
        <w:pStyle w:val="Heading3"/>
      </w:pPr>
      <w:bookmarkStart w:id="104" w:name="_Toc396141413"/>
      <w:r>
        <w:t xml:space="preserve">Install Weblogic </w:t>
      </w:r>
      <w:r w:rsidR="001463B4">
        <w:t xml:space="preserve">Portal </w:t>
      </w:r>
      <w:r>
        <w:t>software Procedures</w:t>
      </w:r>
      <w:bookmarkEnd w:id="104"/>
    </w:p>
    <w:p w14:paraId="45F30973" w14:textId="77777777" w:rsidR="00892B8C" w:rsidRDefault="004E1BDF" w:rsidP="00892B8C">
      <w:pPr>
        <w:pStyle w:val="Heading4"/>
        <w:spacing w:line="0" w:lineRule="atLeast"/>
      </w:pPr>
      <w:r>
        <w:t>Run installer</w:t>
      </w:r>
      <w:r w:rsidR="00D14567">
        <w:t xml:space="preserve"> as root</w:t>
      </w:r>
      <w:r>
        <w:t>:</w:t>
      </w:r>
      <w:r w:rsidR="00271069">
        <w:t xml:space="preserve">  </w:t>
      </w:r>
    </w:p>
    <w:p w14:paraId="17BE6AA7" w14:textId="77777777" w:rsidR="004E1BDF" w:rsidRDefault="00892B8C" w:rsidP="00892B8C">
      <w:pPr>
        <w:pStyle w:val="Heading4"/>
        <w:numPr>
          <w:ilvl w:val="0"/>
          <w:numId w:val="0"/>
        </w:numPr>
        <w:spacing w:line="0" w:lineRule="atLeast"/>
        <w:ind w:left="864"/>
        <w:rPr>
          <w:b w:val="0"/>
          <w:i w:val="0"/>
          <w:sz w:val="20"/>
          <w:szCs w:val="20"/>
        </w:rPr>
      </w:pPr>
      <w:r>
        <w:rPr>
          <w:b w:val="0"/>
          <w:i w:val="0"/>
          <w:sz w:val="20"/>
          <w:szCs w:val="20"/>
        </w:rPr>
        <w:t xml:space="preserve">NOTE:     Yellow highlighted text </w:t>
      </w:r>
      <w:r w:rsidR="00271069" w:rsidRPr="00892B8C">
        <w:rPr>
          <w:b w:val="0"/>
          <w:i w:val="0"/>
          <w:sz w:val="20"/>
          <w:szCs w:val="20"/>
        </w:rPr>
        <w:t>=</w:t>
      </w:r>
      <w:r>
        <w:rPr>
          <w:b w:val="0"/>
          <w:i w:val="0"/>
          <w:sz w:val="20"/>
          <w:szCs w:val="20"/>
        </w:rPr>
        <w:t xml:space="preserve"> Text </w:t>
      </w:r>
      <w:r w:rsidR="00271069" w:rsidRPr="00892B8C">
        <w:rPr>
          <w:b w:val="0"/>
          <w:i w:val="0"/>
          <w:sz w:val="20"/>
          <w:szCs w:val="20"/>
        </w:rPr>
        <w:t>to type</w:t>
      </w:r>
      <w:r>
        <w:rPr>
          <w:b w:val="0"/>
          <w:i w:val="0"/>
          <w:sz w:val="20"/>
          <w:szCs w:val="20"/>
        </w:rPr>
        <w:t>, [ENTER] = Press the Enter/Return Key</w:t>
      </w:r>
    </w:p>
    <w:p w14:paraId="7F0E5564" w14:textId="77777777" w:rsidR="00892B8C" w:rsidRPr="00892B8C" w:rsidRDefault="00892B8C" w:rsidP="00892B8C">
      <w:pPr>
        <w:rPr>
          <w:rFonts w:asciiTheme="majorHAnsi" w:hAnsiTheme="majorHAnsi"/>
          <w:sz w:val="20"/>
          <w:szCs w:val="20"/>
        </w:rPr>
      </w:pPr>
      <w:r>
        <w:t xml:space="preserve">                              </w:t>
      </w:r>
      <w:r w:rsidRPr="00892B8C">
        <w:rPr>
          <w:rFonts w:asciiTheme="majorHAnsi" w:hAnsiTheme="majorHAnsi"/>
          <w:sz w:val="20"/>
          <w:szCs w:val="20"/>
        </w:rPr>
        <w:t>Aqua</w:t>
      </w:r>
      <w:r>
        <w:rPr>
          <w:rFonts w:asciiTheme="majorHAnsi" w:hAnsiTheme="majorHAnsi"/>
          <w:sz w:val="20"/>
          <w:szCs w:val="20"/>
        </w:rPr>
        <w:t xml:space="preserve"> highlighted text = Visual assisted break in the Text Based UI/Readability</w:t>
      </w:r>
    </w:p>
    <w:p w14:paraId="63EEDD87" w14:textId="77777777" w:rsidR="004E1BDF" w:rsidRDefault="004E1BDF" w:rsidP="00892B8C">
      <w:pPr>
        <w:pStyle w:val="Heading5"/>
        <w:numPr>
          <w:ilvl w:val="0"/>
          <w:numId w:val="0"/>
        </w:numPr>
        <w:spacing w:line="0" w:lineRule="atLeast"/>
        <w:ind w:left="1008"/>
        <w:rPr>
          <w:rFonts w:ascii="Courier New" w:hAnsi="Courier New" w:cs="Courier New"/>
          <w:sz w:val="18"/>
          <w:szCs w:val="18"/>
        </w:rPr>
      </w:pPr>
      <w:r w:rsidRPr="00271069">
        <w:rPr>
          <w:rFonts w:ascii="Courier New" w:hAnsi="Courier New" w:cs="Courier New"/>
          <w:sz w:val="18"/>
          <w:szCs w:val="18"/>
          <w:highlight w:val="yellow"/>
        </w:rPr>
        <w:t>java –d64 –jar portal103_generic.jar.zip;</w:t>
      </w:r>
    </w:p>
    <w:p w14:paraId="5DB57C27"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Unable to instantiate GUI, defaulting to console mode.</w:t>
      </w:r>
    </w:p>
    <w:p w14:paraId="1668C487"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Extracting 0%........................................................................................100%</w:t>
      </w:r>
    </w:p>
    <w:p w14:paraId="4C483926"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highlight w:val="cyan"/>
        </w:rPr>
        <w:t xml:space="preserve">&lt;-------------- Oracle Installer - Oracle WebLogic Portal </w:t>
      </w:r>
      <w:ins w:id="105" w:author="Morrison, Noel (HP)" w:date="2014-06-04T08:57:00Z">
        <w:r w:rsidR="00503735">
          <w:rPr>
            <w:rFonts w:ascii="Courier New" w:hAnsi="Courier New" w:cs="Courier New"/>
            <w:sz w:val="16"/>
            <w:szCs w:val="16"/>
            <w:highlight w:val="cyan"/>
          </w:rPr>
          <w:t>10.3.6</w:t>
        </w:r>
      </w:ins>
      <w:r w:rsidRPr="004E1BDF">
        <w:rPr>
          <w:rFonts w:ascii="Courier New" w:hAnsi="Courier New" w:cs="Courier New"/>
          <w:sz w:val="16"/>
          <w:szCs w:val="16"/>
          <w:highlight w:val="cyan"/>
        </w:rPr>
        <w:t xml:space="preserve"> -------------&gt;</w:t>
      </w:r>
    </w:p>
    <w:p w14:paraId="09C532EF"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Welcome:</w:t>
      </w:r>
    </w:p>
    <w:p w14:paraId="6D3FC347"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w:t>
      </w:r>
    </w:p>
    <w:p w14:paraId="42336D6F"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This installer will guide you through the installation of Oracle WebLogic</w:t>
      </w:r>
    </w:p>
    <w:p w14:paraId="49FA11DE"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Portal 10.3.</w:t>
      </w:r>
      <w:r w:rsidR="00503735">
        <w:rPr>
          <w:rFonts w:ascii="Courier New" w:hAnsi="Courier New" w:cs="Courier New"/>
          <w:sz w:val="16"/>
          <w:szCs w:val="16"/>
        </w:rPr>
        <w:t>6</w:t>
      </w:r>
      <w:r w:rsidRPr="004E1BDF">
        <w:rPr>
          <w:rFonts w:ascii="Courier New" w:hAnsi="Courier New" w:cs="Courier New"/>
          <w:sz w:val="16"/>
          <w:szCs w:val="16"/>
        </w:rPr>
        <w:t>. Type "Next" or enter to proceed to the next prompt.  If you want to change data entered previously, type "Previous".  You may quit the installer at any time by typing "Exit".</w:t>
      </w:r>
    </w:p>
    <w:p w14:paraId="198C439F"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Enter [Exit][Next]&gt;</w:t>
      </w:r>
      <w:r>
        <w:rPr>
          <w:rFonts w:ascii="Courier New" w:hAnsi="Courier New" w:cs="Courier New"/>
          <w:sz w:val="16"/>
          <w:szCs w:val="16"/>
        </w:rPr>
        <w:t xml:space="preserve"> </w:t>
      </w:r>
      <w:r w:rsidRPr="004E1BDF">
        <w:rPr>
          <w:rFonts w:ascii="Courier New" w:hAnsi="Courier New" w:cs="Courier New"/>
          <w:sz w:val="16"/>
          <w:szCs w:val="16"/>
          <w:highlight w:val="yellow"/>
        </w:rPr>
        <w:t>[ENTER]</w:t>
      </w:r>
    </w:p>
    <w:p w14:paraId="350AF9AA"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highlight w:val="cyan"/>
        </w:rPr>
        <w:t>&lt;-------------- Oracle Installer - Oracle WebLogic Portal 10.3.</w:t>
      </w:r>
      <w:r w:rsidR="00503735">
        <w:rPr>
          <w:rFonts w:ascii="Courier New" w:hAnsi="Courier New" w:cs="Courier New"/>
          <w:sz w:val="16"/>
          <w:szCs w:val="16"/>
          <w:highlight w:val="cyan"/>
        </w:rPr>
        <w:t>6</w:t>
      </w:r>
      <w:r w:rsidR="00503735" w:rsidRPr="004E1BDF">
        <w:rPr>
          <w:rFonts w:ascii="Courier New" w:hAnsi="Courier New" w:cs="Courier New"/>
          <w:sz w:val="16"/>
          <w:szCs w:val="16"/>
          <w:highlight w:val="cyan"/>
        </w:rPr>
        <w:t xml:space="preserve"> </w:t>
      </w:r>
      <w:r w:rsidRPr="004E1BDF">
        <w:rPr>
          <w:rFonts w:ascii="Courier New" w:hAnsi="Courier New" w:cs="Courier New"/>
          <w:sz w:val="16"/>
          <w:szCs w:val="16"/>
          <w:highlight w:val="cyan"/>
        </w:rPr>
        <w:t>-------------&gt;</w:t>
      </w:r>
    </w:p>
    <w:p w14:paraId="0118AC81"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Choose Middleware Home Directory:</w:t>
      </w:r>
    </w:p>
    <w:p w14:paraId="2A9E77C1"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w:t>
      </w:r>
    </w:p>
    <w:p w14:paraId="1C64E502" w14:textId="77777777" w:rsidR="004E1BDF" w:rsidRPr="004E1BDF" w:rsidRDefault="004E1BDF" w:rsidP="001563C5">
      <w:pPr>
        <w:spacing w:line="240" w:lineRule="auto"/>
        <w:rPr>
          <w:rFonts w:ascii="Courier New" w:hAnsi="Courier New" w:cs="Courier New"/>
          <w:sz w:val="16"/>
          <w:szCs w:val="16"/>
        </w:rPr>
      </w:pPr>
    </w:p>
    <w:p w14:paraId="65B23E0D"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"Middleware Home" = [Enter new value or use default</w:t>
      </w:r>
    </w:p>
    <w:p w14:paraId="02036363"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"/root/Oracle/Middleware"]</w:t>
      </w:r>
    </w:p>
    <w:p w14:paraId="570882EA"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Enter new Middleware Home OR [Exit][Previous][Next]&gt; </w:t>
      </w:r>
      <w:r w:rsidRPr="004E1BDF">
        <w:rPr>
          <w:rFonts w:ascii="Courier New" w:hAnsi="Courier New" w:cs="Courier New"/>
          <w:sz w:val="16"/>
          <w:szCs w:val="16"/>
          <w:highlight w:val="yellow"/>
        </w:rPr>
        <w:t>/u01/app/bea</w:t>
      </w:r>
      <w:r>
        <w:rPr>
          <w:rFonts w:ascii="Courier New" w:hAnsi="Courier New" w:cs="Courier New"/>
          <w:sz w:val="16"/>
          <w:szCs w:val="16"/>
        </w:rPr>
        <w:t xml:space="preserve"> </w:t>
      </w:r>
      <w:r w:rsidRPr="004E1BDF">
        <w:rPr>
          <w:rFonts w:ascii="Courier New" w:hAnsi="Courier New" w:cs="Courier New"/>
          <w:sz w:val="16"/>
          <w:szCs w:val="16"/>
          <w:highlight w:val="yellow"/>
        </w:rPr>
        <w:t>[ENTER]</w:t>
      </w:r>
    </w:p>
    <w:p w14:paraId="7C931C74"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highlight w:val="cyan"/>
        </w:rPr>
        <w:t>&lt;-------------- Oracle Installer - Oracle WebLogic Portal 10.3.</w:t>
      </w:r>
      <w:r w:rsidR="00503735">
        <w:rPr>
          <w:rFonts w:ascii="Courier New" w:hAnsi="Courier New" w:cs="Courier New"/>
          <w:sz w:val="16"/>
          <w:szCs w:val="16"/>
          <w:highlight w:val="cyan"/>
        </w:rPr>
        <w:t>6</w:t>
      </w:r>
      <w:r w:rsidR="00503735" w:rsidRPr="004E1BDF">
        <w:rPr>
          <w:rFonts w:ascii="Courier New" w:hAnsi="Courier New" w:cs="Courier New"/>
          <w:sz w:val="16"/>
          <w:szCs w:val="16"/>
          <w:highlight w:val="cyan"/>
        </w:rPr>
        <w:t xml:space="preserve"> </w:t>
      </w:r>
      <w:r w:rsidRPr="004E1BDF">
        <w:rPr>
          <w:rFonts w:ascii="Courier New" w:hAnsi="Courier New" w:cs="Courier New"/>
          <w:sz w:val="16"/>
          <w:szCs w:val="16"/>
          <w:highlight w:val="cyan"/>
        </w:rPr>
        <w:t>-------------&gt;</w:t>
      </w:r>
    </w:p>
    <w:p w14:paraId="32B78FFE"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Choose Middleware Home Directory:</w:t>
      </w:r>
    </w:p>
    <w:p w14:paraId="471BD4DF"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w:t>
      </w:r>
    </w:p>
    <w:p w14:paraId="11C24170"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"Middleware Home" = [/u01/app/bea]</w:t>
      </w:r>
    </w:p>
    <w:p w14:paraId="645511AB"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Use above value or select another option:</w:t>
      </w:r>
    </w:p>
    <w:p w14:paraId="2E93BEDD"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1 - Enter new Middleware Home</w:t>
      </w:r>
    </w:p>
    <w:p w14:paraId="750DF3C8"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2 - Change to default [/root/Oracle/Middleware]</w:t>
      </w:r>
    </w:p>
    <w:p w14:paraId="334E3525"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Enter option number to select OR [Exit][Previous][Next]&gt;</w:t>
      </w:r>
      <w:r w:rsidRPr="004E1BDF">
        <w:rPr>
          <w:rFonts w:ascii="Courier New" w:hAnsi="Courier New" w:cs="Courier New"/>
          <w:sz w:val="16"/>
          <w:szCs w:val="16"/>
          <w:highlight w:val="yellow"/>
        </w:rPr>
        <w:t xml:space="preserve"> [ENTER]</w:t>
      </w:r>
    </w:p>
    <w:p w14:paraId="5A599F16"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highlight w:val="cyan"/>
        </w:rPr>
        <w:t xml:space="preserve">&lt;-------------- Oracle Installer - Oracle WebLogic Portal </w:t>
      </w:r>
      <w:r w:rsidR="00503735">
        <w:rPr>
          <w:rFonts w:ascii="Courier New" w:hAnsi="Courier New" w:cs="Courier New"/>
          <w:sz w:val="16"/>
          <w:szCs w:val="16"/>
          <w:highlight w:val="cyan"/>
        </w:rPr>
        <w:t>10.3.6</w:t>
      </w:r>
      <w:r w:rsidRPr="004E1BDF">
        <w:rPr>
          <w:rFonts w:ascii="Courier New" w:hAnsi="Courier New" w:cs="Courier New"/>
          <w:sz w:val="16"/>
          <w:szCs w:val="16"/>
          <w:highlight w:val="cyan"/>
        </w:rPr>
        <w:t xml:space="preserve"> -------------&gt;</w:t>
      </w:r>
    </w:p>
    <w:p w14:paraId="3B38F63E"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Choose Products and Components:</w:t>
      </w:r>
    </w:p>
    <w:p w14:paraId="134B8DE8"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w:t>
      </w:r>
    </w:p>
    <w:p w14:paraId="548FA78A"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Release </w:t>
      </w:r>
      <w:r w:rsidR="00503735">
        <w:rPr>
          <w:rFonts w:ascii="Courier New" w:hAnsi="Courier New" w:cs="Courier New"/>
          <w:sz w:val="16"/>
          <w:szCs w:val="16"/>
        </w:rPr>
        <w:t>10.3.6</w:t>
      </w:r>
      <w:r w:rsidRPr="004E1BDF">
        <w:rPr>
          <w:rFonts w:ascii="Courier New" w:hAnsi="Courier New" w:cs="Courier New"/>
          <w:sz w:val="16"/>
          <w:szCs w:val="16"/>
        </w:rPr>
        <w:t>.0</w:t>
      </w:r>
    </w:p>
    <w:p w14:paraId="261B440F"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|_____WebLogic Server [1] x</w:t>
      </w:r>
    </w:p>
    <w:p w14:paraId="7F0EAEA4"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    |_____Core Application Server [1.1] x</w:t>
      </w:r>
    </w:p>
    <w:p w14:paraId="714EB672"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    |_____Administration Console [1.2] x</w:t>
      </w:r>
    </w:p>
    <w:p w14:paraId="73BA30C4"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    |_____Configuration Wizard and Upgrade Framework [1.3] x</w:t>
      </w:r>
    </w:p>
    <w:p w14:paraId="48EDCB0F"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    |_____Web 2.0 HTTP Pub-Sub Server [1.4] x</w:t>
      </w:r>
    </w:p>
    <w:p w14:paraId="6593E207"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    |_____WebLogic SCA [1.5] x</w:t>
      </w:r>
    </w:p>
    <w:p w14:paraId="75530FBD"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lastRenderedPageBreak/>
        <w:t xml:space="preserve">    |    |_____WebLogic JDBC Drivers [1.6] x</w:t>
      </w:r>
    </w:p>
    <w:p w14:paraId="0E8FC6C4"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    |_____Third Party JDBC Drivers [1.7] x</w:t>
      </w:r>
    </w:p>
    <w:p w14:paraId="3CC8FF7B"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    |_____WebLogic Server Clients [1.8] x</w:t>
      </w:r>
    </w:p>
    <w:p w14:paraId="05FDE6F5"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    |_____WebLogic Web Server Plugins [1.9] x</w:t>
      </w:r>
    </w:p>
    <w:p w14:paraId="7891ED3D"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    |_____UDDI and Xquery Support [1.10] x</w:t>
      </w:r>
    </w:p>
    <w:p w14:paraId="11472BC2"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    |_____Server Examples [1.11]</w:t>
      </w:r>
    </w:p>
    <w:p w14:paraId="726668D9"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|_____WebLogic Portal [Installed] x</w:t>
      </w:r>
    </w:p>
    <w:p w14:paraId="5DD12F96"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|_____Portal Server [2.1] x</w:t>
      </w:r>
    </w:p>
    <w:p w14:paraId="3D1B76EB"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|_____Workshop Portal Extension [Installed]</w:t>
      </w:r>
    </w:p>
    <w:p w14:paraId="61ADDEA6"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|_____Portal Examples [2.3]</w:t>
      </w:r>
    </w:p>
    <w:p w14:paraId="664378DE" w14:textId="77777777" w:rsidR="004E1BDF" w:rsidRPr="004E1BDF" w:rsidRDefault="004E1BDF" w:rsidP="001563C5">
      <w:pPr>
        <w:spacing w:line="240" w:lineRule="auto"/>
        <w:rPr>
          <w:rFonts w:ascii="Courier New" w:hAnsi="Courier New" w:cs="Courier New"/>
          <w:sz w:val="16"/>
          <w:szCs w:val="16"/>
        </w:rPr>
      </w:pPr>
    </w:p>
    <w:p w14:paraId="4580D270"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*Estimated size of installation: 847.3 MB</w:t>
      </w:r>
    </w:p>
    <w:p w14:paraId="7A15DAD7"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Enter number exactly as it appears in brackets to toggle selection OR [Exit][Previous][Next]&gt;</w:t>
      </w:r>
      <w:r w:rsidRPr="004E1BDF">
        <w:rPr>
          <w:rFonts w:ascii="Courier New" w:hAnsi="Courier New" w:cs="Courier New"/>
          <w:sz w:val="16"/>
          <w:szCs w:val="16"/>
          <w:highlight w:val="yellow"/>
        </w:rPr>
        <w:t xml:space="preserve"> [ENTER]</w:t>
      </w:r>
    </w:p>
    <w:p w14:paraId="3379673D"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highlight w:val="cyan"/>
        </w:rPr>
        <w:t xml:space="preserve">&lt;-------------- Oracle Installer - Oracle WebLogic Portal </w:t>
      </w:r>
      <w:r w:rsidR="00503735">
        <w:rPr>
          <w:rFonts w:ascii="Courier New" w:hAnsi="Courier New" w:cs="Courier New"/>
          <w:sz w:val="16"/>
          <w:szCs w:val="16"/>
          <w:highlight w:val="cyan"/>
        </w:rPr>
        <w:t>10.3.6</w:t>
      </w:r>
      <w:r w:rsidRPr="004E1BDF">
        <w:rPr>
          <w:rFonts w:ascii="Courier New" w:hAnsi="Courier New" w:cs="Courier New"/>
          <w:sz w:val="16"/>
          <w:szCs w:val="16"/>
          <w:highlight w:val="cyan"/>
        </w:rPr>
        <w:t xml:space="preserve"> -------------&gt;</w:t>
      </w:r>
    </w:p>
    <w:p w14:paraId="537A4FD3"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JDK Selection (Any * indicates Oracle Supplied VM):</w:t>
      </w:r>
    </w:p>
    <w:p w14:paraId="16552221"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w:t>
      </w:r>
    </w:p>
    <w:p w14:paraId="5B0B029C"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JDK(s) chosen for use with this product installation will be installed. Supported defaults if not deselected will be used in script string-substitution.</w:t>
      </w:r>
    </w:p>
    <w:p w14:paraId="50700478"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1|Add Local Jdk</w:t>
      </w:r>
    </w:p>
    <w:p w14:paraId="74685BB6"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2|/usr/java/jdk1.6.0_31[x]</w:t>
      </w:r>
    </w:p>
    <w:p w14:paraId="62935970"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*Estimated size of installation:  847.3 MB</w:t>
      </w:r>
    </w:p>
    <w:p w14:paraId="49DB157F"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Enter 1 to add or &gt;= 2 to toggle selection  OR [Exit][Previous][Next]&gt;</w:t>
      </w:r>
      <w:r w:rsidRPr="004E1BDF">
        <w:rPr>
          <w:rFonts w:ascii="Courier New" w:hAnsi="Courier New" w:cs="Courier New"/>
          <w:sz w:val="16"/>
          <w:szCs w:val="16"/>
          <w:highlight w:val="yellow"/>
        </w:rPr>
        <w:t xml:space="preserve"> [ENTER]</w:t>
      </w:r>
    </w:p>
    <w:p w14:paraId="74D493FB"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highlight w:val="cyan"/>
        </w:rPr>
        <w:t xml:space="preserve">&lt;-------------- Oracle Installer - Oracle WebLogic Portal </w:t>
      </w:r>
      <w:r w:rsidR="00503735">
        <w:rPr>
          <w:rFonts w:ascii="Courier New" w:hAnsi="Courier New" w:cs="Courier New"/>
          <w:sz w:val="16"/>
          <w:szCs w:val="16"/>
          <w:highlight w:val="cyan"/>
        </w:rPr>
        <w:t>10.3.6</w:t>
      </w:r>
      <w:r w:rsidRPr="004E1BDF">
        <w:rPr>
          <w:rFonts w:ascii="Courier New" w:hAnsi="Courier New" w:cs="Courier New"/>
          <w:sz w:val="16"/>
          <w:szCs w:val="16"/>
          <w:highlight w:val="cyan"/>
        </w:rPr>
        <w:t xml:space="preserve"> -------------&gt;</w:t>
      </w:r>
    </w:p>
    <w:p w14:paraId="1A3E0523"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JDK Selection (Any * indicates Oracle Supplied VM):</w:t>
      </w:r>
    </w:p>
    <w:p w14:paraId="5857DA6B"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w:t>
      </w:r>
    </w:p>
    <w:p w14:paraId="3D631862"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JDK(s) chosen for use with this product installation will be installed. Supported defaults if not deselected will be used in script string-substitution.</w:t>
      </w:r>
    </w:p>
    <w:p w14:paraId="1DAB3574"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*Confirmation required</w:t>
      </w:r>
    </w:p>
    <w:p w14:paraId="4C2E726A"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w:t>
      </w:r>
    </w:p>
    <w:p w14:paraId="2CE82D18"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*WebLogic Server  </w:t>
      </w:r>
      <w:r w:rsidR="00503735">
        <w:rPr>
          <w:rFonts w:ascii="Courier New" w:hAnsi="Courier New" w:cs="Courier New"/>
          <w:sz w:val="16"/>
          <w:szCs w:val="16"/>
        </w:rPr>
        <w:t>10.3.6</w:t>
      </w:r>
      <w:r w:rsidRPr="004E1BDF">
        <w:rPr>
          <w:rFonts w:ascii="Courier New" w:hAnsi="Courier New" w:cs="Courier New"/>
          <w:sz w:val="16"/>
          <w:szCs w:val="16"/>
        </w:rPr>
        <w:t>.0 will use uncertified JVM: Sun 1.6.0_31</w:t>
      </w:r>
    </w:p>
    <w:p w14:paraId="6216AA5D"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w:t>
      </w:r>
    </w:p>
    <w:p w14:paraId="1A9297EA"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*Please consult documentation for appropriate JDK</w:t>
      </w:r>
    </w:p>
    <w:p w14:paraId="04DAB597"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*Choose "Yes" to continue with the settings.</w:t>
      </w:r>
    </w:p>
    <w:p w14:paraId="55752391"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-&gt;1|Yes</w:t>
      </w:r>
    </w:p>
    <w:p w14:paraId="09E256FC"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2|No</w:t>
      </w:r>
    </w:p>
    <w:p w14:paraId="4B2FA4D6"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Enter 1 for "Yes" or 2 for "No" OR [Exit][Previous][Next]&gt;</w:t>
      </w:r>
      <w:r w:rsidRPr="004E1BDF">
        <w:rPr>
          <w:rFonts w:ascii="Courier New" w:hAnsi="Courier New" w:cs="Courier New"/>
          <w:sz w:val="16"/>
          <w:szCs w:val="16"/>
          <w:highlight w:val="yellow"/>
        </w:rPr>
        <w:t xml:space="preserve"> [ENTER]</w:t>
      </w:r>
    </w:p>
    <w:p w14:paraId="7DD394C8" w14:textId="77777777" w:rsidR="004E1BDF" w:rsidRPr="004E1BDF" w:rsidRDefault="004E1BDF" w:rsidP="001563C5">
      <w:pPr>
        <w:spacing w:line="240" w:lineRule="auto"/>
        <w:rPr>
          <w:rFonts w:ascii="Courier New" w:hAnsi="Courier New" w:cs="Courier New"/>
          <w:sz w:val="16"/>
          <w:szCs w:val="16"/>
        </w:rPr>
      </w:pPr>
      <w:r w:rsidRPr="00E738B0">
        <w:rPr>
          <w:rFonts w:ascii="Courier New" w:hAnsi="Courier New" w:cs="Courier New"/>
          <w:sz w:val="16"/>
          <w:szCs w:val="16"/>
          <w:highlight w:val="cyan"/>
        </w:rPr>
        <w:t xml:space="preserve">&lt;-------------- Oracle Installer - Oracle WebLogic Portal </w:t>
      </w:r>
      <w:r w:rsidR="00503735">
        <w:rPr>
          <w:rFonts w:ascii="Courier New" w:hAnsi="Courier New" w:cs="Courier New"/>
          <w:sz w:val="16"/>
          <w:szCs w:val="16"/>
          <w:highlight w:val="cyan"/>
        </w:rPr>
        <w:t>10.3.6</w:t>
      </w:r>
      <w:r w:rsidRPr="00E738B0">
        <w:rPr>
          <w:rFonts w:ascii="Courier New" w:hAnsi="Courier New" w:cs="Courier New"/>
          <w:sz w:val="16"/>
          <w:szCs w:val="16"/>
          <w:highlight w:val="cyan"/>
        </w:rPr>
        <w:t xml:space="preserve"> -------------&gt;</w:t>
      </w:r>
    </w:p>
    <w:p w14:paraId="38FFC434"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Choose Product Installation Directories:</w:t>
      </w:r>
    </w:p>
    <w:p w14:paraId="4716C8FF"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w:t>
      </w:r>
    </w:p>
    <w:p w14:paraId="5029AAC3"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Middleware Home Directory: [/drive/u01/app/bea]</w:t>
      </w:r>
    </w:p>
    <w:p w14:paraId="6988E9A8"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Product Installation Directories:</w:t>
      </w:r>
    </w:p>
    <w:p w14:paraId="4478C4AC"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1|WebLogic Server: [/drive/u01/app/bea/wlserver_10.3]</w:t>
      </w:r>
    </w:p>
    <w:p w14:paraId="681DD0E0"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2|WebLogic Portal: [/drive/u01/app/bea/wlportal_10.3]</w:t>
      </w:r>
    </w:p>
    <w:p w14:paraId="5AE30BC6"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Enter index number to select OR [Exit][Previous][Next]&gt;</w:t>
      </w:r>
      <w:r w:rsidR="00E738B0" w:rsidRPr="00E738B0">
        <w:rPr>
          <w:rFonts w:ascii="Courier New" w:hAnsi="Courier New" w:cs="Courier New"/>
          <w:sz w:val="16"/>
          <w:szCs w:val="16"/>
          <w:highlight w:val="yellow"/>
        </w:rPr>
        <w:t xml:space="preserve"> </w:t>
      </w:r>
      <w:r w:rsidR="00E738B0" w:rsidRPr="004E1BDF">
        <w:rPr>
          <w:rFonts w:ascii="Courier New" w:hAnsi="Courier New" w:cs="Courier New"/>
          <w:sz w:val="16"/>
          <w:szCs w:val="16"/>
          <w:highlight w:val="yellow"/>
        </w:rPr>
        <w:t>[ENTER]</w:t>
      </w:r>
    </w:p>
    <w:p w14:paraId="53478212" w14:textId="77777777" w:rsidR="004E1BDF" w:rsidRPr="004E1BDF" w:rsidRDefault="004E1BDF" w:rsidP="001563C5">
      <w:pPr>
        <w:spacing w:line="240" w:lineRule="auto"/>
        <w:rPr>
          <w:rFonts w:ascii="Courier New" w:hAnsi="Courier New" w:cs="Courier New"/>
          <w:sz w:val="16"/>
          <w:szCs w:val="16"/>
        </w:rPr>
      </w:pPr>
      <w:r w:rsidRPr="00E738B0">
        <w:rPr>
          <w:rFonts w:ascii="Courier New" w:hAnsi="Courier New" w:cs="Courier New"/>
          <w:sz w:val="16"/>
          <w:szCs w:val="16"/>
          <w:highlight w:val="cyan"/>
        </w:rPr>
        <w:t xml:space="preserve">&lt;-------------- Oracle Installer - Oracle WebLogic Portal </w:t>
      </w:r>
      <w:r w:rsidR="00503735">
        <w:rPr>
          <w:rFonts w:ascii="Courier New" w:hAnsi="Courier New" w:cs="Courier New"/>
          <w:sz w:val="16"/>
          <w:szCs w:val="16"/>
          <w:highlight w:val="cyan"/>
        </w:rPr>
        <w:t>10.3.6</w:t>
      </w:r>
      <w:r w:rsidRPr="00E738B0">
        <w:rPr>
          <w:rFonts w:ascii="Courier New" w:hAnsi="Courier New" w:cs="Courier New"/>
          <w:sz w:val="16"/>
          <w:szCs w:val="16"/>
          <w:highlight w:val="cyan"/>
        </w:rPr>
        <w:t xml:space="preserve"> -------------&gt;</w:t>
      </w:r>
    </w:p>
    <w:p w14:paraId="7955CFE4"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The following Products and JDKs will be installed:</w:t>
      </w:r>
    </w:p>
    <w:p w14:paraId="6C15587C"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w:t>
      </w:r>
    </w:p>
    <w:p w14:paraId="09F0743A"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WebLogic Portal </w:t>
      </w:r>
      <w:r w:rsidR="00503735">
        <w:rPr>
          <w:rFonts w:ascii="Courier New" w:hAnsi="Courier New" w:cs="Courier New"/>
          <w:sz w:val="16"/>
          <w:szCs w:val="16"/>
        </w:rPr>
        <w:t>10.3.6</w:t>
      </w:r>
      <w:r w:rsidRPr="004E1BDF">
        <w:rPr>
          <w:rFonts w:ascii="Courier New" w:hAnsi="Courier New" w:cs="Courier New"/>
          <w:sz w:val="16"/>
          <w:szCs w:val="16"/>
        </w:rPr>
        <w:t>.0</w:t>
      </w:r>
    </w:p>
    <w:p w14:paraId="68A78D30"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|_____WebLogic Server</w:t>
      </w:r>
    </w:p>
    <w:p w14:paraId="7EE06C82"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    |_____Core Application Server</w:t>
      </w:r>
    </w:p>
    <w:p w14:paraId="02AFC405"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    |_____Administration Console</w:t>
      </w:r>
    </w:p>
    <w:p w14:paraId="2BFFB2FC"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    |_____Configuration Wizard and Upgrade Framework</w:t>
      </w:r>
    </w:p>
    <w:p w14:paraId="0B8225C0"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    |_____Web 2.0 HTTP Pub-Sub Server</w:t>
      </w:r>
    </w:p>
    <w:p w14:paraId="1AEEE3B6"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    |_____WebLogic SCA</w:t>
      </w:r>
    </w:p>
    <w:p w14:paraId="59A26FFE"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    |_____WebLogic JDBC Drivers</w:t>
      </w:r>
    </w:p>
    <w:p w14:paraId="47AF49ED"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    |_____Third Party JDBC Drivers</w:t>
      </w:r>
    </w:p>
    <w:p w14:paraId="2AB3DD18"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    |_____WebLogic Server Clients</w:t>
      </w:r>
    </w:p>
    <w:p w14:paraId="5135ACF2"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    |_____WebLogic Web Server Plugins</w:t>
      </w:r>
    </w:p>
    <w:p w14:paraId="1338A7D8"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    |_____UDDI and Xquery Support</w:t>
      </w:r>
    </w:p>
    <w:p w14:paraId="7F8BBA78"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|_____WebLogic Portal</w:t>
      </w:r>
    </w:p>
    <w:p w14:paraId="2E7D85DB"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|_____Portal Server</w:t>
      </w:r>
    </w:p>
    <w:p w14:paraId="2084EA91"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 xml:space="preserve">    *Estimated size of installation: 847.3 MB</w:t>
      </w:r>
    </w:p>
    <w:p w14:paraId="26278582"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Enter [Exit][Previous][Next]&gt;</w:t>
      </w:r>
      <w:r w:rsidR="00E738B0" w:rsidRPr="00E738B0">
        <w:rPr>
          <w:rFonts w:ascii="Courier New" w:hAnsi="Courier New" w:cs="Courier New"/>
          <w:sz w:val="16"/>
          <w:szCs w:val="16"/>
          <w:highlight w:val="yellow"/>
        </w:rPr>
        <w:t xml:space="preserve"> </w:t>
      </w:r>
      <w:r w:rsidR="00E738B0" w:rsidRPr="004E1BDF">
        <w:rPr>
          <w:rFonts w:ascii="Courier New" w:hAnsi="Courier New" w:cs="Courier New"/>
          <w:sz w:val="16"/>
          <w:szCs w:val="16"/>
          <w:highlight w:val="yellow"/>
        </w:rPr>
        <w:t>[ENTER]</w:t>
      </w:r>
    </w:p>
    <w:p w14:paraId="553994FB" w14:textId="77777777" w:rsidR="004E1BDF" w:rsidRPr="004E1BDF" w:rsidRDefault="004E1BDF" w:rsidP="001563C5">
      <w:pPr>
        <w:spacing w:line="240" w:lineRule="auto"/>
        <w:rPr>
          <w:rFonts w:ascii="Courier New" w:hAnsi="Courier New" w:cs="Courier New"/>
          <w:sz w:val="16"/>
          <w:szCs w:val="16"/>
        </w:rPr>
      </w:pPr>
      <w:r w:rsidRPr="00E738B0">
        <w:rPr>
          <w:rFonts w:ascii="Courier New" w:hAnsi="Courier New" w:cs="Courier New"/>
          <w:sz w:val="16"/>
          <w:szCs w:val="16"/>
          <w:highlight w:val="cyan"/>
        </w:rPr>
        <w:t xml:space="preserve">&lt;-------------- Oracle Installer - Oracle WebLogic Portal </w:t>
      </w:r>
      <w:r w:rsidR="00503735">
        <w:rPr>
          <w:rFonts w:ascii="Courier New" w:hAnsi="Courier New" w:cs="Courier New"/>
          <w:sz w:val="16"/>
          <w:szCs w:val="16"/>
          <w:highlight w:val="cyan"/>
        </w:rPr>
        <w:t>10.3.6</w:t>
      </w:r>
      <w:r w:rsidRPr="00E738B0">
        <w:rPr>
          <w:rFonts w:ascii="Courier New" w:hAnsi="Courier New" w:cs="Courier New"/>
          <w:sz w:val="16"/>
          <w:szCs w:val="16"/>
          <w:highlight w:val="cyan"/>
        </w:rPr>
        <w:t xml:space="preserve"> -------------&gt;</w:t>
      </w:r>
    </w:p>
    <w:p w14:paraId="1D154956"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Installing files..</w:t>
      </w:r>
    </w:p>
    <w:p w14:paraId="54AB2E26"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0%          25%          50%          75%          100%</w:t>
      </w:r>
    </w:p>
    <w:p w14:paraId="461653B4"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w:t>
      </w:r>
    </w:p>
    <w:p w14:paraId="6195E972"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w:t>
      </w:r>
    </w:p>
    <w:p w14:paraId="4F299813"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Performing String Substitutions...</w:t>
      </w:r>
    </w:p>
    <w:p w14:paraId="09BBECB1" w14:textId="77777777" w:rsidR="004E1BDF" w:rsidRPr="004E1BDF" w:rsidRDefault="004E1BDF" w:rsidP="001563C5">
      <w:pPr>
        <w:spacing w:line="240" w:lineRule="auto"/>
        <w:rPr>
          <w:rFonts w:ascii="Courier New" w:hAnsi="Courier New" w:cs="Courier New"/>
          <w:sz w:val="16"/>
          <w:szCs w:val="16"/>
        </w:rPr>
      </w:pPr>
      <w:r w:rsidRPr="00E738B0">
        <w:rPr>
          <w:rFonts w:ascii="Courier New" w:hAnsi="Courier New" w:cs="Courier New"/>
          <w:sz w:val="16"/>
          <w:szCs w:val="16"/>
          <w:highlight w:val="cyan"/>
        </w:rPr>
        <w:lastRenderedPageBreak/>
        <w:t xml:space="preserve">&lt;-------------- Oracle Installer - Oracle WebLogic Portal </w:t>
      </w:r>
      <w:r w:rsidR="00503735">
        <w:rPr>
          <w:rFonts w:ascii="Courier New" w:hAnsi="Courier New" w:cs="Courier New"/>
          <w:sz w:val="16"/>
          <w:szCs w:val="16"/>
          <w:highlight w:val="cyan"/>
        </w:rPr>
        <w:t>10.3.6</w:t>
      </w:r>
      <w:r w:rsidRPr="00E738B0">
        <w:rPr>
          <w:rFonts w:ascii="Courier New" w:hAnsi="Courier New" w:cs="Courier New"/>
          <w:sz w:val="16"/>
          <w:szCs w:val="16"/>
          <w:highlight w:val="cyan"/>
        </w:rPr>
        <w:t xml:space="preserve"> -------------&gt;</w:t>
      </w:r>
    </w:p>
    <w:p w14:paraId="09740956"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Installing Patches...</w:t>
      </w:r>
    </w:p>
    <w:p w14:paraId="4396E336"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0%          25%          50%          75%          100%</w:t>
      </w:r>
    </w:p>
    <w:p w14:paraId="0E976696"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w:t>
      </w:r>
    </w:p>
    <w:p w14:paraId="61474568"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w:t>
      </w:r>
    </w:p>
    <w:p w14:paraId="063E9A79"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Creating Domains...</w:t>
      </w:r>
    </w:p>
    <w:p w14:paraId="2AB8D8D1" w14:textId="77777777" w:rsidR="004E1BDF" w:rsidRPr="004E1BDF" w:rsidRDefault="004E1BDF" w:rsidP="001563C5">
      <w:pPr>
        <w:spacing w:line="240" w:lineRule="auto"/>
        <w:rPr>
          <w:rFonts w:ascii="Courier New" w:hAnsi="Courier New" w:cs="Courier New"/>
          <w:sz w:val="16"/>
          <w:szCs w:val="16"/>
        </w:rPr>
      </w:pPr>
      <w:r w:rsidRPr="00E738B0">
        <w:rPr>
          <w:rFonts w:ascii="Courier New" w:hAnsi="Courier New" w:cs="Courier New"/>
          <w:sz w:val="16"/>
          <w:szCs w:val="16"/>
          <w:highlight w:val="cyan"/>
        </w:rPr>
        <w:t xml:space="preserve">&lt;-------------- Oracle Installer - Oracle WebLogic Portal </w:t>
      </w:r>
      <w:r w:rsidR="00503735">
        <w:rPr>
          <w:rFonts w:ascii="Courier New" w:hAnsi="Courier New" w:cs="Courier New"/>
          <w:sz w:val="16"/>
          <w:szCs w:val="16"/>
          <w:highlight w:val="cyan"/>
        </w:rPr>
        <w:t>10.3.6</w:t>
      </w:r>
      <w:r w:rsidRPr="00E738B0">
        <w:rPr>
          <w:rFonts w:ascii="Courier New" w:hAnsi="Courier New" w:cs="Courier New"/>
          <w:sz w:val="16"/>
          <w:szCs w:val="16"/>
          <w:highlight w:val="cyan"/>
        </w:rPr>
        <w:t xml:space="preserve"> -------------&gt;</w:t>
      </w:r>
    </w:p>
    <w:p w14:paraId="1062A0FF"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Installation Complete</w:t>
      </w:r>
    </w:p>
    <w:p w14:paraId="32C70CA9"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Congratulations! Installation is complete.</w:t>
      </w:r>
    </w:p>
    <w:p w14:paraId="193D87D0"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Press [Enter] to continue or type [Exit]&gt;</w:t>
      </w:r>
      <w:r w:rsidR="00E738B0" w:rsidRPr="00E738B0">
        <w:rPr>
          <w:rFonts w:ascii="Courier New" w:hAnsi="Courier New" w:cs="Courier New"/>
          <w:sz w:val="16"/>
          <w:szCs w:val="16"/>
          <w:highlight w:val="yellow"/>
        </w:rPr>
        <w:t xml:space="preserve"> </w:t>
      </w:r>
      <w:r w:rsidR="00E738B0" w:rsidRPr="004E1BDF">
        <w:rPr>
          <w:rFonts w:ascii="Courier New" w:hAnsi="Courier New" w:cs="Courier New"/>
          <w:sz w:val="16"/>
          <w:szCs w:val="16"/>
          <w:highlight w:val="yellow"/>
        </w:rPr>
        <w:t>[ENTER]</w:t>
      </w:r>
    </w:p>
    <w:p w14:paraId="688FF6EC" w14:textId="77777777" w:rsidR="004E1BDF" w:rsidRPr="004E1BDF" w:rsidRDefault="004E1BDF" w:rsidP="001563C5">
      <w:pPr>
        <w:spacing w:line="240" w:lineRule="auto"/>
        <w:rPr>
          <w:rFonts w:ascii="Courier New" w:hAnsi="Courier New" w:cs="Courier New"/>
          <w:sz w:val="16"/>
          <w:szCs w:val="16"/>
        </w:rPr>
      </w:pPr>
      <w:r w:rsidRPr="00E738B0">
        <w:rPr>
          <w:rFonts w:ascii="Courier New" w:hAnsi="Courier New" w:cs="Courier New"/>
          <w:sz w:val="16"/>
          <w:szCs w:val="16"/>
          <w:highlight w:val="cyan"/>
        </w:rPr>
        <w:t xml:space="preserve">&lt;-------------- Oracle Installer - Oracle WebLogic Portal </w:t>
      </w:r>
      <w:r w:rsidR="00503735">
        <w:rPr>
          <w:rFonts w:ascii="Courier New" w:hAnsi="Courier New" w:cs="Courier New"/>
          <w:sz w:val="16"/>
          <w:szCs w:val="16"/>
          <w:highlight w:val="cyan"/>
        </w:rPr>
        <w:t>10.3.6</w:t>
      </w:r>
      <w:r w:rsidRPr="00E738B0">
        <w:rPr>
          <w:rFonts w:ascii="Courier New" w:hAnsi="Courier New" w:cs="Courier New"/>
          <w:sz w:val="16"/>
          <w:szCs w:val="16"/>
          <w:highlight w:val="cyan"/>
        </w:rPr>
        <w:t xml:space="preserve"> -------------&gt;</w:t>
      </w:r>
    </w:p>
    <w:p w14:paraId="7600BD0F" w14:textId="77777777" w:rsidR="004E1BDF" w:rsidRPr="004E1BDF" w:rsidRDefault="004E1BDF" w:rsidP="001563C5">
      <w:pPr>
        <w:spacing w:line="240" w:lineRule="auto"/>
        <w:rPr>
          <w:rFonts w:ascii="Courier New" w:hAnsi="Courier New" w:cs="Courier New"/>
          <w:sz w:val="16"/>
          <w:szCs w:val="16"/>
        </w:rPr>
      </w:pPr>
      <w:r w:rsidRPr="004E1BDF">
        <w:rPr>
          <w:rFonts w:ascii="Courier New" w:hAnsi="Courier New" w:cs="Courier New"/>
          <w:sz w:val="16"/>
          <w:szCs w:val="16"/>
        </w:rPr>
        <w:t>Clean up process in progress ...</w:t>
      </w:r>
    </w:p>
    <w:p w14:paraId="1561D5EC" w14:textId="77777777" w:rsidR="004E1BDF" w:rsidRPr="004E1BDF" w:rsidRDefault="004E1BDF" w:rsidP="004E1BDF"/>
    <w:p w14:paraId="655880BF" w14:textId="77777777" w:rsidR="00D14567" w:rsidRPr="00D14567" w:rsidRDefault="00D14567" w:rsidP="008A454F">
      <w:pPr>
        <w:pStyle w:val="Heading3"/>
        <w:rPr>
          <w:rFonts w:ascii="Courier New" w:hAnsi="Courier New" w:cs="Courier New"/>
          <w:sz w:val="18"/>
          <w:szCs w:val="18"/>
        </w:rPr>
      </w:pPr>
      <w:bookmarkStart w:id="106" w:name="_Toc396141414"/>
      <w:r>
        <w:t>Create domains directory, and set permissions</w:t>
      </w:r>
      <w:bookmarkEnd w:id="106"/>
    </w:p>
    <w:p w14:paraId="0F4FFA34" w14:textId="77777777" w:rsidR="00EB67DE" w:rsidRDefault="00EB67DE" w:rsidP="00D14567">
      <w:pPr>
        <w:pStyle w:val="Comptr9pt"/>
        <w:spacing w:after="0"/>
        <w:ind w:firstLine="216"/>
      </w:pPr>
      <w:r>
        <w:t>( as root )</w:t>
      </w:r>
    </w:p>
    <w:p w14:paraId="0A3E5611" w14:textId="77777777" w:rsidR="00D14567" w:rsidRDefault="00D14567" w:rsidP="00D14567">
      <w:pPr>
        <w:pStyle w:val="Comptr9pt"/>
        <w:spacing w:after="0"/>
        <w:ind w:firstLine="216"/>
      </w:pPr>
      <w:r w:rsidRPr="00D14567">
        <w:t xml:space="preserve">mkdir </w:t>
      </w:r>
      <w:r>
        <w:t xml:space="preserve">–p </w:t>
      </w:r>
      <w:r w:rsidRPr="00D14567">
        <w:t>/u01/domains</w:t>
      </w:r>
      <w:r w:rsidR="00EB67DE" w:rsidRPr="00EB67DE">
        <w:t>/common_jars/connectors/</w:t>
      </w:r>
      <w:r w:rsidR="006F4009">
        <w:t>;</w:t>
      </w:r>
    </w:p>
    <w:p w14:paraId="14786DFF" w14:textId="77777777" w:rsidR="005A2D70" w:rsidRPr="00D14567" w:rsidRDefault="005A2D70" w:rsidP="00D14567">
      <w:pPr>
        <w:pStyle w:val="Comptr9pt"/>
        <w:spacing w:after="0"/>
        <w:ind w:firstLine="216"/>
      </w:pPr>
      <w:r w:rsidRPr="00D14567">
        <w:t xml:space="preserve">mkdir </w:t>
      </w:r>
      <w:r>
        <w:t xml:space="preserve">–p </w:t>
      </w:r>
      <w:r w:rsidRPr="00D14567">
        <w:t>/u01/domains</w:t>
      </w:r>
      <w:r w:rsidRPr="00EB67DE">
        <w:t>/</w:t>
      </w:r>
      <w:r>
        <w:t>PCMM_Domain</w:t>
      </w:r>
      <w:r w:rsidRPr="00EB67DE">
        <w:t>/</w:t>
      </w:r>
      <w:r>
        <w:t>;</w:t>
      </w:r>
    </w:p>
    <w:p w14:paraId="6B207C5E" w14:textId="77777777" w:rsidR="00D14567" w:rsidRPr="00D14567" w:rsidRDefault="00D14567" w:rsidP="00D14567">
      <w:pPr>
        <w:pStyle w:val="Comptr9pt"/>
        <w:spacing w:after="0"/>
        <w:ind w:firstLine="216"/>
      </w:pPr>
      <w:r w:rsidRPr="00D14567">
        <w:t xml:space="preserve">chown -R </w:t>
      </w:r>
      <w:r w:rsidR="00EB67DE">
        <w:t>wlp_user</w:t>
      </w:r>
      <w:r w:rsidRPr="00D14567">
        <w:t>:</w:t>
      </w:r>
      <w:r w:rsidR="00EB67DE">
        <w:t>wlp_user</w:t>
      </w:r>
      <w:r w:rsidRPr="00D14567">
        <w:t xml:space="preserve"> /u01/domains/;</w:t>
      </w:r>
    </w:p>
    <w:p w14:paraId="58500CD8" w14:textId="77777777" w:rsidR="00D14567" w:rsidRDefault="00D14567" w:rsidP="00D14567">
      <w:pPr>
        <w:pStyle w:val="Comptr9pt"/>
        <w:spacing w:after="0"/>
        <w:ind w:firstLine="216"/>
      </w:pPr>
      <w:r w:rsidRPr="00D14567">
        <w:t xml:space="preserve">chown -R </w:t>
      </w:r>
      <w:r w:rsidR="00EB67DE">
        <w:t>wlp_user</w:t>
      </w:r>
      <w:r w:rsidRPr="00D14567">
        <w:t>:</w:t>
      </w:r>
      <w:r w:rsidR="00EB67DE">
        <w:t>wlp_user</w:t>
      </w:r>
      <w:r w:rsidRPr="00D14567">
        <w:t xml:space="preserve"> /u01/app/bea</w:t>
      </w:r>
      <w:r w:rsidR="006F4009">
        <w:t>/</w:t>
      </w:r>
      <w:r w:rsidRPr="00D14567">
        <w:t>;</w:t>
      </w:r>
    </w:p>
    <w:p w14:paraId="1209AD7D" w14:textId="77777777" w:rsidR="0028167C" w:rsidRDefault="0028167C" w:rsidP="0028167C">
      <w:pPr>
        <w:pStyle w:val="Comptr9pt"/>
        <w:spacing w:after="0"/>
        <w:ind w:firstLine="216"/>
      </w:pPr>
      <w:r>
        <w:t>cd ;</w:t>
      </w:r>
    </w:p>
    <w:p w14:paraId="185140EC" w14:textId="77777777" w:rsidR="0028167C" w:rsidRDefault="0028167C" w:rsidP="0028167C">
      <w:pPr>
        <w:pStyle w:val="Comptr9pt"/>
        <w:spacing w:after="0"/>
        <w:ind w:firstLine="216"/>
      </w:pPr>
      <w:r>
        <w:t>mv bea .bea;</w:t>
      </w:r>
    </w:p>
    <w:p w14:paraId="00344D2B" w14:textId="77777777" w:rsidR="0028167C" w:rsidRDefault="0028167C" w:rsidP="0028167C">
      <w:pPr>
        <w:pStyle w:val="Comptr9pt"/>
        <w:spacing w:after="0"/>
        <w:ind w:firstLine="216"/>
      </w:pPr>
      <w:r>
        <w:t>ln -s /u01/app/bea bea;</w:t>
      </w:r>
    </w:p>
    <w:p w14:paraId="71811D45" w14:textId="77777777" w:rsidR="0028167C" w:rsidRDefault="0028167C" w:rsidP="0028167C">
      <w:pPr>
        <w:pStyle w:val="Comptr9pt"/>
        <w:spacing w:after="0"/>
        <w:ind w:firstLine="216"/>
      </w:pPr>
      <w:r>
        <w:t>ln -s /u01/domains/ ;</w:t>
      </w:r>
    </w:p>
    <w:p w14:paraId="014CD82F" w14:textId="77777777" w:rsidR="0028167C" w:rsidRDefault="0028167C" w:rsidP="0028167C">
      <w:pPr>
        <w:pStyle w:val="Comptr9pt"/>
        <w:spacing w:after="0"/>
        <w:ind w:firstLine="216"/>
      </w:pPr>
      <w:r>
        <w:t>ln -s /u01/app/bea/wlserver_10.3/ weblogic;</w:t>
      </w:r>
    </w:p>
    <w:p w14:paraId="7C0E252A" w14:textId="77777777" w:rsidR="0028167C" w:rsidRPr="00D14567" w:rsidRDefault="0028167C" w:rsidP="0028167C">
      <w:pPr>
        <w:pStyle w:val="Comptr9pt"/>
        <w:spacing w:after="0"/>
        <w:ind w:firstLine="216"/>
      </w:pPr>
      <w:r>
        <w:t>ln -s /u01/app/bea/wlserver_10.3/common/nodemanager/ ;</w:t>
      </w:r>
    </w:p>
    <w:p w14:paraId="45B4AEE6" w14:textId="77777777" w:rsidR="00CB4A46" w:rsidRDefault="00CB4A46" w:rsidP="002D40A9">
      <w:pPr>
        <w:pStyle w:val="Heading3"/>
        <w:ind w:left="0" w:firstLine="0"/>
      </w:pPr>
      <w:bookmarkStart w:id="107" w:name="_Toc396131492"/>
      <w:bookmarkStart w:id="108" w:name="_Toc396132449"/>
      <w:bookmarkStart w:id="109" w:name="_Toc396132796"/>
      <w:bookmarkStart w:id="110" w:name="_Toc396132883"/>
      <w:bookmarkStart w:id="111" w:name="_Toc396134974"/>
      <w:bookmarkStart w:id="112" w:name="_Toc396141415"/>
      <w:bookmarkEnd w:id="107"/>
      <w:bookmarkEnd w:id="108"/>
      <w:bookmarkEnd w:id="109"/>
      <w:bookmarkEnd w:id="110"/>
      <w:bookmarkEnd w:id="111"/>
      <w:r>
        <w:t>Copy the latest domain files</w:t>
      </w:r>
      <w:bookmarkEnd w:id="112"/>
    </w:p>
    <w:p w14:paraId="3FA68F7C" w14:textId="77777777" w:rsidR="003D3F04" w:rsidRPr="002D40A9" w:rsidRDefault="00CB4A46" w:rsidP="002D40A9">
      <w:r w:rsidRPr="002D40A9">
        <w:t>Copy the files from approved repository, adjust the config files for the environment</w:t>
      </w:r>
      <w:r w:rsidR="003D3F04">
        <w:t>, severname, Database</w:t>
      </w:r>
      <w:ins w:id="113" w:author="Hula, Kate" w:date="2014-08-18T15:26:00Z">
        <w:r w:rsidR="002D40A9">
          <w:t xml:space="preserve"> </w:t>
        </w:r>
      </w:ins>
      <w:r w:rsidR="003D3F04">
        <w:t>connections</w:t>
      </w:r>
    </w:p>
    <w:p w14:paraId="07221EA1" w14:textId="77777777" w:rsidR="00BB7190" w:rsidRDefault="00BB7190" w:rsidP="00774B97">
      <w:pPr>
        <w:pStyle w:val="Heading1"/>
      </w:pPr>
      <w:bookmarkStart w:id="114" w:name="_Toc396131496"/>
      <w:bookmarkStart w:id="115" w:name="_Toc396132453"/>
      <w:bookmarkStart w:id="116" w:name="_Toc396132800"/>
      <w:bookmarkStart w:id="117" w:name="_Toc396132887"/>
      <w:bookmarkStart w:id="118" w:name="_Toc396134978"/>
      <w:bookmarkStart w:id="119" w:name="_Toc396131497"/>
      <w:bookmarkStart w:id="120" w:name="_Toc396132454"/>
      <w:bookmarkStart w:id="121" w:name="_Toc396132801"/>
      <w:bookmarkStart w:id="122" w:name="_Toc396132888"/>
      <w:bookmarkStart w:id="123" w:name="_Toc396134979"/>
      <w:bookmarkStart w:id="124" w:name="_Toc396131498"/>
      <w:bookmarkStart w:id="125" w:name="_Toc396132455"/>
      <w:bookmarkStart w:id="126" w:name="_Toc396132802"/>
      <w:bookmarkStart w:id="127" w:name="_Toc396132889"/>
      <w:bookmarkStart w:id="128" w:name="_Toc396134980"/>
      <w:bookmarkStart w:id="129" w:name="_Toc396131499"/>
      <w:bookmarkStart w:id="130" w:name="_Toc396132456"/>
      <w:bookmarkStart w:id="131" w:name="_Toc396132803"/>
      <w:bookmarkStart w:id="132" w:name="_Toc396132890"/>
      <w:bookmarkStart w:id="133" w:name="_Toc396134981"/>
      <w:bookmarkStart w:id="134" w:name="_Toc396141416"/>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r>
        <w:t>Routine Operations</w:t>
      </w:r>
      <w:bookmarkEnd w:id="92"/>
      <w:bookmarkEnd w:id="93"/>
      <w:bookmarkEnd w:id="94"/>
      <w:bookmarkEnd w:id="134"/>
    </w:p>
    <w:p w14:paraId="42FDC20E" w14:textId="77777777" w:rsidR="00556A4B" w:rsidRDefault="00556A4B" w:rsidP="007E75A6">
      <w:pPr>
        <w:rPr>
          <w:ins w:id="135" w:author="Hula, Kate" w:date="2014-08-11T17:13:00Z"/>
        </w:rPr>
      </w:pPr>
      <w:r>
        <w:t xml:space="preserve">Using Linux bash scripts to extract data from the different servers and systems, the data is </w:t>
      </w:r>
      <w:r w:rsidR="00D7123A">
        <w:t>gathered,</w:t>
      </w:r>
      <w:r>
        <w:t xml:space="preserve"> parsed</w:t>
      </w:r>
      <w:r w:rsidR="00117137">
        <w:t>,</w:t>
      </w:r>
      <w:r>
        <w:t xml:space="preserve"> and output in csv, xml, flat</w:t>
      </w:r>
      <w:r w:rsidR="00014300">
        <w:t xml:space="preserve"> </w:t>
      </w:r>
      <w:r>
        <w:t>file</w:t>
      </w:r>
      <w:r w:rsidR="00117137">
        <w:t>,</w:t>
      </w:r>
      <w:r>
        <w:t xml:space="preserve"> or direct to email.</w:t>
      </w:r>
      <w:r w:rsidR="00513D29">
        <w:t xml:space="preserve"> </w:t>
      </w:r>
      <w:r>
        <w:t>The systems administrator will m</w:t>
      </w:r>
      <w:r w:rsidR="00945451" w:rsidRPr="00945451">
        <w:t>onitor</w:t>
      </w:r>
      <w:r>
        <w:t xml:space="preserve"> the </w:t>
      </w:r>
      <w:r w:rsidR="00512847" w:rsidRPr="00945451">
        <w:t>WebLogic</w:t>
      </w:r>
      <w:r w:rsidR="00945451" w:rsidRPr="00945451">
        <w:t xml:space="preserve"> JVM - Java Virtual Machine Memory, File System usages, VistALink Adaptor connectivity</w:t>
      </w:r>
      <w:r>
        <w:t xml:space="preserve"> via </w:t>
      </w:r>
      <w:r w:rsidR="00014300">
        <w:t>Dashboards, Consoles, or received emails.</w:t>
      </w:r>
      <w:r w:rsidR="00513D29">
        <w:t xml:space="preserve"> </w:t>
      </w:r>
      <w:r w:rsidR="00014300">
        <w:t xml:space="preserve">The systems administrator will </w:t>
      </w:r>
      <w:r w:rsidR="00D7123A">
        <w:t xml:space="preserve">also </w:t>
      </w:r>
      <w:r w:rsidR="00014300">
        <w:t xml:space="preserve">deploy the </w:t>
      </w:r>
      <w:r>
        <w:t>new artifacts</w:t>
      </w:r>
      <w:r w:rsidR="00014300">
        <w:t xml:space="preserve"> during planned outages</w:t>
      </w:r>
      <w:r w:rsidR="00D7123A">
        <w:t>, stop and start</w:t>
      </w:r>
      <w:r>
        <w:t xml:space="preserve"> the </w:t>
      </w:r>
      <w:r w:rsidR="00117137">
        <w:t>WebLogic</w:t>
      </w:r>
      <w:r>
        <w:t xml:space="preserve"> managed servers</w:t>
      </w:r>
      <w:r w:rsidR="00014300">
        <w:t xml:space="preserve">, </w:t>
      </w:r>
      <w:r w:rsidR="0016454D">
        <w:t xml:space="preserve">and </w:t>
      </w:r>
      <w:r w:rsidR="00014300">
        <w:t>monitor system backups.</w:t>
      </w:r>
      <w:r w:rsidR="00D7123A">
        <w:t xml:space="preserve"> Routine OS patches, updates will be performed via mechanisms standard to the OS.</w:t>
      </w:r>
    </w:p>
    <w:p w14:paraId="1C0A7C70" w14:textId="77777777" w:rsidR="007E75A6" w:rsidRPr="007E75A6" w:rsidRDefault="007E75A6" w:rsidP="007E75A6"/>
    <w:p w14:paraId="595496FF" w14:textId="77777777" w:rsidR="00014300" w:rsidRPr="00945451" w:rsidRDefault="00014300" w:rsidP="007E75A6">
      <w:r>
        <w:t>The database administrator will monitor database growth, replication, and backups</w:t>
      </w:r>
      <w:r w:rsidR="00D7123A">
        <w:t xml:space="preserve">. The database administrator will perform updates, upgrades, </w:t>
      </w:r>
      <w:r w:rsidR="00C11C29">
        <w:t xml:space="preserve">and </w:t>
      </w:r>
      <w:r w:rsidR="00C96CEC">
        <w:t>maintenance</w:t>
      </w:r>
      <w:r w:rsidR="00D7123A">
        <w:t xml:space="preserve"> to the database or database engine.</w:t>
      </w:r>
    </w:p>
    <w:p w14:paraId="1D31AB53" w14:textId="77777777" w:rsidR="004B2C45" w:rsidRDefault="004B2C45" w:rsidP="00774B97">
      <w:pPr>
        <w:pStyle w:val="Heading2"/>
      </w:pPr>
      <w:bookmarkStart w:id="136" w:name="_Toc246329390"/>
      <w:bookmarkStart w:id="137" w:name="_Toc254184926"/>
      <w:bookmarkStart w:id="138" w:name="_Toc396141417"/>
      <w:r>
        <w:t>Administrative Procedures</w:t>
      </w:r>
      <w:bookmarkEnd w:id="136"/>
      <w:bookmarkEnd w:id="137"/>
      <w:bookmarkEnd w:id="138"/>
    </w:p>
    <w:p w14:paraId="15865E34" w14:textId="77777777" w:rsidR="00D532AB" w:rsidRDefault="0052156D">
      <w:pPr>
        <w:pStyle w:val="Heading3"/>
      </w:pPr>
      <w:bookmarkStart w:id="139" w:name="_Toc246329391"/>
      <w:bookmarkStart w:id="140" w:name="_Toc254184927"/>
      <w:bookmarkStart w:id="141" w:name="_Toc396141418"/>
      <w:r>
        <w:t>System Start-up</w:t>
      </w:r>
      <w:bookmarkEnd w:id="139"/>
      <w:bookmarkEnd w:id="140"/>
      <w:bookmarkEnd w:id="141"/>
    </w:p>
    <w:p w14:paraId="5ED8BC91" w14:textId="77777777" w:rsidR="00014300" w:rsidRDefault="00C10C2F" w:rsidP="00A1633D">
      <w:pPr>
        <w:pStyle w:val="Heading4"/>
      </w:pPr>
      <w:r>
        <w:t>Windows Database S</w:t>
      </w:r>
      <w:r w:rsidR="00A1633D">
        <w:t>erver</w:t>
      </w:r>
    </w:p>
    <w:p w14:paraId="3BC6F20C" w14:textId="77777777" w:rsidR="00351836" w:rsidRPr="00351836" w:rsidRDefault="00014300" w:rsidP="00E865AE">
      <w:pPr>
        <w:pStyle w:val="ListParagraph"/>
        <w:numPr>
          <w:ilvl w:val="0"/>
          <w:numId w:val="2"/>
        </w:numPr>
        <w:ind w:left="360"/>
      </w:pPr>
      <w:r>
        <w:t xml:space="preserve">Once the server is </w:t>
      </w:r>
      <w:r w:rsidR="00E56BCE">
        <w:t>powered</w:t>
      </w:r>
      <w:r w:rsidR="00C10C2F">
        <w:t xml:space="preserve"> on, t</w:t>
      </w:r>
      <w:r>
        <w:t xml:space="preserve">he </w:t>
      </w:r>
      <w:r w:rsidR="00E56BCE">
        <w:t>SQLServer</w:t>
      </w:r>
      <w:r>
        <w:t xml:space="preserve"> database instance </w:t>
      </w:r>
      <w:r w:rsidR="00E56BCE">
        <w:t xml:space="preserve">for </w:t>
      </w:r>
      <w:r>
        <w:t>CISS will automatical</w:t>
      </w:r>
      <w:r w:rsidR="00E56BCE">
        <w:t>ly start. To verify service is r</w:t>
      </w:r>
      <w:r>
        <w:t xml:space="preserve">unning, </w:t>
      </w:r>
      <w:r w:rsidR="00E56BCE">
        <w:t>o</w:t>
      </w:r>
      <w:r>
        <w:t xml:space="preserve">pen </w:t>
      </w:r>
      <w:r w:rsidR="0016454D">
        <w:t xml:space="preserve">the Windows </w:t>
      </w:r>
      <w:r>
        <w:t>Services</w:t>
      </w:r>
      <w:r w:rsidR="00A1633D">
        <w:t>,</w:t>
      </w:r>
      <w:r>
        <w:t xml:space="preserve"> locate the following</w:t>
      </w:r>
      <w:r w:rsidR="00351836">
        <w:t>:</w:t>
      </w:r>
    </w:p>
    <w:p w14:paraId="5A409B5D" w14:textId="77777777" w:rsidR="00351836" w:rsidRPr="00096F9A" w:rsidRDefault="00351836" w:rsidP="00E865AE">
      <w:pPr>
        <w:numPr>
          <w:ilvl w:val="1"/>
          <w:numId w:val="6"/>
        </w:numPr>
        <w:spacing w:line="240" w:lineRule="auto"/>
        <w:ind w:left="900"/>
      </w:pPr>
      <w:r w:rsidRPr="00096F9A">
        <w:t>SQL Server (PROD_SQLSERVER)</w:t>
      </w:r>
    </w:p>
    <w:p w14:paraId="7B9512ED" w14:textId="77777777" w:rsidR="00351836" w:rsidRPr="00096F9A" w:rsidRDefault="00351836" w:rsidP="00E865AE">
      <w:pPr>
        <w:numPr>
          <w:ilvl w:val="1"/>
          <w:numId w:val="6"/>
        </w:numPr>
        <w:spacing w:line="240" w:lineRule="auto"/>
        <w:ind w:left="900"/>
      </w:pPr>
      <w:r w:rsidRPr="00096F9A">
        <w:t>SQL Server Agent (PROD_SQLSERVER)</w:t>
      </w:r>
    </w:p>
    <w:p w14:paraId="21040DA1" w14:textId="77777777" w:rsidR="00351836" w:rsidRPr="00096F9A" w:rsidRDefault="00351836" w:rsidP="00E865AE">
      <w:pPr>
        <w:numPr>
          <w:ilvl w:val="1"/>
          <w:numId w:val="6"/>
        </w:numPr>
        <w:spacing w:line="240" w:lineRule="auto"/>
        <w:ind w:left="900"/>
      </w:pPr>
      <w:r w:rsidRPr="00096F9A">
        <w:lastRenderedPageBreak/>
        <w:t>SQL Server Browser</w:t>
      </w:r>
    </w:p>
    <w:p w14:paraId="338B92F6" w14:textId="77777777" w:rsidR="00351836" w:rsidRPr="00096F9A" w:rsidRDefault="00351836" w:rsidP="00E865AE">
      <w:pPr>
        <w:numPr>
          <w:ilvl w:val="1"/>
          <w:numId w:val="6"/>
        </w:numPr>
        <w:spacing w:line="240" w:lineRule="auto"/>
        <w:ind w:left="900"/>
      </w:pPr>
      <w:r w:rsidRPr="00096F9A">
        <w:t>SQL Server FullText Search (PROD_SQLSERVER)</w:t>
      </w:r>
    </w:p>
    <w:p w14:paraId="0C91A70F" w14:textId="77777777" w:rsidR="00351836" w:rsidRPr="00096F9A" w:rsidRDefault="00351836" w:rsidP="00E865AE">
      <w:pPr>
        <w:numPr>
          <w:ilvl w:val="1"/>
          <w:numId w:val="6"/>
        </w:numPr>
        <w:spacing w:line="240" w:lineRule="auto"/>
        <w:ind w:left="900"/>
      </w:pPr>
      <w:r w:rsidRPr="00096F9A">
        <w:t>SQL Server Integration Services</w:t>
      </w:r>
    </w:p>
    <w:p w14:paraId="4AC2AD0F" w14:textId="77777777" w:rsidR="00351836" w:rsidRPr="00096F9A" w:rsidRDefault="00351836" w:rsidP="00E865AE">
      <w:pPr>
        <w:numPr>
          <w:ilvl w:val="1"/>
          <w:numId w:val="6"/>
        </w:numPr>
        <w:spacing w:line="240" w:lineRule="auto"/>
        <w:ind w:left="900"/>
      </w:pPr>
      <w:r w:rsidRPr="00096F9A">
        <w:t>SQL Server VSS Writer</w:t>
      </w:r>
    </w:p>
    <w:p w14:paraId="297604A6" w14:textId="77777777" w:rsidR="00351836" w:rsidRPr="00D96FA7" w:rsidRDefault="00351836" w:rsidP="00E865AE">
      <w:pPr>
        <w:pStyle w:val="ListParagraph"/>
        <w:numPr>
          <w:ilvl w:val="0"/>
          <w:numId w:val="2"/>
        </w:numPr>
        <w:ind w:left="360"/>
      </w:pPr>
      <w:r w:rsidRPr="00D96FA7">
        <w:t>Log</w:t>
      </w:r>
      <w:r w:rsidR="00C10C2F">
        <w:t xml:space="preserve"> in</w:t>
      </w:r>
      <w:r w:rsidRPr="00D96FA7">
        <w:t>to SQL Server Management Studio to confirm SQL server database is up and running</w:t>
      </w:r>
      <w:r w:rsidR="0016454D">
        <w:t>,</w:t>
      </w:r>
      <w:r w:rsidRPr="00D96FA7">
        <w:t xml:space="preserve"> and that you can connect to the database.</w:t>
      </w:r>
    </w:p>
    <w:p w14:paraId="2F9D12DF" w14:textId="77777777" w:rsidR="00351836" w:rsidRPr="00351836" w:rsidRDefault="00351836" w:rsidP="00E865AE">
      <w:pPr>
        <w:pStyle w:val="ListParagraph"/>
        <w:numPr>
          <w:ilvl w:val="0"/>
          <w:numId w:val="2"/>
        </w:numPr>
        <w:ind w:left="360"/>
      </w:pPr>
      <w:r>
        <w:t>The 5</w:t>
      </w:r>
      <w:r w:rsidR="00A1633D">
        <w:t>:00</w:t>
      </w:r>
      <w:r>
        <w:t xml:space="preserve"> </w:t>
      </w:r>
      <w:r w:rsidR="00A345C3" w:rsidRPr="00A1633D">
        <w:rPr>
          <w:smallCaps/>
        </w:rPr>
        <w:t>A.M</w:t>
      </w:r>
      <w:r w:rsidR="00A345C3">
        <w:t>.</w:t>
      </w:r>
      <w:r>
        <w:t xml:space="preserve"> backup is a</w:t>
      </w:r>
      <w:r w:rsidR="00A1633D">
        <w:t>n</w:t>
      </w:r>
      <w:r>
        <w:t xml:space="preserve"> </w:t>
      </w:r>
      <w:r w:rsidR="0016454D">
        <w:t>OS-</w:t>
      </w:r>
      <w:r w:rsidR="00C873AF">
        <w:t xml:space="preserve">level </w:t>
      </w:r>
      <w:r w:rsidR="00A345C3">
        <w:t>s</w:t>
      </w:r>
      <w:r>
        <w:t>cheduled task</w:t>
      </w:r>
      <w:r w:rsidR="00C873AF">
        <w:t>.</w:t>
      </w:r>
    </w:p>
    <w:p w14:paraId="37E9C230" w14:textId="77777777" w:rsidR="00351836" w:rsidRDefault="00351836" w:rsidP="00A1633D">
      <w:pPr>
        <w:pStyle w:val="Heading4"/>
      </w:pPr>
      <w:r>
        <w:t>Linux Application server:</w:t>
      </w:r>
    </w:p>
    <w:p w14:paraId="1DCB88BA" w14:textId="77777777" w:rsidR="00351836" w:rsidRPr="0066705C" w:rsidRDefault="00351836" w:rsidP="00E865AE">
      <w:pPr>
        <w:pStyle w:val="ListParagraph"/>
        <w:numPr>
          <w:ilvl w:val="0"/>
          <w:numId w:val="2"/>
        </w:numPr>
        <w:ind w:left="360"/>
      </w:pPr>
      <w:r w:rsidRPr="0066705C">
        <w:t xml:space="preserve">Once the server is </w:t>
      </w:r>
      <w:r w:rsidR="005B7848" w:rsidRPr="0066705C">
        <w:t>powered</w:t>
      </w:r>
      <w:r w:rsidRPr="0066705C">
        <w:t xml:space="preserve"> on, the </w:t>
      </w:r>
      <w:r w:rsidR="00A1633D" w:rsidRPr="0066705C">
        <w:t>WebLogic</w:t>
      </w:r>
      <w:r w:rsidRPr="0066705C">
        <w:t xml:space="preserve"> </w:t>
      </w:r>
      <w:r w:rsidR="00516635">
        <w:t xml:space="preserve">CISS Domain </w:t>
      </w:r>
      <w:r w:rsidRPr="0066705C">
        <w:t>Node manager must be started.</w:t>
      </w:r>
    </w:p>
    <w:p w14:paraId="24490085" w14:textId="77777777" w:rsidR="001F142D" w:rsidRDefault="00351836" w:rsidP="00E865AE">
      <w:pPr>
        <w:numPr>
          <w:ilvl w:val="1"/>
          <w:numId w:val="6"/>
        </w:numPr>
        <w:spacing w:line="240" w:lineRule="auto"/>
        <w:ind w:left="900"/>
      </w:pPr>
      <w:r w:rsidRPr="0066705C">
        <w:t>Sudo to the weblogic user:</w:t>
      </w:r>
      <w:r w:rsidR="00513D29">
        <w:t xml:space="preserve">  </w:t>
      </w:r>
    </w:p>
    <w:p w14:paraId="1FA5A398" w14:textId="77777777" w:rsidR="00351836" w:rsidRPr="001F142D" w:rsidRDefault="00351836" w:rsidP="00371D57">
      <w:pPr>
        <w:pStyle w:val="TemplateText"/>
        <w:ind w:left="900"/>
        <w:rPr>
          <w:rFonts w:ascii="Courier New" w:hAnsi="Courier New" w:cs="Courier New"/>
          <w:color w:val="000000"/>
          <w:sz w:val="18"/>
          <w:szCs w:val="18"/>
        </w:rPr>
      </w:pPr>
      <w:r w:rsidRPr="001F142D">
        <w:rPr>
          <w:rFonts w:ascii="Courier New" w:hAnsi="Courier New" w:cs="Courier New"/>
          <w:color w:val="000000"/>
          <w:sz w:val="18"/>
          <w:szCs w:val="18"/>
        </w:rPr>
        <w:t xml:space="preserve">sudo su – </w:t>
      </w:r>
      <w:r w:rsidR="00EB67DE">
        <w:rPr>
          <w:rFonts w:ascii="Courier New" w:hAnsi="Courier New" w:cs="Courier New"/>
          <w:color w:val="000000"/>
          <w:sz w:val="18"/>
          <w:szCs w:val="18"/>
        </w:rPr>
        <w:t>wlp_user</w:t>
      </w:r>
      <w:r w:rsidR="009801B1">
        <w:rPr>
          <w:rFonts w:ascii="Courier New" w:hAnsi="Courier New" w:cs="Courier New"/>
          <w:color w:val="000000"/>
          <w:sz w:val="18"/>
          <w:szCs w:val="18"/>
        </w:rPr>
        <w:t xml:space="preserve"> </w:t>
      </w:r>
      <w:r w:rsidRPr="001F142D">
        <w:rPr>
          <w:rFonts w:ascii="Courier New" w:hAnsi="Courier New" w:cs="Courier New"/>
          <w:color w:val="000000"/>
          <w:sz w:val="18"/>
          <w:szCs w:val="18"/>
        </w:rPr>
        <w:t>;</w:t>
      </w:r>
    </w:p>
    <w:p w14:paraId="3081B751" w14:textId="77777777" w:rsidR="00351836" w:rsidRPr="0066705C" w:rsidRDefault="00C132EC" w:rsidP="00E865AE">
      <w:pPr>
        <w:numPr>
          <w:ilvl w:val="1"/>
          <w:numId w:val="6"/>
        </w:numPr>
        <w:spacing w:line="240" w:lineRule="auto"/>
        <w:ind w:left="900"/>
      </w:pPr>
      <w:r>
        <w:t>Start the node</w:t>
      </w:r>
      <w:r w:rsidR="0016454D">
        <w:t>manager and background the p</w:t>
      </w:r>
      <w:r w:rsidR="00351836" w:rsidRPr="0066705C">
        <w:t>rocess:</w:t>
      </w:r>
    </w:p>
    <w:p w14:paraId="7B6261A2" w14:textId="77777777" w:rsidR="00351836" w:rsidRPr="00A345C3" w:rsidRDefault="00351836" w:rsidP="00371D57">
      <w:pPr>
        <w:pStyle w:val="TemplateText"/>
        <w:ind w:left="900"/>
        <w:rPr>
          <w:rFonts w:ascii="Courier New" w:hAnsi="Courier New" w:cs="Courier New"/>
          <w:color w:val="000000"/>
          <w:sz w:val="18"/>
          <w:szCs w:val="18"/>
        </w:rPr>
      </w:pPr>
      <w:r w:rsidRPr="00A345C3">
        <w:rPr>
          <w:rFonts w:ascii="Courier New" w:hAnsi="Courier New" w:cs="Courier New"/>
          <w:color w:val="000000"/>
          <w:sz w:val="18"/>
          <w:szCs w:val="18"/>
        </w:rPr>
        <w:t>start</w:t>
      </w:r>
      <w:r w:rsidR="009C7FC1">
        <w:rPr>
          <w:rFonts w:ascii="Courier New" w:hAnsi="Courier New" w:cs="Courier New"/>
          <w:color w:val="000000"/>
          <w:sz w:val="18"/>
          <w:szCs w:val="18"/>
        </w:rPr>
        <w:t>n</w:t>
      </w:r>
      <w:r w:rsidRPr="00A345C3">
        <w:rPr>
          <w:rFonts w:ascii="Courier New" w:hAnsi="Courier New" w:cs="Courier New"/>
          <w:color w:val="000000"/>
          <w:sz w:val="18"/>
          <w:szCs w:val="18"/>
        </w:rPr>
        <w:t xml:space="preserve">odemanager.sh </w:t>
      </w:r>
      <w:r w:rsidR="00516635">
        <w:rPr>
          <w:rFonts w:ascii="Courier New" w:hAnsi="Courier New" w:cs="Courier New"/>
          <w:color w:val="000000"/>
          <w:sz w:val="18"/>
          <w:szCs w:val="18"/>
        </w:rPr>
        <w:t xml:space="preserve">ciss.properties </w:t>
      </w:r>
    </w:p>
    <w:p w14:paraId="0848816F" w14:textId="77777777" w:rsidR="00351836" w:rsidRPr="0066705C" w:rsidRDefault="00C132EC" w:rsidP="00E865AE">
      <w:pPr>
        <w:numPr>
          <w:ilvl w:val="1"/>
          <w:numId w:val="6"/>
        </w:numPr>
        <w:spacing w:line="240" w:lineRule="auto"/>
        <w:ind w:left="900"/>
      </w:pPr>
      <w:r>
        <w:t>Allow the n</w:t>
      </w:r>
      <w:r w:rsidR="00351836" w:rsidRPr="0066705C">
        <w:t xml:space="preserve">odemanager to start, check by </w:t>
      </w:r>
      <w:r w:rsidR="0016454D">
        <w:t>verifying</w:t>
      </w:r>
      <w:r w:rsidR="0066705C" w:rsidRPr="0066705C">
        <w:t xml:space="preserve"> the port 5556 is listening, </w:t>
      </w:r>
      <w:r w:rsidR="0016454D">
        <w:t xml:space="preserve">and </w:t>
      </w:r>
      <w:r w:rsidR="0066705C" w:rsidRPr="0066705C">
        <w:t>run the lsof</w:t>
      </w:r>
      <w:r w:rsidR="00351836" w:rsidRPr="0066705C">
        <w:t xml:space="preserve"> command:</w:t>
      </w:r>
    </w:p>
    <w:p w14:paraId="609A4348" w14:textId="77777777" w:rsidR="0066705C" w:rsidRPr="00A345C3" w:rsidRDefault="0066705C" w:rsidP="00371D57">
      <w:pPr>
        <w:pStyle w:val="TemplateText"/>
        <w:ind w:left="900"/>
        <w:rPr>
          <w:rFonts w:ascii="Courier New" w:hAnsi="Courier New" w:cs="Courier New"/>
          <w:color w:val="000000"/>
          <w:sz w:val="18"/>
          <w:szCs w:val="18"/>
        </w:rPr>
      </w:pPr>
      <w:r w:rsidRPr="00A345C3">
        <w:rPr>
          <w:rFonts w:ascii="Courier New" w:hAnsi="Courier New" w:cs="Courier New"/>
          <w:color w:val="000000"/>
          <w:sz w:val="18"/>
          <w:szCs w:val="18"/>
        </w:rPr>
        <w:t>/usr/sbin/lsof -Pni</w:t>
      </w:r>
      <w:r w:rsidR="00513D29" w:rsidRPr="00A345C3">
        <w:rPr>
          <w:rFonts w:ascii="Courier New" w:hAnsi="Courier New" w:cs="Courier New"/>
          <w:color w:val="000000"/>
          <w:sz w:val="18"/>
          <w:szCs w:val="18"/>
        </w:rPr>
        <w:t xml:space="preserve"> </w:t>
      </w:r>
      <w:r w:rsidRPr="00A345C3">
        <w:rPr>
          <w:rFonts w:ascii="Courier New" w:hAnsi="Courier New" w:cs="Courier New"/>
          <w:color w:val="000000"/>
          <w:sz w:val="18"/>
          <w:szCs w:val="18"/>
        </w:rPr>
        <w:t xml:space="preserve">|grep </w:t>
      </w:r>
      <w:r w:rsidR="00EB67DE">
        <w:rPr>
          <w:rFonts w:ascii="Courier New" w:hAnsi="Courier New" w:cs="Courier New"/>
          <w:color w:val="000000"/>
          <w:sz w:val="18"/>
          <w:szCs w:val="18"/>
        </w:rPr>
        <w:t>wlp_user</w:t>
      </w:r>
      <w:r w:rsidR="00153629" w:rsidRPr="00A345C3">
        <w:rPr>
          <w:rFonts w:ascii="Courier New" w:hAnsi="Courier New" w:cs="Courier New"/>
          <w:color w:val="000000"/>
          <w:sz w:val="18"/>
          <w:szCs w:val="18"/>
        </w:rPr>
        <w:t xml:space="preserve"> | grep LISTEN</w:t>
      </w:r>
      <w:r w:rsidRPr="00A345C3">
        <w:rPr>
          <w:rFonts w:ascii="Courier New" w:hAnsi="Courier New" w:cs="Courier New"/>
          <w:color w:val="000000"/>
          <w:sz w:val="18"/>
          <w:szCs w:val="18"/>
        </w:rPr>
        <w:t xml:space="preserve"> ;</w:t>
      </w:r>
    </w:p>
    <w:p w14:paraId="191417B2" w14:textId="77777777" w:rsidR="00D43B9C" w:rsidRPr="0066705C" w:rsidRDefault="00C96288" w:rsidP="00D43B9C">
      <w:pPr>
        <w:pStyle w:val="ListParagraph"/>
        <w:numPr>
          <w:ilvl w:val="0"/>
          <w:numId w:val="2"/>
        </w:numPr>
        <w:ind w:left="360"/>
      </w:pPr>
      <w:r>
        <w:t>To start</w:t>
      </w:r>
      <w:r w:rsidR="00D43B9C" w:rsidRPr="0066705C">
        <w:t xml:space="preserve"> the WebLogic </w:t>
      </w:r>
      <w:r w:rsidR="00F1240C">
        <w:t>PCMM</w:t>
      </w:r>
      <w:r w:rsidR="00D43B9C">
        <w:t xml:space="preserve"> Domain</w:t>
      </w:r>
      <w:r>
        <w:t xml:space="preserve">, </w:t>
      </w:r>
      <w:r w:rsidR="00D43B9C" w:rsidRPr="0066705C">
        <w:t>Node manager must be started.</w:t>
      </w:r>
    </w:p>
    <w:p w14:paraId="32DDC8C7" w14:textId="77777777" w:rsidR="00D43B9C" w:rsidRDefault="00D43B9C" w:rsidP="00D43B9C">
      <w:pPr>
        <w:numPr>
          <w:ilvl w:val="1"/>
          <w:numId w:val="6"/>
        </w:numPr>
        <w:spacing w:line="240" w:lineRule="auto"/>
        <w:ind w:left="900"/>
      </w:pPr>
      <w:r w:rsidRPr="0066705C">
        <w:t>Sudo to the weblogic user:</w:t>
      </w:r>
      <w:r>
        <w:t xml:space="preserve">  </w:t>
      </w:r>
    </w:p>
    <w:p w14:paraId="016C4E38" w14:textId="77777777" w:rsidR="00D43B9C" w:rsidRPr="001F142D" w:rsidRDefault="00D43B9C" w:rsidP="00D43B9C">
      <w:pPr>
        <w:pStyle w:val="TemplateText"/>
        <w:ind w:left="900"/>
        <w:rPr>
          <w:rFonts w:ascii="Courier New" w:hAnsi="Courier New" w:cs="Courier New"/>
          <w:color w:val="000000"/>
          <w:sz w:val="18"/>
          <w:szCs w:val="18"/>
        </w:rPr>
      </w:pPr>
      <w:r w:rsidRPr="001F142D">
        <w:rPr>
          <w:rFonts w:ascii="Courier New" w:hAnsi="Courier New" w:cs="Courier New"/>
          <w:color w:val="000000"/>
          <w:sz w:val="18"/>
          <w:szCs w:val="18"/>
        </w:rPr>
        <w:t xml:space="preserve">sudo su – </w:t>
      </w:r>
      <w:r w:rsidR="00EB67DE">
        <w:rPr>
          <w:rFonts w:ascii="Courier New" w:hAnsi="Courier New" w:cs="Courier New"/>
          <w:color w:val="000000"/>
          <w:sz w:val="18"/>
          <w:szCs w:val="18"/>
        </w:rPr>
        <w:t>wlp_user</w:t>
      </w:r>
      <w:r>
        <w:rPr>
          <w:rFonts w:ascii="Courier New" w:hAnsi="Courier New" w:cs="Courier New"/>
          <w:color w:val="000000"/>
          <w:sz w:val="18"/>
          <w:szCs w:val="18"/>
        </w:rPr>
        <w:t xml:space="preserve"> </w:t>
      </w:r>
      <w:r w:rsidRPr="001F142D">
        <w:rPr>
          <w:rFonts w:ascii="Courier New" w:hAnsi="Courier New" w:cs="Courier New"/>
          <w:color w:val="000000"/>
          <w:sz w:val="18"/>
          <w:szCs w:val="18"/>
        </w:rPr>
        <w:t>;</w:t>
      </w:r>
    </w:p>
    <w:p w14:paraId="3301583E" w14:textId="77777777" w:rsidR="00D43B9C" w:rsidRPr="0066705C" w:rsidRDefault="00D43B9C" w:rsidP="00D43B9C">
      <w:pPr>
        <w:pStyle w:val="ListParagraph"/>
        <w:numPr>
          <w:ilvl w:val="0"/>
          <w:numId w:val="2"/>
        </w:numPr>
        <w:ind w:left="360"/>
      </w:pPr>
      <w:r w:rsidRPr="0066705C">
        <w:t xml:space="preserve">Start the WebLogic </w:t>
      </w:r>
      <w:r w:rsidR="00F1240C">
        <w:t>PCMMR</w:t>
      </w:r>
      <w:r>
        <w:t xml:space="preserve"> Domain </w:t>
      </w:r>
      <w:r w:rsidRPr="0066705C">
        <w:t>Administrative Console:</w:t>
      </w:r>
    </w:p>
    <w:p w14:paraId="55A30835" w14:textId="77777777" w:rsidR="00D43B9C" w:rsidRPr="00180602" w:rsidRDefault="00D43B9C" w:rsidP="00D43B9C">
      <w:pPr>
        <w:numPr>
          <w:ilvl w:val="1"/>
          <w:numId w:val="6"/>
        </w:numPr>
        <w:spacing w:line="240" w:lineRule="auto"/>
        <w:ind w:left="900"/>
        <w:rPr>
          <w:rFonts w:ascii="Courier New" w:hAnsi="Courier New" w:cs="Courier New"/>
          <w:sz w:val="18"/>
          <w:szCs w:val="18"/>
        </w:rPr>
      </w:pPr>
      <w:r w:rsidRPr="00180602">
        <w:rPr>
          <w:rFonts w:ascii="Courier New" w:hAnsi="Courier New" w:cs="Courier New"/>
          <w:sz w:val="18"/>
          <w:szCs w:val="18"/>
        </w:rPr>
        <w:t xml:space="preserve">bash </w:t>
      </w:r>
      <w:r w:rsidR="00F1240C" w:rsidRPr="00180602">
        <w:rPr>
          <w:rFonts w:ascii="Courier New" w:hAnsi="Courier New" w:cs="Courier New"/>
          <w:sz w:val="18"/>
          <w:szCs w:val="18"/>
        </w:rPr>
        <w:t>PCMM</w:t>
      </w:r>
      <w:r w:rsidRPr="00180602">
        <w:rPr>
          <w:rFonts w:ascii="Courier New" w:hAnsi="Courier New" w:cs="Courier New"/>
          <w:sz w:val="18"/>
          <w:szCs w:val="18"/>
        </w:rPr>
        <w:t>_Domain/startWeblogic.sh &amp;</w:t>
      </w:r>
    </w:p>
    <w:p w14:paraId="6A7EBBBF" w14:textId="77777777" w:rsidR="00D43B9C" w:rsidRPr="0066705C" w:rsidRDefault="00D43B9C" w:rsidP="00D43B9C">
      <w:pPr>
        <w:numPr>
          <w:ilvl w:val="1"/>
          <w:numId w:val="6"/>
        </w:numPr>
        <w:spacing w:line="240" w:lineRule="auto"/>
        <w:ind w:left="900"/>
      </w:pPr>
      <w:r w:rsidRPr="0066705C">
        <w:t>Watch for the following text in the output sent to the screen.</w:t>
      </w:r>
    </w:p>
    <w:p w14:paraId="1AF5727E" w14:textId="77777777" w:rsidR="00D43B9C" w:rsidRPr="0066705C" w:rsidRDefault="00D43B9C" w:rsidP="00D43B9C">
      <w:pPr>
        <w:pStyle w:val="TemplateText"/>
        <w:numPr>
          <w:ilvl w:val="2"/>
          <w:numId w:val="6"/>
        </w:numPr>
        <w:ind w:left="1080"/>
        <w:rPr>
          <w:rFonts w:ascii="Courier New" w:hAnsi="Courier New" w:cs="Courier New"/>
          <w:color w:val="000000"/>
          <w:sz w:val="18"/>
          <w:szCs w:val="18"/>
        </w:rPr>
      </w:pPr>
      <w:r w:rsidRPr="00A345C3">
        <w:rPr>
          <w:rFonts w:ascii="Courier New" w:hAnsi="Courier New" w:cs="Courier New"/>
          <w:color w:val="000000"/>
          <w:sz w:val="18"/>
          <w:szCs w:val="18"/>
        </w:rPr>
        <w:t>&lt;Server state changed to STARTING&gt;</w:t>
      </w:r>
    </w:p>
    <w:p w14:paraId="55361906" w14:textId="77777777" w:rsidR="00D43B9C" w:rsidRPr="0066705C" w:rsidRDefault="00D43B9C" w:rsidP="00D43B9C">
      <w:pPr>
        <w:pStyle w:val="TemplateText"/>
        <w:numPr>
          <w:ilvl w:val="2"/>
          <w:numId w:val="6"/>
        </w:numPr>
        <w:ind w:left="1080"/>
        <w:rPr>
          <w:rFonts w:ascii="Courier New" w:hAnsi="Courier New" w:cs="Courier New"/>
          <w:color w:val="000000"/>
          <w:sz w:val="18"/>
          <w:szCs w:val="18"/>
        </w:rPr>
      </w:pPr>
      <w:r w:rsidRPr="00A345C3">
        <w:rPr>
          <w:rFonts w:ascii="Courier New" w:hAnsi="Courier New" w:cs="Courier New"/>
          <w:color w:val="000000"/>
          <w:sz w:val="18"/>
          <w:szCs w:val="18"/>
        </w:rPr>
        <w:t>&lt;Server started in RUNNING mode&gt;</w:t>
      </w:r>
    </w:p>
    <w:p w14:paraId="176ADF70" w14:textId="77777777" w:rsidR="00555411" w:rsidRDefault="00D43B9C">
      <w:pPr>
        <w:numPr>
          <w:ilvl w:val="1"/>
          <w:numId w:val="6"/>
        </w:numPr>
        <w:spacing w:line="240" w:lineRule="auto"/>
        <w:ind w:left="900"/>
      </w:pPr>
      <w:r w:rsidRPr="00A345C3">
        <w:t>Verify the Admin sever started by either the following methods:</w:t>
      </w:r>
    </w:p>
    <w:p w14:paraId="7A0A8082" w14:textId="77777777" w:rsidR="00555411" w:rsidRDefault="00D43B9C">
      <w:pPr>
        <w:numPr>
          <w:ilvl w:val="1"/>
          <w:numId w:val="6"/>
        </w:numPr>
        <w:spacing w:line="240" w:lineRule="auto"/>
      </w:pPr>
      <w:r w:rsidRPr="00150C74">
        <w:t>Run the getstatus.sh script:</w:t>
      </w:r>
    </w:p>
    <w:p w14:paraId="7FF0FD99" w14:textId="77777777" w:rsidR="00D43B9C" w:rsidRPr="00150C74" w:rsidRDefault="00D43B9C" w:rsidP="00D43B9C">
      <w:pPr>
        <w:pStyle w:val="TemplateText"/>
        <w:numPr>
          <w:ilvl w:val="2"/>
          <w:numId w:val="6"/>
        </w:numPr>
        <w:ind w:left="1080"/>
        <w:rPr>
          <w:rFonts w:ascii="Courier New" w:hAnsi="Courier New" w:cs="Courier New"/>
          <w:color w:val="000000"/>
          <w:sz w:val="18"/>
          <w:szCs w:val="18"/>
        </w:rPr>
      </w:pPr>
      <w:r w:rsidRPr="00150C74">
        <w:rPr>
          <w:rFonts w:ascii="Courier New" w:hAnsi="Courier New" w:cs="Courier New"/>
          <w:color w:val="000000"/>
          <w:sz w:val="18"/>
          <w:szCs w:val="18"/>
        </w:rPr>
        <w:t xml:space="preserve">cd </w:t>
      </w:r>
      <w:r w:rsidR="00F35885">
        <w:rPr>
          <w:rFonts w:ascii="Courier New" w:hAnsi="Courier New" w:cs="Courier New"/>
          <w:color w:val="000000"/>
          <w:sz w:val="18"/>
          <w:szCs w:val="18"/>
        </w:rPr>
        <w:t>~</w:t>
      </w:r>
      <w:r w:rsidRPr="00150C74">
        <w:rPr>
          <w:rFonts w:ascii="Courier New" w:hAnsi="Courier New" w:cs="Courier New"/>
          <w:color w:val="000000"/>
          <w:sz w:val="18"/>
          <w:szCs w:val="18"/>
        </w:rPr>
        <w:t>;</w:t>
      </w:r>
    </w:p>
    <w:p w14:paraId="5B3DD8E2" w14:textId="77777777" w:rsidR="00D43B9C" w:rsidRPr="00150C74" w:rsidRDefault="00D43B9C" w:rsidP="00D43B9C">
      <w:pPr>
        <w:pStyle w:val="TemplateText"/>
        <w:numPr>
          <w:ilvl w:val="2"/>
          <w:numId w:val="6"/>
        </w:numPr>
        <w:ind w:left="1080"/>
        <w:rPr>
          <w:rFonts w:ascii="Courier New" w:hAnsi="Courier New" w:cs="Courier New"/>
          <w:color w:val="000000"/>
          <w:sz w:val="18"/>
          <w:szCs w:val="18"/>
        </w:rPr>
      </w:pPr>
      <w:r w:rsidRPr="00150C74">
        <w:rPr>
          <w:rFonts w:ascii="Courier New" w:hAnsi="Courier New" w:cs="Courier New"/>
          <w:color w:val="000000"/>
          <w:sz w:val="18"/>
          <w:szCs w:val="18"/>
        </w:rPr>
        <w:t xml:space="preserve">getstatus.sh </w:t>
      </w:r>
      <w:r w:rsidR="00F1240C">
        <w:rPr>
          <w:rFonts w:ascii="Courier New" w:hAnsi="Courier New" w:cs="Courier New"/>
          <w:color w:val="000000"/>
          <w:sz w:val="18"/>
          <w:szCs w:val="18"/>
        </w:rPr>
        <w:t>pcmm</w:t>
      </w:r>
      <w:r w:rsidRPr="00150C74">
        <w:rPr>
          <w:rFonts w:ascii="Courier New" w:hAnsi="Courier New" w:cs="Courier New"/>
          <w:color w:val="000000"/>
          <w:sz w:val="18"/>
          <w:szCs w:val="18"/>
        </w:rPr>
        <w:t>.properties ;</w:t>
      </w:r>
    </w:p>
    <w:p w14:paraId="6EB62B25" w14:textId="77777777" w:rsidR="00D43B9C" w:rsidRPr="006457A7" w:rsidRDefault="00D43B9C" w:rsidP="00D43B9C">
      <w:pPr>
        <w:numPr>
          <w:ilvl w:val="2"/>
          <w:numId w:val="6"/>
        </w:numPr>
        <w:ind w:left="1440"/>
      </w:pPr>
      <w:r w:rsidRPr="006457A7">
        <w:t xml:space="preserve">Run the lsof command Looking for the Admin server port </w:t>
      </w:r>
      <w:r w:rsidR="00F35885">
        <w:t>5</w:t>
      </w:r>
      <w:r w:rsidR="00F1240C">
        <w:t>3</w:t>
      </w:r>
      <w:r w:rsidRPr="006457A7">
        <w:t>00</w:t>
      </w:r>
      <w:r>
        <w:t>:</w:t>
      </w:r>
    </w:p>
    <w:p w14:paraId="5DA20A7F" w14:textId="77777777" w:rsidR="00D43B9C" w:rsidRPr="00150C74" w:rsidRDefault="00D43B9C" w:rsidP="00D43B9C">
      <w:pPr>
        <w:pStyle w:val="TemplateText"/>
        <w:ind w:left="1440"/>
        <w:rPr>
          <w:rFonts w:ascii="Courier New" w:hAnsi="Courier New" w:cs="Courier New"/>
          <w:color w:val="000000"/>
          <w:sz w:val="18"/>
          <w:szCs w:val="18"/>
        </w:rPr>
      </w:pPr>
      <w:r w:rsidRPr="00150C74">
        <w:rPr>
          <w:rFonts w:ascii="Courier New" w:hAnsi="Courier New" w:cs="Courier New"/>
          <w:color w:val="000000"/>
          <w:sz w:val="18"/>
          <w:szCs w:val="18"/>
        </w:rPr>
        <w:t xml:space="preserve">/usr/sbin/lsof -Pni |grep </w:t>
      </w:r>
      <w:r w:rsidR="008F7DE6">
        <w:rPr>
          <w:rFonts w:ascii="Courier New" w:hAnsi="Courier New" w:cs="Courier New"/>
          <w:color w:val="000000"/>
          <w:sz w:val="18"/>
          <w:szCs w:val="18"/>
        </w:rPr>
        <w:t>53</w:t>
      </w:r>
      <w:r w:rsidR="008F7DE6" w:rsidRPr="00150C74">
        <w:rPr>
          <w:rFonts w:ascii="Courier New" w:hAnsi="Courier New" w:cs="Courier New"/>
          <w:color w:val="000000"/>
          <w:sz w:val="18"/>
          <w:szCs w:val="18"/>
        </w:rPr>
        <w:t>00;</w:t>
      </w:r>
    </w:p>
    <w:p w14:paraId="2C79A53F" w14:textId="77777777" w:rsidR="00D43B9C" w:rsidRPr="00D02556" w:rsidRDefault="00D43B9C" w:rsidP="00D43B9C">
      <w:pPr>
        <w:pStyle w:val="ListParagraph"/>
        <w:numPr>
          <w:ilvl w:val="0"/>
          <w:numId w:val="2"/>
        </w:numPr>
        <w:ind w:left="360"/>
      </w:pPr>
      <w:r w:rsidRPr="00D02556">
        <w:t xml:space="preserve">Start the WebLogic </w:t>
      </w:r>
      <w:r>
        <w:t xml:space="preserve">CISS </w:t>
      </w:r>
      <w:r w:rsidRPr="00D02556">
        <w:t>managed servers using 1 of 2 methods:</w:t>
      </w:r>
    </w:p>
    <w:p w14:paraId="51C52612" w14:textId="77777777" w:rsidR="00D43B9C" w:rsidRPr="00A345C3" w:rsidRDefault="00D43B9C" w:rsidP="00D43B9C">
      <w:pPr>
        <w:numPr>
          <w:ilvl w:val="1"/>
          <w:numId w:val="6"/>
        </w:numPr>
        <w:spacing w:line="240" w:lineRule="auto"/>
        <w:ind w:left="900"/>
      </w:pPr>
      <w:r w:rsidRPr="00A345C3">
        <w:t>Command Line</w:t>
      </w:r>
      <w:r>
        <w:t>:</w:t>
      </w:r>
    </w:p>
    <w:p w14:paraId="1352659F" w14:textId="77777777" w:rsidR="00D43B9C" w:rsidRDefault="00D43B9C" w:rsidP="00D43B9C">
      <w:pPr>
        <w:pStyle w:val="TemplateText"/>
        <w:numPr>
          <w:ilvl w:val="2"/>
          <w:numId w:val="6"/>
        </w:numPr>
        <w:ind w:left="1080"/>
        <w:rPr>
          <w:rFonts w:ascii="Courier New" w:hAnsi="Courier New" w:cs="Courier New"/>
          <w:color w:val="000000"/>
          <w:sz w:val="18"/>
          <w:szCs w:val="18"/>
        </w:rPr>
      </w:pPr>
      <w:r>
        <w:rPr>
          <w:rFonts w:ascii="Courier New" w:hAnsi="Courier New" w:cs="Courier New"/>
          <w:color w:val="000000"/>
          <w:sz w:val="18"/>
          <w:szCs w:val="18"/>
        </w:rPr>
        <w:t xml:space="preserve">cd </w:t>
      </w:r>
      <w:r w:rsidR="00F35885">
        <w:rPr>
          <w:rFonts w:ascii="Courier New" w:hAnsi="Courier New" w:cs="Courier New"/>
          <w:color w:val="000000"/>
          <w:sz w:val="18"/>
          <w:szCs w:val="18"/>
        </w:rPr>
        <w:t>~</w:t>
      </w:r>
      <w:r>
        <w:rPr>
          <w:rFonts w:ascii="Courier New" w:hAnsi="Courier New" w:cs="Courier New"/>
          <w:color w:val="000000"/>
          <w:sz w:val="18"/>
          <w:szCs w:val="18"/>
        </w:rPr>
        <w:t>;</w:t>
      </w:r>
    </w:p>
    <w:p w14:paraId="5B113983" w14:textId="77777777" w:rsidR="00D43B9C" w:rsidRDefault="00D43B9C" w:rsidP="00D43B9C">
      <w:pPr>
        <w:pStyle w:val="TemplateText"/>
        <w:numPr>
          <w:ilvl w:val="2"/>
          <w:numId w:val="6"/>
        </w:numPr>
        <w:ind w:left="1080"/>
        <w:rPr>
          <w:rFonts w:ascii="Courier New" w:hAnsi="Courier New" w:cs="Courier New"/>
          <w:color w:val="000000"/>
          <w:sz w:val="18"/>
          <w:szCs w:val="18"/>
        </w:rPr>
      </w:pPr>
      <w:r>
        <w:rPr>
          <w:rFonts w:ascii="Courier New" w:hAnsi="Courier New" w:cs="Courier New"/>
          <w:color w:val="000000"/>
          <w:sz w:val="18"/>
          <w:szCs w:val="18"/>
        </w:rPr>
        <w:t>s</w:t>
      </w:r>
      <w:r w:rsidRPr="00404149">
        <w:rPr>
          <w:rFonts w:ascii="Courier New" w:hAnsi="Courier New" w:cs="Courier New"/>
          <w:color w:val="000000"/>
          <w:sz w:val="18"/>
          <w:szCs w:val="18"/>
        </w:rPr>
        <w:t>tart</w:t>
      </w:r>
      <w:r>
        <w:rPr>
          <w:rFonts w:ascii="Courier New" w:hAnsi="Courier New" w:cs="Courier New"/>
          <w:color w:val="000000"/>
          <w:sz w:val="18"/>
          <w:szCs w:val="18"/>
        </w:rPr>
        <w:t>cluster</w:t>
      </w:r>
      <w:r w:rsidRPr="00404149">
        <w:rPr>
          <w:rFonts w:ascii="Courier New" w:hAnsi="Courier New" w:cs="Courier New"/>
          <w:color w:val="000000"/>
          <w:sz w:val="18"/>
          <w:szCs w:val="18"/>
        </w:rPr>
        <w:t xml:space="preserve">.sh </w:t>
      </w:r>
      <w:r w:rsidR="00F1240C">
        <w:rPr>
          <w:rFonts w:ascii="Courier New" w:hAnsi="Courier New" w:cs="Courier New"/>
          <w:color w:val="000000"/>
          <w:sz w:val="18"/>
          <w:szCs w:val="18"/>
        </w:rPr>
        <w:t>pcmm</w:t>
      </w:r>
      <w:r w:rsidRPr="00404149">
        <w:rPr>
          <w:rFonts w:ascii="Courier New" w:hAnsi="Courier New" w:cs="Courier New"/>
          <w:color w:val="000000"/>
          <w:sz w:val="18"/>
          <w:szCs w:val="18"/>
        </w:rPr>
        <w:t>.properties ;</w:t>
      </w:r>
    </w:p>
    <w:p w14:paraId="3ED82BA2" w14:textId="77777777" w:rsidR="00D43B9C" w:rsidRPr="00D43B9C" w:rsidRDefault="00D43B9C" w:rsidP="00D43B9C">
      <w:pPr>
        <w:pStyle w:val="TemplateText"/>
        <w:numPr>
          <w:ilvl w:val="2"/>
          <w:numId w:val="6"/>
        </w:numPr>
        <w:ind w:left="1080"/>
        <w:rPr>
          <w:rFonts w:ascii="Courier New" w:hAnsi="Courier New" w:cs="Courier New"/>
          <w:color w:val="000000"/>
          <w:sz w:val="18"/>
          <w:szCs w:val="18"/>
        </w:rPr>
      </w:pPr>
      <w:r>
        <w:rPr>
          <w:rFonts w:ascii="Courier New" w:hAnsi="Courier New" w:cs="Courier New"/>
          <w:color w:val="000000"/>
          <w:sz w:val="18"/>
          <w:szCs w:val="18"/>
        </w:rPr>
        <w:t>s</w:t>
      </w:r>
      <w:r w:rsidRPr="00404149">
        <w:rPr>
          <w:rFonts w:ascii="Courier New" w:hAnsi="Courier New" w:cs="Courier New"/>
          <w:color w:val="000000"/>
          <w:sz w:val="18"/>
          <w:szCs w:val="18"/>
        </w:rPr>
        <w:t>tart</w:t>
      </w:r>
      <w:r>
        <w:rPr>
          <w:rFonts w:ascii="Courier New" w:hAnsi="Courier New" w:cs="Courier New"/>
          <w:color w:val="000000"/>
          <w:sz w:val="18"/>
          <w:szCs w:val="18"/>
        </w:rPr>
        <w:t>cluster</w:t>
      </w:r>
      <w:r w:rsidRPr="00404149">
        <w:rPr>
          <w:rFonts w:ascii="Courier New" w:hAnsi="Courier New" w:cs="Courier New"/>
          <w:color w:val="000000"/>
          <w:sz w:val="18"/>
          <w:szCs w:val="18"/>
        </w:rPr>
        <w:t xml:space="preserve">.sh </w:t>
      </w:r>
      <w:r w:rsidR="00F1240C">
        <w:rPr>
          <w:rFonts w:ascii="Courier New" w:hAnsi="Courier New" w:cs="Courier New"/>
          <w:color w:val="000000"/>
          <w:sz w:val="18"/>
          <w:szCs w:val="18"/>
        </w:rPr>
        <w:t>pcmm</w:t>
      </w:r>
      <w:r>
        <w:rPr>
          <w:rFonts w:ascii="Courier New" w:hAnsi="Courier New" w:cs="Courier New"/>
          <w:color w:val="000000"/>
          <w:sz w:val="18"/>
          <w:szCs w:val="18"/>
        </w:rPr>
        <w:t>_unattnd</w:t>
      </w:r>
      <w:r w:rsidRPr="00404149">
        <w:rPr>
          <w:rFonts w:ascii="Courier New" w:hAnsi="Courier New" w:cs="Courier New"/>
          <w:color w:val="000000"/>
          <w:sz w:val="18"/>
          <w:szCs w:val="18"/>
        </w:rPr>
        <w:t>.properties ;</w:t>
      </w:r>
    </w:p>
    <w:p w14:paraId="060EC5EA" w14:textId="77777777" w:rsidR="00D43B9C" w:rsidRDefault="00D43B9C" w:rsidP="00D43B9C">
      <w:pPr>
        <w:pStyle w:val="TemplateText"/>
        <w:numPr>
          <w:ilvl w:val="2"/>
          <w:numId w:val="6"/>
        </w:numPr>
        <w:ind w:left="1080"/>
        <w:rPr>
          <w:rFonts w:ascii="Courier New" w:hAnsi="Courier New" w:cs="Courier New"/>
          <w:color w:val="000000"/>
          <w:sz w:val="18"/>
          <w:szCs w:val="18"/>
        </w:rPr>
      </w:pPr>
      <w:r>
        <w:rPr>
          <w:rFonts w:ascii="Courier New" w:hAnsi="Courier New" w:cs="Courier New"/>
          <w:color w:val="000000"/>
          <w:sz w:val="18"/>
          <w:szCs w:val="18"/>
        </w:rPr>
        <w:t xml:space="preserve">getstatus.sh </w:t>
      </w:r>
      <w:r w:rsidR="00F1240C">
        <w:rPr>
          <w:rFonts w:ascii="Courier New" w:hAnsi="Courier New" w:cs="Courier New"/>
          <w:color w:val="000000"/>
          <w:sz w:val="18"/>
          <w:szCs w:val="18"/>
        </w:rPr>
        <w:t>pcmm</w:t>
      </w:r>
      <w:r>
        <w:rPr>
          <w:rFonts w:ascii="Courier New" w:hAnsi="Courier New" w:cs="Courier New"/>
          <w:color w:val="000000"/>
          <w:sz w:val="18"/>
          <w:szCs w:val="18"/>
        </w:rPr>
        <w:t>.properties ;</w:t>
      </w:r>
    </w:p>
    <w:p w14:paraId="7FCB503C" w14:textId="77777777" w:rsidR="00D43B9C" w:rsidRDefault="00D43B9C" w:rsidP="00D43B9C">
      <w:pPr>
        <w:pStyle w:val="TemplateText"/>
        <w:numPr>
          <w:ilvl w:val="2"/>
          <w:numId w:val="6"/>
        </w:numPr>
        <w:ind w:left="1080"/>
        <w:rPr>
          <w:rFonts w:ascii="Courier New" w:hAnsi="Courier New" w:cs="Courier New"/>
          <w:color w:val="000000"/>
          <w:sz w:val="18"/>
          <w:szCs w:val="18"/>
        </w:rPr>
      </w:pPr>
      <w:r>
        <w:rPr>
          <w:rFonts w:ascii="Courier New" w:hAnsi="Courier New" w:cs="Courier New"/>
          <w:color w:val="000000"/>
          <w:sz w:val="18"/>
          <w:szCs w:val="18"/>
        </w:rPr>
        <w:t xml:space="preserve">getstatus.sh </w:t>
      </w:r>
      <w:r w:rsidR="00F1240C">
        <w:rPr>
          <w:rFonts w:ascii="Courier New" w:hAnsi="Courier New" w:cs="Courier New"/>
          <w:color w:val="000000"/>
          <w:sz w:val="18"/>
          <w:szCs w:val="18"/>
        </w:rPr>
        <w:t>pcmm</w:t>
      </w:r>
      <w:r>
        <w:rPr>
          <w:rFonts w:ascii="Courier New" w:hAnsi="Courier New" w:cs="Courier New"/>
          <w:color w:val="000000"/>
          <w:sz w:val="18"/>
          <w:szCs w:val="18"/>
        </w:rPr>
        <w:t>_unattnd.properties ;</w:t>
      </w:r>
    </w:p>
    <w:p w14:paraId="35D210C6" w14:textId="77777777" w:rsidR="00F1240C" w:rsidRPr="00D43B9C" w:rsidRDefault="00F1240C" w:rsidP="00D43B9C">
      <w:pPr>
        <w:pStyle w:val="TemplateText"/>
        <w:numPr>
          <w:ilvl w:val="2"/>
          <w:numId w:val="6"/>
        </w:numPr>
        <w:ind w:left="1080"/>
        <w:rPr>
          <w:rFonts w:ascii="Courier New" w:hAnsi="Courier New" w:cs="Courier New"/>
          <w:color w:val="000000"/>
          <w:sz w:val="18"/>
          <w:szCs w:val="18"/>
        </w:rPr>
      </w:pPr>
      <w:r>
        <w:rPr>
          <w:rFonts w:ascii="Courier New" w:hAnsi="Courier New" w:cs="Courier New"/>
          <w:color w:val="000000"/>
          <w:sz w:val="18"/>
          <w:szCs w:val="18"/>
        </w:rPr>
        <w:t>appstatus.sh pcmm.properties;</w:t>
      </w:r>
    </w:p>
    <w:p w14:paraId="56DA42E3" w14:textId="77777777" w:rsidR="00D43B9C" w:rsidRPr="00A345C3" w:rsidRDefault="00D43B9C" w:rsidP="00D43B9C">
      <w:pPr>
        <w:numPr>
          <w:ilvl w:val="1"/>
          <w:numId w:val="6"/>
        </w:numPr>
        <w:spacing w:line="240" w:lineRule="auto"/>
        <w:ind w:left="900"/>
      </w:pPr>
      <w:r w:rsidRPr="00A345C3">
        <w:t>Via the Admin console</w:t>
      </w:r>
      <w:r>
        <w:t>:</w:t>
      </w:r>
    </w:p>
    <w:p w14:paraId="0E44D8D5" w14:textId="77777777" w:rsidR="00D43B9C" w:rsidRPr="0016454D" w:rsidRDefault="00D43B9C" w:rsidP="00D43B9C">
      <w:pPr>
        <w:pStyle w:val="TemplateText"/>
        <w:ind w:left="900"/>
        <w:rPr>
          <w:rFonts w:ascii="Times New Roman" w:hAnsi="Times New Roman"/>
          <w:color w:val="000000"/>
        </w:rPr>
      </w:pPr>
      <w:r w:rsidRPr="0016454D">
        <w:rPr>
          <w:rFonts w:ascii="Times New Roman" w:hAnsi="Times New Roman"/>
          <w:color w:val="000000"/>
        </w:rPr>
        <w:t>Log into the Admin console using the host name and admin port for the URL:</w:t>
      </w:r>
    </w:p>
    <w:p w14:paraId="023F191B" w14:textId="77777777" w:rsidR="00D43B9C" w:rsidRPr="00705911" w:rsidRDefault="00D43B9C" w:rsidP="00D43B9C">
      <w:pPr>
        <w:pStyle w:val="TemplateText"/>
        <w:ind w:left="360"/>
        <w:rPr>
          <w:rFonts w:ascii="Times New Roman" w:hAnsi="Times New Roman"/>
          <w:color w:val="000000"/>
        </w:rPr>
      </w:pPr>
      <w:r w:rsidRPr="00705911">
        <w:rPr>
          <w:rFonts w:ascii="Times New Roman" w:hAnsi="Times New Roman"/>
          <w:color w:val="000000"/>
        </w:rPr>
        <w:t xml:space="preserve">Example:  </w:t>
      </w:r>
      <w:hyperlink w:history="1">
        <w:r w:rsidR="00F35885" w:rsidRPr="00705911">
          <w:rPr>
            <w:rStyle w:val="Hyperlink"/>
            <w:rFonts w:ascii="Times New Roman" w:hAnsi="Times New Roman"/>
          </w:rPr>
          <w:t>http:// DNS   apppcmm91.pcmm.cc.med.DNS   :5300/console</w:t>
        </w:r>
      </w:hyperlink>
    </w:p>
    <w:p w14:paraId="49B2DD5A" w14:textId="77777777" w:rsidR="00D43B9C" w:rsidRPr="00705911" w:rsidRDefault="00D43B9C" w:rsidP="00D43B9C">
      <w:pPr>
        <w:pStyle w:val="TemplateText"/>
        <w:numPr>
          <w:ilvl w:val="2"/>
          <w:numId w:val="6"/>
        </w:numPr>
        <w:ind w:left="1080"/>
        <w:rPr>
          <w:rFonts w:ascii="Times New Roman" w:hAnsi="Times New Roman"/>
          <w:color w:val="000000"/>
        </w:rPr>
      </w:pPr>
      <w:r w:rsidRPr="00705911">
        <w:rPr>
          <w:rFonts w:ascii="Times New Roman" w:hAnsi="Times New Roman"/>
          <w:color w:val="000000"/>
        </w:rPr>
        <w:t>Select the Control tab</w:t>
      </w:r>
    </w:p>
    <w:p w14:paraId="6DE2968B" w14:textId="77777777" w:rsidR="00D43B9C" w:rsidRPr="00705911" w:rsidRDefault="00D43B9C" w:rsidP="00D43B9C">
      <w:pPr>
        <w:pStyle w:val="TemplateText"/>
        <w:numPr>
          <w:ilvl w:val="2"/>
          <w:numId w:val="6"/>
        </w:numPr>
        <w:ind w:left="1080"/>
        <w:rPr>
          <w:rFonts w:ascii="Times New Roman" w:hAnsi="Times New Roman"/>
          <w:color w:val="000000"/>
        </w:rPr>
      </w:pPr>
      <w:r w:rsidRPr="00705911">
        <w:rPr>
          <w:rFonts w:ascii="Times New Roman" w:hAnsi="Times New Roman"/>
          <w:color w:val="000000"/>
        </w:rPr>
        <w:t>Select the Check box next to the managed servers ( Srv1, Srv2, … )</w:t>
      </w:r>
    </w:p>
    <w:p w14:paraId="28B642F7" w14:textId="77777777" w:rsidR="00D43B9C" w:rsidRDefault="00E563D5" w:rsidP="00D43B9C">
      <w:pPr>
        <w:pStyle w:val="TemplateText"/>
        <w:ind w:left="2160"/>
        <w:rPr>
          <w:rFonts w:cs="Courier New"/>
          <w:color w:val="000000"/>
        </w:rPr>
      </w:pPr>
      <w:r>
        <w:rPr>
          <w:rFonts w:cs="Courier New"/>
          <w:noProof/>
          <w:color w:val="000000"/>
        </w:rPr>
        <w:lastRenderedPageBreak/>
        <w:drawing>
          <wp:inline distT="0" distB="0" distL="0" distR="0" wp14:anchorId="42605D39" wp14:editId="05E51E0A">
            <wp:extent cx="1447800" cy="147637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screen"/>
                    <a:srcRect/>
                    <a:stretch>
                      <a:fillRect/>
                    </a:stretch>
                  </pic:blipFill>
                  <pic:spPr bwMode="auto">
                    <a:xfrm>
                      <a:off x="0" y="0"/>
                      <a:ext cx="1447800" cy="1476375"/>
                    </a:xfrm>
                    <a:prstGeom prst="rect">
                      <a:avLst/>
                    </a:prstGeom>
                    <a:noFill/>
                    <a:ln w="9525">
                      <a:noFill/>
                      <a:miter lim="800000"/>
                      <a:headEnd/>
                      <a:tailEnd/>
                    </a:ln>
                  </pic:spPr>
                </pic:pic>
              </a:graphicData>
            </a:graphic>
          </wp:inline>
        </w:drawing>
      </w:r>
    </w:p>
    <w:p w14:paraId="7333C9EE" w14:textId="74F2F450" w:rsidR="00D43B9C" w:rsidRPr="0016454D" w:rsidRDefault="00D43B9C" w:rsidP="00D43B9C">
      <w:pPr>
        <w:pStyle w:val="TemplateText"/>
        <w:numPr>
          <w:ilvl w:val="2"/>
          <w:numId w:val="6"/>
        </w:numPr>
        <w:ind w:left="1350"/>
        <w:rPr>
          <w:rFonts w:ascii="Times New Roman" w:hAnsi="Times New Roman"/>
          <w:color w:val="000000"/>
        </w:rPr>
      </w:pPr>
      <w:r w:rsidRPr="0016454D">
        <w:rPr>
          <w:rFonts w:ascii="Times New Roman" w:hAnsi="Times New Roman"/>
          <w:color w:val="000000"/>
        </w:rPr>
        <w:t xml:space="preserve">Click the ‘Start’ </w:t>
      </w:r>
      <w:r w:rsidR="00180602">
        <w:rPr>
          <w:rFonts w:ascii="Times New Roman" w:hAnsi="Times New Roman"/>
          <w:color w:val="000000"/>
        </w:rPr>
        <w:t>b</w:t>
      </w:r>
      <w:r w:rsidRPr="0016454D">
        <w:rPr>
          <w:rFonts w:ascii="Times New Roman" w:hAnsi="Times New Roman"/>
          <w:color w:val="000000"/>
        </w:rPr>
        <w:t>utton, located ab</w:t>
      </w:r>
      <w:r w:rsidR="0016454D">
        <w:rPr>
          <w:rFonts w:ascii="Times New Roman" w:hAnsi="Times New Roman"/>
          <w:color w:val="000000"/>
        </w:rPr>
        <w:t>ove the list of managed servers:</w:t>
      </w:r>
    </w:p>
    <w:p w14:paraId="24D6A540" w14:textId="77777777" w:rsidR="00D43B9C" w:rsidRDefault="00555411" w:rsidP="00D43B9C">
      <w:pPr>
        <w:pStyle w:val="TemplateText"/>
        <w:ind w:left="2160"/>
        <w:rPr>
          <w:rFonts w:cs="Courier New"/>
          <w:color w:val="000000"/>
        </w:rPr>
      </w:pPr>
      <w:r>
        <w:rPr>
          <w:noProof/>
          <w:color w:val="000000"/>
        </w:rPr>
        <w:drawing>
          <wp:inline distT="0" distB="0" distL="0" distR="0" wp14:anchorId="41BE204D" wp14:editId="35EA0C6E">
            <wp:extent cx="3383280" cy="312420"/>
            <wp:effectExtent l="19050" t="0" r="7620" b="0"/>
            <wp:docPr id="3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cstate="screen"/>
                    <a:srcRect/>
                    <a:stretch>
                      <a:fillRect/>
                    </a:stretch>
                  </pic:blipFill>
                  <pic:spPr bwMode="auto">
                    <a:xfrm>
                      <a:off x="0" y="0"/>
                      <a:ext cx="3383280" cy="312420"/>
                    </a:xfrm>
                    <a:prstGeom prst="rect">
                      <a:avLst/>
                    </a:prstGeom>
                    <a:noFill/>
                    <a:ln w="9525">
                      <a:noFill/>
                      <a:miter lim="800000"/>
                      <a:headEnd/>
                      <a:tailEnd/>
                    </a:ln>
                  </pic:spPr>
                </pic:pic>
              </a:graphicData>
            </a:graphic>
          </wp:inline>
        </w:drawing>
      </w:r>
    </w:p>
    <w:p w14:paraId="598E5068" w14:textId="77777777" w:rsidR="00D43B9C" w:rsidRPr="0016454D" w:rsidRDefault="00D43B9C" w:rsidP="00D43B9C">
      <w:pPr>
        <w:pStyle w:val="TemplateText"/>
        <w:ind w:left="1350"/>
        <w:rPr>
          <w:rFonts w:ascii="Times New Roman" w:hAnsi="Times New Roman"/>
          <w:color w:val="000000"/>
        </w:rPr>
      </w:pPr>
      <w:r w:rsidRPr="0016454D">
        <w:rPr>
          <w:rFonts w:ascii="Times New Roman" w:hAnsi="Times New Roman"/>
          <w:b/>
          <w:color w:val="000000"/>
        </w:rPr>
        <w:t>Note:</w:t>
      </w:r>
      <w:r w:rsidRPr="0016454D">
        <w:rPr>
          <w:rFonts w:ascii="Times New Roman" w:hAnsi="Times New Roman"/>
          <w:color w:val="000000"/>
        </w:rPr>
        <w:t xml:space="preserve"> Start time takes roughly 15 minutes.</w:t>
      </w:r>
    </w:p>
    <w:p w14:paraId="43AF7C8C" w14:textId="77777777" w:rsidR="00555411" w:rsidRPr="0016454D" w:rsidRDefault="00D43B9C">
      <w:pPr>
        <w:pStyle w:val="TemplateText"/>
        <w:numPr>
          <w:ilvl w:val="2"/>
          <w:numId w:val="6"/>
        </w:numPr>
        <w:ind w:left="1350"/>
        <w:rPr>
          <w:rFonts w:ascii="Times New Roman" w:hAnsi="Times New Roman"/>
          <w:color w:val="000000"/>
        </w:rPr>
      </w:pPr>
      <w:r w:rsidRPr="0016454D">
        <w:rPr>
          <w:rFonts w:ascii="Times New Roman" w:hAnsi="Times New Roman"/>
          <w:color w:val="000000"/>
        </w:rPr>
        <w:t>Press F5 to refresh or click the button with the curved circular arrows, to check the Status</w:t>
      </w:r>
    </w:p>
    <w:p w14:paraId="3E49EDBD" w14:textId="77777777" w:rsidR="006B7757" w:rsidRPr="00D02556" w:rsidRDefault="006E1631" w:rsidP="00E865AE">
      <w:pPr>
        <w:pStyle w:val="ListParagraph"/>
        <w:numPr>
          <w:ilvl w:val="0"/>
          <w:numId w:val="2"/>
        </w:numPr>
        <w:ind w:left="360"/>
      </w:pPr>
      <w:r w:rsidRPr="00D02556">
        <w:t>Verify all Mount Points are Connected</w:t>
      </w:r>
      <w:r w:rsidR="00F317C3">
        <w:t>:</w:t>
      </w:r>
    </w:p>
    <w:p w14:paraId="35322E33" w14:textId="77777777" w:rsidR="006E1631" w:rsidRPr="00A345C3" w:rsidRDefault="006E1631" w:rsidP="00E865AE">
      <w:pPr>
        <w:numPr>
          <w:ilvl w:val="1"/>
          <w:numId w:val="6"/>
        </w:numPr>
        <w:spacing w:line="240" w:lineRule="auto"/>
        <w:ind w:left="900"/>
      </w:pPr>
      <w:r w:rsidRPr="00A345C3">
        <w:t>As the Root User</w:t>
      </w:r>
      <w:r w:rsidR="00F317C3">
        <w:t>:</w:t>
      </w:r>
    </w:p>
    <w:p w14:paraId="61231964" w14:textId="77777777" w:rsidR="006E1631" w:rsidRDefault="006E1631" w:rsidP="00F317C3">
      <w:pPr>
        <w:pStyle w:val="TemplateText"/>
        <w:ind w:left="900"/>
        <w:rPr>
          <w:rFonts w:ascii="Courier New" w:hAnsi="Courier New" w:cs="Courier New"/>
          <w:color w:val="000000"/>
          <w:sz w:val="18"/>
          <w:szCs w:val="18"/>
        </w:rPr>
      </w:pPr>
      <w:r>
        <w:rPr>
          <w:rFonts w:ascii="Courier New" w:hAnsi="Courier New" w:cs="Courier New"/>
          <w:color w:val="000000"/>
          <w:sz w:val="18"/>
          <w:szCs w:val="18"/>
        </w:rPr>
        <w:t>mount –a;</w:t>
      </w:r>
    </w:p>
    <w:p w14:paraId="1A91FA61" w14:textId="77777777" w:rsidR="00D532AB" w:rsidRDefault="0052156D">
      <w:pPr>
        <w:pStyle w:val="Heading3"/>
      </w:pPr>
      <w:bookmarkStart w:id="142" w:name="_Toc246329392"/>
      <w:bookmarkStart w:id="143" w:name="_Toc254184928"/>
      <w:bookmarkStart w:id="144" w:name="_Toc396141419"/>
      <w:r>
        <w:t>System Shut-down</w:t>
      </w:r>
      <w:bookmarkEnd w:id="142"/>
      <w:bookmarkEnd w:id="143"/>
      <w:bookmarkEnd w:id="144"/>
    </w:p>
    <w:p w14:paraId="6D3F280A" w14:textId="77777777" w:rsidR="003A2BAC" w:rsidRDefault="003A2BAC" w:rsidP="00F317C3">
      <w:r w:rsidRPr="003A2BAC">
        <w:t xml:space="preserve">The best solution to bringing </w:t>
      </w:r>
      <w:r w:rsidR="00F317C3" w:rsidRPr="003A2BAC">
        <w:t xml:space="preserve">the servers </w:t>
      </w:r>
      <w:r w:rsidRPr="003A2BAC">
        <w:t>offline is as follows:</w:t>
      </w:r>
    </w:p>
    <w:p w14:paraId="2AEFE871" w14:textId="77777777" w:rsidR="003A2BAC" w:rsidRDefault="003A2BAC" w:rsidP="00E865AE">
      <w:pPr>
        <w:pStyle w:val="ListParagraph"/>
        <w:numPr>
          <w:ilvl w:val="0"/>
          <w:numId w:val="2"/>
        </w:numPr>
        <w:ind w:left="360"/>
      </w:pPr>
      <w:r>
        <w:t>Either via command line or console</w:t>
      </w:r>
      <w:r w:rsidR="00F317C3">
        <w:t>,</w:t>
      </w:r>
      <w:r>
        <w:t xml:space="preserve"> stop the </w:t>
      </w:r>
      <w:r w:rsidR="00612486">
        <w:t>WebLogic</w:t>
      </w:r>
      <w:r>
        <w:t xml:space="preserve"> managed servers</w:t>
      </w:r>
    </w:p>
    <w:p w14:paraId="50B5049A" w14:textId="77777777" w:rsidR="0085192C" w:rsidRDefault="0085192C" w:rsidP="0085192C">
      <w:pPr>
        <w:numPr>
          <w:ilvl w:val="1"/>
          <w:numId w:val="6"/>
        </w:numPr>
        <w:spacing w:line="240" w:lineRule="auto"/>
        <w:ind w:left="900"/>
      </w:pPr>
      <w:r>
        <w:t xml:space="preserve">Login to the WebLogic </w:t>
      </w:r>
      <w:r w:rsidR="00F1240C">
        <w:t>PCMM</w:t>
      </w:r>
      <w:r>
        <w:t xml:space="preserve"> Domain Admin node server via ssh</w:t>
      </w:r>
    </w:p>
    <w:p w14:paraId="4B7E61B6" w14:textId="77777777" w:rsidR="0085192C" w:rsidRPr="009801B1" w:rsidRDefault="0085192C" w:rsidP="0085192C">
      <w:pPr>
        <w:pStyle w:val="TemplateText"/>
        <w:numPr>
          <w:ilvl w:val="2"/>
          <w:numId w:val="6"/>
        </w:numPr>
        <w:ind w:left="1080"/>
        <w:rPr>
          <w:rFonts w:ascii="Courier New" w:hAnsi="Courier New" w:cs="Courier New"/>
          <w:color w:val="000000"/>
          <w:sz w:val="18"/>
          <w:szCs w:val="18"/>
        </w:rPr>
      </w:pPr>
      <w:r w:rsidRPr="009801B1">
        <w:rPr>
          <w:rFonts w:ascii="Courier New" w:hAnsi="Courier New" w:cs="Courier New"/>
          <w:color w:val="000000"/>
          <w:sz w:val="18"/>
          <w:szCs w:val="18"/>
        </w:rPr>
        <w:t xml:space="preserve">sudo su - </w:t>
      </w:r>
      <w:r w:rsidR="00EB67DE">
        <w:rPr>
          <w:rFonts w:ascii="Courier New" w:hAnsi="Courier New" w:cs="Courier New"/>
          <w:color w:val="000000"/>
          <w:sz w:val="18"/>
          <w:szCs w:val="18"/>
        </w:rPr>
        <w:t>wlp_user</w:t>
      </w:r>
      <w:r w:rsidRPr="009801B1">
        <w:rPr>
          <w:rFonts w:ascii="Courier New" w:hAnsi="Courier New" w:cs="Courier New"/>
          <w:color w:val="000000"/>
          <w:sz w:val="18"/>
          <w:szCs w:val="18"/>
        </w:rPr>
        <w:t xml:space="preserve"> ;</w:t>
      </w:r>
    </w:p>
    <w:p w14:paraId="4A774DD2" w14:textId="77777777" w:rsidR="0085192C" w:rsidRPr="009801B1" w:rsidRDefault="0085192C" w:rsidP="0085192C">
      <w:pPr>
        <w:pStyle w:val="TemplateText"/>
        <w:numPr>
          <w:ilvl w:val="2"/>
          <w:numId w:val="6"/>
        </w:numPr>
        <w:ind w:left="1080"/>
        <w:rPr>
          <w:rFonts w:ascii="Courier New" w:hAnsi="Courier New" w:cs="Courier New"/>
          <w:color w:val="000000"/>
          <w:sz w:val="18"/>
          <w:szCs w:val="18"/>
        </w:rPr>
      </w:pPr>
      <w:r w:rsidRPr="009801B1">
        <w:rPr>
          <w:rFonts w:ascii="Courier New" w:hAnsi="Courier New" w:cs="Courier New"/>
          <w:color w:val="000000"/>
          <w:sz w:val="18"/>
          <w:szCs w:val="18"/>
        </w:rPr>
        <w:t xml:space="preserve">cd </w:t>
      </w:r>
      <w:r w:rsidR="00894D06">
        <w:rPr>
          <w:rFonts w:ascii="Courier New" w:hAnsi="Courier New" w:cs="Courier New"/>
          <w:color w:val="000000"/>
          <w:sz w:val="18"/>
          <w:szCs w:val="18"/>
        </w:rPr>
        <w:t>~</w:t>
      </w:r>
      <w:r w:rsidRPr="009801B1">
        <w:rPr>
          <w:rFonts w:ascii="Courier New" w:hAnsi="Courier New" w:cs="Courier New"/>
          <w:color w:val="000000"/>
          <w:sz w:val="18"/>
          <w:szCs w:val="18"/>
        </w:rPr>
        <w:t>;</w:t>
      </w:r>
    </w:p>
    <w:p w14:paraId="5DF14ECC" w14:textId="77777777" w:rsidR="0085192C" w:rsidRDefault="0085192C" w:rsidP="0085192C">
      <w:pPr>
        <w:pStyle w:val="TemplateText"/>
        <w:numPr>
          <w:ilvl w:val="2"/>
          <w:numId w:val="6"/>
        </w:numPr>
        <w:ind w:left="1080"/>
        <w:rPr>
          <w:rFonts w:ascii="Courier New" w:hAnsi="Courier New" w:cs="Courier New"/>
          <w:color w:val="000000"/>
          <w:sz w:val="18"/>
          <w:szCs w:val="18"/>
        </w:rPr>
      </w:pPr>
      <w:r w:rsidRPr="009801B1">
        <w:rPr>
          <w:rFonts w:ascii="Courier New" w:hAnsi="Courier New" w:cs="Courier New"/>
          <w:color w:val="000000"/>
          <w:sz w:val="18"/>
          <w:szCs w:val="18"/>
        </w:rPr>
        <w:t>stop</w:t>
      </w:r>
      <w:r>
        <w:rPr>
          <w:rFonts w:ascii="Courier New" w:hAnsi="Courier New" w:cs="Courier New"/>
          <w:color w:val="000000"/>
          <w:sz w:val="18"/>
          <w:szCs w:val="18"/>
        </w:rPr>
        <w:t>cluster</w:t>
      </w:r>
      <w:r w:rsidRPr="009801B1">
        <w:rPr>
          <w:rFonts w:ascii="Courier New" w:hAnsi="Courier New" w:cs="Courier New"/>
          <w:color w:val="000000"/>
          <w:sz w:val="18"/>
          <w:szCs w:val="18"/>
        </w:rPr>
        <w:t xml:space="preserve">.sh </w:t>
      </w:r>
      <w:r w:rsidR="00F1240C">
        <w:rPr>
          <w:rFonts w:ascii="Courier New" w:hAnsi="Courier New" w:cs="Courier New"/>
          <w:color w:val="000000"/>
          <w:sz w:val="18"/>
          <w:szCs w:val="18"/>
        </w:rPr>
        <w:t>pcmm</w:t>
      </w:r>
      <w:r w:rsidRPr="009801B1">
        <w:rPr>
          <w:rFonts w:ascii="Courier New" w:hAnsi="Courier New" w:cs="Courier New"/>
          <w:color w:val="000000"/>
          <w:sz w:val="18"/>
          <w:szCs w:val="18"/>
        </w:rPr>
        <w:t xml:space="preserve">.properties ; </w:t>
      </w:r>
    </w:p>
    <w:p w14:paraId="0D68DC54" w14:textId="77777777" w:rsidR="0085192C" w:rsidRPr="0085192C" w:rsidRDefault="0085192C" w:rsidP="0085192C">
      <w:pPr>
        <w:pStyle w:val="TemplateText"/>
        <w:numPr>
          <w:ilvl w:val="2"/>
          <w:numId w:val="6"/>
        </w:numPr>
        <w:ind w:left="1080"/>
        <w:rPr>
          <w:rFonts w:ascii="Courier New" w:hAnsi="Courier New" w:cs="Courier New"/>
          <w:color w:val="000000"/>
          <w:sz w:val="18"/>
          <w:szCs w:val="18"/>
        </w:rPr>
      </w:pPr>
      <w:r w:rsidRPr="009801B1">
        <w:rPr>
          <w:rFonts w:ascii="Courier New" w:hAnsi="Courier New" w:cs="Courier New"/>
          <w:color w:val="000000"/>
          <w:sz w:val="18"/>
          <w:szCs w:val="18"/>
        </w:rPr>
        <w:t>stop</w:t>
      </w:r>
      <w:r>
        <w:rPr>
          <w:rFonts w:ascii="Courier New" w:hAnsi="Courier New" w:cs="Courier New"/>
          <w:color w:val="000000"/>
          <w:sz w:val="18"/>
          <w:szCs w:val="18"/>
        </w:rPr>
        <w:t>cluster</w:t>
      </w:r>
      <w:r w:rsidRPr="009801B1">
        <w:rPr>
          <w:rFonts w:ascii="Courier New" w:hAnsi="Courier New" w:cs="Courier New"/>
          <w:color w:val="000000"/>
          <w:sz w:val="18"/>
          <w:szCs w:val="18"/>
        </w:rPr>
        <w:t xml:space="preserve">.sh </w:t>
      </w:r>
      <w:r w:rsidR="00F1240C">
        <w:rPr>
          <w:rFonts w:ascii="Courier New" w:hAnsi="Courier New" w:cs="Courier New"/>
          <w:color w:val="000000"/>
          <w:sz w:val="18"/>
          <w:szCs w:val="18"/>
        </w:rPr>
        <w:t>pcmm</w:t>
      </w:r>
      <w:r>
        <w:rPr>
          <w:rFonts w:ascii="Courier New" w:hAnsi="Courier New" w:cs="Courier New"/>
          <w:color w:val="000000"/>
          <w:sz w:val="18"/>
          <w:szCs w:val="18"/>
        </w:rPr>
        <w:t>_unattnd</w:t>
      </w:r>
      <w:r w:rsidRPr="009801B1">
        <w:rPr>
          <w:rFonts w:ascii="Courier New" w:hAnsi="Courier New" w:cs="Courier New"/>
          <w:color w:val="000000"/>
          <w:sz w:val="18"/>
          <w:szCs w:val="18"/>
        </w:rPr>
        <w:t xml:space="preserve">.properties ; </w:t>
      </w:r>
    </w:p>
    <w:p w14:paraId="0AD92B6E" w14:textId="77777777" w:rsidR="0085192C" w:rsidRPr="009801B1" w:rsidRDefault="0085192C" w:rsidP="0085192C">
      <w:pPr>
        <w:pStyle w:val="TemplateText"/>
        <w:numPr>
          <w:ilvl w:val="2"/>
          <w:numId w:val="6"/>
        </w:numPr>
        <w:ind w:left="1080"/>
        <w:rPr>
          <w:rFonts w:ascii="Courier New" w:hAnsi="Courier New" w:cs="Courier New"/>
          <w:color w:val="000000"/>
          <w:sz w:val="18"/>
          <w:szCs w:val="18"/>
        </w:rPr>
      </w:pPr>
      <w:r w:rsidRPr="009801B1">
        <w:rPr>
          <w:rFonts w:ascii="Courier New" w:hAnsi="Courier New" w:cs="Courier New"/>
          <w:color w:val="000000"/>
          <w:sz w:val="18"/>
          <w:szCs w:val="18"/>
        </w:rPr>
        <w:t xml:space="preserve">getstatus.sh </w:t>
      </w:r>
      <w:r w:rsidR="00F1240C">
        <w:rPr>
          <w:rFonts w:ascii="Courier New" w:hAnsi="Courier New" w:cs="Courier New"/>
          <w:color w:val="000000"/>
          <w:sz w:val="18"/>
          <w:szCs w:val="18"/>
        </w:rPr>
        <w:t>pcmm</w:t>
      </w:r>
      <w:r w:rsidRPr="009801B1">
        <w:rPr>
          <w:rFonts w:ascii="Courier New" w:hAnsi="Courier New" w:cs="Courier New"/>
          <w:color w:val="000000"/>
          <w:sz w:val="18"/>
          <w:szCs w:val="18"/>
        </w:rPr>
        <w:t>.properties ;</w:t>
      </w:r>
    </w:p>
    <w:p w14:paraId="4863D52E" w14:textId="77777777" w:rsidR="00F1240C" w:rsidRDefault="0085192C" w:rsidP="000638D0">
      <w:pPr>
        <w:pStyle w:val="TemplateText"/>
        <w:numPr>
          <w:ilvl w:val="2"/>
          <w:numId w:val="6"/>
        </w:numPr>
        <w:rPr>
          <w:rFonts w:ascii="Courier New" w:hAnsi="Courier New" w:cs="Courier New"/>
          <w:color w:val="000000"/>
          <w:sz w:val="18"/>
          <w:szCs w:val="18"/>
        </w:rPr>
      </w:pPr>
      <w:r w:rsidRPr="009801B1">
        <w:rPr>
          <w:rFonts w:ascii="Courier New" w:hAnsi="Courier New" w:cs="Courier New"/>
          <w:color w:val="000000"/>
          <w:sz w:val="18"/>
          <w:szCs w:val="18"/>
        </w:rPr>
        <w:t>ps -ef |</w:t>
      </w:r>
      <w:r w:rsidR="00F1240C">
        <w:rPr>
          <w:rFonts w:ascii="Courier New" w:hAnsi="Courier New" w:cs="Courier New"/>
          <w:color w:val="000000"/>
          <w:sz w:val="18"/>
          <w:szCs w:val="18"/>
        </w:rPr>
        <w:t xml:space="preserve"> </w:t>
      </w:r>
      <w:r w:rsidRPr="009801B1">
        <w:rPr>
          <w:rFonts w:ascii="Courier New" w:hAnsi="Courier New" w:cs="Courier New"/>
          <w:color w:val="000000"/>
          <w:sz w:val="18"/>
          <w:szCs w:val="18"/>
        </w:rPr>
        <w:t xml:space="preserve">grep </w:t>
      </w:r>
      <w:r w:rsidR="000638D0">
        <w:rPr>
          <w:rFonts w:ascii="Courier New" w:hAnsi="Courier New" w:cs="Courier New"/>
          <w:color w:val="000000"/>
          <w:sz w:val="18"/>
          <w:szCs w:val="18"/>
        </w:rPr>
        <w:t>'PCMM_</w:t>
      </w:r>
      <w:r w:rsidRPr="009801B1">
        <w:rPr>
          <w:rFonts w:ascii="Courier New" w:hAnsi="Courier New" w:cs="Courier New"/>
          <w:color w:val="000000"/>
          <w:sz w:val="18"/>
          <w:szCs w:val="18"/>
        </w:rPr>
        <w:t>[Aa]dmin</w:t>
      </w:r>
      <w:r w:rsidR="000638D0">
        <w:rPr>
          <w:rFonts w:ascii="Courier New" w:hAnsi="Courier New" w:cs="Courier New"/>
          <w:color w:val="000000"/>
          <w:sz w:val="18"/>
          <w:szCs w:val="18"/>
        </w:rPr>
        <w:t>'</w:t>
      </w:r>
      <w:r w:rsidR="00F1240C">
        <w:rPr>
          <w:rFonts w:ascii="Courier New" w:hAnsi="Courier New" w:cs="Courier New"/>
          <w:color w:val="000000"/>
          <w:sz w:val="18"/>
          <w:szCs w:val="18"/>
        </w:rPr>
        <w:t xml:space="preserve"> </w:t>
      </w:r>
      <w:r w:rsidRPr="009801B1">
        <w:rPr>
          <w:rFonts w:ascii="Courier New" w:hAnsi="Courier New" w:cs="Courier New"/>
          <w:color w:val="000000"/>
          <w:sz w:val="18"/>
          <w:szCs w:val="18"/>
        </w:rPr>
        <w:t>|</w:t>
      </w:r>
      <w:r w:rsidR="00F1240C">
        <w:rPr>
          <w:rFonts w:ascii="Courier New" w:hAnsi="Courier New" w:cs="Courier New"/>
          <w:color w:val="000000"/>
          <w:sz w:val="18"/>
          <w:szCs w:val="18"/>
        </w:rPr>
        <w:t xml:space="preserve"> \</w:t>
      </w:r>
    </w:p>
    <w:p w14:paraId="38F624B9" w14:textId="77777777" w:rsidR="0085192C" w:rsidRPr="00A345C3" w:rsidRDefault="00F1240C" w:rsidP="00F1240C">
      <w:pPr>
        <w:pStyle w:val="TemplateText"/>
        <w:ind w:left="720"/>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000000"/>
          <w:sz w:val="18"/>
          <w:szCs w:val="18"/>
        </w:rPr>
        <w:tab/>
      </w:r>
      <w:r w:rsidR="0085192C" w:rsidRPr="009801B1">
        <w:rPr>
          <w:rFonts w:ascii="Courier New" w:hAnsi="Courier New" w:cs="Courier New"/>
          <w:color w:val="000000"/>
          <w:sz w:val="18"/>
          <w:szCs w:val="18"/>
        </w:rPr>
        <w:t xml:space="preserve">awk </w:t>
      </w:r>
      <w:r w:rsidR="000638D0">
        <w:rPr>
          <w:rFonts w:ascii="Courier New" w:hAnsi="Courier New" w:cs="Courier New"/>
          <w:color w:val="000000"/>
          <w:sz w:val="18"/>
          <w:szCs w:val="18"/>
        </w:rPr>
        <w:t>'</w:t>
      </w:r>
      <w:r w:rsidR="0085192C" w:rsidRPr="009801B1">
        <w:rPr>
          <w:rFonts w:ascii="Courier New" w:hAnsi="Courier New" w:cs="Courier New"/>
          <w:color w:val="000000"/>
          <w:sz w:val="18"/>
          <w:szCs w:val="18"/>
        </w:rPr>
        <w:t>{print $1}</w:t>
      </w:r>
      <w:r w:rsidR="000638D0">
        <w:rPr>
          <w:rFonts w:ascii="Courier New" w:hAnsi="Courier New" w:cs="Courier New"/>
          <w:color w:val="000000"/>
          <w:sz w:val="18"/>
          <w:szCs w:val="18"/>
        </w:rPr>
        <w:t>'</w:t>
      </w:r>
      <w:r w:rsidR="0085192C" w:rsidRPr="009801B1">
        <w:rPr>
          <w:rFonts w:ascii="Courier New" w:hAnsi="Courier New" w:cs="Courier New"/>
          <w:color w:val="000000"/>
          <w:sz w:val="18"/>
          <w:szCs w:val="18"/>
        </w:rPr>
        <w:t xml:space="preserve"> |</w:t>
      </w:r>
      <w:r>
        <w:rPr>
          <w:rFonts w:ascii="Courier New" w:hAnsi="Courier New" w:cs="Courier New"/>
          <w:color w:val="000000"/>
          <w:sz w:val="18"/>
          <w:szCs w:val="18"/>
        </w:rPr>
        <w:t xml:space="preserve"> </w:t>
      </w:r>
      <w:r w:rsidR="0085192C" w:rsidRPr="009801B1">
        <w:rPr>
          <w:rFonts w:ascii="Courier New" w:hAnsi="Courier New" w:cs="Courier New"/>
          <w:color w:val="000000"/>
          <w:sz w:val="18"/>
          <w:szCs w:val="18"/>
        </w:rPr>
        <w:t>xargs –i kill {};</w:t>
      </w:r>
    </w:p>
    <w:p w14:paraId="55EB8CF8" w14:textId="77777777" w:rsidR="0085192C" w:rsidRDefault="00867E12" w:rsidP="0085192C">
      <w:pPr>
        <w:numPr>
          <w:ilvl w:val="1"/>
          <w:numId w:val="6"/>
        </w:numPr>
        <w:spacing w:line="240" w:lineRule="auto"/>
        <w:ind w:left="900"/>
      </w:pPr>
      <w:r>
        <w:t>Or l</w:t>
      </w:r>
      <w:r w:rsidR="0085192C">
        <w:t>ogin to the WebLogic Admin console</w:t>
      </w:r>
    </w:p>
    <w:p w14:paraId="488BF609" w14:textId="77777777" w:rsidR="0085192C" w:rsidRPr="00180602" w:rsidRDefault="0085192C" w:rsidP="0085192C">
      <w:pPr>
        <w:pStyle w:val="TemplateText"/>
        <w:numPr>
          <w:ilvl w:val="2"/>
          <w:numId w:val="6"/>
        </w:numPr>
        <w:ind w:left="1080"/>
        <w:rPr>
          <w:rFonts w:ascii="Times New Roman" w:hAnsi="Times New Roman"/>
          <w:color w:val="000000"/>
        </w:rPr>
      </w:pPr>
      <w:r w:rsidRPr="00180602">
        <w:rPr>
          <w:rFonts w:ascii="Times New Roman" w:hAnsi="Times New Roman"/>
          <w:color w:val="000000"/>
        </w:rPr>
        <w:t>Navigate to the Summery of Servers</w:t>
      </w:r>
    </w:p>
    <w:p w14:paraId="3C6A9F58" w14:textId="77777777" w:rsidR="0085192C" w:rsidRDefault="00E563D5" w:rsidP="0085192C">
      <w:pPr>
        <w:pStyle w:val="TemplateText"/>
        <w:ind w:left="2160"/>
        <w:rPr>
          <w:color w:val="000000"/>
        </w:rPr>
      </w:pPr>
      <w:r>
        <w:rPr>
          <w:noProof/>
          <w:color w:val="000000"/>
        </w:rPr>
        <w:drawing>
          <wp:inline distT="0" distB="0" distL="0" distR="0" wp14:anchorId="6EEBA55C" wp14:editId="6133AC9C">
            <wp:extent cx="1057275" cy="933450"/>
            <wp:effectExtent l="19050" t="0" r="9525" b="0"/>
            <wp:docPr id="3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cstate="screen"/>
                    <a:srcRect/>
                    <a:stretch>
                      <a:fillRect/>
                    </a:stretch>
                  </pic:blipFill>
                  <pic:spPr bwMode="auto">
                    <a:xfrm>
                      <a:off x="0" y="0"/>
                      <a:ext cx="1057275" cy="933450"/>
                    </a:xfrm>
                    <a:prstGeom prst="rect">
                      <a:avLst/>
                    </a:prstGeom>
                    <a:noFill/>
                    <a:ln w="9525">
                      <a:noFill/>
                      <a:miter lim="800000"/>
                      <a:headEnd/>
                      <a:tailEnd/>
                    </a:ln>
                  </pic:spPr>
                </pic:pic>
              </a:graphicData>
            </a:graphic>
          </wp:inline>
        </w:drawing>
      </w:r>
    </w:p>
    <w:p w14:paraId="616FD845" w14:textId="390C93A3" w:rsidR="0085192C" w:rsidRPr="00180602" w:rsidRDefault="0085192C" w:rsidP="0085192C">
      <w:pPr>
        <w:pStyle w:val="TemplateText"/>
        <w:numPr>
          <w:ilvl w:val="2"/>
          <w:numId w:val="6"/>
        </w:numPr>
        <w:ind w:left="1080"/>
        <w:rPr>
          <w:rFonts w:ascii="Times New Roman" w:hAnsi="Times New Roman"/>
          <w:color w:val="000000"/>
        </w:rPr>
      </w:pPr>
      <w:r w:rsidRPr="00180602">
        <w:rPr>
          <w:rFonts w:ascii="Times New Roman" w:hAnsi="Times New Roman"/>
          <w:color w:val="000000"/>
        </w:rPr>
        <w:t>Select the ‘Control’ Tab</w:t>
      </w:r>
      <w:r w:rsidR="00F4511D">
        <w:rPr>
          <w:rFonts w:ascii="Times New Roman" w:hAnsi="Times New Roman"/>
          <w:color w:val="000000"/>
        </w:rPr>
        <w:t>.</w:t>
      </w:r>
    </w:p>
    <w:p w14:paraId="1AC8BF16" w14:textId="77777777" w:rsidR="0085192C" w:rsidRDefault="00555411" w:rsidP="0085192C">
      <w:pPr>
        <w:pStyle w:val="TemplateText"/>
        <w:ind w:left="2160" w:firstLine="720"/>
        <w:rPr>
          <w:color w:val="000000"/>
        </w:rPr>
      </w:pPr>
      <w:r>
        <w:rPr>
          <w:noProof/>
          <w:color w:val="000000"/>
        </w:rPr>
        <w:drawing>
          <wp:inline distT="0" distB="0" distL="0" distR="0" wp14:anchorId="1671D5FC" wp14:editId="282ADAF2">
            <wp:extent cx="1508760" cy="571500"/>
            <wp:effectExtent l="19050" t="0" r="0" b="0"/>
            <wp:docPr id="4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cstate="screen"/>
                    <a:srcRect/>
                    <a:stretch>
                      <a:fillRect/>
                    </a:stretch>
                  </pic:blipFill>
                  <pic:spPr bwMode="auto">
                    <a:xfrm>
                      <a:off x="0" y="0"/>
                      <a:ext cx="1508760" cy="571500"/>
                    </a:xfrm>
                    <a:prstGeom prst="rect">
                      <a:avLst/>
                    </a:prstGeom>
                    <a:noFill/>
                    <a:ln w="9525">
                      <a:noFill/>
                      <a:miter lim="800000"/>
                      <a:headEnd/>
                      <a:tailEnd/>
                    </a:ln>
                  </pic:spPr>
                </pic:pic>
              </a:graphicData>
            </a:graphic>
          </wp:inline>
        </w:drawing>
      </w:r>
    </w:p>
    <w:p w14:paraId="225777AD" w14:textId="500709B7" w:rsidR="0085192C" w:rsidRPr="00F4511D" w:rsidRDefault="0085192C" w:rsidP="0085192C">
      <w:pPr>
        <w:pStyle w:val="TemplateText"/>
        <w:numPr>
          <w:ilvl w:val="2"/>
          <w:numId w:val="6"/>
        </w:numPr>
        <w:ind w:left="1080"/>
        <w:rPr>
          <w:rFonts w:ascii="Times New Roman" w:hAnsi="Times New Roman"/>
          <w:color w:val="000000"/>
        </w:rPr>
      </w:pPr>
      <w:r w:rsidRPr="00F4511D">
        <w:rPr>
          <w:rFonts w:ascii="Times New Roman" w:hAnsi="Times New Roman"/>
          <w:color w:val="000000"/>
        </w:rPr>
        <w:t>Select all applicable manage servers check boxes</w:t>
      </w:r>
      <w:r w:rsidR="00F4511D">
        <w:rPr>
          <w:rFonts w:ascii="Times New Roman" w:hAnsi="Times New Roman"/>
          <w:color w:val="000000"/>
        </w:rPr>
        <w:t>.</w:t>
      </w:r>
    </w:p>
    <w:p w14:paraId="1096E2AB" w14:textId="77777777" w:rsidR="0085192C" w:rsidRDefault="00E563D5" w:rsidP="0085192C">
      <w:pPr>
        <w:pStyle w:val="TemplateText"/>
        <w:ind w:left="2160" w:firstLine="720"/>
        <w:rPr>
          <w:color w:val="000000"/>
        </w:rPr>
      </w:pPr>
      <w:r>
        <w:rPr>
          <w:noProof/>
          <w:color w:val="000000"/>
        </w:rPr>
        <w:lastRenderedPageBreak/>
        <w:drawing>
          <wp:inline distT="0" distB="0" distL="0" distR="0" wp14:anchorId="0F1E4AD0" wp14:editId="1828B953">
            <wp:extent cx="1447800" cy="1476375"/>
            <wp:effectExtent l="19050" t="0" r="0" b="0"/>
            <wp:docPr id="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cstate="screen"/>
                    <a:srcRect/>
                    <a:stretch>
                      <a:fillRect/>
                    </a:stretch>
                  </pic:blipFill>
                  <pic:spPr bwMode="auto">
                    <a:xfrm>
                      <a:off x="0" y="0"/>
                      <a:ext cx="1447800" cy="1476375"/>
                    </a:xfrm>
                    <a:prstGeom prst="rect">
                      <a:avLst/>
                    </a:prstGeom>
                    <a:noFill/>
                    <a:ln w="9525">
                      <a:noFill/>
                      <a:miter lim="800000"/>
                      <a:headEnd/>
                      <a:tailEnd/>
                    </a:ln>
                  </pic:spPr>
                </pic:pic>
              </a:graphicData>
            </a:graphic>
          </wp:inline>
        </w:drawing>
      </w:r>
    </w:p>
    <w:p w14:paraId="07828427" w14:textId="1AAF3EC0" w:rsidR="0085192C" w:rsidRPr="00F4511D" w:rsidRDefault="0085192C" w:rsidP="0085192C">
      <w:pPr>
        <w:pStyle w:val="TemplateText"/>
        <w:numPr>
          <w:ilvl w:val="2"/>
          <w:numId w:val="6"/>
        </w:numPr>
        <w:ind w:left="1080"/>
        <w:rPr>
          <w:rFonts w:ascii="Times New Roman" w:hAnsi="Times New Roman"/>
          <w:color w:val="000000"/>
        </w:rPr>
      </w:pPr>
      <w:r w:rsidRPr="00F4511D">
        <w:rPr>
          <w:rFonts w:ascii="Times New Roman" w:hAnsi="Times New Roman"/>
          <w:color w:val="000000"/>
        </w:rPr>
        <w:t>Click the ‘Shutdown’ menu button</w:t>
      </w:r>
      <w:r w:rsidR="00F4511D">
        <w:rPr>
          <w:rFonts w:ascii="Times New Roman" w:hAnsi="Times New Roman"/>
          <w:color w:val="000000"/>
        </w:rPr>
        <w:t>.</w:t>
      </w:r>
    </w:p>
    <w:p w14:paraId="35149154" w14:textId="77777777" w:rsidR="0085192C" w:rsidRDefault="00555411" w:rsidP="0085192C">
      <w:pPr>
        <w:pStyle w:val="TemplateText"/>
        <w:ind w:left="2160" w:firstLine="720"/>
        <w:rPr>
          <w:color w:val="000000"/>
        </w:rPr>
      </w:pPr>
      <w:r>
        <w:rPr>
          <w:noProof/>
          <w:color w:val="000000"/>
        </w:rPr>
        <w:drawing>
          <wp:inline distT="0" distB="0" distL="0" distR="0" wp14:anchorId="6D5A5B9F" wp14:editId="3E79E4FD">
            <wp:extent cx="3383280" cy="312420"/>
            <wp:effectExtent l="19050" t="0" r="7620" b="0"/>
            <wp:docPr id="4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cstate="screen"/>
                    <a:srcRect/>
                    <a:stretch>
                      <a:fillRect/>
                    </a:stretch>
                  </pic:blipFill>
                  <pic:spPr bwMode="auto">
                    <a:xfrm>
                      <a:off x="0" y="0"/>
                      <a:ext cx="3383280" cy="312420"/>
                    </a:xfrm>
                    <a:prstGeom prst="rect">
                      <a:avLst/>
                    </a:prstGeom>
                    <a:noFill/>
                    <a:ln w="9525">
                      <a:noFill/>
                      <a:miter lim="800000"/>
                      <a:headEnd/>
                      <a:tailEnd/>
                    </a:ln>
                  </pic:spPr>
                </pic:pic>
              </a:graphicData>
            </a:graphic>
          </wp:inline>
        </w:drawing>
      </w:r>
    </w:p>
    <w:p w14:paraId="71181017" w14:textId="77777777" w:rsidR="0085192C" w:rsidRPr="00F4511D" w:rsidRDefault="0085192C" w:rsidP="0085192C">
      <w:pPr>
        <w:pStyle w:val="TemplateText"/>
        <w:numPr>
          <w:ilvl w:val="2"/>
          <w:numId w:val="6"/>
        </w:numPr>
        <w:ind w:left="1080"/>
        <w:rPr>
          <w:rFonts w:ascii="Times New Roman" w:hAnsi="Times New Roman"/>
          <w:color w:val="000000"/>
        </w:rPr>
      </w:pPr>
      <w:r w:rsidRPr="00F4511D">
        <w:rPr>
          <w:rFonts w:ascii="Times New Roman" w:hAnsi="Times New Roman"/>
          <w:color w:val="000000"/>
        </w:rPr>
        <w:t>Select ‘Force Shutdown Now’ from the drop-down selection.</w:t>
      </w:r>
    </w:p>
    <w:p w14:paraId="432E349F" w14:textId="77777777" w:rsidR="0085192C" w:rsidRDefault="00555411" w:rsidP="0085192C">
      <w:pPr>
        <w:pStyle w:val="TemplateText"/>
        <w:ind w:left="2160" w:firstLine="720"/>
        <w:rPr>
          <w:color w:val="000000"/>
        </w:rPr>
      </w:pPr>
      <w:r>
        <w:rPr>
          <w:noProof/>
          <w:color w:val="000000"/>
        </w:rPr>
        <w:drawing>
          <wp:inline distT="0" distB="0" distL="0" distR="0" wp14:anchorId="65528C0F" wp14:editId="2AD40699">
            <wp:extent cx="1203960" cy="723900"/>
            <wp:effectExtent l="19050" t="0" r="0" b="0"/>
            <wp:docPr id="4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0" cstate="screen"/>
                    <a:srcRect/>
                    <a:stretch>
                      <a:fillRect/>
                    </a:stretch>
                  </pic:blipFill>
                  <pic:spPr bwMode="auto">
                    <a:xfrm>
                      <a:off x="0" y="0"/>
                      <a:ext cx="1203960" cy="723900"/>
                    </a:xfrm>
                    <a:prstGeom prst="rect">
                      <a:avLst/>
                    </a:prstGeom>
                    <a:noFill/>
                    <a:ln w="9525">
                      <a:noFill/>
                      <a:miter lim="800000"/>
                      <a:headEnd/>
                      <a:tailEnd/>
                    </a:ln>
                  </pic:spPr>
                </pic:pic>
              </a:graphicData>
            </a:graphic>
          </wp:inline>
        </w:drawing>
      </w:r>
    </w:p>
    <w:p w14:paraId="5EA591C0" w14:textId="5803FAB4" w:rsidR="0085192C" w:rsidRPr="0016454D" w:rsidRDefault="0085192C" w:rsidP="0085192C">
      <w:pPr>
        <w:pStyle w:val="TemplateText"/>
        <w:numPr>
          <w:ilvl w:val="2"/>
          <w:numId w:val="6"/>
        </w:numPr>
        <w:ind w:left="1080"/>
        <w:rPr>
          <w:rFonts w:ascii="Times New Roman" w:hAnsi="Times New Roman"/>
          <w:color w:val="000000"/>
        </w:rPr>
      </w:pPr>
      <w:r w:rsidRPr="0016454D">
        <w:rPr>
          <w:rFonts w:ascii="Times New Roman" w:hAnsi="Times New Roman"/>
          <w:color w:val="000000"/>
        </w:rPr>
        <w:t xml:space="preserve">Select the ‘Yes’ </w:t>
      </w:r>
      <w:r w:rsidR="00F4511D">
        <w:rPr>
          <w:rFonts w:ascii="Times New Roman" w:hAnsi="Times New Roman"/>
          <w:color w:val="000000"/>
        </w:rPr>
        <w:t>b</w:t>
      </w:r>
      <w:r w:rsidR="00F4511D" w:rsidRPr="0016454D">
        <w:rPr>
          <w:rFonts w:ascii="Times New Roman" w:hAnsi="Times New Roman"/>
          <w:color w:val="000000"/>
        </w:rPr>
        <w:t xml:space="preserve">utton </w:t>
      </w:r>
      <w:r w:rsidRPr="0016454D">
        <w:rPr>
          <w:rFonts w:ascii="Times New Roman" w:hAnsi="Times New Roman"/>
          <w:color w:val="000000"/>
        </w:rPr>
        <w:t>to shutdown the managed servers selected.</w:t>
      </w:r>
    </w:p>
    <w:p w14:paraId="10D5525D" w14:textId="77777777" w:rsidR="0085192C" w:rsidRDefault="00555411" w:rsidP="0085192C">
      <w:pPr>
        <w:pStyle w:val="TemplateText"/>
        <w:ind w:left="2880"/>
        <w:rPr>
          <w:color w:val="000000"/>
        </w:rPr>
      </w:pPr>
      <w:r>
        <w:rPr>
          <w:noProof/>
          <w:color w:val="000000"/>
        </w:rPr>
        <w:drawing>
          <wp:inline distT="0" distB="0" distL="0" distR="0" wp14:anchorId="230DEBAF" wp14:editId="681752B7">
            <wp:extent cx="1592580" cy="541020"/>
            <wp:effectExtent l="19050" t="19050" r="26670" b="11430"/>
            <wp:docPr id="4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1" cstate="screen"/>
                    <a:srcRect/>
                    <a:stretch>
                      <a:fillRect/>
                    </a:stretch>
                  </pic:blipFill>
                  <pic:spPr bwMode="auto">
                    <a:xfrm>
                      <a:off x="0" y="0"/>
                      <a:ext cx="1592580" cy="541020"/>
                    </a:xfrm>
                    <a:prstGeom prst="rect">
                      <a:avLst/>
                    </a:prstGeom>
                    <a:noFill/>
                    <a:ln w="9525">
                      <a:solidFill>
                        <a:schemeClr val="accent1"/>
                      </a:solidFill>
                      <a:miter lim="800000"/>
                      <a:headEnd/>
                      <a:tailEnd/>
                    </a:ln>
                  </pic:spPr>
                </pic:pic>
              </a:graphicData>
            </a:graphic>
          </wp:inline>
        </w:drawing>
      </w:r>
    </w:p>
    <w:p w14:paraId="62C56491" w14:textId="77777777" w:rsidR="0085192C" w:rsidRPr="0085192C" w:rsidRDefault="0085192C" w:rsidP="0085192C">
      <w:pPr>
        <w:numPr>
          <w:ilvl w:val="1"/>
          <w:numId w:val="6"/>
        </w:numPr>
        <w:spacing w:line="240" w:lineRule="auto"/>
        <w:ind w:left="900"/>
      </w:pPr>
      <w:r>
        <w:t xml:space="preserve">If Admin servers was not selected, repeat three previous steps to </w:t>
      </w:r>
      <w:r w:rsidR="008F7DE6">
        <w:t>shut down</w:t>
      </w:r>
      <w:r>
        <w:t xml:space="preserve"> the WebLogic Admin server.</w:t>
      </w:r>
    </w:p>
    <w:p w14:paraId="49B00403" w14:textId="77777777" w:rsidR="00C96CEC" w:rsidRDefault="00C96CEC" w:rsidP="00E865AE">
      <w:pPr>
        <w:pStyle w:val="ListParagraph"/>
        <w:numPr>
          <w:ilvl w:val="0"/>
          <w:numId w:val="2"/>
        </w:numPr>
        <w:ind w:left="360"/>
      </w:pPr>
      <w:r>
        <w:t>Shut</w:t>
      </w:r>
      <w:r w:rsidR="004C0ADF">
        <w:t xml:space="preserve"> </w:t>
      </w:r>
      <w:r>
        <w:t>down the Linux server OS.</w:t>
      </w:r>
    </w:p>
    <w:p w14:paraId="0096D22B" w14:textId="77777777" w:rsidR="00D33898" w:rsidRDefault="00D33898" w:rsidP="00E865AE">
      <w:pPr>
        <w:numPr>
          <w:ilvl w:val="1"/>
          <w:numId w:val="6"/>
        </w:numPr>
        <w:spacing w:line="240" w:lineRule="auto"/>
        <w:ind w:left="900"/>
      </w:pPr>
      <w:r>
        <w:t xml:space="preserve">Both application and </w:t>
      </w:r>
      <w:r w:rsidR="00612486">
        <w:t>web server</w:t>
      </w:r>
      <w:r>
        <w:t xml:space="preserve"> can be shut</w:t>
      </w:r>
      <w:r w:rsidR="004C0ADF">
        <w:t xml:space="preserve"> </w:t>
      </w:r>
      <w:r>
        <w:t xml:space="preserve">down </w:t>
      </w:r>
    </w:p>
    <w:p w14:paraId="35095E64" w14:textId="77777777" w:rsidR="00C96CEC" w:rsidRPr="006457A7" w:rsidRDefault="00C96CEC" w:rsidP="00E865AE">
      <w:pPr>
        <w:pStyle w:val="TemplateText"/>
        <w:numPr>
          <w:ilvl w:val="2"/>
          <w:numId w:val="6"/>
        </w:numPr>
        <w:ind w:left="1080"/>
        <w:rPr>
          <w:rFonts w:ascii="Courier New" w:hAnsi="Courier New" w:cs="Courier New"/>
          <w:color w:val="000000"/>
          <w:sz w:val="18"/>
          <w:szCs w:val="18"/>
        </w:rPr>
      </w:pPr>
      <w:r w:rsidRPr="006457A7">
        <w:rPr>
          <w:rFonts w:ascii="Courier New" w:hAnsi="Courier New" w:cs="Courier New"/>
          <w:color w:val="000000"/>
          <w:sz w:val="18"/>
          <w:szCs w:val="18"/>
        </w:rPr>
        <w:t>Sudo to the Root user.</w:t>
      </w:r>
    </w:p>
    <w:p w14:paraId="4376E098" w14:textId="77777777" w:rsidR="007D6516" w:rsidRPr="007D6516" w:rsidRDefault="007D6516" w:rsidP="00E865AE">
      <w:pPr>
        <w:pStyle w:val="TemplateText"/>
        <w:numPr>
          <w:ilvl w:val="3"/>
          <w:numId w:val="6"/>
        </w:numPr>
        <w:ind w:left="1440"/>
        <w:rPr>
          <w:rFonts w:ascii="Courier New" w:hAnsi="Courier New" w:cs="Courier New"/>
          <w:color w:val="000000"/>
          <w:sz w:val="18"/>
          <w:szCs w:val="18"/>
        </w:rPr>
      </w:pPr>
      <w:r>
        <w:rPr>
          <w:rFonts w:ascii="Courier New" w:hAnsi="Courier New" w:cs="Courier New"/>
          <w:color w:val="000000"/>
          <w:sz w:val="18"/>
          <w:szCs w:val="18"/>
        </w:rPr>
        <w:t xml:space="preserve">sudo </w:t>
      </w:r>
      <w:r w:rsidR="00C96CEC" w:rsidRPr="00D33898">
        <w:rPr>
          <w:rFonts w:ascii="Courier New" w:hAnsi="Courier New" w:cs="Courier New"/>
          <w:color w:val="000000"/>
          <w:sz w:val="18"/>
          <w:szCs w:val="18"/>
        </w:rPr>
        <w:t xml:space="preserve">su – </w:t>
      </w:r>
      <w:r>
        <w:rPr>
          <w:rFonts w:ascii="Courier New" w:hAnsi="Courier New" w:cs="Courier New"/>
          <w:color w:val="000000"/>
          <w:sz w:val="18"/>
          <w:szCs w:val="18"/>
        </w:rPr>
        <w:t>root ;</w:t>
      </w:r>
    </w:p>
    <w:p w14:paraId="42930A63" w14:textId="77777777" w:rsidR="00D33898" w:rsidRPr="00D33898" w:rsidRDefault="00C96CEC" w:rsidP="00F2695E">
      <w:r w:rsidRPr="00D33898">
        <w:rPr>
          <w:color w:val="FF0000"/>
        </w:rPr>
        <w:t>WARNING</w:t>
      </w:r>
      <w:r w:rsidR="00F2695E">
        <w:t>:</w:t>
      </w:r>
      <w:r w:rsidRPr="00D33898">
        <w:t xml:space="preserve"> running the next command will HALT the server, unless the ILO access has been configured or there is </w:t>
      </w:r>
      <w:r w:rsidR="00D33898" w:rsidRPr="00D33898">
        <w:t>a physica</w:t>
      </w:r>
      <w:r w:rsidR="00F2695E">
        <w:t>l person to power on the server:</w:t>
      </w:r>
      <w:r w:rsidR="004C0ADF">
        <w:t xml:space="preserve"> (</w:t>
      </w:r>
      <w:r w:rsidR="00F1240C">
        <w:t>Virtua</w:t>
      </w:r>
      <w:r w:rsidR="004C0ADF">
        <w:t xml:space="preserve">l </w:t>
      </w:r>
      <w:r w:rsidR="008F7DE6">
        <w:t>Machines</w:t>
      </w:r>
      <w:ins w:id="145" w:author="Morrison, Noel (HP)" w:date="2014-08-13T10:07:00Z">
        <w:r w:rsidR="008F7DE6">
          <w:t xml:space="preserve"> </w:t>
        </w:r>
      </w:ins>
      <w:r w:rsidR="004C0ADF">
        <w:t>this is not a concern</w:t>
      </w:r>
      <w:r w:rsidR="00F1240C">
        <w:t>)</w:t>
      </w:r>
    </w:p>
    <w:p w14:paraId="1E024DFC" w14:textId="77777777" w:rsidR="00C96CEC" w:rsidRDefault="00C96CEC" w:rsidP="00F2695E">
      <w:pPr>
        <w:pStyle w:val="TemplateText"/>
        <w:ind w:left="1440"/>
        <w:rPr>
          <w:rFonts w:ascii="Courier New" w:hAnsi="Courier New" w:cs="Courier New"/>
          <w:color w:val="000000"/>
          <w:sz w:val="18"/>
          <w:szCs w:val="18"/>
        </w:rPr>
      </w:pPr>
      <w:r w:rsidRPr="00D33898">
        <w:rPr>
          <w:rFonts w:ascii="Courier New" w:hAnsi="Courier New" w:cs="Courier New"/>
          <w:color w:val="000000"/>
          <w:sz w:val="18"/>
          <w:szCs w:val="18"/>
        </w:rPr>
        <w:t>shutdown –h now.</w:t>
      </w:r>
    </w:p>
    <w:p w14:paraId="5976841A" w14:textId="77777777" w:rsidR="00D33898" w:rsidRPr="00D02556" w:rsidRDefault="00D33898" w:rsidP="00E865AE">
      <w:pPr>
        <w:pStyle w:val="ListParagraph"/>
        <w:numPr>
          <w:ilvl w:val="0"/>
          <w:numId w:val="2"/>
        </w:numPr>
        <w:ind w:left="360"/>
      </w:pPr>
      <w:r w:rsidRPr="00D02556">
        <w:t>Shut</w:t>
      </w:r>
      <w:r w:rsidR="004C0ADF">
        <w:t xml:space="preserve"> </w:t>
      </w:r>
      <w:r w:rsidRPr="00D02556">
        <w:t>down Windows server OS</w:t>
      </w:r>
    </w:p>
    <w:p w14:paraId="32B6C531" w14:textId="77777777" w:rsidR="00D33898" w:rsidRPr="00A345C3" w:rsidRDefault="00D33898" w:rsidP="00E865AE">
      <w:pPr>
        <w:numPr>
          <w:ilvl w:val="1"/>
          <w:numId w:val="6"/>
        </w:numPr>
        <w:spacing w:line="240" w:lineRule="auto"/>
        <w:ind w:left="900"/>
      </w:pPr>
      <w:r w:rsidRPr="00A345C3">
        <w:t xml:space="preserve">The </w:t>
      </w:r>
      <w:r w:rsidR="007D6516" w:rsidRPr="00A345C3">
        <w:t>SQLServer</w:t>
      </w:r>
      <w:r w:rsidRPr="00A345C3">
        <w:t xml:space="preserve"> Database engine and any other processes will be brought down normally thru the system services.</w:t>
      </w:r>
    </w:p>
    <w:p w14:paraId="28B7CA49" w14:textId="46F08470" w:rsidR="00D33898" w:rsidRPr="00F2695E" w:rsidRDefault="00D33898" w:rsidP="00E865AE">
      <w:pPr>
        <w:pStyle w:val="ListParagraph"/>
        <w:numPr>
          <w:ilvl w:val="1"/>
          <w:numId w:val="16"/>
        </w:numPr>
      </w:pPr>
      <w:r w:rsidRPr="00F2695E">
        <w:t>Shut</w:t>
      </w:r>
      <w:r w:rsidR="004C0ADF">
        <w:t xml:space="preserve"> </w:t>
      </w:r>
      <w:r w:rsidRPr="00F2695E">
        <w:t>down Windows server</w:t>
      </w:r>
      <w:r w:rsidR="00F4511D">
        <w:t>.</w:t>
      </w:r>
    </w:p>
    <w:p w14:paraId="2DD8120F" w14:textId="1415A477" w:rsidR="00DC7303" w:rsidRPr="00F2695E" w:rsidRDefault="00DC7303" w:rsidP="00E865AE">
      <w:pPr>
        <w:pStyle w:val="ListParagraph"/>
        <w:numPr>
          <w:ilvl w:val="1"/>
          <w:numId w:val="16"/>
        </w:numPr>
      </w:pPr>
      <w:r w:rsidRPr="00F2695E">
        <w:t xml:space="preserve">Click the </w:t>
      </w:r>
      <w:r w:rsidRPr="00F2695E">
        <w:rPr>
          <w:b/>
        </w:rPr>
        <w:t>Start</w:t>
      </w:r>
      <w:r w:rsidRPr="00F2695E">
        <w:t xml:space="preserve"> button</w:t>
      </w:r>
      <w:r w:rsidR="00F4511D">
        <w:t>.</w:t>
      </w:r>
    </w:p>
    <w:p w14:paraId="5539A47C" w14:textId="77777777" w:rsidR="00DC7303" w:rsidRPr="00DC7303" w:rsidRDefault="00E90CE3" w:rsidP="00146AE6">
      <w:pPr>
        <w:pStyle w:val="TemplateText"/>
        <w:ind w:left="2880"/>
        <w:rPr>
          <w:rFonts w:cs="Courier New"/>
          <w:color w:val="000000"/>
          <w:sz w:val="18"/>
          <w:szCs w:val="18"/>
        </w:rPr>
      </w:pPr>
      <w:r>
        <w:rPr>
          <w:rFonts w:cs="Courier New"/>
          <w:noProof/>
          <w:sz w:val="18"/>
          <w:szCs w:val="18"/>
        </w:rPr>
        <w:drawing>
          <wp:inline distT="0" distB="0" distL="0" distR="0" wp14:anchorId="61CD34E2" wp14:editId="1872AC5A">
            <wp:extent cx="1950720" cy="533400"/>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2" cstate="screen"/>
                    <a:srcRect/>
                    <a:stretch>
                      <a:fillRect/>
                    </a:stretch>
                  </pic:blipFill>
                  <pic:spPr bwMode="auto">
                    <a:xfrm>
                      <a:off x="0" y="0"/>
                      <a:ext cx="1950720" cy="533400"/>
                    </a:xfrm>
                    <a:prstGeom prst="rect">
                      <a:avLst/>
                    </a:prstGeom>
                    <a:noFill/>
                    <a:ln w="9525">
                      <a:noFill/>
                      <a:miter lim="800000"/>
                      <a:headEnd/>
                      <a:tailEnd/>
                    </a:ln>
                  </pic:spPr>
                </pic:pic>
              </a:graphicData>
            </a:graphic>
          </wp:inline>
        </w:drawing>
      </w:r>
    </w:p>
    <w:p w14:paraId="1F681D7D" w14:textId="77777777" w:rsidR="00DC7303" w:rsidRPr="00D33898" w:rsidRDefault="00DC7303" w:rsidP="00F2695E">
      <w:r w:rsidRPr="00D33898">
        <w:rPr>
          <w:color w:val="FF0000"/>
        </w:rPr>
        <w:t>WARNING</w:t>
      </w:r>
      <w:r w:rsidR="00F2695E">
        <w:t>:</w:t>
      </w:r>
      <w:r w:rsidRPr="00D33898">
        <w:t xml:space="preserve"> running the next </w:t>
      </w:r>
      <w:r>
        <w:t>set of screen</w:t>
      </w:r>
      <w:r w:rsidRPr="00D33898">
        <w:t xml:space="preserve"> will HALT the server, unless the ILO access has been configured or there is a physical person to power on the server.</w:t>
      </w:r>
    </w:p>
    <w:p w14:paraId="78400239" w14:textId="77777777" w:rsidR="00DC7303" w:rsidRPr="00DC7303" w:rsidRDefault="004C0ADF" w:rsidP="00E865AE">
      <w:pPr>
        <w:pStyle w:val="ListParagraph"/>
        <w:numPr>
          <w:ilvl w:val="1"/>
          <w:numId w:val="16"/>
        </w:numPr>
      </w:pPr>
      <w:r>
        <w:t>Change the d</w:t>
      </w:r>
      <w:r w:rsidR="005328B4">
        <w:t>rop</w:t>
      </w:r>
      <w:r>
        <w:t>-</w:t>
      </w:r>
      <w:r w:rsidR="005328B4">
        <w:t>down bo</w:t>
      </w:r>
      <w:r w:rsidR="00F2695E">
        <w:t xml:space="preserve">x from </w:t>
      </w:r>
      <w:r w:rsidR="00F2695E" w:rsidRPr="00F2695E">
        <w:rPr>
          <w:b/>
        </w:rPr>
        <w:t>Restart</w:t>
      </w:r>
      <w:r w:rsidR="00F2695E">
        <w:t xml:space="preserve"> to </w:t>
      </w:r>
      <w:r w:rsidR="00F2695E" w:rsidRPr="00F2695E">
        <w:rPr>
          <w:b/>
        </w:rPr>
        <w:t>Shut down</w:t>
      </w:r>
      <w:r w:rsidR="00F2695E">
        <w:t>:</w:t>
      </w:r>
    </w:p>
    <w:p w14:paraId="4AA23F4A" w14:textId="77777777" w:rsidR="00DC7303" w:rsidRDefault="00E90CE3" w:rsidP="00DC7303">
      <w:pPr>
        <w:pStyle w:val="TemplateText"/>
        <w:ind w:left="2160"/>
        <w:rPr>
          <w:rFonts w:cs="Courier New"/>
          <w:color w:val="000000"/>
          <w:sz w:val="18"/>
          <w:szCs w:val="18"/>
        </w:rPr>
      </w:pPr>
      <w:r>
        <w:rPr>
          <w:rFonts w:cs="Courier New"/>
          <w:noProof/>
          <w:sz w:val="18"/>
          <w:szCs w:val="18"/>
        </w:rPr>
        <w:lastRenderedPageBreak/>
        <w:drawing>
          <wp:inline distT="0" distB="0" distL="0" distR="0" wp14:anchorId="024AC1E8" wp14:editId="08FD8028">
            <wp:extent cx="2514198" cy="25336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3" cstate="screen"/>
                    <a:srcRect/>
                    <a:stretch>
                      <a:fillRect/>
                    </a:stretch>
                  </pic:blipFill>
                  <pic:spPr bwMode="auto">
                    <a:xfrm>
                      <a:off x="0" y="0"/>
                      <a:ext cx="2512992" cy="2532435"/>
                    </a:xfrm>
                    <a:prstGeom prst="rect">
                      <a:avLst/>
                    </a:prstGeom>
                    <a:noFill/>
                    <a:ln w="9525">
                      <a:noFill/>
                      <a:miter lim="800000"/>
                      <a:headEnd/>
                      <a:tailEnd/>
                    </a:ln>
                  </pic:spPr>
                </pic:pic>
              </a:graphicData>
            </a:graphic>
          </wp:inline>
        </w:drawing>
      </w:r>
    </w:p>
    <w:p w14:paraId="4D62DA04" w14:textId="77777777" w:rsidR="00DB3054" w:rsidRPr="00DC7303" w:rsidRDefault="00DB3054" w:rsidP="00DC7303">
      <w:pPr>
        <w:pStyle w:val="TemplateText"/>
        <w:ind w:left="2160"/>
        <w:rPr>
          <w:rFonts w:cs="Courier New"/>
          <w:color w:val="000000"/>
          <w:sz w:val="18"/>
          <w:szCs w:val="18"/>
        </w:rPr>
      </w:pPr>
      <w:r>
        <w:rPr>
          <w:rFonts w:cs="Courier New"/>
          <w:color w:val="000000"/>
          <w:sz w:val="18"/>
          <w:szCs w:val="18"/>
        </w:rPr>
        <w:t xml:space="preserve">                          to</w:t>
      </w:r>
    </w:p>
    <w:p w14:paraId="6452A703" w14:textId="77777777" w:rsidR="00DC7303" w:rsidRDefault="00E90CE3" w:rsidP="00DC7303">
      <w:pPr>
        <w:pStyle w:val="TemplateText"/>
        <w:ind w:left="2160"/>
        <w:rPr>
          <w:rFonts w:cs="Courier New"/>
          <w:sz w:val="18"/>
          <w:szCs w:val="18"/>
        </w:rPr>
      </w:pPr>
      <w:r>
        <w:rPr>
          <w:rFonts w:cs="Courier New"/>
          <w:noProof/>
          <w:sz w:val="18"/>
          <w:szCs w:val="18"/>
        </w:rPr>
        <w:drawing>
          <wp:inline distT="0" distB="0" distL="0" distR="0" wp14:anchorId="002A2BB8" wp14:editId="6CDBEA41">
            <wp:extent cx="2682240" cy="304800"/>
            <wp:effectExtent l="1905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4" cstate="screen"/>
                    <a:srcRect/>
                    <a:stretch>
                      <a:fillRect/>
                    </a:stretch>
                  </pic:blipFill>
                  <pic:spPr bwMode="auto">
                    <a:xfrm>
                      <a:off x="0" y="0"/>
                      <a:ext cx="2682240" cy="304800"/>
                    </a:xfrm>
                    <a:prstGeom prst="rect">
                      <a:avLst/>
                    </a:prstGeom>
                    <a:noFill/>
                    <a:ln w="9525">
                      <a:noFill/>
                      <a:miter lim="800000"/>
                      <a:headEnd/>
                      <a:tailEnd/>
                    </a:ln>
                  </pic:spPr>
                </pic:pic>
              </a:graphicData>
            </a:graphic>
          </wp:inline>
        </w:drawing>
      </w:r>
    </w:p>
    <w:p w14:paraId="51DE1CF1" w14:textId="77777777" w:rsidR="00612486" w:rsidRPr="00DC7303" w:rsidRDefault="00612486" w:rsidP="00DC7303">
      <w:pPr>
        <w:pStyle w:val="TemplateText"/>
        <w:ind w:left="2160"/>
        <w:rPr>
          <w:rFonts w:cs="Courier New"/>
          <w:color w:val="000000"/>
          <w:sz w:val="18"/>
          <w:szCs w:val="18"/>
        </w:rPr>
      </w:pPr>
    </w:p>
    <w:p w14:paraId="5109373F" w14:textId="77777777" w:rsidR="00DC7303" w:rsidRPr="00F2695E" w:rsidRDefault="00DC7303" w:rsidP="00E865AE">
      <w:pPr>
        <w:pStyle w:val="ListParagraph"/>
        <w:numPr>
          <w:ilvl w:val="1"/>
          <w:numId w:val="16"/>
        </w:numPr>
      </w:pPr>
      <w:r w:rsidRPr="00F2695E">
        <w:t>Enter some Reason or Comment for shutting down the server.</w:t>
      </w:r>
    </w:p>
    <w:p w14:paraId="699942BA" w14:textId="77777777" w:rsidR="00612486" w:rsidRPr="00DC7303" w:rsidRDefault="00612486" w:rsidP="00612486">
      <w:pPr>
        <w:pStyle w:val="TemplateText"/>
        <w:ind w:left="1800"/>
        <w:rPr>
          <w:rFonts w:cs="Courier New"/>
          <w:color w:val="000000"/>
        </w:rPr>
      </w:pPr>
    </w:p>
    <w:p w14:paraId="37A1C76B" w14:textId="77777777" w:rsidR="00DC7303" w:rsidRDefault="00E90CE3" w:rsidP="00DC7303">
      <w:pPr>
        <w:pStyle w:val="TemplateText"/>
        <w:ind w:left="2160"/>
        <w:rPr>
          <w:rFonts w:cs="Courier New"/>
          <w:color w:val="000000"/>
        </w:rPr>
      </w:pPr>
      <w:r>
        <w:rPr>
          <w:rFonts w:cs="Courier New"/>
          <w:noProof/>
          <w:color w:val="000000"/>
        </w:rPr>
        <w:drawing>
          <wp:inline distT="0" distB="0" distL="0" distR="0" wp14:anchorId="4BB6A7F1" wp14:editId="3955B246">
            <wp:extent cx="3764280" cy="1203960"/>
            <wp:effectExtent l="19050" t="0" r="762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5" cstate="screen"/>
                    <a:srcRect/>
                    <a:stretch>
                      <a:fillRect/>
                    </a:stretch>
                  </pic:blipFill>
                  <pic:spPr bwMode="auto">
                    <a:xfrm>
                      <a:off x="0" y="0"/>
                      <a:ext cx="3764280" cy="1203960"/>
                    </a:xfrm>
                    <a:prstGeom prst="rect">
                      <a:avLst/>
                    </a:prstGeom>
                    <a:noFill/>
                    <a:ln w="9525">
                      <a:noFill/>
                      <a:miter lim="800000"/>
                      <a:headEnd/>
                      <a:tailEnd/>
                    </a:ln>
                  </pic:spPr>
                </pic:pic>
              </a:graphicData>
            </a:graphic>
          </wp:inline>
        </w:drawing>
      </w:r>
    </w:p>
    <w:p w14:paraId="546C1249" w14:textId="77777777" w:rsidR="00612486" w:rsidRPr="00DC7303" w:rsidRDefault="00612486" w:rsidP="00DC7303">
      <w:pPr>
        <w:pStyle w:val="TemplateText"/>
        <w:ind w:left="2160"/>
        <w:rPr>
          <w:rFonts w:cs="Courier New"/>
          <w:color w:val="000000"/>
        </w:rPr>
      </w:pPr>
    </w:p>
    <w:p w14:paraId="5106601F" w14:textId="77777777" w:rsidR="00DC7303" w:rsidRPr="00F2695E" w:rsidRDefault="00F2695E" w:rsidP="00E865AE">
      <w:pPr>
        <w:pStyle w:val="ListParagraph"/>
        <w:numPr>
          <w:ilvl w:val="1"/>
          <w:numId w:val="16"/>
        </w:numPr>
      </w:pPr>
      <w:r w:rsidRPr="00F2695E">
        <w:t xml:space="preserve">Click </w:t>
      </w:r>
      <w:r w:rsidRPr="00F2695E">
        <w:rPr>
          <w:b/>
        </w:rPr>
        <w:t>OK</w:t>
      </w:r>
      <w:r w:rsidRPr="00F2695E">
        <w:t>.</w:t>
      </w:r>
    </w:p>
    <w:p w14:paraId="7CA26AC9" w14:textId="77777777" w:rsidR="00612486" w:rsidRPr="00DC7303" w:rsidRDefault="00612486" w:rsidP="00612486">
      <w:pPr>
        <w:pStyle w:val="TemplateText"/>
        <w:ind w:left="1800"/>
        <w:rPr>
          <w:rFonts w:cs="Courier New"/>
          <w:color w:val="000000"/>
        </w:rPr>
      </w:pPr>
    </w:p>
    <w:p w14:paraId="7DE7A5F0" w14:textId="77777777" w:rsidR="00DC7303" w:rsidRPr="00DC7303" w:rsidRDefault="00E90CE3" w:rsidP="00DC7303">
      <w:pPr>
        <w:pStyle w:val="TemplateText"/>
        <w:ind w:left="2160"/>
        <w:rPr>
          <w:rFonts w:cs="Courier New"/>
          <w:color w:val="000000"/>
          <w:sz w:val="18"/>
          <w:szCs w:val="18"/>
        </w:rPr>
      </w:pPr>
      <w:r>
        <w:rPr>
          <w:rFonts w:cs="Courier New"/>
          <w:noProof/>
          <w:sz w:val="18"/>
          <w:szCs w:val="18"/>
        </w:rPr>
        <w:drawing>
          <wp:inline distT="0" distB="0" distL="0" distR="0" wp14:anchorId="27A50C96" wp14:editId="01E09237">
            <wp:extent cx="2811078" cy="10096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6" cstate="screen"/>
                    <a:srcRect/>
                    <a:stretch>
                      <a:fillRect/>
                    </a:stretch>
                  </pic:blipFill>
                  <pic:spPr bwMode="auto">
                    <a:xfrm>
                      <a:off x="0" y="0"/>
                      <a:ext cx="2812407" cy="1010127"/>
                    </a:xfrm>
                    <a:prstGeom prst="rect">
                      <a:avLst/>
                    </a:prstGeom>
                    <a:noFill/>
                    <a:ln w="9525">
                      <a:noFill/>
                      <a:miter lim="800000"/>
                      <a:headEnd/>
                      <a:tailEnd/>
                    </a:ln>
                  </pic:spPr>
                </pic:pic>
              </a:graphicData>
            </a:graphic>
          </wp:inline>
        </w:drawing>
      </w:r>
    </w:p>
    <w:p w14:paraId="3AD5F162" w14:textId="77777777" w:rsidR="00DC7303" w:rsidRDefault="00E90CE3" w:rsidP="00DC7303">
      <w:pPr>
        <w:pStyle w:val="TemplateText"/>
        <w:ind w:left="2160"/>
        <w:rPr>
          <w:rFonts w:cs="Courier New"/>
          <w:sz w:val="18"/>
          <w:szCs w:val="18"/>
        </w:rPr>
      </w:pPr>
      <w:r>
        <w:rPr>
          <w:rFonts w:cs="Courier New"/>
          <w:noProof/>
          <w:sz w:val="18"/>
          <w:szCs w:val="18"/>
        </w:rPr>
        <w:drawing>
          <wp:inline distT="0" distB="0" distL="0" distR="0" wp14:anchorId="1F55F28B" wp14:editId="3F467891">
            <wp:extent cx="2933700" cy="1011621"/>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7" cstate="screen"/>
                    <a:srcRect/>
                    <a:stretch>
                      <a:fillRect/>
                    </a:stretch>
                  </pic:blipFill>
                  <pic:spPr bwMode="auto">
                    <a:xfrm>
                      <a:off x="0" y="0"/>
                      <a:ext cx="2933700" cy="1011621"/>
                    </a:xfrm>
                    <a:prstGeom prst="rect">
                      <a:avLst/>
                    </a:prstGeom>
                    <a:noFill/>
                    <a:ln w="9525">
                      <a:noFill/>
                      <a:miter lim="800000"/>
                      <a:headEnd/>
                      <a:tailEnd/>
                    </a:ln>
                  </pic:spPr>
                </pic:pic>
              </a:graphicData>
            </a:graphic>
          </wp:inline>
        </w:drawing>
      </w:r>
    </w:p>
    <w:p w14:paraId="3C9A068E" w14:textId="77777777" w:rsidR="001269FD" w:rsidRPr="00DC7303" w:rsidRDefault="001269FD" w:rsidP="00DC7303">
      <w:pPr>
        <w:pStyle w:val="TemplateText"/>
        <w:ind w:left="2160"/>
        <w:rPr>
          <w:rFonts w:cs="Courier New"/>
          <w:color w:val="000000"/>
          <w:sz w:val="18"/>
          <w:szCs w:val="18"/>
        </w:rPr>
      </w:pPr>
    </w:p>
    <w:p w14:paraId="7BFA5A23" w14:textId="77777777" w:rsidR="00D532AB" w:rsidRDefault="0052156D">
      <w:pPr>
        <w:pStyle w:val="Heading3"/>
      </w:pPr>
      <w:bookmarkStart w:id="146" w:name="_Toc246329393"/>
      <w:bookmarkStart w:id="147" w:name="_Toc254184929"/>
      <w:bookmarkStart w:id="148" w:name="_Toc396141420"/>
      <w:r>
        <w:lastRenderedPageBreak/>
        <w:t>Back-up</w:t>
      </w:r>
      <w:r w:rsidR="0022312B">
        <w:t xml:space="preserve"> and</w:t>
      </w:r>
      <w:r w:rsidR="0068768E">
        <w:t xml:space="preserve"> Restore</w:t>
      </w:r>
      <w:bookmarkEnd w:id="146"/>
      <w:bookmarkEnd w:id="147"/>
      <w:bookmarkEnd w:id="148"/>
    </w:p>
    <w:p w14:paraId="4E60E7C6" w14:textId="77777777" w:rsidR="001269FD" w:rsidRDefault="00353C52" w:rsidP="00D361B6">
      <w:r>
        <w:t>The production d</w:t>
      </w:r>
      <w:r w:rsidR="001269FD" w:rsidRPr="001269FD">
        <w:t xml:space="preserve">atabase is </w:t>
      </w:r>
      <w:r w:rsidR="0022312B">
        <w:t>the only instance in the CISS/OHRS</w:t>
      </w:r>
      <w:r w:rsidR="00515834">
        <w:t>/PCMM</w:t>
      </w:r>
      <w:r w:rsidR="0022312B">
        <w:t xml:space="preserve"> environment</w:t>
      </w:r>
      <w:r w:rsidR="001269FD" w:rsidRPr="001269FD">
        <w:t xml:space="preserve"> where a</w:t>
      </w:r>
      <w:r w:rsidR="0022312B">
        <w:t>n official b</w:t>
      </w:r>
      <w:r w:rsidR="001269FD" w:rsidRPr="001269FD">
        <w:t>ackup is being handled.</w:t>
      </w:r>
      <w:r w:rsidR="001269FD">
        <w:t xml:space="preserve"> The SQL</w:t>
      </w:r>
      <w:ins w:id="149" w:author="Hula, Kate" w:date="2014-08-11T17:15:00Z">
        <w:r w:rsidR="00D361B6">
          <w:t xml:space="preserve"> </w:t>
        </w:r>
      </w:ins>
      <w:r w:rsidR="001269FD">
        <w:t>Serve</w:t>
      </w:r>
      <w:r w:rsidR="00CE5AF5">
        <w:t>r</w:t>
      </w:r>
      <w:r>
        <w:t xml:space="preserve"> d</w:t>
      </w:r>
      <w:r w:rsidR="001269FD">
        <w:t xml:space="preserve">atabase has </w:t>
      </w:r>
      <w:r w:rsidR="0022312B">
        <w:t>its</w:t>
      </w:r>
      <w:r w:rsidR="001269FD">
        <w:t xml:space="preserve"> own mechanism for database backup and restore:</w:t>
      </w:r>
    </w:p>
    <w:p w14:paraId="76A888E5" w14:textId="77777777" w:rsidR="001269FD" w:rsidRPr="00146AE6" w:rsidRDefault="001269FD" w:rsidP="008D2AC2">
      <w:pPr>
        <w:pStyle w:val="ListParagraph"/>
        <w:numPr>
          <w:ilvl w:val="0"/>
          <w:numId w:val="16"/>
        </w:numPr>
      </w:pPr>
      <w:r w:rsidRPr="00146AE6">
        <w:t>Database backup procedures:</w:t>
      </w:r>
      <w:r w:rsidR="00C33CFF">
        <w:t xml:space="preserve"> (see</w:t>
      </w:r>
      <w:r w:rsidR="00475F06" w:rsidRPr="00146AE6">
        <w:t xml:space="preserve"> Section 3.1.3.1)</w:t>
      </w:r>
    </w:p>
    <w:p w14:paraId="3A989D99" w14:textId="77777777" w:rsidR="001269FD" w:rsidRDefault="001269FD" w:rsidP="008D2AC2">
      <w:pPr>
        <w:pStyle w:val="ListParagraph"/>
        <w:numPr>
          <w:ilvl w:val="0"/>
          <w:numId w:val="16"/>
        </w:numPr>
      </w:pPr>
      <w:r w:rsidRPr="00146AE6">
        <w:t>Database restore procedures:</w:t>
      </w:r>
      <w:r w:rsidR="00C33CFF">
        <w:t xml:space="preserve"> (see</w:t>
      </w:r>
      <w:r w:rsidR="00475F06" w:rsidRPr="00146AE6">
        <w:t xml:space="preserve"> Section 3.1.3.2)</w:t>
      </w:r>
    </w:p>
    <w:p w14:paraId="0BE2B959" w14:textId="77777777" w:rsidR="008D2AC2" w:rsidRPr="008D2AC2" w:rsidRDefault="008D2AC2" w:rsidP="008D2AC2">
      <w:pPr>
        <w:pStyle w:val="ListParagraph"/>
        <w:numPr>
          <w:ilvl w:val="0"/>
          <w:numId w:val="6"/>
        </w:numPr>
        <w:rPr>
          <w:color w:val="548DD4" w:themeColor="text2" w:themeTint="99"/>
        </w:rPr>
      </w:pPr>
      <w:r w:rsidRPr="008D2AC2">
        <w:rPr>
          <w:color w:val="548DD4" w:themeColor="text2" w:themeTint="99"/>
        </w:rPr>
        <w:t>Describe Database Backup/Mirroring</w:t>
      </w:r>
    </w:p>
    <w:p w14:paraId="13ED38BE" w14:textId="77777777" w:rsidR="008D2AC2" w:rsidRPr="008D2AC2" w:rsidRDefault="008D2AC2" w:rsidP="008D2AC2">
      <w:pPr>
        <w:ind w:left="720"/>
        <w:rPr>
          <w:i/>
          <w:color w:val="548DD4" w:themeColor="text2" w:themeTint="99"/>
        </w:rPr>
      </w:pPr>
      <w:r w:rsidRPr="008D2AC2">
        <w:rPr>
          <w:i/>
          <w:color w:val="548DD4" w:themeColor="text2" w:themeTint="99"/>
        </w:rPr>
        <w:t>Described in this section.</w:t>
      </w:r>
    </w:p>
    <w:p w14:paraId="0EA6875A" w14:textId="77777777" w:rsidR="0068768E" w:rsidRDefault="0068768E" w:rsidP="00C10294">
      <w:pPr>
        <w:pStyle w:val="Heading4"/>
      </w:pPr>
      <w:bookmarkStart w:id="150" w:name="_Toc246329394"/>
      <w:r>
        <w:t>Back-up Procedures</w:t>
      </w:r>
      <w:bookmarkEnd w:id="150"/>
    </w:p>
    <w:p w14:paraId="25A32F42" w14:textId="77777777" w:rsidR="00FD1747" w:rsidRPr="00FD1747" w:rsidRDefault="00FD1747" w:rsidP="00E865AE">
      <w:pPr>
        <w:numPr>
          <w:ilvl w:val="3"/>
          <w:numId w:val="6"/>
        </w:numPr>
        <w:ind w:left="360"/>
      </w:pPr>
      <w:r>
        <w:t>Database</w:t>
      </w:r>
    </w:p>
    <w:p w14:paraId="0058CD39" w14:textId="77777777" w:rsidR="00FD1747" w:rsidRPr="00FD1747" w:rsidRDefault="00353C52" w:rsidP="00E865AE">
      <w:pPr>
        <w:numPr>
          <w:ilvl w:val="0"/>
          <w:numId w:val="10"/>
        </w:numPr>
      </w:pPr>
      <w:r>
        <w:t xml:space="preserve">The </w:t>
      </w:r>
      <w:r w:rsidR="00FD1747">
        <w:t>Datab</w:t>
      </w:r>
      <w:r w:rsidR="0022312B">
        <w:t>ase Administrator can elaborate.</w:t>
      </w:r>
      <w:r w:rsidR="00FD1747">
        <w:t xml:space="preserve"> The internal backup schedule backs up</w:t>
      </w:r>
      <w:r w:rsidR="00FC7A2C">
        <w:t xml:space="preserve"> the Transactional log and all d</w:t>
      </w:r>
      <w:r w:rsidR="00FD1747">
        <w:t xml:space="preserve">atabases, each exported to their own separate </w:t>
      </w:r>
      <w:r w:rsidR="0022312B">
        <w:t>directories</w:t>
      </w:r>
      <w:r w:rsidR="00FD1747">
        <w:t xml:space="preserve"> and corresponding database names</w:t>
      </w:r>
      <w:r w:rsidR="0022312B">
        <w:t>.</w:t>
      </w:r>
    </w:p>
    <w:p w14:paraId="69C5B9CE" w14:textId="77777777" w:rsidR="00FD1747" w:rsidRPr="00FD1747" w:rsidRDefault="0022312B" w:rsidP="00E865AE">
      <w:pPr>
        <w:numPr>
          <w:ilvl w:val="0"/>
          <w:numId w:val="10"/>
        </w:numPr>
      </w:pPr>
      <w:r>
        <w:t>Two</w:t>
      </w:r>
      <w:r w:rsidR="00FD1747" w:rsidRPr="00FD1747">
        <w:t xml:space="preserve"> </w:t>
      </w:r>
      <w:r w:rsidR="00FD1747">
        <w:t xml:space="preserve">nightly </w:t>
      </w:r>
      <w:r w:rsidR="00FD1747" w:rsidRPr="00FD1747">
        <w:t>backups</w:t>
      </w:r>
      <w:r w:rsidR="00FD1747">
        <w:t xml:space="preserve"> are performed </w:t>
      </w:r>
    </w:p>
    <w:p w14:paraId="6175F338" w14:textId="77777777" w:rsidR="00FD1747" w:rsidRPr="00FD1747" w:rsidRDefault="00FD1747" w:rsidP="00E865AE">
      <w:pPr>
        <w:numPr>
          <w:ilvl w:val="0"/>
          <w:numId w:val="9"/>
        </w:numPr>
        <w:ind w:left="1080"/>
      </w:pPr>
      <w:r>
        <w:t>9</w:t>
      </w:r>
      <w:r w:rsidR="00C33CFF">
        <w:t>:00</w:t>
      </w:r>
      <w:r>
        <w:t xml:space="preserve"> </w:t>
      </w:r>
      <w:r w:rsidRPr="00C33CFF">
        <w:rPr>
          <w:smallCaps/>
        </w:rPr>
        <w:t>p</w:t>
      </w:r>
      <w:r w:rsidR="00C33CFF">
        <w:rPr>
          <w:smallCaps/>
        </w:rPr>
        <w:t>.</w:t>
      </w:r>
      <w:r w:rsidRPr="00C33CFF">
        <w:rPr>
          <w:smallCaps/>
        </w:rPr>
        <w:t>m</w:t>
      </w:r>
      <w:r w:rsidR="00C33CFF">
        <w:rPr>
          <w:smallCaps/>
        </w:rPr>
        <w:t>.</w:t>
      </w:r>
      <w:r w:rsidR="00513D29">
        <w:t xml:space="preserve"> </w:t>
      </w:r>
      <w:r w:rsidR="00FC7A2C">
        <w:t>-- mostly for the previous d</w:t>
      </w:r>
      <w:r>
        <w:t>ay</w:t>
      </w:r>
      <w:r w:rsidR="00FC7A2C">
        <w:t>’s t</w:t>
      </w:r>
      <w:r>
        <w:t>ransactions</w:t>
      </w:r>
    </w:p>
    <w:p w14:paraId="05009C57" w14:textId="77777777" w:rsidR="00FD1747" w:rsidRPr="00FD1747" w:rsidRDefault="00FD1747" w:rsidP="00E865AE">
      <w:pPr>
        <w:numPr>
          <w:ilvl w:val="0"/>
          <w:numId w:val="9"/>
        </w:numPr>
        <w:ind w:left="1080"/>
      </w:pPr>
      <w:r>
        <w:t>4</w:t>
      </w:r>
      <w:r w:rsidR="00C33CFF">
        <w:t>:00</w:t>
      </w:r>
      <w:r>
        <w:t xml:space="preserve"> </w:t>
      </w:r>
      <w:r w:rsidRPr="00C33CFF">
        <w:rPr>
          <w:smallCaps/>
        </w:rPr>
        <w:t>a</w:t>
      </w:r>
      <w:r w:rsidR="00C33CFF">
        <w:rPr>
          <w:smallCaps/>
        </w:rPr>
        <w:t>.</w:t>
      </w:r>
      <w:r w:rsidRPr="00C33CFF">
        <w:rPr>
          <w:smallCaps/>
        </w:rPr>
        <w:t>m</w:t>
      </w:r>
      <w:r w:rsidR="00C33CFF">
        <w:t>.</w:t>
      </w:r>
    </w:p>
    <w:p w14:paraId="037A65CA" w14:textId="77777777" w:rsidR="00FD1747" w:rsidRDefault="00FD1747" w:rsidP="00E865AE">
      <w:pPr>
        <w:numPr>
          <w:ilvl w:val="3"/>
          <w:numId w:val="6"/>
        </w:numPr>
        <w:ind w:left="360"/>
      </w:pPr>
      <w:r>
        <w:t>SAN Device</w:t>
      </w:r>
    </w:p>
    <w:p w14:paraId="099FA1FF" w14:textId="77777777" w:rsidR="00FD1747" w:rsidRDefault="00FC7A2C" w:rsidP="00E865AE">
      <w:pPr>
        <w:numPr>
          <w:ilvl w:val="0"/>
          <w:numId w:val="10"/>
        </w:numPr>
      </w:pPr>
      <w:r>
        <w:t xml:space="preserve">Every evening </w:t>
      </w:r>
      <w:r w:rsidR="003E7720">
        <w:t xml:space="preserve">a </w:t>
      </w:r>
      <w:r>
        <w:t>f</w:t>
      </w:r>
      <w:r w:rsidR="00FD1747">
        <w:t>ull back</w:t>
      </w:r>
      <w:r>
        <w:t xml:space="preserve"> </w:t>
      </w:r>
      <w:r w:rsidR="003E7720">
        <w:t>up</w:t>
      </w:r>
      <w:r w:rsidR="00513D29">
        <w:t xml:space="preserve"> </w:t>
      </w:r>
      <w:r w:rsidR="003E7720">
        <w:t>is</w:t>
      </w:r>
      <w:r w:rsidR="00FD1747">
        <w:t xml:space="preserve"> run at 6</w:t>
      </w:r>
      <w:r w:rsidR="00C33CFF">
        <w:t>:00</w:t>
      </w:r>
      <w:r w:rsidR="00FD1747">
        <w:t xml:space="preserve"> </w:t>
      </w:r>
      <w:r w:rsidRPr="00C33CFF">
        <w:rPr>
          <w:smallCaps/>
        </w:rPr>
        <w:t>P.M</w:t>
      </w:r>
      <w:r w:rsidR="008B70E8">
        <w:t xml:space="preserve">. and the following </w:t>
      </w:r>
      <w:r>
        <w:t>d</w:t>
      </w:r>
      <w:r w:rsidR="008B70E8">
        <w:t>rives (</w:t>
      </w:r>
      <w:r w:rsidR="00D361B6">
        <w:t>e.g.,</w:t>
      </w:r>
      <w:r w:rsidR="008B70E8">
        <w:t xml:space="preserve"> G:\ , H:\ )</w:t>
      </w:r>
      <w:r>
        <w:t xml:space="preserve"> are being backed up to t</w:t>
      </w:r>
      <w:r w:rsidR="00FD1747">
        <w:t>ape (mentioned in the section Storage and Rotation).</w:t>
      </w:r>
    </w:p>
    <w:p w14:paraId="4C165C2C" w14:textId="77777777" w:rsidR="0068768E" w:rsidRDefault="0068768E" w:rsidP="00C10294">
      <w:pPr>
        <w:pStyle w:val="Heading4"/>
      </w:pPr>
      <w:bookmarkStart w:id="151" w:name="_Toc246329395"/>
      <w:r>
        <w:t>Restore Procedures</w:t>
      </w:r>
      <w:bookmarkEnd w:id="151"/>
    </w:p>
    <w:p w14:paraId="10DAE817" w14:textId="77777777" w:rsidR="004D5ECC" w:rsidRPr="006B1A32" w:rsidRDefault="004D5ECC" w:rsidP="00E865AE">
      <w:pPr>
        <w:numPr>
          <w:ilvl w:val="3"/>
          <w:numId w:val="6"/>
        </w:numPr>
        <w:ind w:left="360"/>
      </w:pPr>
      <w:r>
        <w:t>SAN Device</w:t>
      </w:r>
    </w:p>
    <w:p w14:paraId="3906879B" w14:textId="77777777" w:rsidR="006B1A32" w:rsidRPr="00724A2F" w:rsidRDefault="006B1A32" w:rsidP="00E865AE">
      <w:pPr>
        <w:numPr>
          <w:ilvl w:val="0"/>
          <w:numId w:val="10"/>
        </w:numPr>
      </w:pPr>
      <w:r w:rsidRPr="00724A2F">
        <w:t xml:space="preserve">Daily </w:t>
      </w:r>
      <w:r w:rsidR="00740BE5">
        <w:t>Linear Tape-Open (</w:t>
      </w:r>
      <w:r w:rsidR="00740BE5" w:rsidRPr="0009573F">
        <w:t>LTO</w:t>
      </w:r>
      <w:r w:rsidR="00740BE5">
        <w:t>)</w:t>
      </w:r>
      <w:r w:rsidRPr="00724A2F">
        <w:t xml:space="preserve"> tape</w:t>
      </w:r>
      <w:r w:rsidR="00FC7A2C">
        <w:t>s are stored locally at the s</w:t>
      </w:r>
      <w:r w:rsidRPr="00724A2F">
        <w:t>ite.</w:t>
      </w:r>
    </w:p>
    <w:p w14:paraId="4A8D2990" w14:textId="77777777" w:rsidR="006B1A32" w:rsidRPr="00724A2F" w:rsidRDefault="00061623" w:rsidP="00E865AE">
      <w:pPr>
        <w:numPr>
          <w:ilvl w:val="0"/>
          <w:numId w:val="10"/>
        </w:numPr>
      </w:pPr>
      <w:r>
        <w:t>An official r</w:t>
      </w:r>
      <w:r w:rsidR="006B1A32" w:rsidRPr="00724A2F">
        <w:t>equest must be ma</w:t>
      </w:r>
      <w:r>
        <w:t>de to the EMC staff to restore d</w:t>
      </w:r>
      <w:r w:rsidR="006B1A32" w:rsidRPr="00724A2F">
        <w:t>ata</w:t>
      </w:r>
      <w:r>
        <w:t xml:space="preserve"> from t</w:t>
      </w:r>
      <w:r w:rsidR="001B20E6" w:rsidRPr="00724A2F">
        <w:t xml:space="preserve">ape </w:t>
      </w:r>
      <w:r>
        <w:t>and an alternate l</w:t>
      </w:r>
      <w:r w:rsidR="001B20E6" w:rsidRPr="00724A2F">
        <w:t>ocation must</w:t>
      </w:r>
      <w:r w:rsidR="00FC7A2C">
        <w:t xml:space="preserve"> be established to restore the f</w:t>
      </w:r>
      <w:r w:rsidR="001B20E6" w:rsidRPr="00724A2F">
        <w:t>ile(s).</w:t>
      </w:r>
    </w:p>
    <w:p w14:paraId="24805481" w14:textId="77777777" w:rsidR="004D5ECC" w:rsidRPr="004D5ECC" w:rsidRDefault="004D5ECC" w:rsidP="00E865AE">
      <w:pPr>
        <w:numPr>
          <w:ilvl w:val="3"/>
          <w:numId w:val="6"/>
        </w:numPr>
        <w:ind w:left="360"/>
      </w:pPr>
      <w:r>
        <w:t>Database</w:t>
      </w:r>
    </w:p>
    <w:p w14:paraId="6A368E82" w14:textId="77777777" w:rsidR="00087C2A" w:rsidRPr="00AE3CBC" w:rsidRDefault="00FC7A2C" w:rsidP="00E865AE">
      <w:pPr>
        <w:numPr>
          <w:ilvl w:val="0"/>
          <w:numId w:val="10"/>
        </w:numPr>
      </w:pPr>
      <w:r>
        <w:t>A f</w:t>
      </w:r>
      <w:r w:rsidR="00087C2A" w:rsidRPr="00943132">
        <w:t>ull database backup is performed each morning at 4</w:t>
      </w:r>
      <w:r w:rsidR="0096580C">
        <w:t>:00</w:t>
      </w:r>
      <w:r w:rsidR="00087C2A" w:rsidRPr="00943132">
        <w:t xml:space="preserve"> </w:t>
      </w:r>
      <w:r w:rsidR="0096580C">
        <w:rPr>
          <w:smallCaps/>
        </w:rPr>
        <w:t>a.m</w:t>
      </w:r>
      <w:r>
        <w:t>.</w:t>
      </w:r>
      <w:r w:rsidR="00087C2A" w:rsidRPr="00943132">
        <w:t xml:space="preserve"> immediately followed by a Transaction Log backup. The same process is repeated at 9</w:t>
      </w:r>
      <w:r w:rsidR="0096580C">
        <w:t>:00</w:t>
      </w:r>
      <w:r w:rsidR="00087C2A" w:rsidRPr="00943132">
        <w:t xml:space="preserve"> </w:t>
      </w:r>
      <w:r w:rsidR="0096580C">
        <w:rPr>
          <w:smallCaps/>
        </w:rPr>
        <w:t>p.m.</w:t>
      </w:r>
      <w:r w:rsidR="00087C2A" w:rsidRPr="00943132">
        <w:t xml:space="preserve"> The backup files are stored on a drive that is distinct from the database files. The database files are archived on to the disaster recovery server, and the storage area network engineers perform server level backups that send the files to a secure off-site facility. The backup and recovery policy used for the </w:t>
      </w:r>
      <w:r w:rsidR="001E2DF8">
        <w:t>CISS</w:t>
      </w:r>
      <w:r w:rsidR="00AC337A">
        <w:t>_PROD</w:t>
      </w:r>
      <w:r w:rsidR="00087C2A" w:rsidRPr="00943132">
        <w:t xml:space="preserve"> database is through SQL Server Maintenance Plan backups. Recovery is achieved by using SQL Server Enterprise manager,</w:t>
      </w:r>
      <w:r>
        <w:t xml:space="preserve"> selecting “Restore Database”</w:t>
      </w:r>
      <w:r w:rsidR="00087C2A" w:rsidRPr="00943132">
        <w:t xml:space="preserve"> under database tasks and selecting the latest backup and transaction log file.</w:t>
      </w:r>
      <w:r w:rsidR="00087C2A">
        <w:t xml:space="preserve"> </w:t>
      </w:r>
    </w:p>
    <w:p w14:paraId="4A061387" w14:textId="77777777" w:rsidR="00645C5D" w:rsidRDefault="00645C5D" w:rsidP="00C10294">
      <w:pPr>
        <w:pStyle w:val="Heading4"/>
      </w:pPr>
      <w:bookmarkStart w:id="152" w:name="_Toc246329396"/>
      <w:r>
        <w:t>Back-up Testing</w:t>
      </w:r>
      <w:bookmarkEnd w:id="152"/>
    </w:p>
    <w:p w14:paraId="6627F702" w14:textId="77777777" w:rsidR="00B62368" w:rsidRPr="00B62368" w:rsidRDefault="00F9084D" w:rsidP="00F9084D">
      <w:r>
        <w:t>Not applicable</w:t>
      </w:r>
    </w:p>
    <w:p w14:paraId="263C072E" w14:textId="77777777" w:rsidR="004B2C45" w:rsidRDefault="004B2C45" w:rsidP="00C10294">
      <w:pPr>
        <w:pStyle w:val="Heading4"/>
      </w:pPr>
      <w:bookmarkStart w:id="153" w:name="_Toc246329397"/>
      <w:r>
        <w:t>Storage and Rotation</w:t>
      </w:r>
      <w:bookmarkEnd w:id="153"/>
    </w:p>
    <w:p w14:paraId="67EC486D" w14:textId="5F198D43" w:rsidR="00324292" w:rsidRPr="0009573F" w:rsidRDefault="00B5408A" w:rsidP="00E865AE">
      <w:pPr>
        <w:numPr>
          <w:ilvl w:val="3"/>
          <w:numId w:val="6"/>
        </w:numPr>
        <w:ind w:left="360"/>
      </w:pPr>
      <w:r>
        <w:t>Use</w:t>
      </w:r>
      <w:r w:rsidR="00324292" w:rsidRPr="0009573F">
        <w:t xml:space="preserve"> EMC Networker 7.6 as the backup application/system to back</w:t>
      </w:r>
      <w:r>
        <w:t xml:space="preserve"> </w:t>
      </w:r>
      <w:r w:rsidR="00324292" w:rsidRPr="0009573F">
        <w:t>up all hosts in</w:t>
      </w:r>
      <w:ins w:id="154" w:author="Morrison, Noel (HP)" w:date="2014-07-03T11:22:00Z">
        <w:r w:rsidR="00FB3846">
          <w:t xml:space="preserve"> </w:t>
        </w:r>
      </w:ins>
      <w:r w:rsidR="00FB3846">
        <w:t xml:space="preserve">Capitol Region Readiness Center, Martinsburg </w:t>
      </w:r>
      <w:r w:rsidR="00AD0ABC">
        <w:t>(</w:t>
      </w:r>
      <w:r w:rsidR="00FB3846">
        <w:t>CRRC</w:t>
      </w:r>
      <w:r w:rsidR="00AD0ABC">
        <w:t>), West Virginia</w:t>
      </w:r>
      <w:r w:rsidR="003E7720">
        <w:t>,</w:t>
      </w:r>
      <w:r w:rsidR="00061623">
        <w:t xml:space="preserve"> and</w:t>
      </w:r>
      <w:r w:rsidR="00324292" w:rsidRPr="0009573F">
        <w:t xml:space="preserve"> Hines</w:t>
      </w:r>
      <w:r w:rsidR="00B61091">
        <w:t xml:space="preserve"> </w:t>
      </w:r>
      <w:r w:rsidR="00FB3846">
        <w:t>(HITC)</w:t>
      </w:r>
      <w:r w:rsidR="00AD0ABC">
        <w:t>, Illinois data centers</w:t>
      </w:r>
      <w:r w:rsidR="00324292" w:rsidRPr="0009573F">
        <w:t xml:space="preserve"> to tape. </w:t>
      </w:r>
    </w:p>
    <w:p w14:paraId="6EA359D5" w14:textId="77777777" w:rsidR="00324292" w:rsidRPr="0009573F" w:rsidRDefault="00324292" w:rsidP="00E865AE">
      <w:pPr>
        <w:numPr>
          <w:ilvl w:val="3"/>
          <w:numId w:val="6"/>
        </w:numPr>
        <w:ind w:left="360"/>
      </w:pPr>
      <w:r w:rsidRPr="0009573F">
        <w:lastRenderedPageBreak/>
        <w:t xml:space="preserve">Both </w:t>
      </w:r>
      <w:r w:rsidR="00FB3846">
        <w:t>CRRC</w:t>
      </w:r>
      <w:r w:rsidR="00FB3846" w:rsidRPr="0009573F">
        <w:t xml:space="preserve"> </w:t>
      </w:r>
      <w:r w:rsidR="00740BE5">
        <w:t>and</w:t>
      </w:r>
      <w:r w:rsidRPr="0009573F">
        <w:t xml:space="preserve"> </w:t>
      </w:r>
      <w:r w:rsidR="00FB3846">
        <w:t>HITC</w:t>
      </w:r>
      <w:r w:rsidR="00FB3846" w:rsidRPr="0009573F">
        <w:t xml:space="preserve"> </w:t>
      </w:r>
      <w:r w:rsidRPr="0009573F">
        <w:t xml:space="preserve">also use new tape libraries as tape </w:t>
      </w:r>
      <w:r w:rsidR="00B5408A" w:rsidRPr="0009573F">
        <w:t>back</w:t>
      </w:r>
      <w:r w:rsidR="00B5408A">
        <w:t>u</w:t>
      </w:r>
      <w:r w:rsidR="00B5408A" w:rsidRPr="0009573F">
        <w:t>p</w:t>
      </w:r>
      <w:r w:rsidR="00B5408A">
        <w:t xml:space="preserve"> systems. E</w:t>
      </w:r>
      <w:r w:rsidRPr="0009573F">
        <w:t xml:space="preserve">ach of these new tape library units provide </w:t>
      </w:r>
      <w:r w:rsidR="00061623">
        <w:t>Linear Tape-Open (</w:t>
      </w:r>
      <w:r w:rsidRPr="0009573F">
        <w:t>LTO</w:t>
      </w:r>
      <w:r w:rsidR="00061623">
        <w:t>)</w:t>
      </w:r>
      <w:r w:rsidRPr="0009573F">
        <w:t>-4 tape drive systems to backup data to tape (LTO-4 tapes will support 800GB native/1600GB compressed of data).</w:t>
      </w:r>
    </w:p>
    <w:p w14:paraId="0BBA3139" w14:textId="77777777" w:rsidR="00324292" w:rsidRPr="0009573F" w:rsidRDefault="00324292" w:rsidP="00E865AE">
      <w:pPr>
        <w:numPr>
          <w:ilvl w:val="3"/>
          <w:numId w:val="6"/>
        </w:numPr>
        <w:ind w:left="360"/>
      </w:pPr>
      <w:r w:rsidRPr="0009573F">
        <w:t>Backups are performed daily/nightly via the network for most systems.</w:t>
      </w:r>
      <w:r w:rsidR="00513D29">
        <w:t xml:space="preserve"> </w:t>
      </w:r>
    </w:p>
    <w:p w14:paraId="00FF2077" w14:textId="77777777" w:rsidR="00324292" w:rsidRPr="0009573F" w:rsidRDefault="00324292" w:rsidP="00E865AE">
      <w:pPr>
        <w:numPr>
          <w:ilvl w:val="3"/>
          <w:numId w:val="6"/>
        </w:numPr>
        <w:ind w:left="360"/>
      </w:pPr>
      <w:r w:rsidRPr="0009573F">
        <w:t xml:space="preserve">Times in which backups are performed </w:t>
      </w:r>
      <w:r w:rsidR="00B5408A" w:rsidRPr="0009573F">
        <w:t>are</w:t>
      </w:r>
      <w:r w:rsidR="00B5408A">
        <w:t xml:space="preserve"> based on the requirements and</w:t>
      </w:r>
      <w:r w:rsidRPr="0009573F">
        <w:t xml:space="preserve"> input of the corresponding project owner, </w:t>
      </w:r>
      <w:r w:rsidR="00740BE5">
        <w:t>Database Administrator (</w:t>
      </w:r>
      <w:r w:rsidRPr="0009573F">
        <w:t>DBA</w:t>
      </w:r>
      <w:r w:rsidR="00740BE5">
        <w:t>)</w:t>
      </w:r>
      <w:r w:rsidRPr="0009573F">
        <w:t xml:space="preserve">, application owners, etc. </w:t>
      </w:r>
    </w:p>
    <w:p w14:paraId="568D3704" w14:textId="77777777" w:rsidR="00324292" w:rsidRPr="0009573F" w:rsidRDefault="00324292" w:rsidP="00E865AE">
      <w:pPr>
        <w:numPr>
          <w:ilvl w:val="3"/>
          <w:numId w:val="6"/>
        </w:numPr>
        <w:ind w:left="360"/>
      </w:pPr>
      <w:r w:rsidRPr="0009573F">
        <w:t>Type of bac</w:t>
      </w:r>
      <w:r w:rsidR="00B5408A">
        <w:t>kups performed are weekly full and</w:t>
      </w:r>
      <w:r w:rsidRPr="0009573F">
        <w:t xml:space="preserve"> daily incremental</w:t>
      </w:r>
      <w:r w:rsidR="00B5408A">
        <w:t>.</w:t>
      </w:r>
      <w:r w:rsidRPr="0009573F">
        <w:t xml:space="preserve"> </w:t>
      </w:r>
    </w:p>
    <w:p w14:paraId="028480BB" w14:textId="77777777" w:rsidR="00324292" w:rsidRPr="0009573F" w:rsidRDefault="00324292" w:rsidP="00E865AE">
      <w:pPr>
        <w:numPr>
          <w:ilvl w:val="3"/>
          <w:numId w:val="6"/>
        </w:numPr>
        <w:ind w:left="360"/>
      </w:pPr>
      <w:r w:rsidRPr="0009573F">
        <w:t xml:space="preserve">EMC </w:t>
      </w:r>
      <w:r w:rsidR="008714E0" w:rsidRPr="0009573F">
        <w:t>staff performs</w:t>
      </w:r>
      <w:r w:rsidRPr="0009573F">
        <w:t xml:space="preserve"> a monthly backu</w:t>
      </w:r>
      <w:r w:rsidR="00B5408A">
        <w:t>p which is retained per VA long-</w:t>
      </w:r>
      <w:r w:rsidRPr="0009573F">
        <w:t>term retention policies</w:t>
      </w:r>
      <w:r w:rsidR="00B5408A">
        <w:t>.</w:t>
      </w:r>
      <w:r w:rsidRPr="0009573F">
        <w:t xml:space="preserve"> </w:t>
      </w:r>
    </w:p>
    <w:p w14:paraId="304B3092" w14:textId="77777777" w:rsidR="00324292" w:rsidRPr="0009573F" w:rsidRDefault="000954F4" w:rsidP="00E865AE">
      <w:pPr>
        <w:numPr>
          <w:ilvl w:val="3"/>
          <w:numId w:val="6"/>
        </w:numPr>
        <w:ind w:left="360"/>
      </w:pPr>
      <w:r>
        <w:t>Tape rotation: all short-</w:t>
      </w:r>
      <w:r w:rsidR="00324292" w:rsidRPr="0009573F">
        <w:t xml:space="preserve">term retention tape backups (90 days or less) </w:t>
      </w:r>
      <w:r>
        <w:t>rotate based on the need and</w:t>
      </w:r>
      <w:r w:rsidR="00324292" w:rsidRPr="0009573F">
        <w:t xml:space="preserve"> when tapes have expired. </w:t>
      </w:r>
    </w:p>
    <w:p w14:paraId="4F931214" w14:textId="77777777" w:rsidR="00324292" w:rsidRPr="0009573F" w:rsidRDefault="00B5408A" w:rsidP="00E865AE">
      <w:pPr>
        <w:numPr>
          <w:ilvl w:val="3"/>
          <w:numId w:val="6"/>
        </w:numPr>
        <w:ind w:left="360"/>
      </w:pPr>
      <w:r>
        <w:t>All short-</w:t>
      </w:r>
      <w:r w:rsidR="00324292" w:rsidRPr="0009573F">
        <w:t xml:space="preserve">term retention tape backups are temporarily stored in a secure location onsite (once the tapes have been ejected from the tape library) </w:t>
      </w:r>
      <w:r>
        <w:t>until they have expired and</w:t>
      </w:r>
      <w:r w:rsidR="00324292" w:rsidRPr="0009573F">
        <w:t xml:space="preserve"> can be recycled/reused. </w:t>
      </w:r>
    </w:p>
    <w:p w14:paraId="58296D38" w14:textId="77777777" w:rsidR="00324292" w:rsidRPr="0009573F" w:rsidRDefault="000954F4" w:rsidP="00E865AE">
      <w:pPr>
        <w:numPr>
          <w:ilvl w:val="3"/>
          <w:numId w:val="6"/>
        </w:numPr>
        <w:ind w:left="360"/>
      </w:pPr>
      <w:r>
        <w:t>All long-</w:t>
      </w:r>
      <w:r w:rsidR="00324292" w:rsidRPr="0009573F">
        <w:t>term retention tape backups are stored at a secure offsite facility (Iron Mountain). They will usually do one scheduled pick up per week – tapes are shipped offsite on a routine basis using this system.</w:t>
      </w:r>
    </w:p>
    <w:p w14:paraId="484FE305" w14:textId="77777777" w:rsidR="00324292" w:rsidRPr="0009573F" w:rsidRDefault="00324292" w:rsidP="00E865AE">
      <w:pPr>
        <w:numPr>
          <w:ilvl w:val="3"/>
          <w:numId w:val="6"/>
        </w:numPr>
        <w:ind w:left="360"/>
      </w:pPr>
      <w:r w:rsidRPr="0009573F">
        <w:t xml:space="preserve">Retention is based solely on the requirements of the specific project </w:t>
      </w:r>
      <w:r w:rsidR="00F17A5F" w:rsidRPr="0009573F">
        <w:t>– the</w:t>
      </w:r>
      <w:r w:rsidRPr="0009573F">
        <w:t xml:space="preserve"> standard </w:t>
      </w:r>
      <w:r w:rsidR="00037B77">
        <w:t>for</w:t>
      </w:r>
      <w:r w:rsidRPr="0009573F">
        <w:t xml:space="preserve"> the retention of</w:t>
      </w:r>
      <w:r w:rsidR="00513D29">
        <w:t xml:space="preserve"> </w:t>
      </w:r>
      <w:r w:rsidRPr="0009573F">
        <w:t xml:space="preserve">all backup data is 90 days, </w:t>
      </w:r>
      <w:r w:rsidR="00037B77" w:rsidRPr="0009573F">
        <w:t>and then</w:t>
      </w:r>
      <w:r w:rsidRPr="0009573F">
        <w:t xml:space="preserve"> the tapes are recycled. Monthly backups are retained for </w:t>
      </w:r>
      <w:r w:rsidR="00037B77">
        <w:t>two</w:t>
      </w:r>
      <w:r w:rsidRPr="0009573F">
        <w:t xml:space="preserve"> years (at Iron Mountain) under the current standard VA retention policy (mentioned above).</w:t>
      </w:r>
    </w:p>
    <w:p w14:paraId="3BC52350" w14:textId="77777777" w:rsidR="00A92A40" w:rsidRDefault="00A92A40" w:rsidP="00774B97">
      <w:pPr>
        <w:pStyle w:val="Heading2"/>
      </w:pPr>
      <w:bookmarkStart w:id="155" w:name="_Toc246329398"/>
      <w:bookmarkStart w:id="156" w:name="_Toc254184930"/>
      <w:bookmarkStart w:id="157" w:name="_Toc396141421"/>
      <w:r>
        <w:t xml:space="preserve">Security / </w:t>
      </w:r>
      <w:r w:rsidR="004057E9">
        <w:t>Identity</w:t>
      </w:r>
      <w:r>
        <w:t xml:space="preserve"> Management</w:t>
      </w:r>
      <w:bookmarkEnd w:id="155"/>
      <w:bookmarkEnd w:id="156"/>
      <w:bookmarkEnd w:id="157"/>
    </w:p>
    <w:p w14:paraId="14E88E81" w14:textId="77777777" w:rsidR="000A40E0" w:rsidRDefault="00037B77" w:rsidP="00724A2F">
      <w:r>
        <w:t>CISS/</w:t>
      </w:r>
      <w:r w:rsidR="00D32486">
        <w:t>PCMM</w:t>
      </w:r>
      <w:r w:rsidR="00475F06">
        <w:t xml:space="preserve"> </w:t>
      </w:r>
      <w:r>
        <w:t>has</w:t>
      </w:r>
      <w:r w:rsidR="00475F06">
        <w:t xml:space="preserve"> many levels of security, starting at t</w:t>
      </w:r>
      <w:r w:rsidR="00B53FFA">
        <w:t xml:space="preserve">he OS layer, to the application </w:t>
      </w:r>
      <w:r w:rsidR="00475F06">
        <w:t xml:space="preserve">portal, database, CISS, and </w:t>
      </w:r>
      <w:r w:rsidR="00D32486">
        <w:t>PCMM</w:t>
      </w:r>
      <w:r w:rsidR="00475F06">
        <w:t xml:space="preserve"> applications. E</w:t>
      </w:r>
      <w:r w:rsidR="00B53FFA">
        <w:t xml:space="preserve">ach </w:t>
      </w:r>
      <w:r w:rsidR="00475F06">
        <w:t xml:space="preserve">section below will </w:t>
      </w:r>
      <w:r>
        <w:t>have</w:t>
      </w:r>
      <w:r w:rsidR="00475F06">
        <w:t xml:space="preserve"> different methods </w:t>
      </w:r>
      <w:r>
        <w:t xml:space="preserve">or </w:t>
      </w:r>
      <w:r w:rsidR="00475F06">
        <w:t>level</w:t>
      </w:r>
      <w:r>
        <w:t>s</w:t>
      </w:r>
      <w:r w:rsidR="00475F06">
        <w:t xml:space="preserve"> of complexity.</w:t>
      </w:r>
    </w:p>
    <w:p w14:paraId="38AFA78E" w14:textId="77777777" w:rsidR="00041AEE" w:rsidRDefault="0023472A" w:rsidP="00774B97">
      <w:pPr>
        <w:pStyle w:val="Heading3"/>
      </w:pPr>
      <w:bookmarkStart w:id="158" w:name="_Toc254184931"/>
      <w:bookmarkStart w:id="159" w:name="_Toc396141422"/>
      <w:r>
        <w:t>Identity Management</w:t>
      </w:r>
      <w:bookmarkEnd w:id="158"/>
      <w:bookmarkEnd w:id="159"/>
    </w:p>
    <w:p w14:paraId="45BBD15F" w14:textId="77777777" w:rsidR="007A7061" w:rsidRDefault="007A7061" w:rsidP="00E865AE">
      <w:pPr>
        <w:numPr>
          <w:ilvl w:val="3"/>
          <w:numId w:val="6"/>
        </w:numPr>
        <w:ind w:left="360"/>
      </w:pPr>
      <w:r>
        <w:t>OS:</w:t>
      </w:r>
    </w:p>
    <w:p w14:paraId="515BFABC" w14:textId="77777777" w:rsidR="007A7061" w:rsidRDefault="007A7061" w:rsidP="00037B77">
      <w:r>
        <w:t>Users are identified by their rol</w:t>
      </w:r>
      <w:r w:rsidR="00FE7FB4">
        <w:t>e</w:t>
      </w:r>
      <w:r w:rsidR="00061623">
        <w:t>s</w:t>
      </w:r>
      <w:r w:rsidR="00FE7FB4">
        <w:t xml:space="preserve"> in the project</w:t>
      </w:r>
      <w:r w:rsidR="00061623">
        <w:t>,</w:t>
      </w:r>
      <w:r w:rsidR="00FE7FB4">
        <w:t xml:space="preserve"> by the VA and c</w:t>
      </w:r>
      <w:r w:rsidR="00061623">
        <w:t>ontracting staff. Roles and permissions are</w:t>
      </w:r>
      <w:r>
        <w:t xml:space="preserve"> </w:t>
      </w:r>
      <w:r w:rsidR="00B53FFA">
        <w:t>determined</w:t>
      </w:r>
      <w:r>
        <w:t xml:space="preserve"> by the Systems Admin and Database Admin</w:t>
      </w:r>
      <w:r w:rsidR="00061623">
        <w:t>, and are communicated to the team</w:t>
      </w:r>
      <w:r>
        <w:t>.</w:t>
      </w:r>
    </w:p>
    <w:p w14:paraId="50AED43D" w14:textId="77777777" w:rsidR="007A7061" w:rsidRDefault="0036150E" w:rsidP="00E865AE">
      <w:pPr>
        <w:numPr>
          <w:ilvl w:val="3"/>
          <w:numId w:val="6"/>
        </w:numPr>
        <w:ind w:left="360"/>
      </w:pPr>
      <w:r>
        <w:t>WebLogic</w:t>
      </w:r>
      <w:r w:rsidR="007A7061">
        <w:t>:</w:t>
      </w:r>
    </w:p>
    <w:p w14:paraId="5E110F1C" w14:textId="77777777" w:rsidR="007A7061" w:rsidRDefault="007A7061" w:rsidP="00037B77">
      <w:r>
        <w:t>User</w:t>
      </w:r>
      <w:r w:rsidR="003E7720">
        <w:t>s</w:t>
      </w:r>
      <w:r>
        <w:t xml:space="preserve"> request access to the </w:t>
      </w:r>
      <w:r w:rsidR="00A71D4D">
        <w:t>WebLogic</w:t>
      </w:r>
      <w:r>
        <w:t xml:space="preserve"> application</w:t>
      </w:r>
      <w:r w:rsidR="00BA7AB4">
        <w:t xml:space="preserve"> from </w:t>
      </w:r>
      <w:r w:rsidR="00A71D4D">
        <w:t xml:space="preserve">the </w:t>
      </w:r>
      <w:r w:rsidR="00BA7AB4">
        <w:t xml:space="preserve">Systems </w:t>
      </w:r>
      <w:r w:rsidR="00B53FFA">
        <w:t>Administrator</w:t>
      </w:r>
      <w:r w:rsidR="00BA7AB4">
        <w:t xml:space="preserve">. </w:t>
      </w:r>
      <w:r w:rsidR="00A71D4D">
        <w:t xml:space="preserve">The </w:t>
      </w:r>
      <w:r w:rsidR="001D4642">
        <w:t>SA</w:t>
      </w:r>
      <w:r w:rsidR="00BA7AB4">
        <w:t xml:space="preserve"> </w:t>
      </w:r>
      <w:r w:rsidR="001D4642">
        <w:t>determines</w:t>
      </w:r>
      <w:r w:rsidR="00BA7AB4">
        <w:t xml:space="preserve"> </w:t>
      </w:r>
      <w:r w:rsidR="001D4642">
        <w:t>a</w:t>
      </w:r>
      <w:r w:rsidR="00BA7AB4">
        <w:t>ccess nee</w:t>
      </w:r>
      <w:r w:rsidR="00A71D4D">
        <w:t>ds, and reviews alternate means</w:t>
      </w:r>
      <w:r w:rsidR="00BA7AB4">
        <w:t xml:space="preserve"> of access to assist the user</w:t>
      </w:r>
      <w:r w:rsidR="00FE7FB4">
        <w:t>’</w:t>
      </w:r>
      <w:r w:rsidR="00BA7AB4">
        <w:t xml:space="preserve">s request. If </w:t>
      </w:r>
      <w:r w:rsidR="001D4642">
        <w:t>c</w:t>
      </w:r>
      <w:r w:rsidR="00BA7AB4">
        <w:t xml:space="preserve">onsole access is required, READ-ONLY/MONITOR user </w:t>
      </w:r>
      <w:r w:rsidR="00A71D4D">
        <w:t>access is given to the request</w:t>
      </w:r>
      <w:r w:rsidR="00BA7AB4">
        <w:t>, unless more</w:t>
      </w:r>
      <w:r w:rsidR="001D4642">
        <w:t xml:space="preserve"> access is </w:t>
      </w:r>
      <w:r w:rsidR="00B53FFA">
        <w:t>necessary</w:t>
      </w:r>
      <w:r w:rsidR="00BA7AB4">
        <w:t>.</w:t>
      </w:r>
    </w:p>
    <w:p w14:paraId="4F7D950A" w14:textId="77777777" w:rsidR="007A7061" w:rsidRDefault="007A7061" w:rsidP="00E865AE">
      <w:pPr>
        <w:numPr>
          <w:ilvl w:val="3"/>
          <w:numId w:val="6"/>
        </w:numPr>
        <w:ind w:left="360"/>
      </w:pPr>
      <w:r>
        <w:t>Portal:</w:t>
      </w:r>
    </w:p>
    <w:p w14:paraId="1FCB81BE" w14:textId="77777777" w:rsidR="007A7061" w:rsidRDefault="007A7061" w:rsidP="00037B77">
      <w:r>
        <w:t xml:space="preserve">Users request access from their </w:t>
      </w:r>
      <w:r w:rsidR="001D4642">
        <w:t>l</w:t>
      </w:r>
      <w:r>
        <w:t xml:space="preserve">ocal </w:t>
      </w:r>
      <w:r w:rsidR="001D4642">
        <w:t xml:space="preserve">occupation </w:t>
      </w:r>
      <w:r w:rsidR="00B53FFA">
        <w:t>administrative</w:t>
      </w:r>
      <w:r w:rsidR="001D4642">
        <w:t xml:space="preserve"> s</w:t>
      </w:r>
      <w:r w:rsidR="00A71D4D">
        <w:t>taff and</w:t>
      </w:r>
      <w:r>
        <w:t xml:space="preserve"> </w:t>
      </w:r>
      <w:r w:rsidR="001D4642">
        <w:t xml:space="preserve">the request </w:t>
      </w:r>
      <w:r w:rsidR="00F17A5F">
        <w:t>is communicated</w:t>
      </w:r>
      <w:r>
        <w:t xml:space="preserve"> to the VA PM for approval. The VA PM will grant the </w:t>
      </w:r>
      <w:r w:rsidR="001D4642">
        <w:t>user a</w:t>
      </w:r>
      <w:r w:rsidR="00A71D4D">
        <w:t>ccess u</w:t>
      </w:r>
      <w:r>
        <w:t xml:space="preserve">sing LDAP </w:t>
      </w:r>
      <w:r w:rsidR="001D4642">
        <w:t xml:space="preserve">to </w:t>
      </w:r>
      <w:r>
        <w:t xml:space="preserve">associate the </w:t>
      </w:r>
      <w:r w:rsidR="001D4642">
        <w:t>u</w:t>
      </w:r>
      <w:r w:rsidR="00A71D4D">
        <w:t>sers VA ID</w:t>
      </w:r>
      <w:r>
        <w:t xml:space="preserve"> with the CISS/</w:t>
      </w:r>
      <w:r w:rsidR="004E088E">
        <w:t>PCMM</w:t>
      </w:r>
      <w:r>
        <w:t xml:space="preserve"> </w:t>
      </w:r>
      <w:r w:rsidR="00C12D33">
        <w:t xml:space="preserve">LDAP </w:t>
      </w:r>
      <w:r w:rsidR="001D4642">
        <w:t>organizational unit (OU)</w:t>
      </w:r>
      <w:r w:rsidR="00A71D4D">
        <w:t>.</w:t>
      </w:r>
    </w:p>
    <w:p w14:paraId="5D3D1915" w14:textId="77777777" w:rsidR="001D4642" w:rsidRDefault="004E088E" w:rsidP="00E865AE">
      <w:pPr>
        <w:numPr>
          <w:ilvl w:val="3"/>
          <w:numId w:val="6"/>
        </w:numPr>
        <w:ind w:left="360"/>
      </w:pPr>
      <w:r>
        <w:t>PCMM</w:t>
      </w:r>
      <w:r w:rsidR="001D4642">
        <w:t xml:space="preserve"> application:</w:t>
      </w:r>
    </w:p>
    <w:p w14:paraId="0BF82A47" w14:textId="77777777" w:rsidR="001D4642" w:rsidRDefault="001D4642" w:rsidP="00891157">
      <w:pPr>
        <w:ind w:firstLine="360"/>
      </w:pPr>
      <w:r>
        <w:t xml:space="preserve">User portal access establishes the </w:t>
      </w:r>
      <w:r w:rsidR="00B53FFA">
        <w:t>user’s</w:t>
      </w:r>
      <w:r>
        <w:t xml:space="preserve"> roles and </w:t>
      </w:r>
      <w:r w:rsidR="00B53FFA">
        <w:t>privileges</w:t>
      </w:r>
      <w:r>
        <w:t xml:space="preserve"> and options usability within the </w:t>
      </w:r>
      <w:r w:rsidR="004E088E">
        <w:t>PCMM</w:t>
      </w:r>
      <w:r>
        <w:t xml:space="preserve"> application.</w:t>
      </w:r>
    </w:p>
    <w:p w14:paraId="4A7A8BA2" w14:textId="77777777" w:rsidR="004B2C45" w:rsidRDefault="004B2C45" w:rsidP="00774B97">
      <w:pPr>
        <w:pStyle w:val="Heading3"/>
      </w:pPr>
      <w:bookmarkStart w:id="160" w:name="_Toc246329400"/>
      <w:bookmarkStart w:id="161" w:name="_Toc254184932"/>
      <w:bookmarkStart w:id="162" w:name="_Toc396141423"/>
      <w:r>
        <w:t>Access control</w:t>
      </w:r>
      <w:bookmarkEnd w:id="160"/>
      <w:bookmarkEnd w:id="161"/>
      <w:bookmarkEnd w:id="162"/>
    </w:p>
    <w:p w14:paraId="5A4B9546" w14:textId="77777777" w:rsidR="007A7061" w:rsidRDefault="007A7061" w:rsidP="00E865AE">
      <w:pPr>
        <w:numPr>
          <w:ilvl w:val="3"/>
          <w:numId w:val="6"/>
        </w:numPr>
        <w:ind w:left="360"/>
      </w:pPr>
      <w:r>
        <w:t>OS:</w:t>
      </w:r>
    </w:p>
    <w:p w14:paraId="20AA8CF3" w14:textId="77777777" w:rsidR="007A7061" w:rsidRDefault="007A7061" w:rsidP="00E865AE">
      <w:pPr>
        <w:numPr>
          <w:ilvl w:val="0"/>
          <w:numId w:val="10"/>
        </w:numPr>
      </w:pPr>
      <w:r>
        <w:t xml:space="preserve">Users are </w:t>
      </w:r>
      <w:r w:rsidR="00B53FFA">
        <w:t>identified</w:t>
      </w:r>
      <w:r>
        <w:t xml:space="preserve"> by their role in the </w:t>
      </w:r>
      <w:r w:rsidR="00F17A5F">
        <w:t>p</w:t>
      </w:r>
      <w:r>
        <w:t>roject</w:t>
      </w:r>
      <w:r w:rsidR="00B53FFA">
        <w:t xml:space="preserve"> or dependency, </w:t>
      </w:r>
      <w:r w:rsidR="00C12D33">
        <w:t xml:space="preserve">and </w:t>
      </w:r>
      <w:r w:rsidR="00B53FFA">
        <w:t>granted the minimum</w:t>
      </w:r>
      <w:r>
        <w:t xml:space="preserve"> access to achieve their task or role.</w:t>
      </w:r>
    </w:p>
    <w:p w14:paraId="49EE1D0B" w14:textId="77777777" w:rsidR="007A7061" w:rsidRDefault="00291BAB" w:rsidP="00E865AE">
      <w:pPr>
        <w:numPr>
          <w:ilvl w:val="0"/>
          <w:numId w:val="10"/>
        </w:numPr>
      </w:pPr>
      <w:r>
        <w:t>Using their VA-</w:t>
      </w:r>
      <w:r w:rsidR="007A7061">
        <w:t>issued log</w:t>
      </w:r>
      <w:r w:rsidR="00C12D33">
        <w:t xml:space="preserve"> </w:t>
      </w:r>
      <w:r w:rsidR="007A7061">
        <w:t xml:space="preserve">in as their account, </w:t>
      </w:r>
    </w:p>
    <w:p w14:paraId="4EDD15DF" w14:textId="77777777" w:rsidR="007A7061" w:rsidRDefault="007A7061" w:rsidP="00E865AE">
      <w:pPr>
        <w:pStyle w:val="BodyTextFirstIndent2"/>
        <w:numPr>
          <w:ilvl w:val="2"/>
          <w:numId w:val="6"/>
        </w:numPr>
        <w:spacing w:after="0"/>
        <w:ind w:left="1080"/>
      </w:pPr>
      <w:r>
        <w:lastRenderedPageBreak/>
        <w:t xml:space="preserve">The account is created with </w:t>
      </w:r>
      <w:r w:rsidR="00F17A5F">
        <w:t>d</w:t>
      </w:r>
      <w:r>
        <w:t xml:space="preserve">etails of the </w:t>
      </w:r>
      <w:r w:rsidR="00F17A5F">
        <w:t>p</w:t>
      </w:r>
      <w:r>
        <w:t>erson</w:t>
      </w:r>
      <w:r w:rsidR="00C12D33">
        <w:t>’s</w:t>
      </w:r>
      <w:r>
        <w:t xml:space="preserve"> name and </w:t>
      </w:r>
      <w:r w:rsidR="00F17A5F">
        <w:t>t</w:t>
      </w:r>
      <w:r>
        <w:t>itle.</w:t>
      </w:r>
    </w:p>
    <w:p w14:paraId="129CF4EA" w14:textId="77777777" w:rsidR="007A7061" w:rsidRDefault="007A7061" w:rsidP="00E865AE">
      <w:pPr>
        <w:pStyle w:val="BodyTextFirstIndent2"/>
        <w:numPr>
          <w:ilvl w:val="2"/>
          <w:numId w:val="6"/>
        </w:numPr>
        <w:spacing w:after="0"/>
        <w:ind w:left="1080"/>
      </w:pPr>
      <w:r>
        <w:t xml:space="preserve">Specific rights are given to the </w:t>
      </w:r>
      <w:r w:rsidR="00F17A5F">
        <w:t>user’s</w:t>
      </w:r>
      <w:r>
        <w:t xml:space="preserve"> log</w:t>
      </w:r>
      <w:r w:rsidR="00C12D33">
        <w:t xml:space="preserve"> </w:t>
      </w:r>
      <w:r>
        <w:t xml:space="preserve">in, </w:t>
      </w:r>
      <w:r w:rsidR="00C12D33">
        <w:t xml:space="preserve">and </w:t>
      </w:r>
      <w:r>
        <w:t>any additional sudo (Linux) rights and privileges are configured.</w:t>
      </w:r>
    </w:p>
    <w:p w14:paraId="2A6C73E0" w14:textId="77777777" w:rsidR="007A7061" w:rsidRDefault="00291BAB" w:rsidP="00E865AE">
      <w:pPr>
        <w:pStyle w:val="BodyTextFirstIndent2"/>
        <w:numPr>
          <w:ilvl w:val="2"/>
          <w:numId w:val="6"/>
        </w:numPr>
        <w:spacing w:after="0"/>
        <w:ind w:left="1080"/>
      </w:pPr>
      <w:r>
        <w:t>(Linux</w:t>
      </w:r>
      <w:r w:rsidR="007A7061">
        <w:t>) The amount of time the user requires access determines their account expiration</w:t>
      </w:r>
      <w:r>
        <w:t>.</w:t>
      </w:r>
      <w:r w:rsidR="00CE4414">
        <w:t>(min 1 day )</w:t>
      </w:r>
    </w:p>
    <w:p w14:paraId="1DA61B10" w14:textId="77777777" w:rsidR="0013779F" w:rsidRDefault="000047D9" w:rsidP="00E865AE">
      <w:pPr>
        <w:numPr>
          <w:ilvl w:val="3"/>
          <w:numId w:val="6"/>
        </w:numPr>
        <w:ind w:left="360"/>
      </w:pPr>
      <w:r>
        <w:t>WebLogic</w:t>
      </w:r>
      <w:r w:rsidR="0013779F">
        <w:t>:</w:t>
      </w:r>
    </w:p>
    <w:p w14:paraId="0869019E" w14:textId="77777777" w:rsidR="0013779F" w:rsidRDefault="0013779F" w:rsidP="000047D9">
      <w:pPr>
        <w:ind w:left="360"/>
      </w:pPr>
      <w:r>
        <w:t xml:space="preserve">User is </w:t>
      </w:r>
      <w:r w:rsidR="008714E0">
        <w:t>added</w:t>
      </w:r>
      <w:r>
        <w:t xml:space="preserve"> via the Console</w:t>
      </w:r>
    </w:p>
    <w:p w14:paraId="3F6FC4D8" w14:textId="77777777" w:rsidR="0013779F" w:rsidRDefault="00F17A5F" w:rsidP="00E865AE">
      <w:pPr>
        <w:pStyle w:val="BodyTextFirstIndent2"/>
        <w:numPr>
          <w:ilvl w:val="2"/>
          <w:numId w:val="6"/>
        </w:numPr>
        <w:spacing w:after="0"/>
        <w:ind w:left="1080"/>
      </w:pPr>
      <w:r>
        <w:t>Password and r</w:t>
      </w:r>
      <w:r w:rsidR="0013779F">
        <w:t>oles assigned.</w:t>
      </w:r>
    </w:p>
    <w:p w14:paraId="3DDF6005" w14:textId="77777777" w:rsidR="0013779F" w:rsidRDefault="0013779F" w:rsidP="00E865AE">
      <w:pPr>
        <w:numPr>
          <w:ilvl w:val="3"/>
          <w:numId w:val="6"/>
        </w:numPr>
        <w:ind w:left="360"/>
      </w:pPr>
      <w:r>
        <w:t>Portal:</w:t>
      </w:r>
    </w:p>
    <w:p w14:paraId="3D737995" w14:textId="77777777" w:rsidR="0013779F" w:rsidRDefault="00F17A5F" w:rsidP="000047D9">
      <w:pPr>
        <w:ind w:left="360"/>
      </w:pPr>
      <w:r>
        <w:t>All users can a</w:t>
      </w:r>
      <w:r w:rsidR="0013779F">
        <w:t xml:space="preserve">ccess the </w:t>
      </w:r>
      <w:r>
        <w:t>p</w:t>
      </w:r>
      <w:r w:rsidR="000047D9">
        <w:t>ortal using their VA user ID</w:t>
      </w:r>
      <w:r w:rsidR="0013779F">
        <w:t xml:space="preserve"> and password.</w:t>
      </w:r>
    </w:p>
    <w:p w14:paraId="120C13D6" w14:textId="77777777" w:rsidR="0013779F" w:rsidRDefault="00CE5AF5" w:rsidP="00E865AE">
      <w:pPr>
        <w:numPr>
          <w:ilvl w:val="3"/>
          <w:numId w:val="6"/>
        </w:numPr>
        <w:ind w:left="360"/>
      </w:pPr>
      <w:r>
        <w:t>PCMM</w:t>
      </w:r>
      <w:r w:rsidR="0013779F">
        <w:t>:</w:t>
      </w:r>
    </w:p>
    <w:p w14:paraId="7461AFE3" w14:textId="77777777" w:rsidR="00E94D3A" w:rsidRDefault="00E94D3A" w:rsidP="00E865AE">
      <w:pPr>
        <w:numPr>
          <w:ilvl w:val="0"/>
          <w:numId w:val="10"/>
        </w:numPr>
      </w:pPr>
      <w:r>
        <w:t xml:space="preserve">Only </w:t>
      </w:r>
      <w:r w:rsidR="000047D9">
        <w:t xml:space="preserve">the </w:t>
      </w:r>
      <w:r>
        <w:t xml:space="preserve">USER ID associated with the </w:t>
      </w:r>
      <w:r w:rsidR="00CE5AF5">
        <w:t>CISS</w:t>
      </w:r>
      <w:r w:rsidR="006B1C5F">
        <w:t xml:space="preserve"> portal will be granted to the </w:t>
      </w:r>
      <w:r w:rsidR="00CE5AF5">
        <w:t>PCMM</w:t>
      </w:r>
      <w:r w:rsidR="006B1C5F">
        <w:t xml:space="preserve"> b</w:t>
      </w:r>
      <w:r>
        <w:t xml:space="preserve">utton to access the </w:t>
      </w:r>
      <w:r w:rsidR="00CE5AF5">
        <w:t>PCMM</w:t>
      </w:r>
      <w:r>
        <w:t xml:space="preserve"> application</w:t>
      </w:r>
      <w:r w:rsidR="000047D9">
        <w:t>.</w:t>
      </w:r>
    </w:p>
    <w:p w14:paraId="62A58BAD" w14:textId="77777777" w:rsidR="0013779F" w:rsidRPr="007A7061" w:rsidRDefault="00E94D3A" w:rsidP="00E865AE">
      <w:pPr>
        <w:numPr>
          <w:ilvl w:val="0"/>
          <w:numId w:val="10"/>
        </w:numPr>
      </w:pPr>
      <w:r>
        <w:t xml:space="preserve">Each person is granted a role or set of roles in the </w:t>
      </w:r>
      <w:r w:rsidR="00CE5AF5">
        <w:t>PCMM</w:t>
      </w:r>
      <w:r>
        <w:t xml:space="preserve"> application, </w:t>
      </w:r>
      <w:r w:rsidR="000047D9">
        <w:t xml:space="preserve">and </w:t>
      </w:r>
      <w:r>
        <w:t xml:space="preserve">depending on the role, each </w:t>
      </w:r>
      <w:r w:rsidR="000047D9">
        <w:t>person</w:t>
      </w:r>
      <w:r>
        <w:t xml:space="preserve"> has access to different aspects to the </w:t>
      </w:r>
      <w:r w:rsidR="00CE5AF5">
        <w:t>PCMM</w:t>
      </w:r>
      <w:r>
        <w:t xml:space="preserve"> application and permission to execute different tasks within the application.</w:t>
      </w:r>
    </w:p>
    <w:p w14:paraId="03EC6190" w14:textId="77777777" w:rsidR="001E710A" w:rsidRDefault="001E710A" w:rsidP="00774B97">
      <w:pPr>
        <w:pStyle w:val="Heading2"/>
      </w:pPr>
      <w:bookmarkStart w:id="163" w:name="_Toc246329401"/>
      <w:bookmarkStart w:id="164" w:name="_Toc254184933"/>
      <w:bookmarkStart w:id="165" w:name="_Toc396141424"/>
      <w:r>
        <w:t>User Notifications</w:t>
      </w:r>
      <w:bookmarkEnd w:id="163"/>
      <w:bookmarkEnd w:id="164"/>
      <w:bookmarkEnd w:id="165"/>
    </w:p>
    <w:p w14:paraId="1E679281" w14:textId="77777777" w:rsidR="000047D9" w:rsidRDefault="0009573F" w:rsidP="00D361B6">
      <w:r>
        <w:t xml:space="preserve">The Systems </w:t>
      </w:r>
      <w:r w:rsidR="00E94D3A">
        <w:t>or Database Administrator informs the project team of a request for an outage window. The project team r</w:t>
      </w:r>
      <w:r w:rsidR="000047D9">
        <w:t>equests, via daily meetings and/</w:t>
      </w:r>
      <w:r w:rsidR="00E94D3A">
        <w:t xml:space="preserve">or email, from the VA systems Owner </w:t>
      </w:r>
      <w:r w:rsidR="00F17A5F">
        <w:t>(VA</w:t>
      </w:r>
      <w:r w:rsidR="00E94D3A">
        <w:t xml:space="preserve"> </w:t>
      </w:r>
      <w:r w:rsidR="00F17A5F">
        <w:t>PM)</w:t>
      </w:r>
      <w:r w:rsidR="000047D9">
        <w:t>,</w:t>
      </w:r>
      <w:r w:rsidR="00E94D3A">
        <w:t xml:space="preserve"> permission for a scheduled outage window. The VA PM notifies the User Community of the Outage and </w:t>
      </w:r>
      <w:r>
        <w:t>its</w:t>
      </w:r>
      <w:r w:rsidR="00E94D3A">
        <w:t xml:space="preserve"> </w:t>
      </w:r>
      <w:r w:rsidR="00C52BA6">
        <w:t>implications</w:t>
      </w:r>
      <w:r w:rsidR="000047D9">
        <w:t>.</w:t>
      </w:r>
    </w:p>
    <w:p w14:paraId="066C1364" w14:textId="77777777" w:rsidR="00C8665E" w:rsidRDefault="00C8665E" w:rsidP="00774B97">
      <w:pPr>
        <w:pStyle w:val="Heading2"/>
      </w:pPr>
      <w:bookmarkStart w:id="166" w:name="_Toc246329402"/>
      <w:bookmarkStart w:id="167" w:name="_Toc254184934"/>
      <w:bookmarkStart w:id="168" w:name="_Toc396141425"/>
      <w:r>
        <w:t>System Monitoring</w:t>
      </w:r>
      <w:r w:rsidR="006B1C5F">
        <w:t>, Reporting, and</w:t>
      </w:r>
      <w:r w:rsidR="004B2C45">
        <w:t xml:space="preserve"> Tools</w:t>
      </w:r>
      <w:bookmarkEnd w:id="166"/>
      <w:bookmarkEnd w:id="167"/>
      <w:bookmarkEnd w:id="168"/>
    </w:p>
    <w:p w14:paraId="7B30A377" w14:textId="77777777" w:rsidR="00C71E2D" w:rsidRDefault="00C71E2D" w:rsidP="00E865AE">
      <w:pPr>
        <w:numPr>
          <w:ilvl w:val="3"/>
          <w:numId w:val="6"/>
        </w:numPr>
        <w:ind w:left="360"/>
      </w:pPr>
      <w:r>
        <w:t xml:space="preserve">OS </w:t>
      </w:r>
    </w:p>
    <w:p w14:paraId="13FBF8A8" w14:textId="724D2172" w:rsidR="00C71E2D" w:rsidRDefault="00E94D3A" w:rsidP="00E865AE">
      <w:pPr>
        <w:numPr>
          <w:ilvl w:val="0"/>
          <w:numId w:val="10"/>
        </w:numPr>
      </w:pPr>
      <w:r w:rsidRPr="00C71E2D">
        <w:t xml:space="preserve">The </w:t>
      </w:r>
      <w:r w:rsidR="00C71E2D">
        <w:t xml:space="preserve">Linux </w:t>
      </w:r>
      <w:r w:rsidRPr="00C71E2D">
        <w:t xml:space="preserve">servers have standard monitoring scripts that send emails to the </w:t>
      </w:r>
      <w:r w:rsidR="00F17A5F">
        <w:t>r</w:t>
      </w:r>
      <w:r w:rsidRPr="00C71E2D">
        <w:t xml:space="preserve">oot user. Those standard </w:t>
      </w:r>
      <w:r w:rsidR="00F17A5F" w:rsidRPr="00C71E2D">
        <w:t>script</w:t>
      </w:r>
      <w:r w:rsidR="00F17A5F">
        <w:t>s</w:t>
      </w:r>
      <w:r w:rsidR="00F17A5F" w:rsidRPr="00C71E2D">
        <w:t>,</w:t>
      </w:r>
      <w:r w:rsidRPr="00C71E2D">
        <w:t xml:space="preserve"> in conjunction to </w:t>
      </w:r>
      <w:r w:rsidR="00AA0622">
        <w:t>Multi Traffic Router Graph (MRTG</w:t>
      </w:r>
      <w:r w:rsidR="00F17A5F" w:rsidRPr="00C71E2D">
        <w:t>)</w:t>
      </w:r>
      <w:r w:rsidRPr="00C71E2D">
        <w:t>, and some custom script</w:t>
      </w:r>
      <w:r w:rsidR="006B1C5F">
        <w:t>s</w:t>
      </w:r>
      <w:r w:rsidRPr="00C71E2D">
        <w:t xml:space="preserve"> inform the Systems and Database Administrator</w:t>
      </w:r>
      <w:r w:rsidR="00CE4414">
        <w:t>s</w:t>
      </w:r>
      <w:r w:rsidRPr="00C71E2D">
        <w:t xml:space="preserve"> of </w:t>
      </w:r>
      <w:r w:rsidR="00C71E2D">
        <w:t>any issues or pending issues.</w:t>
      </w:r>
      <w:r w:rsidR="006B1C5F">
        <w:t xml:space="preserve"> (</w:t>
      </w:r>
      <w:r w:rsidR="00FC242D">
        <w:t>These are</w:t>
      </w:r>
      <w:r w:rsidR="006B1C5F">
        <w:t xml:space="preserve"> being re-worked, re-configured.</w:t>
      </w:r>
      <w:r w:rsidR="00FC242D">
        <w:t>)</w:t>
      </w:r>
    </w:p>
    <w:p w14:paraId="447EF237" w14:textId="77777777" w:rsidR="00C71E2D" w:rsidRDefault="00B26A88" w:rsidP="00E865AE">
      <w:pPr>
        <w:numPr>
          <w:ilvl w:val="0"/>
          <w:numId w:val="10"/>
        </w:numPr>
      </w:pPr>
      <w:r w:rsidRPr="00C71E2D">
        <w:t>No tool can monitor ever</w:t>
      </w:r>
      <w:r w:rsidR="00F17A5F">
        <w:t>y aspect</w:t>
      </w:r>
      <w:r w:rsidR="00CA704A" w:rsidRPr="00C71E2D">
        <w:t xml:space="preserve">, so custom </w:t>
      </w:r>
      <w:r w:rsidR="00AA0622" w:rsidRPr="00C71E2D">
        <w:t>scripts are</w:t>
      </w:r>
      <w:r w:rsidR="00CA704A" w:rsidRPr="00C71E2D">
        <w:t xml:space="preserve"> </w:t>
      </w:r>
      <w:r w:rsidR="00F17A5F">
        <w:t xml:space="preserve">created to </w:t>
      </w:r>
      <w:r w:rsidR="00CA704A" w:rsidRPr="00C71E2D">
        <w:t xml:space="preserve">run against </w:t>
      </w:r>
      <w:r w:rsidR="00C71E2D">
        <w:t>Windows</w:t>
      </w:r>
      <w:r w:rsidR="00AA0622">
        <w:t>,</w:t>
      </w:r>
      <w:r w:rsidR="00C71E2D">
        <w:t xml:space="preserve"> Linux </w:t>
      </w:r>
      <w:r w:rsidR="00F17A5F" w:rsidRPr="00C71E2D">
        <w:t>SNMP,</w:t>
      </w:r>
      <w:r w:rsidR="00CA704A" w:rsidRPr="00C71E2D">
        <w:t xml:space="preserve"> </w:t>
      </w:r>
      <w:r w:rsidR="00AA0622">
        <w:t xml:space="preserve">and the </w:t>
      </w:r>
      <w:r w:rsidR="008425D3" w:rsidRPr="00C71E2D">
        <w:t>WebLogic</w:t>
      </w:r>
      <w:r w:rsidR="00CA704A" w:rsidRPr="00C71E2D">
        <w:t xml:space="preserve"> Scripting Tool (</w:t>
      </w:r>
      <w:r w:rsidR="00F17A5F">
        <w:t>WLST</w:t>
      </w:r>
      <w:r w:rsidR="00CA704A" w:rsidRPr="00C71E2D">
        <w:t xml:space="preserve">). </w:t>
      </w:r>
    </w:p>
    <w:p w14:paraId="551EEFC3" w14:textId="77777777" w:rsidR="00C71E2D" w:rsidRDefault="00F17A5F" w:rsidP="00E865AE">
      <w:pPr>
        <w:numPr>
          <w:ilvl w:val="0"/>
          <w:numId w:val="10"/>
        </w:numPr>
      </w:pPr>
      <w:r>
        <w:t>MRTG</w:t>
      </w:r>
      <w:r w:rsidR="00CA704A" w:rsidRPr="00C71E2D">
        <w:t xml:space="preserve"> </w:t>
      </w:r>
      <w:r w:rsidR="00CE4414">
        <w:t>and/or custom charts are</w:t>
      </w:r>
      <w:r w:rsidR="00CA704A" w:rsidRPr="00C71E2D">
        <w:t xml:space="preserve"> </w:t>
      </w:r>
      <w:r w:rsidR="00AA0622">
        <w:t>used</w:t>
      </w:r>
      <w:r w:rsidR="00CA704A" w:rsidRPr="00C71E2D">
        <w:t xml:space="preserve"> for its ability to </w:t>
      </w:r>
      <w:r w:rsidRPr="00C71E2D">
        <w:t>chart any</w:t>
      </w:r>
      <w:r w:rsidR="00CA704A" w:rsidRPr="00C71E2D">
        <w:t xml:space="preserve"> numerical data and has </w:t>
      </w:r>
      <w:r>
        <w:t xml:space="preserve">other </w:t>
      </w:r>
      <w:r w:rsidR="00CA704A" w:rsidRPr="00C71E2D">
        <w:t>underlying abilities</w:t>
      </w:r>
      <w:r w:rsidR="007104D0" w:rsidRPr="00C71E2D">
        <w:t>.</w:t>
      </w:r>
    </w:p>
    <w:p w14:paraId="1EE0E621" w14:textId="77777777" w:rsidR="007104D0" w:rsidRPr="00C71E2D" w:rsidRDefault="00AA0622" w:rsidP="00E865AE">
      <w:pPr>
        <w:numPr>
          <w:ilvl w:val="0"/>
          <w:numId w:val="10"/>
        </w:numPr>
      </w:pPr>
      <w:r>
        <w:t>Using</w:t>
      </w:r>
      <w:r w:rsidR="007104D0" w:rsidRPr="00C71E2D">
        <w:t xml:space="preserve"> PHP, </w:t>
      </w:r>
      <w:r w:rsidR="00F17A5F">
        <w:t>WLST</w:t>
      </w:r>
      <w:r w:rsidR="007104D0" w:rsidRPr="00C71E2D">
        <w:t>, M</w:t>
      </w:r>
      <w:r w:rsidR="00BA7CE1">
        <w:t>RTG, custom scripts, and system-</w:t>
      </w:r>
      <w:r w:rsidR="007104D0" w:rsidRPr="00C71E2D">
        <w:t xml:space="preserve">generated emails, the Systems Administrator has a wealth of options and avenues </w:t>
      </w:r>
      <w:r w:rsidR="00BA7CE1">
        <w:t>in</w:t>
      </w:r>
      <w:r w:rsidR="007104D0" w:rsidRPr="00C71E2D">
        <w:t xml:space="preserve"> monitoring the systems.</w:t>
      </w:r>
    </w:p>
    <w:p w14:paraId="34E9551C" w14:textId="77777777" w:rsidR="007104D0" w:rsidRDefault="007104D0" w:rsidP="00E865AE">
      <w:pPr>
        <w:numPr>
          <w:ilvl w:val="3"/>
          <w:numId w:val="6"/>
        </w:numPr>
        <w:ind w:left="360"/>
      </w:pPr>
      <w:r>
        <w:t xml:space="preserve"> Database Administration :</w:t>
      </w:r>
    </w:p>
    <w:p w14:paraId="7672D3D5" w14:textId="77777777" w:rsidR="00C71E2D" w:rsidRDefault="00C71E2D" w:rsidP="00E865AE">
      <w:pPr>
        <w:numPr>
          <w:ilvl w:val="0"/>
          <w:numId w:val="10"/>
        </w:numPr>
      </w:pPr>
      <w:r>
        <w:t xml:space="preserve">The Microsoft SQLServer has some internal Reporting and Monitoring </w:t>
      </w:r>
      <w:r w:rsidR="0009573F">
        <w:t>capabilities</w:t>
      </w:r>
      <w:r w:rsidR="00F17A5F">
        <w:t>.</w:t>
      </w:r>
    </w:p>
    <w:p w14:paraId="2E358937" w14:textId="77777777" w:rsidR="00C71E2D" w:rsidRDefault="00C71E2D" w:rsidP="00E865AE">
      <w:pPr>
        <w:numPr>
          <w:ilvl w:val="0"/>
          <w:numId w:val="10"/>
        </w:numPr>
      </w:pPr>
      <w:r>
        <w:t xml:space="preserve">Emails </w:t>
      </w:r>
      <w:r w:rsidR="00AA0622">
        <w:t>are</w:t>
      </w:r>
      <w:r>
        <w:t xml:space="preserve"> sent </w:t>
      </w:r>
      <w:r w:rsidR="00F17A5F">
        <w:t>to the Systems Ad</w:t>
      </w:r>
      <w:r w:rsidR="00AA0622">
        <w:t>min and Database Admin for the n</w:t>
      </w:r>
      <w:r w:rsidR="00F17A5F">
        <w:t>ightly backups.</w:t>
      </w:r>
    </w:p>
    <w:p w14:paraId="56DDE01E" w14:textId="77777777" w:rsidR="00C71E2D" w:rsidRDefault="00F17A5F" w:rsidP="00E865AE">
      <w:pPr>
        <w:numPr>
          <w:ilvl w:val="0"/>
          <w:numId w:val="10"/>
        </w:numPr>
      </w:pPr>
      <w:r>
        <w:t>The Replication m</w:t>
      </w:r>
      <w:r w:rsidR="00087C2A">
        <w:t>anager tool within the Enterprise Studio is used in order to monitor the performance of replication between the CISS-</w:t>
      </w:r>
      <w:r w:rsidR="00CE5AF5">
        <w:t>PCMM</w:t>
      </w:r>
      <w:r w:rsidR="00087C2A">
        <w:t xml:space="preserve"> server and DR servers</w:t>
      </w:r>
      <w:r w:rsidR="00C71E2D" w:rsidRPr="00087C2A">
        <w:t>.</w:t>
      </w:r>
    </w:p>
    <w:p w14:paraId="18EBB046" w14:textId="77777777" w:rsidR="00F21DED" w:rsidRPr="00B61091" w:rsidRDefault="00F21DED" w:rsidP="00F21DED">
      <w:pPr>
        <w:numPr>
          <w:ilvl w:val="3"/>
          <w:numId w:val="6"/>
        </w:numPr>
        <w:ind w:left="360"/>
        <w:rPr>
          <w:color w:val="000000" w:themeColor="text1"/>
        </w:rPr>
      </w:pPr>
      <w:r w:rsidRPr="00B61091">
        <w:rPr>
          <w:color w:val="000000" w:themeColor="text1"/>
        </w:rPr>
        <w:t>SSRS (PCMMR’s reporting tool</w:t>
      </w:r>
      <w:ins w:id="169" w:author="Morrison, Noel (HP)" w:date="2014-07-03T11:21:00Z">
        <w:r w:rsidR="00FB3846" w:rsidRPr="00B61091">
          <w:rPr>
            <w:color w:val="000000" w:themeColor="text1"/>
          </w:rPr>
          <w:t>)</w:t>
        </w:r>
      </w:ins>
      <w:r w:rsidRPr="00B61091">
        <w:rPr>
          <w:color w:val="000000" w:themeColor="text1"/>
        </w:rPr>
        <w:t>:</w:t>
      </w:r>
    </w:p>
    <w:p w14:paraId="473A64A0" w14:textId="77777777" w:rsidR="00C8665E" w:rsidRDefault="00C8665E" w:rsidP="00774B97">
      <w:pPr>
        <w:pStyle w:val="Heading3"/>
      </w:pPr>
      <w:bookmarkStart w:id="170" w:name="_Toc246329403"/>
      <w:bookmarkStart w:id="171" w:name="_Toc254184935"/>
      <w:bookmarkStart w:id="172" w:name="_Toc396141426"/>
      <w:r>
        <w:t>Availability Monitoring</w:t>
      </w:r>
      <w:bookmarkEnd w:id="170"/>
      <w:bookmarkEnd w:id="171"/>
      <w:bookmarkEnd w:id="172"/>
    </w:p>
    <w:p w14:paraId="26331861" w14:textId="77777777" w:rsidR="00D47782" w:rsidRPr="00BA7CE1" w:rsidRDefault="00F33730" w:rsidP="00D47782">
      <w:pPr>
        <w:pStyle w:val="BodyTextFirstIndent2"/>
        <w:ind w:left="0" w:firstLine="0"/>
      </w:pPr>
      <w:r w:rsidRPr="00BA7CE1">
        <w:t>Availability of the CISS/OHRS</w:t>
      </w:r>
      <w:r w:rsidR="00CE5AF5" w:rsidRPr="00BA7CE1">
        <w:t>/PCMM</w:t>
      </w:r>
      <w:r w:rsidRPr="00BA7CE1">
        <w:t xml:space="preserve"> application:</w:t>
      </w:r>
    </w:p>
    <w:p w14:paraId="113B1B4E" w14:textId="77777777" w:rsidR="00F33730" w:rsidRPr="00656FE5" w:rsidRDefault="00AA0622" w:rsidP="00E865AE">
      <w:pPr>
        <w:numPr>
          <w:ilvl w:val="3"/>
          <w:numId w:val="6"/>
        </w:numPr>
        <w:ind w:left="360"/>
      </w:pPr>
      <w:r>
        <w:lastRenderedPageBreak/>
        <w:t>Launch a browser to the a</w:t>
      </w:r>
      <w:r w:rsidR="00BA7CE1">
        <w:t>pplication URL:</w:t>
      </w:r>
    </w:p>
    <w:p w14:paraId="23933F8D" w14:textId="77777777" w:rsidR="004970DD" w:rsidRDefault="00AA0622" w:rsidP="004970DD">
      <w:pPr>
        <w:numPr>
          <w:ilvl w:val="0"/>
          <w:numId w:val="10"/>
        </w:numPr>
      </w:pPr>
      <w:r>
        <w:t>The traffic will pass through</w:t>
      </w:r>
      <w:r w:rsidR="00F33730" w:rsidRPr="00AA0622">
        <w:t xml:space="preserve"> the Load Balancer to the </w:t>
      </w:r>
      <w:r w:rsidR="00BA7CE1">
        <w:t>WebL</w:t>
      </w:r>
      <w:r w:rsidR="004970DD">
        <w:t>ogic</w:t>
      </w:r>
      <w:r w:rsidR="00F33730" w:rsidRPr="00AA0622">
        <w:t xml:space="preserve"> servers. </w:t>
      </w:r>
    </w:p>
    <w:p w14:paraId="62F9D13F" w14:textId="77777777" w:rsidR="00555411" w:rsidRDefault="009C7FC1">
      <w:pPr>
        <w:pStyle w:val="ListParagraph"/>
        <w:numPr>
          <w:ilvl w:val="0"/>
          <w:numId w:val="10"/>
        </w:numPr>
      </w:pPr>
      <w:r>
        <w:t>Web Help t</w:t>
      </w:r>
      <w:r w:rsidR="004970DD">
        <w:t>raffic pass</w:t>
      </w:r>
      <w:r w:rsidR="00BA7CE1">
        <w:t>es</w:t>
      </w:r>
      <w:r w:rsidR="004970DD">
        <w:t xml:space="preserve"> </w:t>
      </w:r>
      <w:r w:rsidR="00BA7CE1">
        <w:t>through</w:t>
      </w:r>
      <w:r w:rsidR="00BA7CE1" w:rsidRPr="00AA0622">
        <w:t xml:space="preserve"> </w:t>
      </w:r>
      <w:r w:rsidR="004970DD">
        <w:t xml:space="preserve">the Load Balancer to the Apache servers, </w:t>
      </w:r>
      <w:r w:rsidR="00BA7CE1">
        <w:t xml:space="preserve">and is </w:t>
      </w:r>
      <w:r w:rsidR="004970DD">
        <w:t>redirected via iRule on the Load balancers</w:t>
      </w:r>
      <w:r w:rsidR="00BA7CE1">
        <w:t>.</w:t>
      </w:r>
    </w:p>
    <w:p w14:paraId="24DD539A" w14:textId="77777777" w:rsidR="00F33730" w:rsidRPr="00AA0622" w:rsidRDefault="00F33730" w:rsidP="00E865AE">
      <w:pPr>
        <w:numPr>
          <w:ilvl w:val="0"/>
          <w:numId w:val="10"/>
        </w:numPr>
      </w:pPr>
      <w:r w:rsidRPr="00AA0622">
        <w:t xml:space="preserve">The </w:t>
      </w:r>
      <w:r w:rsidR="004970DD">
        <w:t>load balancer</w:t>
      </w:r>
      <w:r w:rsidR="00F17A5F" w:rsidRPr="00AA0622">
        <w:t xml:space="preserve"> will validate the c</w:t>
      </w:r>
      <w:r w:rsidRPr="00AA0622">
        <w:t xml:space="preserve">onnectivity to the </w:t>
      </w:r>
      <w:r w:rsidR="00FB22B5" w:rsidRPr="00AA0622">
        <w:t>WebLogic</w:t>
      </w:r>
      <w:r w:rsidR="00AA0622">
        <w:t>-</w:t>
      </w:r>
      <w:r w:rsidRPr="00AA0622">
        <w:t>managed server loc</w:t>
      </w:r>
      <w:r w:rsidR="00FC242D">
        <w:t>ated on the Application server.</w:t>
      </w:r>
    </w:p>
    <w:p w14:paraId="59DCFC22" w14:textId="77777777" w:rsidR="00F33730" w:rsidRPr="00BA7CE1" w:rsidRDefault="00F33730" w:rsidP="00E865AE">
      <w:pPr>
        <w:pStyle w:val="BodyTextFirstIndent2"/>
        <w:numPr>
          <w:ilvl w:val="2"/>
          <w:numId w:val="6"/>
        </w:numPr>
        <w:ind w:left="1080"/>
      </w:pPr>
      <w:r w:rsidRPr="00BA7CE1">
        <w:t xml:space="preserve">If </w:t>
      </w:r>
      <w:r w:rsidR="0009573F" w:rsidRPr="00BA7CE1">
        <w:t>the application</w:t>
      </w:r>
      <w:r w:rsidRPr="00BA7CE1">
        <w:t xml:space="preserve"> is available</w:t>
      </w:r>
      <w:r w:rsidR="00AA0622" w:rsidRPr="00BA7CE1">
        <w:t>,</w:t>
      </w:r>
      <w:r w:rsidRPr="00BA7CE1">
        <w:t xml:space="preserve"> the network traffic is passed to the </w:t>
      </w:r>
      <w:r w:rsidR="00FB22B5" w:rsidRPr="00BA7CE1">
        <w:t>WebLogic</w:t>
      </w:r>
      <w:r w:rsidR="00AA0622" w:rsidRPr="00BA7CE1">
        <w:t>-</w:t>
      </w:r>
      <w:r w:rsidRPr="00BA7CE1">
        <w:t>managed server.</w:t>
      </w:r>
    </w:p>
    <w:p w14:paraId="0DC17F3E" w14:textId="77777777" w:rsidR="00F33730" w:rsidRPr="0026773B" w:rsidRDefault="00E90CE3" w:rsidP="00F33730">
      <w:pPr>
        <w:pStyle w:val="BodyTextFirstIndent2"/>
        <w:ind w:left="2160" w:firstLine="0"/>
        <w:rPr>
          <w:rFonts w:ascii="Calibri" w:hAnsi="Calibri"/>
        </w:rPr>
      </w:pPr>
      <w:r>
        <w:rPr>
          <w:rFonts w:ascii="Calibri" w:hAnsi="Calibri"/>
          <w:noProof/>
        </w:rPr>
        <w:drawing>
          <wp:inline distT="0" distB="0" distL="0" distR="0" wp14:anchorId="0D8C3AC1" wp14:editId="57B6BD0D">
            <wp:extent cx="2697480" cy="1402080"/>
            <wp:effectExtent l="19050" t="19050" r="26670" b="2667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8" cstate="screen"/>
                    <a:srcRect/>
                    <a:stretch>
                      <a:fillRect/>
                    </a:stretch>
                  </pic:blipFill>
                  <pic:spPr bwMode="auto">
                    <a:xfrm>
                      <a:off x="0" y="0"/>
                      <a:ext cx="2697480" cy="1402080"/>
                    </a:xfrm>
                    <a:prstGeom prst="rect">
                      <a:avLst/>
                    </a:prstGeom>
                    <a:noFill/>
                    <a:ln w="6350" cmpd="sng">
                      <a:solidFill>
                        <a:srgbClr val="000000"/>
                      </a:solidFill>
                      <a:miter lim="800000"/>
                      <a:headEnd/>
                      <a:tailEnd/>
                    </a:ln>
                    <a:effectLst/>
                  </pic:spPr>
                </pic:pic>
              </a:graphicData>
            </a:graphic>
          </wp:inline>
        </w:drawing>
      </w:r>
    </w:p>
    <w:p w14:paraId="533B2DA9" w14:textId="77777777" w:rsidR="00F33730" w:rsidRPr="00BA7CE1" w:rsidRDefault="00F33730" w:rsidP="00E865AE">
      <w:pPr>
        <w:pStyle w:val="BodyTextFirstIndent2"/>
        <w:numPr>
          <w:ilvl w:val="2"/>
          <w:numId w:val="6"/>
        </w:numPr>
      </w:pPr>
      <w:r w:rsidRPr="00BA7CE1">
        <w:t xml:space="preserve">If </w:t>
      </w:r>
      <w:r w:rsidR="00BA7CE1" w:rsidRPr="00BA7CE1">
        <w:t>the application is not available</w:t>
      </w:r>
      <w:r w:rsidRPr="00BA7CE1">
        <w:t>, the traffic is re-directed to a static Error/Maintenance webpage.</w:t>
      </w:r>
    </w:p>
    <w:p w14:paraId="205398D1" w14:textId="77777777" w:rsidR="00F33730" w:rsidRPr="0026773B" w:rsidRDefault="00E90CE3" w:rsidP="00AA0622">
      <w:pPr>
        <w:pStyle w:val="BodyTextFirstIndent2"/>
        <w:ind w:left="2160" w:firstLine="0"/>
        <w:rPr>
          <w:rFonts w:ascii="Calibri" w:hAnsi="Calibri"/>
        </w:rPr>
      </w:pPr>
      <w:r>
        <w:rPr>
          <w:rFonts w:ascii="Calibri" w:hAnsi="Calibri"/>
          <w:noProof/>
        </w:rPr>
        <w:drawing>
          <wp:inline distT="0" distB="0" distL="0" distR="0" wp14:anchorId="187F8BBE" wp14:editId="7020C0B4">
            <wp:extent cx="2156460" cy="1287780"/>
            <wp:effectExtent l="19050" t="19050" r="15240" b="2667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9" cstate="screen"/>
                    <a:srcRect/>
                    <a:stretch>
                      <a:fillRect/>
                    </a:stretch>
                  </pic:blipFill>
                  <pic:spPr bwMode="auto">
                    <a:xfrm>
                      <a:off x="0" y="0"/>
                      <a:ext cx="2156460" cy="1287780"/>
                    </a:xfrm>
                    <a:prstGeom prst="rect">
                      <a:avLst/>
                    </a:prstGeom>
                    <a:noFill/>
                    <a:ln w="6350" cmpd="sng">
                      <a:solidFill>
                        <a:srgbClr val="000000"/>
                      </a:solidFill>
                      <a:miter lim="800000"/>
                      <a:headEnd/>
                      <a:tailEnd/>
                    </a:ln>
                    <a:effectLst/>
                  </pic:spPr>
                </pic:pic>
              </a:graphicData>
            </a:graphic>
          </wp:inline>
        </w:drawing>
      </w:r>
    </w:p>
    <w:p w14:paraId="421A5D65" w14:textId="77777777" w:rsidR="006C0AB7" w:rsidRPr="0026773B" w:rsidRDefault="00E90CE3" w:rsidP="008714E0">
      <w:pPr>
        <w:pStyle w:val="BodyTextFirstIndent2"/>
        <w:ind w:left="2250" w:firstLine="0"/>
        <w:rPr>
          <w:rFonts w:ascii="Calibri" w:hAnsi="Calibri"/>
        </w:rPr>
      </w:pPr>
      <w:r>
        <w:rPr>
          <w:rFonts w:ascii="Calibri" w:hAnsi="Calibri"/>
          <w:noProof/>
        </w:rPr>
        <w:drawing>
          <wp:inline distT="0" distB="0" distL="0" distR="0" wp14:anchorId="338D9A93" wp14:editId="5A6FC381">
            <wp:extent cx="1744980" cy="1097280"/>
            <wp:effectExtent l="19050" t="0" r="762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0" cstate="screen"/>
                    <a:srcRect/>
                    <a:stretch>
                      <a:fillRect/>
                    </a:stretch>
                  </pic:blipFill>
                  <pic:spPr bwMode="auto">
                    <a:xfrm>
                      <a:off x="0" y="0"/>
                      <a:ext cx="1744980" cy="1097280"/>
                    </a:xfrm>
                    <a:prstGeom prst="rect">
                      <a:avLst/>
                    </a:prstGeom>
                    <a:noFill/>
                    <a:ln w="9525">
                      <a:noFill/>
                      <a:miter lim="800000"/>
                      <a:headEnd/>
                      <a:tailEnd/>
                    </a:ln>
                  </pic:spPr>
                </pic:pic>
              </a:graphicData>
            </a:graphic>
          </wp:inline>
        </w:drawing>
      </w:r>
    </w:p>
    <w:p w14:paraId="087DD2DF" w14:textId="77777777" w:rsidR="004970DD" w:rsidRPr="00656FE5" w:rsidRDefault="004970DD" w:rsidP="004970DD">
      <w:pPr>
        <w:numPr>
          <w:ilvl w:val="3"/>
          <w:numId w:val="6"/>
        </w:numPr>
        <w:ind w:left="360"/>
      </w:pPr>
      <w:r w:rsidRPr="00656FE5">
        <w:t xml:space="preserve">WebLogic </w:t>
      </w:r>
      <w:r w:rsidR="001E2DF8">
        <w:t>PCMM</w:t>
      </w:r>
      <w:r>
        <w:t xml:space="preserve"> Domain </w:t>
      </w:r>
      <w:r w:rsidRPr="00656FE5">
        <w:t>Administration Console</w:t>
      </w:r>
    </w:p>
    <w:p w14:paraId="5E0F6D0E" w14:textId="77777777" w:rsidR="004970DD" w:rsidRPr="00BA7CE1" w:rsidRDefault="004970DD" w:rsidP="004970DD">
      <w:pPr>
        <w:pStyle w:val="BodyTextFirstIndent2"/>
        <w:numPr>
          <w:ilvl w:val="1"/>
          <w:numId w:val="6"/>
        </w:numPr>
      </w:pPr>
      <w:r w:rsidRPr="00BA7CE1">
        <w:t>Log into the Admin console:</w:t>
      </w:r>
    </w:p>
    <w:p w14:paraId="10D7AD32" w14:textId="77777777" w:rsidR="00B370BC" w:rsidRDefault="00B370BC" w:rsidP="00B61091">
      <w:pPr>
        <w:pStyle w:val="BodyTextFirstIndent2"/>
        <w:ind w:left="1440" w:firstLine="0"/>
        <w:rPr>
          <w:ins w:id="173" w:author="Morrison, Noel (HP)" w:date="2014-08-13T10:19:00Z"/>
        </w:rPr>
      </w:pPr>
      <w:r w:rsidRPr="00B370BC">
        <w:rPr>
          <w:rFonts w:ascii="Calibri" w:hAnsi="Calibri"/>
          <w:noProof/>
        </w:rPr>
        <w:drawing>
          <wp:inline distT="0" distB="0" distL="0" distR="0" wp14:anchorId="0CAC1E5B" wp14:editId="42155184">
            <wp:extent cx="2274073" cy="1140257"/>
            <wp:effectExtent l="0" t="0" r="0" b="317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2273663" cy="1140052"/>
                    </a:xfrm>
                    <a:prstGeom prst="rect">
                      <a:avLst/>
                    </a:prstGeom>
                  </pic:spPr>
                </pic:pic>
              </a:graphicData>
            </a:graphic>
          </wp:inline>
        </w:drawing>
      </w:r>
    </w:p>
    <w:p w14:paraId="3D1C1B59" w14:textId="77777777" w:rsidR="004970DD" w:rsidRPr="00BA7CE1" w:rsidRDefault="004970DD" w:rsidP="004970DD">
      <w:pPr>
        <w:pStyle w:val="BodyTextFirstIndent2"/>
        <w:numPr>
          <w:ilvl w:val="1"/>
          <w:numId w:val="6"/>
        </w:numPr>
      </w:pPr>
      <w:r w:rsidRPr="00BA7CE1">
        <w:t>Navigate to the Deployments page.</w:t>
      </w:r>
    </w:p>
    <w:p w14:paraId="7A520A68" w14:textId="77777777" w:rsidR="00B370BC" w:rsidRDefault="00B370BC" w:rsidP="00B61091">
      <w:pPr>
        <w:pStyle w:val="BodyTextFirstIndent2"/>
        <w:ind w:left="1440" w:firstLine="0"/>
        <w:rPr>
          <w:ins w:id="174" w:author="Morrison, Noel (HP)" w:date="2014-08-13T10:20:00Z"/>
        </w:rPr>
      </w:pPr>
      <w:r w:rsidRPr="00B370BC">
        <w:rPr>
          <w:rStyle w:val="CommentReference"/>
          <w:noProof/>
        </w:rPr>
        <w:lastRenderedPageBreak/>
        <w:drawing>
          <wp:inline distT="0" distB="0" distL="0" distR="0" wp14:anchorId="46E5013B" wp14:editId="5A6D0AD3">
            <wp:extent cx="882595" cy="1063284"/>
            <wp:effectExtent l="0" t="0" r="0" b="381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883505" cy="1064380"/>
                    </a:xfrm>
                    <a:prstGeom prst="rect">
                      <a:avLst/>
                    </a:prstGeom>
                  </pic:spPr>
                </pic:pic>
              </a:graphicData>
            </a:graphic>
          </wp:inline>
        </w:drawing>
      </w:r>
    </w:p>
    <w:p w14:paraId="38663942" w14:textId="77777777" w:rsidR="004970DD" w:rsidRPr="00BA7CE1" w:rsidRDefault="004970DD" w:rsidP="004970DD">
      <w:pPr>
        <w:pStyle w:val="BodyTextFirstIndent2"/>
        <w:numPr>
          <w:ilvl w:val="1"/>
          <w:numId w:val="6"/>
        </w:numPr>
      </w:pPr>
      <w:r w:rsidRPr="00BA7CE1">
        <w:t>Review the Deployed Applications for any potential Issues, Warning:</w:t>
      </w:r>
    </w:p>
    <w:p w14:paraId="44AF6E05" w14:textId="77777777" w:rsidR="004970DD" w:rsidRPr="00BA7CE1" w:rsidRDefault="00B370BC" w:rsidP="004970DD">
      <w:pPr>
        <w:pStyle w:val="BodyTextFirstIndent2"/>
        <w:numPr>
          <w:ilvl w:val="1"/>
          <w:numId w:val="6"/>
        </w:numPr>
      </w:pPr>
      <w:r w:rsidRPr="00B370BC">
        <w:rPr>
          <w:rStyle w:val="CommentReference"/>
          <w:noProof/>
        </w:rPr>
        <w:drawing>
          <wp:inline distT="0" distB="0" distL="0" distR="0" wp14:anchorId="24452B0D" wp14:editId="0C9168DE">
            <wp:extent cx="5943600" cy="120650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stretch>
                      <a:fillRect/>
                    </a:stretch>
                  </pic:blipFill>
                  <pic:spPr>
                    <a:xfrm>
                      <a:off x="0" y="0"/>
                      <a:ext cx="5943600" cy="1206500"/>
                    </a:xfrm>
                    <a:prstGeom prst="rect">
                      <a:avLst/>
                    </a:prstGeom>
                  </pic:spPr>
                </pic:pic>
              </a:graphicData>
            </a:graphic>
          </wp:inline>
        </w:drawing>
      </w:r>
      <w:r w:rsidR="004970DD" w:rsidRPr="00BA7CE1">
        <w:t>Review the Health of the Running Managed servers:</w:t>
      </w:r>
    </w:p>
    <w:p w14:paraId="191C95E1" w14:textId="77777777" w:rsidR="006C0AB7" w:rsidRDefault="00555411" w:rsidP="004970DD">
      <w:pPr>
        <w:pStyle w:val="BodyTextFirstIndent2"/>
        <w:ind w:left="1080" w:firstLine="0"/>
        <w:rPr>
          <w:rFonts w:ascii="Calibri" w:hAnsi="Calibri"/>
        </w:rPr>
      </w:pPr>
      <w:r>
        <w:rPr>
          <w:rFonts w:ascii="Calibri" w:hAnsi="Calibri"/>
          <w:noProof/>
        </w:rPr>
        <w:drawing>
          <wp:inline distT="0" distB="0" distL="0" distR="0" wp14:anchorId="4170C9A4" wp14:editId="1EF46CE0">
            <wp:extent cx="1744980" cy="1097280"/>
            <wp:effectExtent l="19050" t="0" r="7620" b="0"/>
            <wp:docPr id="49"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0" cstate="screen"/>
                    <a:srcRect/>
                    <a:stretch>
                      <a:fillRect/>
                    </a:stretch>
                  </pic:blipFill>
                  <pic:spPr bwMode="auto">
                    <a:xfrm>
                      <a:off x="0" y="0"/>
                      <a:ext cx="1744980" cy="1097280"/>
                    </a:xfrm>
                    <a:prstGeom prst="rect">
                      <a:avLst/>
                    </a:prstGeom>
                    <a:noFill/>
                    <a:ln w="9525">
                      <a:noFill/>
                      <a:miter lim="800000"/>
                      <a:headEnd/>
                      <a:tailEnd/>
                    </a:ln>
                  </pic:spPr>
                </pic:pic>
              </a:graphicData>
            </a:graphic>
          </wp:inline>
        </w:drawing>
      </w:r>
    </w:p>
    <w:p w14:paraId="78AE86F7" w14:textId="77777777" w:rsidR="00555411" w:rsidRDefault="00555411" w:rsidP="00BA7CE1">
      <w:pPr>
        <w:pStyle w:val="BodyTextFirstIndent2"/>
        <w:ind w:firstLine="0"/>
        <w:rPr>
          <w:rFonts w:ascii="Calibri" w:hAnsi="Calibri"/>
        </w:rPr>
      </w:pPr>
    </w:p>
    <w:p w14:paraId="5A7CB4B4" w14:textId="77777777" w:rsidR="00C8665E" w:rsidRDefault="00C8665E" w:rsidP="00774B97">
      <w:pPr>
        <w:pStyle w:val="Heading3"/>
      </w:pPr>
      <w:bookmarkStart w:id="175" w:name="_Toc246329404"/>
      <w:bookmarkStart w:id="176" w:name="_Toc254184936"/>
      <w:bookmarkStart w:id="177" w:name="_Toc396141427"/>
      <w:r>
        <w:t>Performance/Capacity Monitoring</w:t>
      </w:r>
      <w:bookmarkEnd w:id="175"/>
      <w:bookmarkEnd w:id="176"/>
      <w:bookmarkEnd w:id="177"/>
      <w:r>
        <w:t xml:space="preserve"> </w:t>
      </w:r>
    </w:p>
    <w:p w14:paraId="7D2D4AB5" w14:textId="77777777" w:rsidR="00C71E2D" w:rsidRDefault="00AA0622" w:rsidP="00E865AE">
      <w:pPr>
        <w:numPr>
          <w:ilvl w:val="3"/>
          <w:numId w:val="6"/>
        </w:numPr>
        <w:ind w:left="360"/>
      </w:pPr>
      <w:r>
        <w:t>Using</w:t>
      </w:r>
      <w:r w:rsidR="007104D0">
        <w:t xml:space="preserve"> </w:t>
      </w:r>
      <w:r w:rsidR="00C665D5">
        <w:t xml:space="preserve">the </w:t>
      </w:r>
      <w:r w:rsidR="007104D0">
        <w:t xml:space="preserve">MRTG </w:t>
      </w:r>
      <w:r w:rsidR="00C71E2D">
        <w:t xml:space="preserve">application, </w:t>
      </w:r>
      <w:r w:rsidR="007104D0">
        <w:t xml:space="preserve">systems can be monitored for </w:t>
      </w:r>
      <w:r w:rsidR="00C71E2D">
        <w:t>p</w:t>
      </w:r>
      <w:r w:rsidR="007104D0">
        <w:t xml:space="preserve">erformance and </w:t>
      </w:r>
      <w:r w:rsidR="00C71E2D">
        <w:t>c</w:t>
      </w:r>
      <w:r w:rsidR="007104D0">
        <w:t>a</w:t>
      </w:r>
      <w:r w:rsidR="00C71E2D">
        <w:t>pacit</w:t>
      </w:r>
      <w:r>
        <w:t>y</w:t>
      </w:r>
      <w:r w:rsidR="00C71E2D">
        <w:t xml:space="preserve"> using the data captured. </w:t>
      </w:r>
      <w:r w:rsidR="00280B46">
        <w:t>MRTG charts assist</w:t>
      </w:r>
      <w:r w:rsidR="007104D0">
        <w:t xml:space="preserve"> the DBA and SA in their </w:t>
      </w:r>
      <w:r w:rsidR="00C71E2D">
        <w:t xml:space="preserve">overall </w:t>
      </w:r>
      <w:r w:rsidR="007104D0">
        <w:t xml:space="preserve">analysts of the </w:t>
      </w:r>
      <w:r w:rsidR="00C71E2D">
        <w:t>c</w:t>
      </w:r>
      <w:r w:rsidR="007104D0">
        <w:t>apacity and recommendations accordingly.</w:t>
      </w:r>
    </w:p>
    <w:p w14:paraId="4D98027B" w14:textId="77777777" w:rsidR="00C71E2D" w:rsidRDefault="007104D0" w:rsidP="00E865AE">
      <w:pPr>
        <w:numPr>
          <w:ilvl w:val="0"/>
          <w:numId w:val="10"/>
        </w:numPr>
      </w:pPr>
      <w:r w:rsidRPr="00C71E2D">
        <w:t xml:space="preserve">Server network </w:t>
      </w:r>
      <w:r w:rsidR="00087C2A" w:rsidRPr="00C71E2D">
        <w:t>bandwidth,</w:t>
      </w:r>
      <w:r w:rsidRPr="00C71E2D">
        <w:t xml:space="preserve"> speed, usage</w:t>
      </w:r>
      <w:r w:rsidR="00C71E2D">
        <w:t>.</w:t>
      </w:r>
    </w:p>
    <w:p w14:paraId="5BA404EB" w14:textId="77777777" w:rsidR="00C71E2D" w:rsidRDefault="008425D3" w:rsidP="00E865AE">
      <w:pPr>
        <w:numPr>
          <w:ilvl w:val="0"/>
          <w:numId w:val="10"/>
        </w:numPr>
      </w:pPr>
      <w:r w:rsidRPr="00C71E2D">
        <w:t>WebLogic</w:t>
      </w:r>
      <w:r w:rsidR="00C71E2D">
        <w:t>:</w:t>
      </w:r>
      <w:r w:rsidR="007104D0" w:rsidRPr="00C71E2D">
        <w:t xml:space="preserve"> Java </w:t>
      </w:r>
      <w:r w:rsidR="00C71E2D">
        <w:t xml:space="preserve">Virtual </w:t>
      </w:r>
      <w:r w:rsidR="007104D0" w:rsidRPr="00C71E2D">
        <w:t xml:space="preserve">Memory </w:t>
      </w:r>
      <w:r w:rsidR="00C71E2D">
        <w:t xml:space="preserve">(JVM) </w:t>
      </w:r>
      <w:r w:rsidR="007104D0" w:rsidRPr="00C71E2D">
        <w:t>heap</w:t>
      </w:r>
      <w:r w:rsidR="00C71E2D">
        <w:t xml:space="preserve"> </w:t>
      </w:r>
      <w:r w:rsidR="00C71E2D" w:rsidRPr="00C71E2D">
        <w:t>sizes</w:t>
      </w:r>
      <w:r w:rsidR="00AA0622">
        <w:t>, and usage</w:t>
      </w:r>
    </w:p>
    <w:p w14:paraId="3E5D9C37" w14:textId="77777777" w:rsidR="00C71E2D" w:rsidRDefault="007104D0" w:rsidP="00E865AE">
      <w:pPr>
        <w:numPr>
          <w:ilvl w:val="0"/>
          <w:numId w:val="10"/>
        </w:numPr>
      </w:pPr>
      <w:r w:rsidRPr="00C71E2D">
        <w:t xml:space="preserve">File </w:t>
      </w:r>
      <w:r w:rsidR="00C71E2D">
        <w:t>S</w:t>
      </w:r>
      <w:r w:rsidRPr="00C71E2D">
        <w:t>ystem</w:t>
      </w:r>
      <w:r w:rsidR="00C71E2D">
        <w:t>:</w:t>
      </w:r>
      <w:r w:rsidRPr="00C71E2D">
        <w:t xml:space="preserve"> </w:t>
      </w:r>
      <w:r w:rsidR="00D47782" w:rsidRPr="00C71E2D">
        <w:t xml:space="preserve">size, usage, </w:t>
      </w:r>
      <w:r w:rsidR="00280B46" w:rsidRPr="00C71E2D">
        <w:t>Input/output</w:t>
      </w:r>
    </w:p>
    <w:p w14:paraId="283EB296" w14:textId="77777777" w:rsidR="00C71E2D" w:rsidRDefault="00D47782" w:rsidP="00E865AE">
      <w:pPr>
        <w:numPr>
          <w:ilvl w:val="0"/>
          <w:numId w:val="10"/>
        </w:numPr>
      </w:pPr>
      <w:r w:rsidRPr="00C71E2D">
        <w:t>System uptime, system or IO wait, usage</w:t>
      </w:r>
    </w:p>
    <w:p w14:paraId="0855FEB6" w14:textId="77777777" w:rsidR="007104D0" w:rsidRPr="00C71E2D" w:rsidRDefault="00C71E2D" w:rsidP="00E865AE">
      <w:pPr>
        <w:numPr>
          <w:ilvl w:val="3"/>
          <w:numId w:val="6"/>
        </w:numPr>
        <w:ind w:left="360"/>
      </w:pPr>
      <w:r>
        <w:t>D</w:t>
      </w:r>
      <w:r w:rsidR="007104D0" w:rsidRPr="00C71E2D">
        <w:t xml:space="preserve">ata can be </w:t>
      </w:r>
      <w:r w:rsidR="00087C2A" w:rsidRPr="00C71E2D">
        <w:t>analyzed actively</w:t>
      </w:r>
      <w:r w:rsidR="00DF6D45">
        <w:t>, on demand</w:t>
      </w:r>
      <w:r w:rsidR="007104D0" w:rsidRPr="00C71E2D">
        <w:t>, or post event. Each is made available via different means.</w:t>
      </w:r>
    </w:p>
    <w:p w14:paraId="661933E7" w14:textId="77777777" w:rsidR="0064273F" w:rsidRDefault="0064273F" w:rsidP="00774B97">
      <w:pPr>
        <w:pStyle w:val="Heading3"/>
      </w:pPr>
      <w:bookmarkStart w:id="178" w:name="_Toc254184937"/>
      <w:bookmarkStart w:id="179" w:name="_Toc396141428"/>
      <w:r>
        <w:t>Critical Metrics</w:t>
      </w:r>
      <w:bookmarkEnd w:id="178"/>
      <w:bookmarkEnd w:id="179"/>
    </w:p>
    <w:p w14:paraId="6FE91010" w14:textId="77777777" w:rsidR="00C71E2D" w:rsidRPr="00C665D5" w:rsidRDefault="00C71E2D" w:rsidP="00E865AE">
      <w:pPr>
        <w:numPr>
          <w:ilvl w:val="3"/>
          <w:numId w:val="6"/>
        </w:numPr>
        <w:ind w:left="360"/>
      </w:pPr>
      <w:r>
        <w:t xml:space="preserve">Additional Metrics need </w:t>
      </w:r>
      <w:r w:rsidR="00C12D33">
        <w:t xml:space="preserve">to be </w:t>
      </w:r>
      <w:r w:rsidR="00FB3846">
        <w:t>identified</w:t>
      </w:r>
      <w:r>
        <w:t xml:space="preserve"> for future monitoring</w:t>
      </w:r>
    </w:p>
    <w:p w14:paraId="5B1A2C46" w14:textId="77777777" w:rsidR="00C665D5" w:rsidRPr="00C665D5" w:rsidRDefault="00C665D5" w:rsidP="00E865AE">
      <w:pPr>
        <w:numPr>
          <w:ilvl w:val="3"/>
          <w:numId w:val="6"/>
        </w:numPr>
        <w:ind w:left="360"/>
      </w:pPr>
      <w:r>
        <w:t>Hard disk drive (HDD) usage</w:t>
      </w:r>
    </w:p>
    <w:p w14:paraId="16215A04" w14:textId="77777777" w:rsidR="00C665D5" w:rsidRPr="00C665D5" w:rsidRDefault="00C665D5" w:rsidP="00E865AE">
      <w:pPr>
        <w:numPr>
          <w:ilvl w:val="3"/>
          <w:numId w:val="6"/>
        </w:numPr>
        <w:ind w:left="360"/>
      </w:pPr>
      <w:r>
        <w:t>Network usage</w:t>
      </w:r>
    </w:p>
    <w:p w14:paraId="1887041A" w14:textId="77777777" w:rsidR="00C665D5" w:rsidRPr="00C71E2D" w:rsidRDefault="00F9084D" w:rsidP="00E865AE">
      <w:pPr>
        <w:numPr>
          <w:ilvl w:val="3"/>
          <w:numId w:val="6"/>
        </w:numPr>
        <w:ind w:left="360"/>
      </w:pPr>
      <w:r>
        <w:t>Input</w:t>
      </w:r>
      <w:r w:rsidR="00A8379E">
        <w:t xml:space="preserve"> </w:t>
      </w:r>
      <w:r>
        <w:t>/</w:t>
      </w:r>
      <w:r w:rsidR="00A8379E">
        <w:t xml:space="preserve"> </w:t>
      </w:r>
      <w:r w:rsidR="008714E0">
        <w:t>Output (I/O</w:t>
      </w:r>
      <w:r w:rsidR="00C665D5">
        <w:t>) to the HDD</w:t>
      </w:r>
    </w:p>
    <w:p w14:paraId="0EB51936" w14:textId="77777777" w:rsidR="008444C1" w:rsidRPr="008444C1" w:rsidRDefault="008425D3" w:rsidP="00E865AE">
      <w:pPr>
        <w:numPr>
          <w:ilvl w:val="3"/>
          <w:numId w:val="6"/>
        </w:numPr>
        <w:ind w:left="360"/>
      </w:pPr>
      <w:r>
        <w:t>WebLogic</w:t>
      </w:r>
      <w:r w:rsidR="00C71E2D">
        <w:t xml:space="preserve"> can monitor JMS messaging and the Console can show problems</w:t>
      </w:r>
      <w:r w:rsidR="008444C1">
        <w:t>.</w:t>
      </w:r>
      <w:r w:rsidR="00513D29">
        <w:t xml:space="preserve"> </w:t>
      </w:r>
      <w:r w:rsidR="008444C1">
        <w:t xml:space="preserve">The need for monitoring has been very </w:t>
      </w:r>
      <w:r w:rsidR="00087C2A">
        <w:t>minimal;</w:t>
      </w:r>
      <w:r w:rsidR="008444C1">
        <w:t xml:space="preserve"> </w:t>
      </w:r>
      <w:r w:rsidR="00DF6D45">
        <w:t xml:space="preserve">and </w:t>
      </w:r>
      <w:r w:rsidR="008444C1">
        <w:t xml:space="preserve">no </w:t>
      </w:r>
      <w:r w:rsidR="00087C2A">
        <w:t>further</w:t>
      </w:r>
      <w:r w:rsidR="008444C1">
        <w:t xml:space="preserve"> action has been requested.</w:t>
      </w:r>
    </w:p>
    <w:p w14:paraId="5494F632" w14:textId="77777777" w:rsidR="004B2C45" w:rsidRDefault="004B2C45" w:rsidP="00774B97">
      <w:pPr>
        <w:pStyle w:val="Heading2"/>
      </w:pPr>
      <w:bookmarkStart w:id="180" w:name="_Toc246329405"/>
      <w:bookmarkStart w:id="181" w:name="_Toc254184938"/>
      <w:bookmarkStart w:id="182" w:name="_Toc396141429"/>
      <w:r>
        <w:t>Routine Updates, Extracts and Purges</w:t>
      </w:r>
      <w:bookmarkEnd w:id="180"/>
      <w:bookmarkEnd w:id="181"/>
      <w:bookmarkEnd w:id="182"/>
    </w:p>
    <w:p w14:paraId="71B5C43D" w14:textId="77777777" w:rsidR="008444C1" w:rsidRPr="008444C1" w:rsidRDefault="008444C1" w:rsidP="00E865AE">
      <w:pPr>
        <w:numPr>
          <w:ilvl w:val="3"/>
          <w:numId w:val="6"/>
        </w:numPr>
        <w:ind w:left="360"/>
      </w:pPr>
      <w:r>
        <w:t>Database</w:t>
      </w:r>
    </w:p>
    <w:p w14:paraId="65363D76" w14:textId="77777777" w:rsidR="008444C1" w:rsidRPr="008444C1" w:rsidRDefault="008444C1" w:rsidP="00E865AE">
      <w:pPr>
        <w:numPr>
          <w:ilvl w:val="0"/>
          <w:numId w:val="10"/>
        </w:numPr>
      </w:pPr>
      <w:commentRangeStart w:id="183"/>
      <w:r>
        <w:lastRenderedPageBreak/>
        <w:t>DBA to expand on updates , extracts, and any purges</w:t>
      </w:r>
      <w:commentRangeEnd w:id="183"/>
      <w:r w:rsidR="00E57DCA">
        <w:rPr>
          <w:rStyle w:val="CommentReference"/>
        </w:rPr>
        <w:commentReference w:id="183"/>
      </w:r>
    </w:p>
    <w:p w14:paraId="6CE0C7E2" w14:textId="77777777" w:rsidR="008444C1" w:rsidRPr="008444C1" w:rsidRDefault="008444C1" w:rsidP="00E865AE">
      <w:pPr>
        <w:numPr>
          <w:ilvl w:val="0"/>
          <w:numId w:val="10"/>
        </w:numPr>
      </w:pPr>
      <w:r>
        <w:t>SDS update</w:t>
      </w:r>
    </w:p>
    <w:p w14:paraId="06611826" w14:textId="77777777" w:rsidR="008444C1" w:rsidRPr="008444C1" w:rsidRDefault="00DF6D45" w:rsidP="00E865AE">
      <w:pPr>
        <w:numPr>
          <w:ilvl w:val="0"/>
          <w:numId w:val="11"/>
        </w:numPr>
        <w:ind w:left="1080"/>
      </w:pPr>
      <w:r>
        <w:t>An e</w:t>
      </w:r>
      <w:r w:rsidR="00AF75C4">
        <w:t>mail is sent to all p</w:t>
      </w:r>
      <w:r w:rsidR="008444C1">
        <w:t xml:space="preserve">rojects that officially </w:t>
      </w:r>
      <w:r w:rsidR="00AF75C4">
        <w:t>use</w:t>
      </w:r>
      <w:r w:rsidR="008444C1">
        <w:t xml:space="preserve"> the SDS database.</w:t>
      </w:r>
    </w:p>
    <w:p w14:paraId="55E824C6" w14:textId="77777777" w:rsidR="008444C1" w:rsidRPr="008444C1" w:rsidRDefault="00AF75C4" w:rsidP="00E865AE">
      <w:pPr>
        <w:numPr>
          <w:ilvl w:val="0"/>
          <w:numId w:val="11"/>
        </w:numPr>
        <w:ind w:left="1080"/>
      </w:pPr>
      <w:r>
        <w:t>A m</w:t>
      </w:r>
      <w:r w:rsidR="008444C1">
        <w:t xml:space="preserve">anual update is done </w:t>
      </w:r>
      <w:r>
        <w:t>by</w:t>
      </w:r>
      <w:r w:rsidR="008444C1">
        <w:t xml:space="preserve"> </w:t>
      </w:r>
      <w:r>
        <w:t>the Database Administrator and r</w:t>
      </w:r>
      <w:r w:rsidR="008444C1">
        <w:t xml:space="preserve">equires the </w:t>
      </w:r>
      <w:r w:rsidR="001E2DF8">
        <w:t>PCMM</w:t>
      </w:r>
      <w:r w:rsidR="008444C1">
        <w:t xml:space="preserve"> application to be recycled.</w:t>
      </w:r>
      <w:r w:rsidR="00513D29">
        <w:t xml:space="preserve"> </w:t>
      </w:r>
      <w:r w:rsidR="008444C1">
        <w:t>This allows clean connections to the updated data.</w:t>
      </w:r>
    </w:p>
    <w:p w14:paraId="45D797E5" w14:textId="77777777" w:rsidR="007C66B5" w:rsidRPr="007C66B5" w:rsidRDefault="007C66B5" w:rsidP="00E865AE">
      <w:pPr>
        <w:numPr>
          <w:ilvl w:val="0"/>
          <w:numId w:val="10"/>
        </w:numPr>
      </w:pPr>
      <w:r>
        <w:t>Database extracts are performed periodically for use in the PROD Mirror and SQA testing Databases</w:t>
      </w:r>
      <w:commentRangeStart w:id="184"/>
      <w:r>
        <w:t>. DBA to expand</w:t>
      </w:r>
      <w:commentRangeEnd w:id="184"/>
      <w:r w:rsidR="00EE7A9B">
        <w:rPr>
          <w:rStyle w:val="CommentReference"/>
        </w:rPr>
        <w:commentReference w:id="184"/>
      </w:r>
      <w:r>
        <w:t>.</w:t>
      </w:r>
    </w:p>
    <w:p w14:paraId="7AEB0F78" w14:textId="77777777" w:rsidR="009A1D57" w:rsidRDefault="009A1D57" w:rsidP="00774B97">
      <w:pPr>
        <w:pStyle w:val="Heading2"/>
      </w:pPr>
      <w:bookmarkStart w:id="185" w:name="_Toc246329406"/>
      <w:bookmarkStart w:id="186" w:name="_Toc254184939"/>
      <w:bookmarkStart w:id="187" w:name="_Toc396141430"/>
      <w:r>
        <w:t>Scheduled Maintenance</w:t>
      </w:r>
      <w:bookmarkEnd w:id="185"/>
      <w:bookmarkEnd w:id="186"/>
      <w:bookmarkEnd w:id="187"/>
    </w:p>
    <w:p w14:paraId="26BD6249" w14:textId="77777777" w:rsidR="007C66B5" w:rsidRPr="00860845" w:rsidRDefault="007C66B5" w:rsidP="00D361B6">
      <w:r>
        <w:t xml:space="preserve">Every </w:t>
      </w:r>
      <w:r w:rsidR="00280B46">
        <w:t>month,</w:t>
      </w:r>
      <w:r w:rsidR="00AA0622">
        <w:t xml:space="preserve"> a</w:t>
      </w:r>
      <w:r>
        <w:t xml:space="preserve">ll OS patches and </w:t>
      </w:r>
      <w:r w:rsidR="00EE7A9B">
        <w:t>WebLogic</w:t>
      </w:r>
      <w:r w:rsidR="00F3644C">
        <w:t xml:space="preserve"> </w:t>
      </w:r>
      <w:r>
        <w:t>updates are performed using Development Lifecycle procedures</w:t>
      </w:r>
      <w:r w:rsidR="00EE7A9B">
        <w:t>, scheduling outages with the team and customer.</w:t>
      </w:r>
    </w:p>
    <w:p w14:paraId="4A704F61" w14:textId="77777777" w:rsidR="00215A8C" w:rsidRDefault="00215A8C" w:rsidP="00774B97">
      <w:pPr>
        <w:pStyle w:val="Heading2"/>
      </w:pPr>
      <w:bookmarkStart w:id="188" w:name="_Toc246329407"/>
      <w:bookmarkStart w:id="189" w:name="_Toc254184940"/>
      <w:bookmarkStart w:id="190" w:name="_Toc396141431"/>
      <w:r>
        <w:t>Capacity Planning</w:t>
      </w:r>
      <w:bookmarkEnd w:id="188"/>
      <w:bookmarkEnd w:id="189"/>
      <w:bookmarkEnd w:id="190"/>
    </w:p>
    <w:p w14:paraId="51A2134E" w14:textId="77777777" w:rsidR="000E1F3B" w:rsidRDefault="00EE7A9B" w:rsidP="00D361B6">
      <w:r>
        <w:t xml:space="preserve">Twice </w:t>
      </w:r>
      <w:r w:rsidR="00771AFD">
        <w:t>a y</w:t>
      </w:r>
      <w:r w:rsidR="007C66B5">
        <w:t>ear the SA, DBA</w:t>
      </w:r>
      <w:r w:rsidR="00771AFD">
        <w:t>,</w:t>
      </w:r>
      <w:r w:rsidR="00DF6D45">
        <w:t xml:space="preserve"> and p</w:t>
      </w:r>
      <w:r w:rsidR="007C66B5">
        <w:t xml:space="preserve">roject team will </w:t>
      </w:r>
      <w:r w:rsidR="00771AFD">
        <w:t>review the capacity</w:t>
      </w:r>
      <w:r w:rsidR="007C66B5">
        <w:t xml:space="preserve"> and p</w:t>
      </w:r>
      <w:r w:rsidR="00771AFD">
        <w:t>erformance of the previous year, n</w:t>
      </w:r>
      <w:r w:rsidR="007C66B5">
        <w:t xml:space="preserve">oting any potential areas of interest, </w:t>
      </w:r>
      <w:r w:rsidR="00771AFD">
        <w:t>and making</w:t>
      </w:r>
      <w:r w:rsidR="007C66B5">
        <w:t xml:space="preserve"> any recommendation</w:t>
      </w:r>
      <w:r w:rsidR="00DF6D45">
        <w:t>s</w:t>
      </w:r>
      <w:r w:rsidR="007C66B5">
        <w:t xml:space="preserve"> and adjustments. From this meeting</w:t>
      </w:r>
      <w:r w:rsidR="00771AFD">
        <w:t>,</w:t>
      </w:r>
      <w:r w:rsidR="007C66B5">
        <w:t xml:space="preserve"> a plan of action will be scheduled and any outage requests sent to the VA PM.</w:t>
      </w:r>
    </w:p>
    <w:p w14:paraId="51CB73B9" w14:textId="77777777" w:rsidR="00BB7190" w:rsidRDefault="00BB7190" w:rsidP="00774B97">
      <w:pPr>
        <w:pStyle w:val="Heading1"/>
      </w:pPr>
      <w:bookmarkStart w:id="191" w:name="_Toc246329409"/>
      <w:bookmarkStart w:id="192" w:name="_Toc254184942"/>
      <w:bookmarkStart w:id="193" w:name="_Toc396141432"/>
      <w:r>
        <w:t>Exception Handling</w:t>
      </w:r>
      <w:bookmarkEnd w:id="191"/>
      <w:bookmarkEnd w:id="192"/>
      <w:bookmarkEnd w:id="193"/>
    </w:p>
    <w:p w14:paraId="052358A0" w14:textId="77777777" w:rsidR="00A92A40" w:rsidRDefault="00A92A40" w:rsidP="00774B97">
      <w:pPr>
        <w:pStyle w:val="Heading2"/>
      </w:pPr>
      <w:bookmarkStart w:id="194" w:name="_Toc246329410"/>
      <w:bookmarkStart w:id="195" w:name="_Toc254184943"/>
      <w:bookmarkStart w:id="196" w:name="_Toc396141433"/>
      <w:r>
        <w:t>Routine Errors</w:t>
      </w:r>
      <w:bookmarkEnd w:id="194"/>
      <w:bookmarkEnd w:id="195"/>
      <w:bookmarkEnd w:id="196"/>
    </w:p>
    <w:p w14:paraId="380BB27D" w14:textId="77777777" w:rsidR="005A0F4D" w:rsidRDefault="00AC6308" w:rsidP="00D361B6">
      <w:pPr>
        <w:rPr>
          <w:ins w:id="197" w:author="Hula, Kate" w:date="2014-08-11T17:23:00Z"/>
        </w:rPr>
      </w:pPr>
      <w:r>
        <w:t>Like most systems</w:t>
      </w:r>
      <w:r w:rsidR="00C5551F">
        <w:t>,</w:t>
      </w:r>
      <w:r>
        <w:t xml:space="preserve"> </w:t>
      </w:r>
      <w:fldSimple w:instr=" DOCPROPERTY  &quot;System Name&quot;  \* MERGEFORMAT ">
        <w:r w:rsidR="00592310">
          <w:t>System Name</w:t>
        </w:r>
      </w:fldSimple>
      <w:r>
        <w:t xml:space="preserve"> may generate a small set of error</w:t>
      </w:r>
      <w:r w:rsidR="005B4138">
        <w:t>s</w:t>
      </w:r>
      <w:r>
        <w:t xml:space="preserve"> t</w:t>
      </w:r>
      <w:r w:rsidR="00771AFD">
        <w:t>hat may be considered “routine.”</w:t>
      </w:r>
      <w:r w:rsidR="00513D29">
        <w:t xml:space="preserve"> </w:t>
      </w:r>
      <w:r>
        <w:t xml:space="preserve">These errors are routine in the sense that they </w:t>
      </w:r>
      <w:r w:rsidR="0037741C">
        <w:t xml:space="preserve">have </w:t>
      </w:r>
      <w:r>
        <w:t xml:space="preserve">minimal impact </w:t>
      </w:r>
      <w:r w:rsidR="0037741C">
        <w:t>on</w:t>
      </w:r>
      <w:r>
        <w:t xml:space="preserve"> the user and do not compromise the operational state of the system.</w:t>
      </w:r>
      <w:r w:rsidR="00513D29">
        <w:t xml:space="preserve"> </w:t>
      </w:r>
      <w:r>
        <w:t>Most of the error</w:t>
      </w:r>
      <w:r w:rsidR="005B4138">
        <w:t>s</w:t>
      </w:r>
      <w:r>
        <w:t xml:space="preserve"> are transient in nature and only require the user to retry an operation.</w:t>
      </w:r>
      <w:r w:rsidR="00513D29">
        <w:t xml:space="preserve"> </w:t>
      </w:r>
      <w:r w:rsidR="0037741C">
        <w:t>The f</w:t>
      </w:r>
      <w:r>
        <w:t>ollowing sub-</w:t>
      </w:r>
      <w:r w:rsidR="00557FD4">
        <w:t>sections</w:t>
      </w:r>
      <w:r>
        <w:t xml:space="preserve"> describe these errors, their causes</w:t>
      </w:r>
      <w:r w:rsidR="003E000B">
        <w:t>,</w:t>
      </w:r>
      <w:r>
        <w:t xml:space="preserve"> and what</w:t>
      </w:r>
      <w:r w:rsidR="005B4138">
        <w:t>,</w:t>
      </w:r>
      <w:r>
        <w:t xml:space="preserve"> if any</w:t>
      </w:r>
      <w:r w:rsidR="005B4138">
        <w:t>,</w:t>
      </w:r>
      <w:r>
        <w:t xml:space="preserve"> </w:t>
      </w:r>
      <w:r w:rsidR="00D2618B">
        <w:t>response an operator needs</w:t>
      </w:r>
      <w:r>
        <w:t xml:space="preserve"> to take.</w:t>
      </w:r>
    </w:p>
    <w:p w14:paraId="33CB4060" w14:textId="77777777" w:rsidR="00D361B6" w:rsidRPr="00D361B6" w:rsidRDefault="00D361B6" w:rsidP="00D361B6"/>
    <w:p w14:paraId="177169FC" w14:textId="77777777" w:rsidR="00D2618B" w:rsidRPr="00D2618B" w:rsidRDefault="00D2618B" w:rsidP="00D361B6">
      <w:r>
        <w:t>While the occasional occurrence of these errors may be routine, getting a large number of an individual error over a short period of time is an indication of a more serious problem.</w:t>
      </w:r>
      <w:r w:rsidR="00513D29">
        <w:t xml:space="preserve"> </w:t>
      </w:r>
      <w:r>
        <w:t>In that case</w:t>
      </w:r>
      <w:r w:rsidR="003E000B">
        <w:t>,</w:t>
      </w:r>
      <w:r>
        <w:t xml:space="preserve"> the error needs to be treated as an exceptional condition.</w:t>
      </w:r>
    </w:p>
    <w:p w14:paraId="74FBAA7B" w14:textId="77777777" w:rsidR="00912DA5" w:rsidRDefault="00912DA5" w:rsidP="00774B97">
      <w:pPr>
        <w:pStyle w:val="Heading3"/>
      </w:pPr>
      <w:bookmarkStart w:id="198" w:name="_Toc246329411"/>
      <w:bookmarkStart w:id="199" w:name="_Toc254184944"/>
      <w:bookmarkStart w:id="200" w:name="_Toc396141434"/>
      <w:r>
        <w:t>Security</w:t>
      </w:r>
      <w:bookmarkEnd w:id="198"/>
      <w:bookmarkEnd w:id="199"/>
      <w:bookmarkEnd w:id="200"/>
    </w:p>
    <w:p w14:paraId="75C82AE4" w14:textId="77777777" w:rsidR="00A94FB9" w:rsidRPr="00A94FB9" w:rsidRDefault="00A94FB9" w:rsidP="00A94FB9">
      <w:pPr>
        <w:rPr>
          <w:u w:val="single"/>
        </w:rPr>
      </w:pPr>
      <w:r w:rsidRPr="00A94FB9">
        <w:rPr>
          <w:u w:val="single"/>
        </w:rPr>
        <w:t>Error:</w:t>
      </w:r>
    </w:p>
    <w:p w14:paraId="1B22508F" w14:textId="77777777" w:rsidR="00D11843" w:rsidRDefault="00D11843" w:rsidP="00A94FB9"/>
    <w:p w14:paraId="0E794ECD" w14:textId="77777777" w:rsidR="002C631D" w:rsidRDefault="00A94FB9" w:rsidP="00D11843">
      <w:pPr>
        <w:ind w:firstLine="360"/>
      </w:pPr>
      <w:r>
        <w:t>“</w:t>
      </w:r>
      <w:r w:rsidR="00280B46" w:rsidRPr="003E000B">
        <w:t>Reverse</w:t>
      </w:r>
      <w:r w:rsidR="002C631D" w:rsidRPr="003E000B">
        <w:t xml:space="preserve"> mapping checking getaddrinfo for xxxx-lt.vha.med.DNS    failed - POSSIBLE BREAK-IN</w:t>
      </w:r>
      <w:r>
        <w:t xml:space="preserve"> ATTEMPT!”</w:t>
      </w:r>
    </w:p>
    <w:p w14:paraId="5ED0C192" w14:textId="77777777" w:rsidR="00A94FB9" w:rsidRDefault="00A94FB9" w:rsidP="00A94FB9"/>
    <w:p w14:paraId="099EF999" w14:textId="77777777" w:rsidR="002C631D" w:rsidRDefault="002C631D" w:rsidP="00D11843">
      <w:r>
        <w:t xml:space="preserve">This </w:t>
      </w:r>
      <w:r w:rsidR="003E000B">
        <w:t>error is normal because of the s</w:t>
      </w:r>
      <w:r>
        <w:t>lowness of the VPN DNS updates.</w:t>
      </w:r>
    </w:p>
    <w:p w14:paraId="32DA2A37" w14:textId="77777777" w:rsidR="00D11843" w:rsidRDefault="00D11843" w:rsidP="00D11843">
      <w:pPr>
        <w:rPr>
          <w:ins w:id="201" w:author="Hula, Kate" w:date="2014-08-11T17:43:00Z"/>
        </w:rPr>
      </w:pPr>
    </w:p>
    <w:p w14:paraId="76924C54" w14:textId="77777777" w:rsidR="002C631D" w:rsidRPr="002C631D" w:rsidRDefault="002C631D" w:rsidP="00D11843">
      <w:r>
        <w:t>A user connects via VPN into the VA network</w:t>
      </w:r>
      <w:r w:rsidR="003E000B">
        <w:t xml:space="preserve"> and</w:t>
      </w:r>
      <w:r>
        <w:t xml:space="preserve"> the DNS system should be updated with the connecting Workstation/Laptop hostname </w:t>
      </w:r>
      <w:r w:rsidR="003E000B">
        <w:t>are</w:t>
      </w:r>
      <w:r>
        <w:t xml:space="preserve"> associated with the IP address. Th</w:t>
      </w:r>
      <w:r w:rsidR="003E000B">
        <w:t>e DNS is slow to propagate the c</w:t>
      </w:r>
      <w:r>
        <w:t xml:space="preserve">hanges across </w:t>
      </w:r>
      <w:r w:rsidR="003E000B">
        <w:t xml:space="preserve">the </w:t>
      </w:r>
      <w:r>
        <w:t>VA network. When the Linux server</w:t>
      </w:r>
      <w:r w:rsidR="003E000B">
        <w:t xml:space="preserve"> does a r</w:t>
      </w:r>
      <w:r>
        <w:t xml:space="preserve">everse lookup of the requesting IP, the </w:t>
      </w:r>
      <w:r w:rsidR="003E000B">
        <w:t>discrepancy</w:t>
      </w:r>
      <w:r>
        <w:t xml:space="preserve"> of Hostnames </w:t>
      </w:r>
      <w:r w:rsidR="003E000B">
        <w:t>occurs</w:t>
      </w:r>
      <w:r>
        <w:t>.</w:t>
      </w:r>
    </w:p>
    <w:p w14:paraId="6587363D" w14:textId="77777777" w:rsidR="00912DA5" w:rsidRDefault="00912DA5" w:rsidP="00774B97">
      <w:pPr>
        <w:pStyle w:val="Heading3"/>
      </w:pPr>
      <w:bookmarkStart w:id="202" w:name="_Toc246329412"/>
      <w:bookmarkStart w:id="203" w:name="_Toc254184945"/>
      <w:bookmarkStart w:id="204" w:name="_Toc396141435"/>
      <w:r>
        <w:lastRenderedPageBreak/>
        <w:t>Time-outs</w:t>
      </w:r>
      <w:bookmarkEnd w:id="202"/>
      <w:bookmarkEnd w:id="203"/>
      <w:bookmarkEnd w:id="204"/>
    </w:p>
    <w:p w14:paraId="0F38A897" w14:textId="77777777" w:rsidR="00DB5D90" w:rsidRPr="00481F2D" w:rsidRDefault="00121870" w:rsidP="00AF7889">
      <w:pPr>
        <w:pStyle w:val="ListParagraph"/>
        <w:numPr>
          <w:ilvl w:val="0"/>
          <w:numId w:val="37"/>
        </w:numPr>
      </w:pPr>
      <w:r w:rsidRPr="00481F2D">
        <w:t>Each</w:t>
      </w:r>
      <w:r w:rsidR="00481F2D">
        <w:t xml:space="preserve"> user has a 15-</w:t>
      </w:r>
      <w:r w:rsidR="00860845" w:rsidRPr="00481F2D">
        <w:t>minute inactive t</w:t>
      </w:r>
      <w:r w:rsidRPr="00481F2D">
        <w:t>ime</w:t>
      </w:r>
      <w:r w:rsidR="00860845" w:rsidRPr="00481F2D">
        <w:t>r</w:t>
      </w:r>
      <w:r w:rsidRPr="00481F2D">
        <w:t xml:space="preserve"> on the Linux servers. Once the time has </w:t>
      </w:r>
      <w:r w:rsidR="00280B46" w:rsidRPr="00481F2D">
        <w:t>expired,</w:t>
      </w:r>
      <w:r w:rsidRPr="00481F2D">
        <w:t xml:space="preserve"> their current session is logged out.</w:t>
      </w:r>
    </w:p>
    <w:p w14:paraId="0BA867F3" w14:textId="77777777" w:rsidR="00DB5D90" w:rsidRPr="00481F2D" w:rsidRDefault="00DB5D90" w:rsidP="00AF7889">
      <w:pPr>
        <w:pStyle w:val="ListParagraph"/>
        <w:numPr>
          <w:ilvl w:val="0"/>
          <w:numId w:val="37"/>
        </w:numPr>
      </w:pPr>
      <w:r w:rsidRPr="00481F2D">
        <w:t>VistAlink Adapters have timeouts, while attempting to connect to the configured Port and IP for the associated Station ID.</w:t>
      </w:r>
    </w:p>
    <w:p w14:paraId="56A88681" w14:textId="77777777" w:rsidR="00912DA5" w:rsidRDefault="00551F84" w:rsidP="00774B97">
      <w:pPr>
        <w:pStyle w:val="Heading3"/>
      </w:pPr>
      <w:bookmarkStart w:id="205" w:name="_Toc246329413"/>
      <w:bookmarkStart w:id="206" w:name="_Toc254184946"/>
      <w:bookmarkStart w:id="207" w:name="_Toc396141436"/>
      <w:r>
        <w:t>Concurrency</w:t>
      </w:r>
      <w:bookmarkEnd w:id="205"/>
      <w:bookmarkEnd w:id="206"/>
      <w:bookmarkEnd w:id="207"/>
    </w:p>
    <w:p w14:paraId="1A3CE9AB" w14:textId="77777777" w:rsidR="00F9084D" w:rsidRPr="00B62368" w:rsidRDefault="00F9084D" w:rsidP="00F9084D">
      <w:bookmarkStart w:id="208" w:name="_Toc246329414"/>
      <w:bookmarkStart w:id="209" w:name="_Toc254184947"/>
      <w:r>
        <w:t>Not applicable</w:t>
      </w:r>
    </w:p>
    <w:p w14:paraId="2DDD00B1" w14:textId="77777777" w:rsidR="00A92A40" w:rsidRPr="0021766C" w:rsidRDefault="00551F84" w:rsidP="0021766C">
      <w:pPr>
        <w:pStyle w:val="Heading2"/>
        <w:spacing w:after="0"/>
        <w:rPr>
          <w:rFonts w:ascii="Calibri" w:hAnsi="Calibri"/>
        </w:rPr>
      </w:pPr>
      <w:bookmarkStart w:id="210" w:name="_Toc396141437"/>
      <w:r>
        <w:t>Significant Error</w:t>
      </w:r>
      <w:r w:rsidR="00645C5D">
        <w:t>s</w:t>
      </w:r>
      <w:bookmarkEnd w:id="208"/>
      <w:bookmarkEnd w:id="209"/>
      <w:bookmarkEnd w:id="210"/>
    </w:p>
    <w:p w14:paraId="1270494A" w14:textId="77777777" w:rsidR="0021766C" w:rsidRDefault="00C5551F" w:rsidP="00D5001E">
      <w:pPr>
        <w:rPr>
          <w:ins w:id="211" w:author="Hula, Kate" w:date="2014-08-11T17:44:00Z"/>
        </w:rPr>
      </w:pPr>
      <w:r w:rsidRPr="0021766C">
        <w:t>Significant errors can be defined as errors or conditions that affect the system stability, availability, performance</w:t>
      </w:r>
      <w:r w:rsidR="004E1DEC">
        <w:t>,</w:t>
      </w:r>
      <w:r w:rsidRPr="0021766C">
        <w:t xml:space="preserve"> or otherwise make the system unavailable to its user base. The following sub-sections contain </w:t>
      </w:r>
      <w:r w:rsidR="00FD03F7" w:rsidRPr="0021766C">
        <w:t xml:space="preserve">information </w:t>
      </w:r>
      <w:r w:rsidRPr="0021766C">
        <w:t>to aid administrator</w:t>
      </w:r>
      <w:r w:rsidR="00FD03F7" w:rsidRPr="0021766C">
        <w:t>s</w:t>
      </w:r>
      <w:r w:rsidRPr="0021766C">
        <w:t>, operators</w:t>
      </w:r>
      <w:r w:rsidR="00481F2D">
        <w:t>,</w:t>
      </w:r>
      <w:r w:rsidRPr="0021766C">
        <w:t xml:space="preserve"> and other support personnel in the resolution of errors, conditions</w:t>
      </w:r>
      <w:r w:rsidR="00481F2D">
        <w:t>,</w:t>
      </w:r>
      <w:r w:rsidRPr="0021766C">
        <w:t xml:space="preserve"> or other issues.</w:t>
      </w:r>
      <w:r w:rsidR="00513D29">
        <w:t xml:space="preserve"> </w:t>
      </w:r>
    </w:p>
    <w:p w14:paraId="78B85E31" w14:textId="77777777" w:rsidR="00D11843" w:rsidRPr="00D11843" w:rsidRDefault="00D11843" w:rsidP="00D11843"/>
    <w:p w14:paraId="5402747C" w14:textId="77777777" w:rsidR="00271069" w:rsidRPr="00271069" w:rsidRDefault="00271069" w:rsidP="00271069">
      <w:pPr>
        <w:numPr>
          <w:ilvl w:val="0"/>
          <w:numId w:val="6"/>
        </w:numPr>
      </w:pPr>
      <w:r>
        <w:t>Apache, SSH, OS, Web</w:t>
      </w:r>
      <w:r w:rsidR="00EE7A9B">
        <w:t>L</w:t>
      </w:r>
      <w:r>
        <w:t>ogic -</w:t>
      </w:r>
      <w:r w:rsidR="0021766C" w:rsidRPr="00481F2D">
        <w:t xml:space="preserve">Database Connection, JVM sizes, </w:t>
      </w:r>
      <w:r w:rsidR="00481F2D">
        <w:t>and d</w:t>
      </w:r>
      <w:r w:rsidR="004E1DEC">
        <w:t>eployable artifact problems</w:t>
      </w:r>
      <w:ins w:id="212" w:author="Morrison, Noel (HP)" w:date="2014-07-03T16:14:00Z">
        <w:r w:rsidR="00EE7A9B">
          <w:t>.</w:t>
        </w:r>
      </w:ins>
    </w:p>
    <w:p w14:paraId="7D3BAE75" w14:textId="77777777" w:rsidR="00551F84" w:rsidRDefault="00E75749" w:rsidP="00774B97">
      <w:pPr>
        <w:pStyle w:val="Heading3"/>
      </w:pPr>
      <w:bookmarkStart w:id="213" w:name="_Toc246329415"/>
      <w:bookmarkStart w:id="214" w:name="_Toc254184948"/>
      <w:bookmarkStart w:id="215" w:name="_Toc396141438"/>
      <w:r>
        <w:t xml:space="preserve">Application </w:t>
      </w:r>
      <w:r w:rsidR="00551F84">
        <w:t>Error Logs</w:t>
      </w:r>
      <w:bookmarkEnd w:id="213"/>
      <w:bookmarkEnd w:id="214"/>
      <w:bookmarkEnd w:id="215"/>
    </w:p>
    <w:p w14:paraId="75A0B08B" w14:textId="77777777" w:rsidR="0021766C" w:rsidRPr="0021766C" w:rsidRDefault="0021766C" w:rsidP="00E865AE">
      <w:pPr>
        <w:numPr>
          <w:ilvl w:val="3"/>
          <w:numId w:val="6"/>
        </w:numPr>
        <w:ind w:left="360"/>
      </w:pPr>
      <w:r>
        <w:t>Apache</w:t>
      </w:r>
    </w:p>
    <w:p w14:paraId="30A1B005" w14:textId="77777777" w:rsidR="0021766C" w:rsidRPr="0021766C" w:rsidRDefault="00A03030" w:rsidP="00E865AE">
      <w:pPr>
        <w:numPr>
          <w:ilvl w:val="0"/>
          <w:numId w:val="10"/>
        </w:numPr>
      </w:pPr>
      <w:r>
        <w:t>All Apache logs are written to the</w:t>
      </w:r>
      <w:r w:rsidR="0021766C">
        <w:t xml:space="preserve"> directory /var/log/httpd/, unless specially identified in the Apache configuration files.</w:t>
      </w:r>
    </w:p>
    <w:p w14:paraId="45EA7C78" w14:textId="77777777" w:rsidR="0021766C" w:rsidRPr="0021766C" w:rsidRDefault="0021766C" w:rsidP="00E865AE">
      <w:pPr>
        <w:numPr>
          <w:ilvl w:val="3"/>
          <w:numId w:val="6"/>
        </w:numPr>
        <w:ind w:left="360"/>
      </w:pPr>
      <w:r>
        <w:t>Security / SSH</w:t>
      </w:r>
    </w:p>
    <w:p w14:paraId="4FB5DA77" w14:textId="77777777" w:rsidR="0021766C" w:rsidRPr="0021766C" w:rsidRDefault="0021766C" w:rsidP="00E865AE">
      <w:pPr>
        <w:numPr>
          <w:ilvl w:val="0"/>
          <w:numId w:val="10"/>
        </w:numPr>
      </w:pPr>
      <w:r>
        <w:t>/var/log/secure</w:t>
      </w:r>
    </w:p>
    <w:p w14:paraId="0E8ADD07" w14:textId="77777777" w:rsidR="00EE7A9B" w:rsidRPr="0021766C" w:rsidRDefault="00EE7A9B" w:rsidP="00EE7A9B">
      <w:pPr>
        <w:numPr>
          <w:ilvl w:val="3"/>
          <w:numId w:val="6"/>
        </w:numPr>
        <w:ind w:left="360"/>
      </w:pPr>
      <w:r>
        <w:t>General Messages</w:t>
      </w:r>
    </w:p>
    <w:p w14:paraId="004E0833" w14:textId="77777777" w:rsidR="00EE7A9B" w:rsidRDefault="00EE7A9B" w:rsidP="00EE7A9B">
      <w:pPr>
        <w:numPr>
          <w:ilvl w:val="0"/>
          <w:numId w:val="10"/>
        </w:numPr>
      </w:pPr>
      <w:r w:rsidRPr="0021766C">
        <w:t xml:space="preserve">/var/log/messages </w:t>
      </w:r>
      <w:r w:rsidR="0021766C" w:rsidRPr="0021766C">
        <w:t xml:space="preserve"> </w:t>
      </w:r>
    </w:p>
    <w:p w14:paraId="4C9D37E9" w14:textId="77777777" w:rsidR="00EE7A9B" w:rsidRPr="0021766C" w:rsidRDefault="00EE7A9B" w:rsidP="00EE7A9B">
      <w:pPr>
        <w:numPr>
          <w:ilvl w:val="3"/>
          <w:numId w:val="6"/>
        </w:numPr>
        <w:ind w:left="360"/>
      </w:pPr>
      <w:r>
        <w:t>Application Messages</w:t>
      </w:r>
    </w:p>
    <w:p w14:paraId="4676C601" w14:textId="77777777" w:rsidR="00EE7A9B" w:rsidRPr="00EE7A9B" w:rsidRDefault="00EE7A9B" w:rsidP="00EE7A9B">
      <w:pPr>
        <w:numPr>
          <w:ilvl w:val="0"/>
          <w:numId w:val="10"/>
        </w:numPr>
      </w:pPr>
      <w:r>
        <w:t>{DOMAIN Home}/logs</w:t>
      </w:r>
      <w:r w:rsidRPr="0021766C">
        <w:t xml:space="preserve"> </w:t>
      </w:r>
    </w:p>
    <w:p w14:paraId="5596ECDA" w14:textId="77777777" w:rsidR="0021766C" w:rsidRPr="0021766C" w:rsidRDefault="00A03030" w:rsidP="00E865AE">
      <w:pPr>
        <w:numPr>
          <w:ilvl w:val="3"/>
          <w:numId w:val="6"/>
        </w:numPr>
        <w:ind w:left="360"/>
      </w:pPr>
      <w:r>
        <w:t>WebLogic</w:t>
      </w:r>
      <w:r w:rsidR="0021766C">
        <w:t xml:space="preserve"> Managed servers</w:t>
      </w:r>
    </w:p>
    <w:p w14:paraId="1A0954E5" w14:textId="77777777" w:rsidR="0021766C" w:rsidRPr="0021766C" w:rsidRDefault="0021766C" w:rsidP="00E865AE">
      <w:pPr>
        <w:numPr>
          <w:ilvl w:val="0"/>
          <w:numId w:val="10"/>
        </w:numPr>
      </w:pPr>
      <w:r>
        <w:t>{DOMAIN Home}/servers/{MANAGED server}/logs/</w:t>
      </w:r>
    </w:p>
    <w:p w14:paraId="730A85AB" w14:textId="77777777" w:rsidR="00551F84" w:rsidRDefault="00E75749" w:rsidP="00774B97">
      <w:pPr>
        <w:pStyle w:val="Heading3"/>
      </w:pPr>
      <w:bookmarkStart w:id="216" w:name="_Toc246329416"/>
      <w:bookmarkStart w:id="217" w:name="_Toc254184949"/>
      <w:bookmarkStart w:id="218" w:name="_Toc396141439"/>
      <w:r>
        <w:t xml:space="preserve">Application </w:t>
      </w:r>
      <w:r w:rsidR="00551F84">
        <w:t>Error Codes and Descriptions</w:t>
      </w:r>
      <w:bookmarkEnd w:id="216"/>
      <w:bookmarkEnd w:id="217"/>
      <w:bookmarkEnd w:id="218"/>
    </w:p>
    <w:p w14:paraId="75B6DEF7" w14:textId="77777777" w:rsidR="00045ACA" w:rsidRPr="00B62368" w:rsidRDefault="00045ACA" w:rsidP="00045ACA">
      <w:bookmarkStart w:id="219" w:name="_Toc246329417"/>
      <w:bookmarkStart w:id="220" w:name="_Toc254184950"/>
      <w:r>
        <w:t>Not applicable</w:t>
      </w:r>
    </w:p>
    <w:p w14:paraId="03948EAA" w14:textId="77777777" w:rsidR="00551F84" w:rsidRDefault="00E75749" w:rsidP="00774B97">
      <w:pPr>
        <w:pStyle w:val="Heading3"/>
      </w:pPr>
      <w:bookmarkStart w:id="221" w:name="_Toc396141440"/>
      <w:r>
        <w:t xml:space="preserve">Infrastructure </w:t>
      </w:r>
      <w:r w:rsidR="00645C5D">
        <w:t>Errors</w:t>
      </w:r>
      <w:bookmarkEnd w:id="219"/>
      <w:bookmarkEnd w:id="220"/>
      <w:bookmarkEnd w:id="221"/>
    </w:p>
    <w:p w14:paraId="7531B6A5" w14:textId="77777777" w:rsidR="00645C5D" w:rsidRDefault="00645C5D" w:rsidP="00774B97">
      <w:pPr>
        <w:pStyle w:val="Heading4"/>
      </w:pPr>
      <w:r w:rsidRPr="00774B97">
        <w:t>Database</w:t>
      </w:r>
    </w:p>
    <w:p w14:paraId="0F38BC33" w14:textId="77777777" w:rsidR="00280B46" w:rsidRDefault="00280B46" w:rsidP="00AF7889">
      <w:pPr>
        <w:rPr>
          <w:ins w:id="222" w:author="Hula, Kate" w:date="2014-08-11T17:44:00Z"/>
        </w:rPr>
      </w:pPr>
      <w:r w:rsidRPr="00943132">
        <w:t xml:space="preserve">One error situation with SQL Server databases, which is encountered sometimes in situations where a DBA has not been continuously hands-on monitoring the database, occurs when the size of the Transaction Log file grows so large that there is a danger of running out of disk space. This is a serious issue. Normally, the size of the database files needs to be monitored such that this situation will not occur. </w:t>
      </w:r>
    </w:p>
    <w:p w14:paraId="0E98A581" w14:textId="77777777" w:rsidR="005E0EF7" w:rsidRPr="005E0EF7" w:rsidRDefault="005E0EF7" w:rsidP="00AF7889"/>
    <w:p w14:paraId="11120974" w14:textId="77777777" w:rsidR="00280B46" w:rsidRDefault="00280B46" w:rsidP="00AF7889">
      <w:pPr>
        <w:rPr>
          <w:ins w:id="223" w:author="Hula, Kate" w:date="2014-08-11T17:44:00Z"/>
        </w:rPr>
      </w:pPr>
      <w:r w:rsidRPr="00943132">
        <w:t xml:space="preserve">The correct way to control the growth of the Transaction Log </w:t>
      </w:r>
      <w:r w:rsidR="00F340AE">
        <w:t>file is to regularly perform a f</w:t>
      </w:r>
      <w:r w:rsidRPr="00943132">
        <w:t xml:space="preserve">ull database backup and IMMEDIATELY follow it with a Transaction Log backup. This process may even be back-to-back repeated one time; this should shrink the size of the Transaction Log. </w:t>
      </w:r>
    </w:p>
    <w:p w14:paraId="7C015478" w14:textId="77777777" w:rsidR="005E0EF7" w:rsidRPr="005E0EF7" w:rsidRDefault="005E0EF7" w:rsidP="00AF7889"/>
    <w:p w14:paraId="5A127BAC" w14:textId="77777777" w:rsidR="00280B46" w:rsidRDefault="00280B46" w:rsidP="00AF7889">
      <w:pPr>
        <w:rPr>
          <w:ins w:id="224" w:author="Hula, Kate" w:date="2014-08-11T17:44:00Z"/>
        </w:rPr>
      </w:pPr>
      <w:r w:rsidRPr="00943132">
        <w:t xml:space="preserve">Note however, in a replicated scenario like </w:t>
      </w:r>
      <w:r w:rsidR="001E2DF8">
        <w:t>CISS</w:t>
      </w:r>
      <w:r w:rsidRPr="00943132">
        <w:t>, if the replication queue is broken, then the transaction log grows in size, and it does not shrink even with the backup. In</w:t>
      </w:r>
      <w:r w:rsidR="003D602C">
        <w:t xml:space="preserve"> this case, the r</w:t>
      </w:r>
      <w:r w:rsidRPr="00943132">
        <w:t>eplication needs to be restored first so that the queues get flushed.</w:t>
      </w:r>
    </w:p>
    <w:p w14:paraId="121F6DE6" w14:textId="77777777" w:rsidR="005E0EF7" w:rsidRPr="005E0EF7" w:rsidRDefault="005E0EF7" w:rsidP="00AF7889"/>
    <w:p w14:paraId="5AC7C00F" w14:textId="77777777" w:rsidR="00280B46" w:rsidRPr="00943132" w:rsidRDefault="00280B46" w:rsidP="00AF7889">
      <w:r w:rsidRPr="00943132">
        <w:t xml:space="preserve">A rarely encountered but serious error situation happens if </w:t>
      </w:r>
      <w:r>
        <w:t xml:space="preserve">the </w:t>
      </w:r>
      <w:r w:rsidRPr="00943132">
        <w:t>SQL Server</w:t>
      </w:r>
      <w:r>
        <w:t xml:space="preserve"> database</w:t>
      </w:r>
      <w:r w:rsidRPr="00943132">
        <w:t xml:space="preserve"> were to </w:t>
      </w:r>
      <w:r>
        <w:t>ever</w:t>
      </w:r>
      <w:r w:rsidRPr="00943132">
        <w:t xml:space="preserve"> go into suspect status. In this situation, the only way to recover would be to have the latest database and transaction log files available, and run the following steps one at a time:</w:t>
      </w:r>
    </w:p>
    <w:p w14:paraId="3C1FDF6F" w14:textId="77777777" w:rsidR="00280B46" w:rsidRPr="00943132" w:rsidRDefault="00280B46" w:rsidP="00E865AE">
      <w:pPr>
        <w:numPr>
          <w:ilvl w:val="0"/>
          <w:numId w:val="10"/>
        </w:numPr>
      </w:pPr>
      <w:r w:rsidRPr="00943132">
        <w:t>EXEC sp_resetstatus 'CISS</w:t>
      </w:r>
      <w:r w:rsidR="000E5ABE">
        <w:t>_PROD</w:t>
      </w:r>
      <w:r w:rsidRPr="00943132">
        <w:t>';</w:t>
      </w:r>
    </w:p>
    <w:p w14:paraId="2DCB72F4" w14:textId="77777777" w:rsidR="00280B46" w:rsidRPr="00943132" w:rsidRDefault="00280B46" w:rsidP="00E865AE">
      <w:pPr>
        <w:numPr>
          <w:ilvl w:val="0"/>
          <w:numId w:val="10"/>
        </w:numPr>
      </w:pPr>
      <w:r w:rsidRPr="00943132">
        <w:t>ALTER DATABASE CISS</w:t>
      </w:r>
      <w:r w:rsidR="000E5ABE">
        <w:t>_PROD</w:t>
      </w:r>
      <w:r w:rsidRPr="00943132">
        <w:t xml:space="preserve"> SET EMERGENCY;</w:t>
      </w:r>
    </w:p>
    <w:p w14:paraId="7105B502" w14:textId="77777777" w:rsidR="00280B46" w:rsidRPr="00943132" w:rsidRDefault="00280B46" w:rsidP="00E865AE">
      <w:pPr>
        <w:numPr>
          <w:ilvl w:val="0"/>
          <w:numId w:val="10"/>
        </w:numPr>
      </w:pPr>
      <w:r w:rsidRPr="00943132">
        <w:t>DBCC checkdb('CISS</w:t>
      </w:r>
      <w:r w:rsidR="000E5ABE">
        <w:t>_PROD</w:t>
      </w:r>
      <w:r w:rsidRPr="00943132">
        <w:t>');</w:t>
      </w:r>
    </w:p>
    <w:p w14:paraId="02FDFAAD" w14:textId="77777777" w:rsidR="00280B46" w:rsidRPr="00943132" w:rsidRDefault="00280B46" w:rsidP="00E865AE">
      <w:pPr>
        <w:numPr>
          <w:ilvl w:val="0"/>
          <w:numId w:val="10"/>
        </w:numPr>
      </w:pPr>
      <w:r w:rsidRPr="00943132">
        <w:t>ALTER DATABASE CISS</w:t>
      </w:r>
      <w:r w:rsidR="00AC337A">
        <w:t>_PROD</w:t>
      </w:r>
      <w:r w:rsidRPr="00943132">
        <w:t xml:space="preserve"> SET SINGLE_USER WITH ROLLBACK IMMEDIATE;</w:t>
      </w:r>
    </w:p>
    <w:p w14:paraId="64867684" w14:textId="77777777" w:rsidR="00280B46" w:rsidRPr="00943132" w:rsidRDefault="00280B46" w:rsidP="00E865AE">
      <w:pPr>
        <w:numPr>
          <w:ilvl w:val="0"/>
          <w:numId w:val="10"/>
        </w:numPr>
      </w:pPr>
      <w:r w:rsidRPr="00943132">
        <w:t>DBCC CheckDB ('CISS</w:t>
      </w:r>
      <w:r w:rsidR="000E5ABE">
        <w:t>_PROD</w:t>
      </w:r>
      <w:r w:rsidRPr="00943132">
        <w:t>', REPAIR_ALLOW_DATA_LOSS);</w:t>
      </w:r>
    </w:p>
    <w:p w14:paraId="157DA496" w14:textId="77777777" w:rsidR="00280B46" w:rsidRPr="00B260B8" w:rsidRDefault="00280B46" w:rsidP="00E865AE">
      <w:pPr>
        <w:numPr>
          <w:ilvl w:val="0"/>
          <w:numId w:val="10"/>
        </w:numPr>
      </w:pPr>
      <w:r w:rsidRPr="00943132">
        <w:t>ALTER DATABASE CISS</w:t>
      </w:r>
      <w:r w:rsidR="000E5ABE">
        <w:t>_PROD</w:t>
      </w:r>
      <w:r w:rsidRPr="00943132">
        <w:t xml:space="preserve"> SET MULTI_USER;</w:t>
      </w:r>
      <w:r>
        <w:t xml:space="preserve"> </w:t>
      </w:r>
    </w:p>
    <w:p w14:paraId="101FD7ED" w14:textId="77777777" w:rsidR="00645C5D" w:rsidRDefault="00645C5D" w:rsidP="00774B97">
      <w:pPr>
        <w:pStyle w:val="Heading4"/>
      </w:pPr>
      <w:r>
        <w:t xml:space="preserve">Web </w:t>
      </w:r>
      <w:r w:rsidR="00B30EFF">
        <w:t>Server</w:t>
      </w:r>
    </w:p>
    <w:p w14:paraId="30AB52E0" w14:textId="77777777" w:rsidR="003C63FB" w:rsidRPr="003C63FB" w:rsidRDefault="003C63FB" w:rsidP="00181B79">
      <w:r>
        <w:t xml:space="preserve">Most errors are syntax errors after modifying the configuration </w:t>
      </w:r>
      <w:r w:rsidR="002B0C98">
        <w:t>files</w:t>
      </w:r>
      <w:r w:rsidR="003D602C">
        <w:t>;</w:t>
      </w:r>
      <w:r>
        <w:t xml:space="preserve"> check </w:t>
      </w:r>
      <w:r w:rsidR="005E05E1">
        <w:t>s</w:t>
      </w:r>
      <w:r>
        <w:t>yntax and verify against another Apache configuration file.</w:t>
      </w:r>
    </w:p>
    <w:p w14:paraId="3797228F" w14:textId="77777777" w:rsidR="00B30EFF" w:rsidRDefault="00B30EFF" w:rsidP="00774B97">
      <w:pPr>
        <w:pStyle w:val="Heading4"/>
      </w:pPr>
      <w:r>
        <w:t>Application Server</w:t>
      </w:r>
    </w:p>
    <w:p w14:paraId="3C1590DB" w14:textId="77777777" w:rsidR="00F9084D" w:rsidRPr="008714E0" w:rsidRDefault="001354D9" w:rsidP="00E865AE">
      <w:pPr>
        <w:numPr>
          <w:ilvl w:val="3"/>
          <w:numId w:val="6"/>
        </w:numPr>
        <w:ind w:left="360"/>
      </w:pPr>
      <w:r w:rsidRPr="008714E0">
        <w:t>VistAlink error</w:t>
      </w:r>
      <w:r w:rsidR="00CE1262" w:rsidRPr="008714E0">
        <w:t>s</w:t>
      </w:r>
      <w:r w:rsidRPr="008714E0">
        <w:t>:</w:t>
      </w:r>
    </w:p>
    <w:p w14:paraId="2262F149" w14:textId="77777777" w:rsidR="00F9084D" w:rsidRPr="005351D0" w:rsidRDefault="00A5423C" w:rsidP="00E865AE">
      <w:pPr>
        <w:numPr>
          <w:ilvl w:val="0"/>
          <w:numId w:val="10"/>
        </w:numPr>
      </w:pPr>
      <w:r w:rsidRPr="005351D0">
        <w:t xml:space="preserve">Root cause exception:gov.va.med.vistalink.security.m.SecurityTooManyInvalidLoginAttemptsFaultException:Fault Code: 'Server'; Fault String: 'Logon Failed'; Fault Actor: '';Code: '183005'; Type: ''; Message: 'Logon failure: 'Device/IP address is locked due to too many invalid signon attempts.'' "&gt; </w:t>
      </w:r>
    </w:p>
    <w:p w14:paraId="48CF3B2F" w14:textId="77777777" w:rsidR="00F9084D" w:rsidRPr="005351D0" w:rsidRDefault="00A5423C" w:rsidP="00E865AE">
      <w:pPr>
        <w:numPr>
          <w:ilvl w:val="0"/>
          <w:numId w:val="10"/>
        </w:numPr>
      </w:pPr>
      <w:r w:rsidRPr="005351D0">
        <w:t>ResourceAllocationException thrown by resource adapter on call to ManagedConnectionFactory.createManagedConnection(): "gov.va.med.vistalink.adapter.cci.Vis</w:t>
      </w:r>
      <w:r w:rsidR="00A8379E">
        <w:t>taLinkResourceException: Can</w:t>
      </w:r>
      <w:r w:rsidRPr="005351D0">
        <w:t>not create VistaSocketConnection;  Root cause exception:        gov.va.med.net.VistaSocketException: Cannot create TCP/IP socket.;  Root cause exception:  java.net.ConnectException: Connection refused "&gt;</w:t>
      </w:r>
    </w:p>
    <w:p w14:paraId="511E66B8" w14:textId="77777777" w:rsidR="00645C5D" w:rsidRDefault="00645C5D" w:rsidP="00774B97">
      <w:pPr>
        <w:pStyle w:val="Heading4"/>
      </w:pPr>
      <w:r>
        <w:t>Network</w:t>
      </w:r>
    </w:p>
    <w:p w14:paraId="16578939" w14:textId="77777777" w:rsidR="002A33D7" w:rsidRPr="002A33D7" w:rsidRDefault="002A33D7" w:rsidP="00181B79">
      <w:r>
        <w:t>Network failures are reported in numerous location</w:t>
      </w:r>
      <w:r w:rsidR="003D602C">
        <w:t>s:</w:t>
      </w:r>
      <w:r>
        <w:t xml:space="preserve"> the DMESG system, /var/log/messages, the application logs, </w:t>
      </w:r>
      <w:r w:rsidR="003D602C">
        <w:t xml:space="preserve">and </w:t>
      </w:r>
      <w:r>
        <w:t xml:space="preserve">the </w:t>
      </w:r>
      <w:r w:rsidR="003D602C">
        <w:t>WebLogic-</w:t>
      </w:r>
      <w:r>
        <w:t xml:space="preserve">managed </w:t>
      </w:r>
      <w:r w:rsidR="00F914D0">
        <w:t>server’s</w:t>
      </w:r>
      <w:r w:rsidR="003D602C">
        <w:t xml:space="preserve"> logs. The nature of the problem</w:t>
      </w:r>
      <w:r>
        <w:t xml:space="preserve"> </w:t>
      </w:r>
      <w:r w:rsidR="003D602C">
        <w:t>determines where the e</w:t>
      </w:r>
      <w:r>
        <w:t>rror will be reported.</w:t>
      </w:r>
    </w:p>
    <w:p w14:paraId="37380428" w14:textId="77777777" w:rsidR="00645C5D" w:rsidRDefault="00645C5D" w:rsidP="00774B97">
      <w:pPr>
        <w:pStyle w:val="Heading4"/>
      </w:pPr>
      <w:r>
        <w:t>Authentication &amp; Authorization</w:t>
      </w:r>
    </w:p>
    <w:p w14:paraId="7B045210" w14:textId="77777777" w:rsidR="002A33D7" w:rsidRPr="002A33D7" w:rsidRDefault="002A33D7" w:rsidP="004E1DEC">
      <w:r>
        <w:t>Errors of authentication could be reported in the associated logs.</w:t>
      </w:r>
    </w:p>
    <w:p w14:paraId="6FCD205A" w14:textId="77777777" w:rsidR="002A33D7" w:rsidRDefault="004C452E" w:rsidP="004E1DEC">
      <w:pPr>
        <w:numPr>
          <w:ilvl w:val="0"/>
          <w:numId w:val="10"/>
        </w:numPr>
        <w:ind w:left="360"/>
      </w:pPr>
      <w:r>
        <w:t xml:space="preserve">Linux </w:t>
      </w:r>
    </w:p>
    <w:p w14:paraId="2B5F164E" w14:textId="77777777" w:rsidR="002A33D7" w:rsidRPr="002A33D7" w:rsidRDefault="002A33D7" w:rsidP="004E1DEC">
      <w:pPr>
        <w:ind w:left="360"/>
      </w:pPr>
      <w:r w:rsidRPr="002A33D7">
        <w:t>The</w:t>
      </w:r>
      <w:r>
        <w:t xml:space="preserve"> /var/log/secure files will report any issues connecting and authenticating the user.</w:t>
      </w:r>
    </w:p>
    <w:p w14:paraId="79E780AE" w14:textId="77777777" w:rsidR="002A33D7" w:rsidRPr="002A33D7" w:rsidRDefault="000A4E77" w:rsidP="004E1DEC">
      <w:pPr>
        <w:numPr>
          <w:ilvl w:val="0"/>
          <w:numId w:val="10"/>
        </w:numPr>
        <w:ind w:left="360"/>
      </w:pPr>
      <w:r w:rsidRPr="002A33D7">
        <w:t>WebLogic</w:t>
      </w:r>
      <w:r w:rsidR="002A33D7">
        <w:t xml:space="preserve"> Administration console</w:t>
      </w:r>
    </w:p>
    <w:p w14:paraId="414084F4" w14:textId="77777777" w:rsidR="002A33D7" w:rsidRPr="002A33D7" w:rsidRDefault="002A33D7" w:rsidP="004E1DEC">
      <w:pPr>
        <w:ind w:left="360"/>
      </w:pPr>
      <w:r>
        <w:t>{DOMAIN Hom</w:t>
      </w:r>
      <w:r w:rsidR="00A033F2">
        <w:t>e}/servers/{Admin server}/logs/</w:t>
      </w:r>
      <w:r>
        <w:t>{Admin server}.log</w:t>
      </w:r>
    </w:p>
    <w:p w14:paraId="6339544A" w14:textId="77777777" w:rsidR="00645C5D" w:rsidRDefault="00645C5D" w:rsidP="003A1FB2">
      <w:pPr>
        <w:pStyle w:val="Heading2"/>
      </w:pPr>
      <w:bookmarkStart w:id="225" w:name="_Toc396141441"/>
      <w:r>
        <w:lastRenderedPageBreak/>
        <w:t>Dependent System(s)</w:t>
      </w:r>
      <w:bookmarkEnd w:id="225"/>
    </w:p>
    <w:p w14:paraId="296377F2" w14:textId="79AC52B1" w:rsidR="00FF77D0" w:rsidRPr="00B62368" w:rsidRDefault="00FF77D0" w:rsidP="00FF77D0">
      <w:bookmarkStart w:id="226" w:name="_Toc246329418"/>
      <w:bookmarkStart w:id="227" w:name="_Toc254184951"/>
      <w:r w:rsidRPr="00B61091">
        <w:t>Not applicable</w:t>
      </w:r>
      <w:r w:rsidR="00B61091">
        <w:t>.</w:t>
      </w:r>
    </w:p>
    <w:p w14:paraId="67FD4951" w14:textId="77777777" w:rsidR="00A57C88" w:rsidRDefault="008F5AB0" w:rsidP="00774B97">
      <w:pPr>
        <w:pStyle w:val="Heading2"/>
      </w:pPr>
      <w:bookmarkStart w:id="228" w:name="_Toc396141442"/>
      <w:r>
        <w:t>Trouble Shooting</w:t>
      </w:r>
      <w:bookmarkEnd w:id="226"/>
      <w:bookmarkEnd w:id="227"/>
      <w:bookmarkEnd w:id="228"/>
    </w:p>
    <w:p w14:paraId="7AF2906C" w14:textId="77777777" w:rsidR="00FF77D0" w:rsidRPr="00B62368" w:rsidRDefault="00FF77D0" w:rsidP="00FF77D0">
      <w:bookmarkStart w:id="229" w:name="_Toc246329419"/>
      <w:bookmarkStart w:id="230" w:name="_Toc254184952"/>
      <w:r>
        <w:t>Not applicable</w:t>
      </w:r>
    </w:p>
    <w:p w14:paraId="469B83EF" w14:textId="77777777" w:rsidR="001E710A" w:rsidRDefault="001E710A" w:rsidP="00774B97">
      <w:pPr>
        <w:pStyle w:val="Heading2"/>
      </w:pPr>
      <w:bookmarkStart w:id="231" w:name="_Toc396141443"/>
      <w:r>
        <w:t>System Recovery</w:t>
      </w:r>
      <w:bookmarkEnd w:id="229"/>
      <w:bookmarkEnd w:id="230"/>
      <w:bookmarkEnd w:id="231"/>
    </w:p>
    <w:p w14:paraId="572135AC" w14:textId="77777777" w:rsidR="00266B8C" w:rsidRDefault="00266B8C" w:rsidP="00181B79">
      <w:r>
        <w:t xml:space="preserve">The following </w:t>
      </w:r>
      <w:r w:rsidR="003A6597">
        <w:t>sub-</w:t>
      </w:r>
      <w:r>
        <w:t>section</w:t>
      </w:r>
      <w:r w:rsidR="003A6597">
        <w:t>s</w:t>
      </w:r>
      <w:r>
        <w:t xml:space="preserve"> define the process and procedures </w:t>
      </w:r>
      <w:r w:rsidR="003A6597">
        <w:t>necessary to restore the system to a fully operational state after a service interruption.</w:t>
      </w:r>
      <w:r w:rsidR="00513D29">
        <w:t xml:space="preserve"> </w:t>
      </w:r>
      <w:r w:rsidR="003A6597">
        <w:t xml:space="preserve">Each of the sub-sections </w:t>
      </w:r>
      <w:r w:rsidR="000A4E77">
        <w:t>starts</w:t>
      </w:r>
      <w:r w:rsidR="003A6597">
        <w:t xml:space="preserve"> at </w:t>
      </w:r>
      <w:r w:rsidR="002C0A27">
        <w:t xml:space="preserve">a </w:t>
      </w:r>
      <w:r w:rsidR="003A6597">
        <w:t>specific system state and end</w:t>
      </w:r>
      <w:r w:rsidR="000A4E77">
        <w:t>s</w:t>
      </w:r>
      <w:r w:rsidR="003A6597">
        <w:t xml:space="preserve"> up with a fully operational system.</w:t>
      </w:r>
    </w:p>
    <w:p w14:paraId="3014FD20" w14:textId="77777777" w:rsidR="001E710A" w:rsidRDefault="001E710A" w:rsidP="00774B97">
      <w:pPr>
        <w:pStyle w:val="Heading3"/>
      </w:pPr>
      <w:bookmarkStart w:id="232" w:name="_Toc246329420"/>
      <w:bookmarkStart w:id="233" w:name="_Toc254184953"/>
      <w:bookmarkStart w:id="234" w:name="_Toc396141444"/>
      <w:r>
        <w:t>Restart after Non-Scheduled System Interruption</w:t>
      </w:r>
      <w:bookmarkEnd w:id="232"/>
      <w:bookmarkEnd w:id="233"/>
      <w:bookmarkEnd w:id="234"/>
      <w:r>
        <w:t xml:space="preserve"> </w:t>
      </w:r>
    </w:p>
    <w:p w14:paraId="303F6ED8" w14:textId="77777777" w:rsidR="006D16A5" w:rsidRPr="00FF77D0" w:rsidRDefault="004E1DEC" w:rsidP="00181B79">
      <w:pPr>
        <w:pStyle w:val="ListParagraph"/>
        <w:numPr>
          <w:ilvl w:val="0"/>
          <w:numId w:val="38"/>
        </w:numPr>
      </w:pPr>
      <w:r>
        <w:t>Use Section 3.1.1</w:t>
      </w:r>
      <w:r w:rsidR="00A5423C" w:rsidRPr="00FF77D0">
        <w:t xml:space="preserve"> for the actual details</w:t>
      </w:r>
      <w:r w:rsidR="00256B13">
        <w:t>.</w:t>
      </w:r>
    </w:p>
    <w:p w14:paraId="0C8C337B" w14:textId="77777777" w:rsidR="00130A69" w:rsidRPr="00FF77D0" w:rsidRDefault="00A5423C" w:rsidP="00181B79">
      <w:pPr>
        <w:pStyle w:val="ListParagraph"/>
        <w:numPr>
          <w:ilvl w:val="0"/>
          <w:numId w:val="38"/>
        </w:numPr>
      </w:pPr>
      <w:r w:rsidRPr="00FF77D0">
        <w:t>Verify database servers are started, and database is running.</w:t>
      </w:r>
    </w:p>
    <w:p w14:paraId="799FB572" w14:textId="62ED38F9" w:rsidR="00130A69" w:rsidRPr="00FF77D0" w:rsidRDefault="00A5423C" w:rsidP="00181B79">
      <w:pPr>
        <w:pStyle w:val="ListParagraph"/>
        <w:numPr>
          <w:ilvl w:val="0"/>
          <w:numId w:val="38"/>
        </w:numPr>
      </w:pPr>
      <w:r w:rsidRPr="00FF77D0">
        <w:t xml:space="preserve">Verify web server is started, </w:t>
      </w:r>
      <w:r w:rsidR="00256B13">
        <w:t xml:space="preserve">and </w:t>
      </w:r>
      <w:r w:rsidRPr="00FF77D0">
        <w:t>Apache is running.</w:t>
      </w:r>
    </w:p>
    <w:p w14:paraId="7F00C65A" w14:textId="77777777" w:rsidR="00130A69" w:rsidRPr="00FF77D0" w:rsidRDefault="00A5423C" w:rsidP="00181B79">
      <w:pPr>
        <w:pStyle w:val="ListParagraph"/>
        <w:numPr>
          <w:ilvl w:val="0"/>
          <w:numId w:val="38"/>
        </w:numPr>
      </w:pPr>
      <w:r w:rsidRPr="00FF77D0">
        <w:t xml:space="preserve">Verify </w:t>
      </w:r>
      <w:r w:rsidR="00256B13">
        <w:t xml:space="preserve">the </w:t>
      </w:r>
      <w:r w:rsidRPr="00FF77D0">
        <w:t>application server is started, start weblogic admin application server, start managed servers.</w:t>
      </w:r>
    </w:p>
    <w:p w14:paraId="5BC67948" w14:textId="77777777" w:rsidR="001E710A" w:rsidRDefault="001E710A" w:rsidP="00774B97">
      <w:pPr>
        <w:pStyle w:val="Heading3"/>
      </w:pPr>
      <w:bookmarkStart w:id="235" w:name="_Toc246329421"/>
      <w:bookmarkStart w:id="236" w:name="_Toc254184954"/>
      <w:bookmarkStart w:id="237" w:name="_Toc396141445"/>
      <w:r>
        <w:t>Restart after Database Restore</w:t>
      </w:r>
      <w:bookmarkEnd w:id="235"/>
      <w:bookmarkEnd w:id="236"/>
      <w:bookmarkEnd w:id="237"/>
    </w:p>
    <w:p w14:paraId="6827B278" w14:textId="41AF9F38" w:rsidR="00130A69" w:rsidRPr="00BB6EAB" w:rsidRDefault="00A5423C" w:rsidP="00A448F8">
      <w:r w:rsidRPr="00A5423C">
        <w:t>Follow Section</w:t>
      </w:r>
      <w:r w:rsidRPr="00B61091">
        <w:rPr>
          <w:color w:val="000000" w:themeColor="text1"/>
        </w:rPr>
        <w:t xml:space="preserve"> </w:t>
      </w:r>
      <w:r w:rsidR="008D2AC2" w:rsidRPr="00B61091">
        <w:rPr>
          <w:color w:val="000000" w:themeColor="text1"/>
        </w:rPr>
        <w:t xml:space="preserve">7 </w:t>
      </w:r>
      <w:r w:rsidR="00A448F8">
        <w:t xml:space="preserve">- </w:t>
      </w:r>
      <w:r w:rsidRPr="00A5423C">
        <w:t>Disaster Recovery</w:t>
      </w:r>
      <w:r w:rsidR="00A448F8">
        <w:t>.</w:t>
      </w:r>
    </w:p>
    <w:p w14:paraId="55F69456" w14:textId="77777777" w:rsidR="0052156D" w:rsidRDefault="00645C5D" w:rsidP="00774B97">
      <w:pPr>
        <w:pStyle w:val="Heading1"/>
      </w:pPr>
      <w:bookmarkStart w:id="238" w:name="_Toc246329422"/>
      <w:bookmarkStart w:id="239" w:name="_Toc254184955"/>
      <w:bookmarkStart w:id="240" w:name="_Toc396141446"/>
      <w:r>
        <w:t>Continuity of Operations</w:t>
      </w:r>
      <w:bookmarkEnd w:id="238"/>
      <w:bookmarkEnd w:id="239"/>
      <w:bookmarkEnd w:id="240"/>
    </w:p>
    <w:p w14:paraId="6FA592E9" w14:textId="77777777" w:rsidR="00A448F8" w:rsidRPr="00B62368" w:rsidRDefault="00A448F8" w:rsidP="00A448F8">
      <w:bookmarkStart w:id="241" w:name="_Toc246329423"/>
      <w:bookmarkStart w:id="242" w:name="_Toc254184956"/>
      <w:r>
        <w:t>Not applicable</w:t>
      </w:r>
    </w:p>
    <w:p w14:paraId="3E01F586" w14:textId="77777777" w:rsidR="00645C5D" w:rsidRDefault="00645C5D" w:rsidP="00774B97">
      <w:pPr>
        <w:pStyle w:val="Heading1"/>
      </w:pPr>
      <w:bookmarkStart w:id="243" w:name="_Toc396141447"/>
      <w:r>
        <w:t>Disaster Recovery</w:t>
      </w:r>
      <w:bookmarkEnd w:id="241"/>
      <w:bookmarkEnd w:id="242"/>
      <w:bookmarkEnd w:id="243"/>
    </w:p>
    <w:p w14:paraId="6C34D956" w14:textId="77777777" w:rsidR="00F83FC3" w:rsidRPr="00AE2A2F" w:rsidRDefault="005E4BEA" w:rsidP="00A448F8">
      <w:r w:rsidRPr="00F83FC3">
        <w:t>DR is a manual process</w:t>
      </w:r>
      <w:r w:rsidR="00256B13">
        <w:t>.</w:t>
      </w:r>
    </w:p>
    <w:p w14:paraId="4282B945" w14:textId="77777777" w:rsidR="00F83FC3" w:rsidRPr="00F83FC3" w:rsidRDefault="005E4BEA" w:rsidP="00AE2A2F">
      <w:pPr>
        <w:pStyle w:val="Heading2"/>
      </w:pPr>
      <w:bookmarkStart w:id="244" w:name="_Toc396141448"/>
      <w:r w:rsidRPr="00F83FC3">
        <w:t>Required:</w:t>
      </w:r>
      <w:bookmarkEnd w:id="244"/>
      <w:r w:rsidRPr="00F83FC3">
        <w:t xml:space="preserve"> </w:t>
      </w:r>
    </w:p>
    <w:p w14:paraId="2C0A5DD1" w14:textId="77777777" w:rsidR="00F83FC3" w:rsidRDefault="00D37B8D" w:rsidP="00D37B8D">
      <w:pPr>
        <w:rPr>
          <w:ins w:id="245" w:author="Hula, Kate" w:date="2014-08-11T17:46:00Z"/>
        </w:rPr>
      </w:pPr>
      <w:r>
        <w:t>Access to</w:t>
      </w:r>
      <w:r w:rsidR="005E4BEA" w:rsidRPr="00F83FC3">
        <w:t xml:space="preserve"> </w:t>
      </w:r>
      <w:r w:rsidR="00EE7A9B">
        <w:t>CRRC</w:t>
      </w:r>
      <w:r w:rsidR="005E4BEA" w:rsidRPr="00F83FC3">
        <w:t xml:space="preserve"> and </w:t>
      </w:r>
      <w:r w:rsidR="00EE7A9B">
        <w:t>IHTA</w:t>
      </w:r>
      <w:r w:rsidR="00EE7A9B" w:rsidRPr="00F83FC3">
        <w:t xml:space="preserve"> </w:t>
      </w:r>
      <w:r>
        <w:t xml:space="preserve">via the </w:t>
      </w:r>
      <w:r w:rsidR="005E4BEA" w:rsidRPr="00F83FC3">
        <w:t>following servers:</w:t>
      </w:r>
    </w:p>
    <w:p w14:paraId="24BDD4EC" w14:textId="77777777" w:rsidR="00181B79" w:rsidRPr="00B61091" w:rsidRDefault="00181B79" w:rsidP="00181B79"/>
    <w:p w14:paraId="219E2BD7" w14:textId="77777777" w:rsidR="00F83FC3" w:rsidRPr="00D37B8D" w:rsidRDefault="00D37B8D" w:rsidP="00F3644C">
      <w:pPr>
        <w:pStyle w:val="ListParagraph"/>
        <w:numPr>
          <w:ilvl w:val="0"/>
          <w:numId w:val="39"/>
        </w:numPr>
      </w:pPr>
      <w:r w:rsidRPr="00F83FC3">
        <w:t>WebLogic</w:t>
      </w:r>
      <w:r>
        <w:t xml:space="preserve"> Admin server</w:t>
      </w:r>
      <w:r w:rsidR="00A8379E">
        <w:t xml:space="preserve">s ( </w:t>
      </w:r>
      <w:r w:rsidR="00EE7A9B">
        <w:t>DNS   apppcmm81</w:t>
      </w:r>
      <w:r w:rsidR="00A8379E">
        <w:t>.</w:t>
      </w:r>
      <w:r w:rsidR="00EE7A9B">
        <w:t>cc</w:t>
      </w:r>
      <w:r w:rsidR="00A8379E">
        <w:t>.med.DNS   :</w:t>
      </w:r>
      <w:r w:rsidR="00EE7A9B">
        <w:t>5100</w:t>
      </w:r>
      <w:r w:rsidR="00A8379E">
        <w:t xml:space="preserve">, </w:t>
      </w:r>
      <w:r w:rsidR="00EE7A9B">
        <w:t>DNS   apppcmm81</w:t>
      </w:r>
      <w:r w:rsidR="00A8379E">
        <w:t>.</w:t>
      </w:r>
      <w:r w:rsidR="00EE7A9B">
        <w:t>cc</w:t>
      </w:r>
      <w:r w:rsidR="00A8379E">
        <w:t>.med.DNS   :</w:t>
      </w:r>
      <w:r w:rsidR="00EE7A9B">
        <w:t xml:space="preserve">5300 </w:t>
      </w:r>
      <w:r w:rsidR="00A8379E">
        <w:t>)</w:t>
      </w:r>
    </w:p>
    <w:p w14:paraId="4C04A33B" w14:textId="77777777" w:rsidR="005E4BEA" w:rsidRPr="00D37B8D" w:rsidRDefault="00D37B8D" w:rsidP="00F3644C">
      <w:pPr>
        <w:pStyle w:val="ListParagraph"/>
        <w:numPr>
          <w:ilvl w:val="0"/>
          <w:numId w:val="39"/>
        </w:numPr>
      </w:pPr>
      <w:r>
        <w:t>SQL Database server</w:t>
      </w:r>
      <w:r w:rsidR="00A8379E">
        <w:t xml:space="preserve"> (</w:t>
      </w:r>
      <w:r w:rsidR="00EE7A9B">
        <w:t>DNS   dbspcmm81</w:t>
      </w:r>
      <w:r w:rsidR="00A8379E">
        <w:t>.vha.med.DNS   , )</w:t>
      </w:r>
    </w:p>
    <w:p w14:paraId="68F6FD40" w14:textId="77777777" w:rsidR="005E4BEA" w:rsidRPr="00096F9A" w:rsidRDefault="005E4BEA" w:rsidP="00AE2A2F">
      <w:pPr>
        <w:pStyle w:val="Heading2"/>
      </w:pPr>
      <w:bookmarkStart w:id="246" w:name="_Toc396141449"/>
      <w:r w:rsidRPr="00F83FC3">
        <w:t>Assumptions:</w:t>
      </w:r>
      <w:bookmarkEnd w:id="246"/>
      <w:r w:rsidR="00513D29">
        <w:t xml:space="preserve"> </w:t>
      </w:r>
      <w:r w:rsidRPr="00F83FC3">
        <w:t xml:space="preserve"> </w:t>
      </w:r>
    </w:p>
    <w:p w14:paraId="665E72E3" w14:textId="77777777" w:rsidR="005E4BEA" w:rsidRDefault="005E4BEA" w:rsidP="00256B13">
      <w:pPr>
        <w:pStyle w:val="ListParagraph"/>
        <w:numPr>
          <w:ilvl w:val="0"/>
          <w:numId w:val="22"/>
        </w:numPr>
      </w:pPr>
      <w:r w:rsidRPr="00096F9A">
        <w:t xml:space="preserve">Production environment, passwords, SQL server DBA skills, RHEL / MS Windows </w:t>
      </w:r>
      <w:r w:rsidR="00EE7A9B" w:rsidRPr="00096F9A">
        <w:t>20</w:t>
      </w:r>
      <w:r w:rsidR="00EE7A9B">
        <w:t>12</w:t>
      </w:r>
      <w:r w:rsidR="00EE7A9B" w:rsidRPr="00096F9A">
        <w:t xml:space="preserve"> </w:t>
      </w:r>
      <w:r w:rsidRPr="00096F9A">
        <w:t>SA skills, proper user level permissions, all servers are running at proper/normal runtime levels.</w:t>
      </w:r>
    </w:p>
    <w:p w14:paraId="506A6B38" w14:textId="77777777" w:rsidR="005E4BEA" w:rsidRDefault="005E4BEA" w:rsidP="00256B13">
      <w:pPr>
        <w:pStyle w:val="ListParagraph"/>
        <w:numPr>
          <w:ilvl w:val="0"/>
          <w:numId w:val="22"/>
        </w:numPr>
      </w:pPr>
      <w:r>
        <w:t>These procedures assume that the fail-over is planned and all sites are operational.</w:t>
      </w:r>
      <w:r w:rsidR="00513D29">
        <w:t xml:space="preserve"> </w:t>
      </w:r>
      <w:r>
        <w:t xml:space="preserve">They do not discuss returning to normal operations, which could be done by executing the same procedures with </w:t>
      </w:r>
      <w:r w:rsidR="00EE7A9B">
        <w:t xml:space="preserve">HITC </w:t>
      </w:r>
      <w:r>
        <w:t xml:space="preserve">as the initial site and </w:t>
      </w:r>
      <w:r w:rsidR="0014079F">
        <w:t>CRRC</w:t>
      </w:r>
      <w:r>
        <w:t xml:space="preserve"> as the destination.</w:t>
      </w:r>
    </w:p>
    <w:p w14:paraId="1DA02DBF" w14:textId="77777777" w:rsidR="005E4BEA" w:rsidRPr="00096F9A" w:rsidRDefault="005E4BEA" w:rsidP="00256B13">
      <w:pPr>
        <w:pStyle w:val="ListParagraph"/>
        <w:numPr>
          <w:ilvl w:val="0"/>
          <w:numId w:val="22"/>
        </w:numPr>
      </w:pPr>
      <w:r>
        <w:t>If the primary data center is down, you will need to rely on the replicated database at the DR site.</w:t>
      </w:r>
    </w:p>
    <w:p w14:paraId="2507A92B" w14:textId="77777777" w:rsidR="005E4BEA" w:rsidRDefault="00AE2A2F" w:rsidP="003B19E9">
      <w:pPr>
        <w:pStyle w:val="Heading2"/>
      </w:pPr>
      <w:bookmarkStart w:id="247" w:name="_Toc396141450"/>
      <w:r w:rsidRPr="00400345">
        <w:t>WebLogic</w:t>
      </w:r>
      <w:r w:rsidR="00053339">
        <w:t xml:space="preserve"> S</w:t>
      </w:r>
      <w:r w:rsidR="005E4BEA" w:rsidRPr="00400345">
        <w:t>erver</w:t>
      </w:r>
      <w:r w:rsidR="005E4BEA">
        <w:t xml:space="preserve"> (</w:t>
      </w:r>
      <w:r w:rsidR="0014079F">
        <w:t>CRRC</w:t>
      </w:r>
      <w:r w:rsidR="005E4BEA">
        <w:t>)</w:t>
      </w:r>
      <w:r w:rsidR="005E4BEA" w:rsidRPr="00400345">
        <w:t>:</w:t>
      </w:r>
      <w:bookmarkEnd w:id="247"/>
    </w:p>
    <w:p w14:paraId="31F1939D" w14:textId="77777777" w:rsidR="00FA414E" w:rsidRPr="00FA414E" w:rsidRDefault="00FA414E" w:rsidP="00FA414E">
      <w:pPr>
        <w:pStyle w:val="BodyText2"/>
        <w:spacing w:line="240" w:lineRule="auto"/>
        <w:rPr>
          <w:lang w:eastAsia="zh-CN"/>
        </w:rPr>
      </w:pPr>
      <w:r w:rsidRPr="00FA414E">
        <w:rPr>
          <w:i/>
        </w:rPr>
        <w:t xml:space="preserve">Check with </w:t>
      </w:r>
      <w:r>
        <w:rPr>
          <w:i/>
        </w:rPr>
        <w:t>o</w:t>
      </w:r>
      <w:r w:rsidRPr="00FA414E">
        <w:rPr>
          <w:i/>
        </w:rPr>
        <w:t>ther CISS partners before stopping CISS</w:t>
      </w:r>
    </w:p>
    <w:p w14:paraId="1BB8C255" w14:textId="77777777" w:rsidR="005E4BEA" w:rsidRPr="00096F9A" w:rsidRDefault="005E4BEA" w:rsidP="00E865AE">
      <w:pPr>
        <w:numPr>
          <w:ilvl w:val="0"/>
          <w:numId w:val="8"/>
        </w:numPr>
        <w:spacing w:line="240" w:lineRule="auto"/>
      </w:pPr>
      <w:r w:rsidRPr="00096F9A">
        <w:lastRenderedPageBreak/>
        <w:t>Log</w:t>
      </w:r>
      <w:r w:rsidR="00AE2A2F">
        <w:t xml:space="preserve"> in</w:t>
      </w:r>
      <w:r w:rsidRPr="00096F9A">
        <w:t xml:space="preserve">to the </w:t>
      </w:r>
      <w:r w:rsidR="000A56AB">
        <w:t>n</w:t>
      </w:r>
      <w:r w:rsidRPr="00096F9A">
        <w:t xml:space="preserve">ode of the </w:t>
      </w:r>
      <w:r w:rsidR="00AE2A2F" w:rsidRPr="00096F9A">
        <w:t>WebLogic</w:t>
      </w:r>
      <w:r w:rsidRPr="00096F9A">
        <w:t xml:space="preserve"> application server.</w:t>
      </w:r>
    </w:p>
    <w:p w14:paraId="1A03F79F" w14:textId="77777777" w:rsidR="005E4BEA" w:rsidRPr="00096F9A" w:rsidRDefault="005E4BEA" w:rsidP="00E865AE">
      <w:pPr>
        <w:numPr>
          <w:ilvl w:val="0"/>
          <w:numId w:val="8"/>
        </w:numPr>
        <w:spacing w:line="240" w:lineRule="auto"/>
      </w:pPr>
      <w:r w:rsidRPr="00096F9A">
        <w:t xml:space="preserve">Check the Status of the </w:t>
      </w:r>
      <w:r w:rsidR="00AE2A2F" w:rsidRPr="00096F9A">
        <w:t>WebLogic</w:t>
      </w:r>
      <w:r w:rsidRPr="00096F9A">
        <w:t xml:space="preserve"> system:</w:t>
      </w:r>
    </w:p>
    <w:p w14:paraId="253F3FD7" w14:textId="77777777" w:rsidR="005E4BEA" w:rsidRPr="00096F9A" w:rsidRDefault="005E4BEA" w:rsidP="00E865AE">
      <w:pPr>
        <w:numPr>
          <w:ilvl w:val="0"/>
          <w:numId w:val="10"/>
        </w:numPr>
        <w:ind w:left="1080"/>
      </w:pPr>
      <w:r w:rsidRPr="00096F9A">
        <w:t>Command Line:</w:t>
      </w:r>
    </w:p>
    <w:p w14:paraId="0680F3F9" w14:textId="77777777" w:rsidR="005E4BEA" w:rsidRPr="00096F9A" w:rsidRDefault="00053339" w:rsidP="00E865AE">
      <w:pPr>
        <w:numPr>
          <w:ilvl w:val="2"/>
          <w:numId w:val="8"/>
        </w:numPr>
        <w:tabs>
          <w:tab w:val="clear" w:pos="2160"/>
        </w:tabs>
        <w:spacing w:line="240" w:lineRule="auto"/>
        <w:ind w:left="1440"/>
      </w:pPr>
      <w:r>
        <w:t xml:space="preserve">Sudo to the </w:t>
      </w:r>
      <w:r w:rsidR="0014079F">
        <w:t>w</w:t>
      </w:r>
      <w:r w:rsidR="00EB67DE">
        <w:t>lp_user</w:t>
      </w:r>
      <w:r w:rsidR="005E4BEA" w:rsidRPr="00096F9A">
        <w:t xml:space="preserve"> user</w:t>
      </w:r>
      <w:r w:rsidR="00682243">
        <w:t>:</w:t>
      </w:r>
    </w:p>
    <w:p w14:paraId="1C1C5B45" w14:textId="77777777" w:rsidR="00555411" w:rsidRPr="00B61091" w:rsidRDefault="00977F04">
      <w:pPr>
        <w:pStyle w:val="ListParagraph"/>
        <w:numPr>
          <w:ilvl w:val="0"/>
          <w:numId w:val="17"/>
        </w:numPr>
        <w:spacing w:line="240" w:lineRule="auto"/>
        <w:rPr>
          <w:rFonts w:ascii="Courier New" w:hAnsi="Courier New"/>
          <w:color w:val="auto"/>
          <w:sz w:val="18"/>
          <w:szCs w:val="18"/>
        </w:rPr>
      </w:pPr>
      <w:r w:rsidRPr="00B61091">
        <w:rPr>
          <w:rFonts w:ascii="Courier New" w:hAnsi="Courier New"/>
          <w:color w:val="auto"/>
          <w:sz w:val="18"/>
          <w:szCs w:val="18"/>
        </w:rPr>
        <w:t xml:space="preserve">sudo su – </w:t>
      </w:r>
      <w:r w:rsidR="00EB67DE" w:rsidRPr="00CD3D87">
        <w:rPr>
          <w:rFonts w:ascii="Courier New" w:hAnsi="Courier New"/>
          <w:color w:val="auto"/>
          <w:sz w:val="18"/>
          <w:szCs w:val="18"/>
        </w:rPr>
        <w:t>wlp_user</w:t>
      </w:r>
      <w:r w:rsidRPr="00CD3D87">
        <w:rPr>
          <w:rFonts w:ascii="Courier New" w:hAnsi="Courier New"/>
          <w:color w:val="auto"/>
          <w:sz w:val="18"/>
          <w:szCs w:val="18"/>
        </w:rPr>
        <w:t xml:space="preserve"> </w:t>
      </w:r>
      <w:r w:rsidRPr="00B61091">
        <w:rPr>
          <w:rFonts w:ascii="Courier New" w:hAnsi="Courier New"/>
          <w:color w:val="auto"/>
          <w:sz w:val="18"/>
          <w:szCs w:val="18"/>
        </w:rPr>
        <w:t>;</w:t>
      </w:r>
    </w:p>
    <w:p w14:paraId="06E6284F" w14:textId="77777777" w:rsidR="005E4BEA" w:rsidRPr="00096F9A" w:rsidRDefault="00682243" w:rsidP="00E865AE">
      <w:pPr>
        <w:numPr>
          <w:ilvl w:val="2"/>
          <w:numId w:val="8"/>
        </w:numPr>
        <w:tabs>
          <w:tab w:val="clear" w:pos="2160"/>
        </w:tabs>
        <w:spacing w:line="240" w:lineRule="auto"/>
        <w:ind w:left="1440"/>
      </w:pPr>
      <w:r>
        <w:t>Run the f</w:t>
      </w:r>
      <w:r w:rsidR="005E4BEA" w:rsidRPr="00096F9A">
        <w:t>ollowing</w:t>
      </w:r>
      <w:r>
        <w:t>:</w:t>
      </w:r>
    </w:p>
    <w:p w14:paraId="46A501B1" w14:textId="77777777" w:rsidR="00555411" w:rsidRPr="00CD3D87" w:rsidRDefault="00665256">
      <w:pPr>
        <w:numPr>
          <w:ilvl w:val="2"/>
          <w:numId w:val="8"/>
        </w:numPr>
        <w:spacing w:line="240" w:lineRule="auto"/>
        <w:rPr>
          <w:rFonts w:ascii="Courier New" w:hAnsi="Courier New"/>
          <w:color w:val="auto"/>
          <w:sz w:val="18"/>
          <w:szCs w:val="18"/>
        </w:rPr>
      </w:pPr>
      <w:r w:rsidRPr="00CD3D87">
        <w:rPr>
          <w:rFonts w:ascii="Courier New" w:hAnsi="Courier New"/>
          <w:color w:val="auto"/>
          <w:sz w:val="18"/>
          <w:szCs w:val="18"/>
        </w:rPr>
        <w:t xml:space="preserve">cd </w:t>
      </w:r>
      <w:r w:rsidR="0014079F">
        <w:rPr>
          <w:rFonts w:ascii="Courier New" w:hAnsi="Courier New"/>
          <w:color w:val="auto"/>
          <w:sz w:val="18"/>
          <w:szCs w:val="18"/>
        </w:rPr>
        <w:t>~</w:t>
      </w:r>
      <w:r w:rsidRPr="00CD3D87">
        <w:rPr>
          <w:rFonts w:ascii="Courier New" w:hAnsi="Courier New"/>
          <w:color w:val="auto"/>
          <w:sz w:val="18"/>
          <w:szCs w:val="18"/>
        </w:rPr>
        <w:t>;</w:t>
      </w:r>
    </w:p>
    <w:p w14:paraId="433EB679" w14:textId="77777777" w:rsidR="00FA414E" w:rsidRPr="00B61091" w:rsidRDefault="00FA414E" w:rsidP="00FA414E">
      <w:pPr>
        <w:numPr>
          <w:ilvl w:val="2"/>
          <w:numId w:val="8"/>
        </w:numPr>
        <w:spacing w:line="240" w:lineRule="auto"/>
        <w:rPr>
          <w:rFonts w:ascii="Courier New" w:hAnsi="Courier New"/>
          <w:color w:val="auto"/>
          <w:sz w:val="18"/>
          <w:szCs w:val="18"/>
        </w:rPr>
      </w:pPr>
      <w:r w:rsidRPr="00B61091">
        <w:rPr>
          <w:rFonts w:ascii="Courier New" w:hAnsi="Courier New"/>
          <w:color w:val="auto"/>
          <w:sz w:val="18"/>
          <w:szCs w:val="18"/>
        </w:rPr>
        <w:t>getstatus.sh pcmm.properties;</w:t>
      </w:r>
    </w:p>
    <w:p w14:paraId="57EB0B42" w14:textId="77777777" w:rsidR="00555411" w:rsidRPr="00B61091" w:rsidRDefault="00BB6EAB">
      <w:pPr>
        <w:numPr>
          <w:ilvl w:val="2"/>
          <w:numId w:val="8"/>
        </w:numPr>
        <w:spacing w:line="240" w:lineRule="auto"/>
        <w:rPr>
          <w:rFonts w:ascii="Courier New" w:hAnsi="Courier New"/>
          <w:color w:val="auto"/>
          <w:sz w:val="18"/>
          <w:szCs w:val="18"/>
        </w:rPr>
      </w:pPr>
      <w:r w:rsidRPr="00B61091">
        <w:rPr>
          <w:rFonts w:ascii="Courier New" w:hAnsi="Courier New"/>
          <w:color w:val="auto"/>
          <w:sz w:val="18"/>
          <w:szCs w:val="18"/>
        </w:rPr>
        <w:t>getstatus</w:t>
      </w:r>
      <w:r w:rsidR="00665256" w:rsidRPr="00B61091">
        <w:rPr>
          <w:rFonts w:ascii="Courier New" w:hAnsi="Courier New"/>
          <w:color w:val="auto"/>
          <w:sz w:val="18"/>
          <w:szCs w:val="18"/>
        </w:rPr>
        <w:t xml:space="preserve">.sh </w:t>
      </w:r>
      <w:r w:rsidR="00FA414E" w:rsidRPr="00B61091">
        <w:rPr>
          <w:rFonts w:ascii="Courier New" w:hAnsi="Courier New"/>
          <w:color w:val="auto"/>
          <w:sz w:val="18"/>
          <w:szCs w:val="18"/>
        </w:rPr>
        <w:t>pcmm_un*</w:t>
      </w:r>
      <w:r w:rsidR="00665256" w:rsidRPr="00B61091">
        <w:rPr>
          <w:rFonts w:ascii="Courier New" w:hAnsi="Courier New"/>
          <w:color w:val="auto"/>
          <w:sz w:val="18"/>
          <w:szCs w:val="18"/>
        </w:rPr>
        <w:t>.properties;</w:t>
      </w:r>
    </w:p>
    <w:p w14:paraId="6F1BD1DE" w14:textId="77777777" w:rsidR="00F9084D" w:rsidRDefault="00BB6EAB" w:rsidP="00E865AE">
      <w:pPr>
        <w:numPr>
          <w:ilvl w:val="0"/>
          <w:numId w:val="7"/>
        </w:numPr>
        <w:spacing w:line="240" w:lineRule="auto"/>
      </w:pPr>
      <w:r w:rsidRPr="00EC14CF">
        <w:t>S</w:t>
      </w:r>
      <w:r w:rsidR="00A5423C" w:rsidRPr="00A5423C">
        <w:t>hut</w:t>
      </w:r>
      <w:r w:rsidR="00053339">
        <w:t xml:space="preserve"> </w:t>
      </w:r>
      <w:r w:rsidR="00A5423C" w:rsidRPr="00A5423C">
        <w:t xml:space="preserve">down </w:t>
      </w:r>
      <w:r w:rsidRPr="00EC14CF">
        <w:t>the managed servers</w:t>
      </w:r>
    </w:p>
    <w:p w14:paraId="194F2B42" w14:textId="77777777" w:rsidR="009C7FC1" w:rsidRPr="00096F9A" w:rsidRDefault="009C7FC1" w:rsidP="009C7FC1">
      <w:pPr>
        <w:numPr>
          <w:ilvl w:val="0"/>
          <w:numId w:val="10"/>
        </w:numPr>
        <w:ind w:left="1080"/>
      </w:pPr>
      <w:r w:rsidRPr="00096F9A">
        <w:t>Command Line:</w:t>
      </w:r>
    </w:p>
    <w:p w14:paraId="0D3B5554" w14:textId="77777777" w:rsidR="009C7FC1" w:rsidRPr="00096F9A" w:rsidRDefault="009C7FC1" w:rsidP="009C7FC1">
      <w:pPr>
        <w:numPr>
          <w:ilvl w:val="2"/>
          <w:numId w:val="8"/>
        </w:numPr>
        <w:tabs>
          <w:tab w:val="clear" w:pos="2160"/>
        </w:tabs>
        <w:spacing w:line="240" w:lineRule="auto"/>
        <w:ind w:left="1440"/>
      </w:pPr>
      <w:r w:rsidRPr="00096F9A">
        <w:t xml:space="preserve">Sudo to the </w:t>
      </w:r>
      <w:r w:rsidR="004B58CF">
        <w:t>w</w:t>
      </w:r>
      <w:r w:rsidR="00EB67DE">
        <w:t>lp_user</w:t>
      </w:r>
      <w:r w:rsidR="00053339" w:rsidRPr="00096F9A">
        <w:t xml:space="preserve"> </w:t>
      </w:r>
      <w:r w:rsidRPr="00096F9A">
        <w:t>user</w:t>
      </w:r>
      <w:r>
        <w:t>:</w:t>
      </w:r>
    </w:p>
    <w:p w14:paraId="38451C88" w14:textId="77777777" w:rsidR="009C7FC1" w:rsidRPr="00B61091" w:rsidRDefault="009C7FC1" w:rsidP="009C7FC1">
      <w:pPr>
        <w:pStyle w:val="ListParagraph"/>
        <w:numPr>
          <w:ilvl w:val="0"/>
          <w:numId w:val="17"/>
        </w:numPr>
        <w:spacing w:line="240" w:lineRule="auto"/>
        <w:rPr>
          <w:rFonts w:ascii="Courier New" w:hAnsi="Courier New"/>
          <w:color w:val="auto"/>
          <w:sz w:val="18"/>
          <w:szCs w:val="18"/>
        </w:rPr>
      </w:pPr>
      <w:r w:rsidRPr="00B61091">
        <w:rPr>
          <w:rFonts w:ascii="Courier New" w:hAnsi="Courier New"/>
          <w:color w:val="auto"/>
          <w:sz w:val="18"/>
          <w:szCs w:val="18"/>
        </w:rPr>
        <w:t xml:space="preserve">sudo su – </w:t>
      </w:r>
      <w:r w:rsidR="00EB67DE" w:rsidRPr="00CD3D87">
        <w:rPr>
          <w:rFonts w:ascii="Courier New" w:hAnsi="Courier New"/>
          <w:color w:val="auto"/>
          <w:sz w:val="18"/>
          <w:szCs w:val="18"/>
        </w:rPr>
        <w:t>wlp_user</w:t>
      </w:r>
      <w:r w:rsidRPr="00CD3D87">
        <w:rPr>
          <w:rFonts w:ascii="Courier New" w:hAnsi="Courier New"/>
          <w:color w:val="auto"/>
          <w:sz w:val="18"/>
          <w:szCs w:val="18"/>
        </w:rPr>
        <w:t xml:space="preserve"> ;</w:t>
      </w:r>
    </w:p>
    <w:p w14:paraId="4E645CE8" w14:textId="77777777" w:rsidR="00555411" w:rsidRDefault="009C7FC1">
      <w:pPr>
        <w:spacing w:line="240" w:lineRule="auto"/>
      </w:pPr>
      <w:r>
        <w:t xml:space="preserve">   </w:t>
      </w:r>
      <w:r>
        <w:tab/>
        <w:t>Run the f</w:t>
      </w:r>
      <w:r w:rsidRPr="00096F9A">
        <w:t>ollowing</w:t>
      </w:r>
      <w:r>
        <w:t>:</w:t>
      </w:r>
    </w:p>
    <w:p w14:paraId="7B4CFF67" w14:textId="77777777" w:rsidR="00555411" w:rsidRPr="00B61091" w:rsidRDefault="00977F04">
      <w:pPr>
        <w:numPr>
          <w:ilvl w:val="2"/>
          <w:numId w:val="10"/>
        </w:numPr>
        <w:rPr>
          <w:rFonts w:ascii="Courier New" w:hAnsi="Courier New" w:cs="Courier New"/>
          <w:sz w:val="18"/>
          <w:szCs w:val="18"/>
        </w:rPr>
      </w:pPr>
      <w:r w:rsidRPr="00B61091">
        <w:rPr>
          <w:rFonts w:ascii="Courier New" w:hAnsi="Courier New" w:cs="Courier New"/>
          <w:sz w:val="18"/>
          <w:szCs w:val="18"/>
        </w:rPr>
        <w:t>cd</w:t>
      </w:r>
      <w:ins w:id="248" w:author="Morrison, Noel (HP)" w:date="2014-07-03T16:24:00Z">
        <w:r w:rsidR="004B58CF">
          <w:rPr>
            <w:rFonts w:ascii="Courier New" w:hAnsi="Courier New" w:cs="Courier New"/>
            <w:sz w:val="18"/>
            <w:szCs w:val="18"/>
          </w:rPr>
          <w:t xml:space="preserve"> ~</w:t>
        </w:r>
      </w:ins>
      <w:r w:rsidRPr="00B61091">
        <w:rPr>
          <w:rFonts w:ascii="Courier New" w:hAnsi="Courier New" w:cs="Courier New"/>
          <w:sz w:val="18"/>
          <w:szCs w:val="18"/>
        </w:rPr>
        <w:t>;</w:t>
      </w:r>
    </w:p>
    <w:p w14:paraId="53EF0B6D" w14:textId="77777777" w:rsidR="00FA414E" w:rsidRPr="004B58CF" w:rsidRDefault="00FA414E">
      <w:pPr>
        <w:numPr>
          <w:ilvl w:val="2"/>
          <w:numId w:val="10"/>
        </w:numPr>
        <w:rPr>
          <w:rFonts w:ascii="Courier New" w:hAnsi="Courier New" w:cs="Courier New"/>
          <w:sz w:val="18"/>
          <w:szCs w:val="18"/>
        </w:rPr>
      </w:pPr>
      <w:r w:rsidRPr="00B61091">
        <w:rPr>
          <w:rFonts w:ascii="Courier New" w:hAnsi="Courier New" w:cs="Courier New"/>
          <w:sz w:val="18"/>
          <w:szCs w:val="18"/>
        </w:rPr>
        <w:t>stopcluster.sh pcmm.properties;</w:t>
      </w:r>
    </w:p>
    <w:p w14:paraId="14963BED" w14:textId="77777777" w:rsidR="00FA414E" w:rsidRPr="004B58CF" w:rsidRDefault="00FA414E" w:rsidP="00FA414E">
      <w:pPr>
        <w:numPr>
          <w:ilvl w:val="2"/>
          <w:numId w:val="10"/>
        </w:numPr>
        <w:rPr>
          <w:rFonts w:ascii="Courier New" w:hAnsi="Courier New" w:cs="Courier New"/>
          <w:sz w:val="18"/>
          <w:szCs w:val="18"/>
        </w:rPr>
      </w:pPr>
      <w:r w:rsidRPr="00B61091">
        <w:rPr>
          <w:rFonts w:ascii="Courier New" w:hAnsi="Courier New" w:cs="Courier New"/>
          <w:sz w:val="18"/>
          <w:szCs w:val="18"/>
        </w:rPr>
        <w:t>stopcluster.sh pcmm_un*.properties;</w:t>
      </w:r>
    </w:p>
    <w:p w14:paraId="6285B914" w14:textId="77777777" w:rsidR="00555411" w:rsidRDefault="00977F04" w:rsidP="00FA414E">
      <w:pPr>
        <w:ind w:left="2160"/>
        <w:rPr>
          <w:rFonts w:ascii="Courier New" w:hAnsi="Courier New" w:cs="Courier New"/>
          <w:sz w:val="18"/>
          <w:szCs w:val="18"/>
        </w:rPr>
      </w:pPr>
      <w:r w:rsidRPr="00977F04">
        <w:rPr>
          <w:rFonts w:ascii="Courier New" w:hAnsi="Courier New" w:cs="Courier New"/>
        </w:rPr>
        <w:br/>
      </w:r>
      <w:r w:rsidR="00BB6EAB" w:rsidRPr="00890D38">
        <w:rPr>
          <w:rFonts w:ascii="Courier New" w:hAnsi="Courier New" w:cs="Courier New"/>
          <w:b/>
          <w:sz w:val="18"/>
          <w:szCs w:val="18"/>
        </w:rPr>
        <w:t>If servers will not stop/die, kill the PID of the Managed servers</w:t>
      </w:r>
    </w:p>
    <w:p w14:paraId="3F1A2722" w14:textId="77777777" w:rsidR="00D32486" w:rsidRPr="00B61091" w:rsidRDefault="00A5423C">
      <w:pPr>
        <w:numPr>
          <w:ilvl w:val="3"/>
          <w:numId w:val="8"/>
        </w:numPr>
        <w:spacing w:line="240" w:lineRule="auto"/>
        <w:rPr>
          <w:rFonts w:ascii="Courier New" w:hAnsi="Courier New"/>
          <w:color w:val="auto"/>
          <w:sz w:val="18"/>
          <w:szCs w:val="18"/>
        </w:rPr>
      </w:pPr>
      <w:r w:rsidRPr="00B61091">
        <w:rPr>
          <w:rFonts w:ascii="Courier New" w:hAnsi="Courier New"/>
          <w:color w:val="auto"/>
          <w:sz w:val="18"/>
          <w:szCs w:val="18"/>
        </w:rPr>
        <w:t xml:space="preserve">ps </w:t>
      </w:r>
      <w:r w:rsidR="00D32486" w:rsidRPr="00B61091">
        <w:rPr>
          <w:rFonts w:ascii="Courier New" w:hAnsi="Courier New"/>
          <w:color w:val="auto"/>
          <w:sz w:val="18"/>
          <w:szCs w:val="18"/>
        </w:rPr>
        <w:t>–</w:t>
      </w:r>
      <w:r w:rsidRPr="00B61091">
        <w:rPr>
          <w:rFonts w:ascii="Courier New" w:hAnsi="Courier New"/>
          <w:color w:val="auto"/>
          <w:sz w:val="18"/>
          <w:szCs w:val="18"/>
        </w:rPr>
        <w:t>ef</w:t>
      </w:r>
      <w:r w:rsidR="00D32486" w:rsidRPr="00B61091">
        <w:rPr>
          <w:rFonts w:ascii="Courier New" w:hAnsi="Courier New"/>
          <w:color w:val="auto"/>
          <w:sz w:val="18"/>
          <w:szCs w:val="18"/>
        </w:rPr>
        <w:t xml:space="preserve"> </w:t>
      </w:r>
      <w:r w:rsidRPr="00B61091">
        <w:rPr>
          <w:rFonts w:ascii="Courier New" w:hAnsi="Courier New"/>
          <w:color w:val="auto"/>
          <w:sz w:val="18"/>
          <w:szCs w:val="18"/>
        </w:rPr>
        <w:t>|</w:t>
      </w:r>
      <w:r w:rsidR="00D32486" w:rsidRPr="00B61091">
        <w:rPr>
          <w:rFonts w:ascii="Courier New" w:hAnsi="Courier New"/>
          <w:color w:val="auto"/>
          <w:sz w:val="18"/>
          <w:szCs w:val="18"/>
        </w:rPr>
        <w:t xml:space="preserve"> </w:t>
      </w:r>
      <w:r w:rsidRPr="00B61091">
        <w:rPr>
          <w:rFonts w:ascii="Courier New" w:hAnsi="Courier New"/>
          <w:color w:val="auto"/>
          <w:sz w:val="18"/>
          <w:szCs w:val="18"/>
        </w:rPr>
        <w:t>grep [Ss]</w:t>
      </w:r>
      <w:r w:rsidR="00BB6EAB" w:rsidRPr="00B61091">
        <w:rPr>
          <w:rFonts w:ascii="Courier New" w:hAnsi="Courier New"/>
          <w:color w:val="auto"/>
          <w:sz w:val="18"/>
          <w:szCs w:val="18"/>
        </w:rPr>
        <w:t>rv</w:t>
      </w:r>
      <w:r w:rsidR="00D32486" w:rsidRPr="00B61091">
        <w:rPr>
          <w:rFonts w:ascii="Courier New" w:hAnsi="Courier New"/>
          <w:color w:val="auto"/>
          <w:sz w:val="18"/>
          <w:szCs w:val="18"/>
        </w:rPr>
        <w:t xml:space="preserve"> </w:t>
      </w:r>
      <w:r w:rsidRPr="00B61091">
        <w:rPr>
          <w:rFonts w:ascii="Courier New" w:hAnsi="Courier New"/>
          <w:color w:val="auto"/>
          <w:sz w:val="18"/>
          <w:szCs w:val="18"/>
        </w:rPr>
        <w:t>|</w:t>
      </w:r>
      <w:r w:rsidR="00D32486" w:rsidRPr="00B61091">
        <w:rPr>
          <w:rFonts w:ascii="Courier New" w:hAnsi="Courier New"/>
          <w:color w:val="auto"/>
          <w:sz w:val="18"/>
          <w:szCs w:val="18"/>
        </w:rPr>
        <w:t xml:space="preserve"> </w:t>
      </w:r>
      <w:r w:rsidRPr="00B61091">
        <w:rPr>
          <w:rFonts w:ascii="Courier New" w:hAnsi="Courier New"/>
          <w:color w:val="auto"/>
          <w:sz w:val="18"/>
          <w:szCs w:val="18"/>
        </w:rPr>
        <w:t>awk '{print $2}'</w:t>
      </w:r>
      <w:r w:rsidR="00D32486" w:rsidRPr="00B61091">
        <w:rPr>
          <w:rFonts w:ascii="Courier New" w:hAnsi="Courier New"/>
          <w:color w:val="auto"/>
          <w:sz w:val="18"/>
          <w:szCs w:val="18"/>
        </w:rPr>
        <w:t xml:space="preserve"> \</w:t>
      </w:r>
    </w:p>
    <w:p w14:paraId="695C0849" w14:textId="77777777" w:rsidR="00555411" w:rsidRPr="00B61091" w:rsidRDefault="00A5423C" w:rsidP="00D32486">
      <w:pPr>
        <w:spacing w:line="240" w:lineRule="auto"/>
        <w:ind w:left="2880" w:firstLine="720"/>
        <w:rPr>
          <w:rFonts w:ascii="Courier New" w:hAnsi="Courier New"/>
          <w:color w:val="auto"/>
          <w:sz w:val="18"/>
          <w:szCs w:val="18"/>
        </w:rPr>
      </w:pPr>
      <w:r w:rsidRPr="00B61091">
        <w:rPr>
          <w:rFonts w:ascii="Courier New" w:hAnsi="Courier New"/>
          <w:color w:val="auto"/>
          <w:sz w:val="18"/>
          <w:szCs w:val="18"/>
        </w:rPr>
        <w:t>|</w:t>
      </w:r>
      <w:r w:rsidR="00D32486" w:rsidRPr="00B61091">
        <w:rPr>
          <w:rFonts w:ascii="Courier New" w:hAnsi="Courier New"/>
          <w:color w:val="auto"/>
          <w:sz w:val="18"/>
          <w:szCs w:val="18"/>
        </w:rPr>
        <w:t xml:space="preserve"> </w:t>
      </w:r>
      <w:r w:rsidRPr="00B61091">
        <w:rPr>
          <w:rFonts w:ascii="Courier New" w:hAnsi="Courier New"/>
          <w:color w:val="auto"/>
          <w:sz w:val="18"/>
          <w:szCs w:val="18"/>
        </w:rPr>
        <w:t xml:space="preserve">xargs </w:t>
      </w:r>
      <w:r w:rsidR="009C7FC1" w:rsidRPr="00B61091">
        <w:rPr>
          <w:rFonts w:ascii="Courier New" w:hAnsi="Courier New"/>
          <w:color w:val="auto"/>
          <w:sz w:val="18"/>
          <w:szCs w:val="18"/>
        </w:rPr>
        <w:t>–</w:t>
      </w:r>
      <w:r w:rsidRPr="00B61091">
        <w:rPr>
          <w:rFonts w:ascii="Courier New" w:hAnsi="Courier New"/>
          <w:color w:val="auto"/>
          <w:sz w:val="18"/>
          <w:szCs w:val="18"/>
        </w:rPr>
        <w:t>i</w:t>
      </w:r>
      <w:r w:rsidR="009C7FC1" w:rsidRPr="00B61091">
        <w:rPr>
          <w:rFonts w:ascii="Courier New" w:hAnsi="Courier New"/>
          <w:color w:val="auto"/>
          <w:sz w:val="18"/>
          <w:szCs w:val="18"/>
        </w:rPr>
        <w:t>\</w:t>
      </w:r>
      <w:r w:rsidRPr="00B61091">
        <w:rPr>
          <w:rFonts w:ascii="Courier New" w:hAnsi="Courier New"/>
          <w:color w:val="auto"/>
          <w:sz w:val="18"/>
          <w:szCs w:val="18"/>
        </w:rPr>
        <w:t xml:space="preserve"> kill -9 {}</w:t>
      </w:r>
    </w:p>
    <w:p w14:paraId="0AB6B68F" w14:textId="77777777" w:rsidR="005E4BEA" w:rsidRPr="00096F9A" w:rsidRDefault="005E4BEA" w:rsidP="003B19E9">
      <w:pPr>
        <w:pStyle w:val="Heading2"/>
      </w:pPr>
      <w:bookmarkStart w:id="249" w:name="_Toc396141451"/>
      <w:r w:rsidRPr="00096F9A">
        <w:t>Database server</w:t>
      </w:r>
      <w:r>
        <w:t xml:space="preserve"> (</w:t>
      </w:r>
      <w:r w:rsidR="00BF3C86">
        <w:t>CRRC</w:t>
      </w:r>
      <w:r>
        <w:t>)</w:t>
      </w:r>
      <w:r w:rsidRPr="00096F9A">
        <w:t>:</w:t>
      </w:r>
      <w:bookmarkEnd w:id="249"/>
    </w:p>
    <w:p w14:paraId="1E863DDB" w14:textId="77777777" w:rsidR="005E4BEA" w:rsidRDefault="005E4BEA" w:rsidP="00E865AE">
      <w:pPr>
        <w:numPr>
          <w:ilvl w:val="0"/>
          <w:numId w:val="7"/>
        </w:numPr>
        <w:spacing w:line="240" w:lineRule="auto"/>
      </w:pPr>
      <w:r w:rsidRPr="00096F9A">
        <w:t>Log</w:t>
      </w:r>
      <w:r w:rsidR="00AE2A2F">
        <w:t xml:space="preserve"> in</w:t>
      </w:r>
      <w:r w:rsidRPr="00096F9A">
        <w:t>to the Primary Windows SQL server machine.</w:t>
      </w:r>
    </w:p>
    <w:p w14:paraId="1EFFACFD" w14:textId="77777777" w:rsidR="005E4BEA" w:rsidRDefault="005E4BEA" w:rsidP="00E865AE">
      <w:pPr>
        <w:numPr>
          <w:ilvl w:val="0"/>
          <w:numId w:val="7"/>
        </w:numPr>
        <w:spacing w:line="240" w:lineRule="auto"/>
      </w:pPr>
      <w:r>
        <w:t xml:space="preserve">Make sure that DB is </w:t>
      </w:r>
      <w:r w:rsidR="00AE2A2F">
        <w:t>running and</w:t>
      </w:r>
      <w:r>
        <w:t xml:space="preserve"> that there are no transactions happening.</w:t>
      </w:r>
    </w:p>
    <w:p w14:paraId="519C22C0" w14:textId="77777777" w:rsidR="005E4BEA" w:rsidRDefault="005E4BEA" w:rsidP="00E865AE">
      <w:pPr>
        <w:numPr>
          <w:ilvl w:val="1"/>
          <w:numId w:val="7"/>
        </w:numPr>
        <w:spacing w:line="240" w:lineRule="auto"/>
      </w:pPr>
      <w:r>
        <w:t>Start -&gt; All Programs -&gt; Microsoft SQL Server 20</w:t>
      </w:r>
      <w:r w:rsidR="00BF3C86">
        <w:t>12</w:t>
      </w:r>
      <w:r>
        <w:t xml:space="preserve"> -&gt; SQL Server Management Studio using the SYSTEM user.</w:t>
      </w:r>
    </w:p>
    <w:p w14:paraId="6DEE0C78" w14:textId="77777777" w:rsidR="005E4BEA" w:rsidRDefault="005E4BEA" w:rsidP="00E865AE">
      <w:pPr>
        <w:numPr>
          <w:ilvl w:val="1"/>
          <w:numId w:val="7"/>
        </w:numPr>
        <w:spacing w:line="240" w:lineRule="auto"/>
      </w:pPr>
      <w:r>
        <w:t>Right click Replication -&gt; Launch Replication Monitor</w:t>
      </w:r>
    </w:p>
    <w:p w14:paraId="606146F0" w14:textId="77777777" w:rsidR="005E4BEA" w:rsidRDefault="00E90CE3" w:rsidP="00244487">
      <w:r>
        <w:rPr>
          <w:noProof/>
        </w:rPr>
        <w:drawing>
          <wp:inline distT="0" distB="0" distL="0" distR="0" wp14:anchorId="22018E1D" wp14:editId="30B5C5FA">
            <wp:extent cx="5850695" cy="1463040"/>
            <wp:effectExtent l="19050" t="19050" r="16705" b="2286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rotWithShape="1">
                    <a:blip r:embed="rId46" cstate="screen"/>
                    <a:srcRect l="-4" t="-4" r="-569" b="68135"/>
                    <a:stretch/>
                  </pic:blipFill>
                  <pic:spPr bwMode="auto">
                    <a:xfrm>
                      <a:off x="0" y="0"/>
                      <a:ext cx="5962213" cy="1490926"/>
                    </a:xfrm>
                    <a:prstGeom prst="rect">
                      <a:avLst/>
                    </a:prstGeom>
                    <a:noFill/>
                    <a:ln>
                      <a:solidFill>
                        <a:schemeClr val="accent1"/>
                      </a:solidFill>
                    </a:ln>
                    <a:extLst>
                      <a:ext uri="{53640926-AAD7-44D8-BBD7-CCE9431645EC}">
                        <a14:shadowObscured xmlns:a14="http://schemas.microsoft.com/office/drawing/2010/main"/>
                      </a:ext>
                    </a:extLst>
                  </pic:spPr>
                </pic:pic>
              </a:graphicData>
            </a:graphic>
          </wp:inline>
        </w:drawing>
      </w:r>
    </w:p>
    <w:p w14:paraId="0EEB3C08" w14:textId="77777777" w:rsidR="005E4BEA" w:rsidRDefault="00682243" w:rsidP="00E865AE">
      <w:pPr>
        <w:numPr>
          <w:ilvl w:val="1"/>
          <w:numId w:val="7"/>
        </w:numPr>
        <w:spacing w:line="240" w:lineRule="auto"/>
      </w:pPr>
      <w:r>
        <w:t>Double-</w:t>
      </w:r>
      <w:r w:rsidR="005E4BEA">
        <w:t>click the Subscription name in th</w:t>
      </w:r>
      <w:r w:rsidR="006E6FB9">
        <w:t>e right-</w:t>
      </w:r>
      <w:r w:rsidR="005E4BEA">
        <w:t>side window.</w:t>
      </w:r>
    </w:p>
    <w:p w14:paraId="716AC663" w14:textId="77777777" w:rsidR="005E4BEA" w:rsidRDefault="005E4BEA" w:rsidP="00E865AE">
      <w:pPr>
        <w:numPr>
          <w:ilvl w:val="1"/>
          <w:numId w:val="7"/>
        </w:numPr>
        <w:spacing w:line="240" w:lineRule="auto"/>
      </w:pPr>
      <w:r>
        <w:t xml:space="preserve">Click on </w:t>
      </w:r>
      <w:r w:rsidRPr="006E6FB9">
        <w:rPr>
          <w:b/>
        </w:rPr>
        <w:t>Undistributed Commands</w:t>
      </w:r>
      <w:r>
        <w:t xml:space="preserve"> – the number of commands waiting should be zero</w:t>
      </w:r>
      <w:r w:rsidR="006E6FB9">
        <w:t>.</w:t>
      </w:r>
    </w:p>
    <w:p w14:paraId="2849A8BF" w14:textId="77777777" w:rsidR="005E4BEA" w:rsidRDefault="005E4BEA" w:rsidP="006E6FB9">
      <w:pPr>
        <w:spacing w:line="240" w:lineRule="auto"/>
        <w:ind w:left="1440"/>
      </w:pPr>
      <w:r>
        <w:t xml:space="preserve">If it is not zero, press F5 to refresh screen </w:t>
      </w:r>
      <w:r w:rsidR="006E6FB9">
        <w:t>until</w:t>
      </w:r>
      <w:r>
        <w:t xml:space="preserve"> it is zero.</w:t>
      </w:r>
    </w:p>
    <w:p w14:paraId="2CDB66B4" w14:textId="77777777" w:rsidR="005E4BEA" w:rsidRDefault="00E90CE3" w:rsidP="005E4BEA">
      <w:commentRangeStart w:id="250"/>
      <w:r>
        <w:rPr>
          <w:noProof/>
        </w:rPr>
        <w:lastRenderedPageBreak/>
        <w:drawing>
          <wp:inline distT="0" distB="0" distL="0" distR="0" wp14:anchorId="4878E0AF" wp14:editId="605083BF">
            <wp:extent cx="5895975" cy="27432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rotWithShape="1">
                    <a:blip r:embed="rId47" cstate="screen"/>
                    <a:srcRect t="-4" b="42339"/>
                    <a:stretch/>
                  </pic:blipFill>
                  <pic:spPr bwMode="auto">
                    <a:xfrm>
                      <a:off x="0" y="0"/>
                      <a:ext cx="5943601" cy="2765359"/>
                    </a:xfrm>
                    <a:prstGeom prst="rect">
                      <a:avLst/>
                    </a:prstGeom>
                    <a:noFill/>
                    <a:ln>
                      <a:noFill/>
                    </a:ln>
                    <a:extLst>
                      <a:ext uri="{53640926-AAD7-44D8-BBD7-CCE9431645EC}">
                        <a14:shadowObscured xmlns:a14="http://schemas.microsoft.com/office/drawing/2010/main"/>
                      </a:ext>
                    </a:extLst>
                  </pic:spPr>
                </pic:pic>
              </a:graphicData>
            </a:graphic>
          </wp:inline>
        </w:drawing>
      </w:r>
      <w:commentRangeEnd w:id="250"/>
      <w:r w:rsidR="00BF3C86">
        <w:rPr>
          <w:rStyle w:val="CommentReference"/>
        </w:rPr>
        <w:commentReference w:id="250"/>
      </w:r>
    </w:p>
    <w:p w14:paraId="77FFCD85" w14:textId="77777777" w:rsidR="005E4BEA" w:rsidRDefault="005E4BEA" w:rsidP="00E865AE">
      <w:pPr>
        <w:numPr>
          <w:ilvl w:val="0"/>
          <w:numId w:val="7"/>
        </w:numPr>
        <w:spacing w:line="240" w:lineRule="auto"/>
      </w:pPr>
      <w:r>
        <w:t xml:space="preserve">Stop replication by running script Dropreplication.sql stored in </w:t>
      </w:r>
      <w:r w:rsidR="0059461C">
        <w:t xml:space="preserve">the </w:t>
      </w:r>
      <w:r w:rsidR="00A8379E">
        <w:t>Clear Case</w:t>
      </w:r>
      <w:r>
        <w:t xml:space="preserve"> stream </w:t>
      </w:r>
      <w:r w:rsidRPr="00A02051">
        <w:t>Dev_</w:t>
      </w:r>
      <w:r w:rsidR="001E2DF8">
        <w:t>CISS</w:t>
      </w:r>
      <w:r w:rsidRPr="00A02051">
        <w:t>_Data_mgt</w:t>
      </w:r>
      <w:r>
        <w:t xml:space="preserve"> in the </w:t>
      </w:r>
      <w:r w:rsidR="001E2DF8">
        <w:t>CISS</w:t>
      </w:r>
      <w:r w:rsidRPr="00A02051">
        <w:t>_db\Production Maintenance\Replication</w:t>
      </w:r>
      <w:r>
        <w:t xml:space="preserve"> vobs.</w:t>
      </w:r>
    </w:p>
    <w:p w14:paraId="2B7C681F" w14:textId="77777777" w:rsidR="005E4BEA" w:rsidRDefault="005E4BEA" w:rsidP="00E865AE">
      <w:pPr>
        <w:numPr>
          <w:ilvl w:val="0"/>
          <w:numId w:val="7"/>
        </w:numPr>
        <w:spacing w:line="240" w:lineRule="auto"/>
      </w:pPr>
      <w:r>
        <w:t>Make sure the application is disconnecte</w:t>
      </w:r>
      <w:r w:rsidR="0059461C">
        <w:t>d from the database and make a b</w:t>
      </w:r>
      <w:r w:rsidR="004B0676">
        <w:t>a</w:t>
      </w:r>
      <w:r>
        <w:t>ckup of the CISS</w:t>
      </w:r>
      <w:r w:rsidR="000E5ABE">
        <w:t>_PROD</w:t>
      </w:r>
      <w:r>
        <w:t xml:space="preserve"> database.</w:t>
      </w:r>
    </w:p>
    <w:p w14:paraId="5EB32A07" w14:textId="77777777" w:rsidR="005E4BEA" w:rsidRPr="00C0304C" w:rsidRDefault="00D32486" w:rsidP="00E865AE">
      <w:pPr>
        <w:numPr>
          <w:ilvl w:val="1"/>
          <w:numId w:val="7"/>
        </w:numPr>
        <w:tabs>
          <w:tab w:val="clear" w:pos="1440"/>
        </w:tabs>
        <w:spacing w:line="240" w:lineRule="auto"/>
        <w:ind w:left="1080"/>
      </w:pPr>
      <w:r>
        <w:t>GZIP</w:t>
      </w:r>
      <w:r w:rsidR="00F24ED6">
        <w:t xml:space="preserve"> the </w:t>
      </w:r>
      <w:r w:rsidR="005E4BEA">
        <w:t xml:space="preserve">Database backup and </w:t>
      </w:r>
      <w:r w:rsidR="00F24ED6">
        <w:t>XCOPY</w:t>
      </w:r>
      <w:r w:rsidR="005E4BEA">
        <w:t xml:space="preserve"> to Hines.</w:t>
      </w:r>
    </w:p>
    <w:p w14:paraId="1A60344C" w14:textId="77777777" w:rsidR="005E4BEA" w:rsidRPr="00096F9A" w:rsidRDefault="005E4BEA" w:rsidP="003B19E9">
      <w:pPr>
        <w:pStyle w:val="Heading2"/>
      </w:pPr>
      <w:bookmarkStart w:id="251" w:name="_Toc396141452"/>
      <w:r w:rsidRPr="00096F9A">
        <w:t>Database server</w:t>
      </w:r>
      <w:r>
        <w:t xml:space="preserve"> (Hines)</w:t>
      </w:r>
      <w:r w:rsidRPr="00096F9A">
        <w:t>:</w:t>
      </w:r>
      <w:bookmarkEnd w:id="251"/>
    </w:p>
    <w:p w14:paraId="77C314B5" w14:textId="77777777" w:rsidR="005E4BEA" w:rsidRDefault="005E4BEA" w:rsidP="00E865AE">
      <w:pPr>
        <w:numPr>
          <w:ilvl w:val="0"/>
          <w:numId w:val="7"/>
        </w:numPr>
        <w:spacing w:line="240" w:lineRule="auto"/>
      </w:pPr>
      <w:r w:rsidRPr="00096F9A">
        <w:t>Log</w:t>
      </w:r>
      <w:r w:rsidR="0059461C">
        <w:t xml:space="preserve"> in</w:t>
      </w:r>
      <w:r w:rsidRPr="00096F9A">
        <w:t>to the Primary Windows SQL server machine.</w:t>
      </w:r>
    </w:p>
    <w:p w14:paraId="11FE6070" w14:textId="77777777" w:rsidR="005E4BEA" w:rsidRDefault="0059461C" w:rsidP="00E865AE">
      <w:pPr>
        <w:numPr>
          <w:ilvl w:val="0"/>
          <w:numId w:val="7"/>
        </w:numPr>
        <w:spacing w:line="240" w:lineRule="auto"/>
      </w:pPr>
      <w:r>
        <w:t>Make sure that DB is running and</w:t>
      </w:r>
      <w:r w:rsidR="005E4BEA">
        <w:t xml:space="preserve"> that there are no transactions happening.</w:t>
      </w:r>
    </w:p>
    <w:p w14:paraId="66C665C1" w14:textId="77777777" w:rsidR="005E4BEA" w:rsidRDefault="005E4BEA" w:rsidP="00E865AE">
      <w:pPr>
        <w:numPr>
          <w:ilvl w:val="1"/>
          <w:numId w:val="7"/>
        </w:numPr>
        <w:tabs>
          <w:tab w:val="clear" w:pos="1440"/>
        </w:tabs>
        <w:spacing w:line="240" w:lineRule="auto"/>
        <w:ind w:left="1080"/>
      </w:pPr>
      <w:r>
        <w:t>Unzip</w:t>
      </w:r>
      <w:r w:rsidR="00F24ED6">
        <w:t xml:space="preserve">/WinRAR </w:t>
      </w:r>
      <w:r w:rsidR="0059461C">
        <w:t xml:space="preserve">- </w:t>
      </w:r>
      <w:r w:rsidR="00F24ED6">
        <w:t>the</w:t>
      </w:r>
      <w:r>
        <w:t xml:space="preserve"> </w:t>
      </w:r>
      <w:r w:rsidR="00BF3C86">
        <w:t>CRRC</w:t>
      </w:r>
      <w:r>
        <w:t xml:space="preserve"> Backup.</w:t>
      </w:r>
    </w:p>
    <w:p w14:paraId="643A7860" w14:textId="77777777" w:rsidR="005E4BEA" w:rsidRPr="00F00289" w:rsidRDefault="005E4BEA" w:rsidP="00E865AE">
      <w:pPr>
        <w:numPr>
          <w:ilvl w:val="1"/>
          <w:numId w:val="7"/>
        </w:numPr>
        <w:tabs>
          <w:tab w:val="clear" w:pos="1440"/>
        </w:tabs>
        <w:spacing w:line="240" w:lineRule="auto"/>
        <w:ind w:left="1080"/>
        <w:rPr>
          <w:i/>
        </w:rPr>
      </w:pPr>
      <w:r>
        <w:t xml:space="preserve">Restore </w:t>
      </w:r>
      <w:r w:rsidR="0059461C">
        <w:t xml:space="preserve">the </w:t>
      </w:r>
      <w:r w:rsidR="00BF3C86">
        <w:t xml:space="preserve">CRRC </w:t>
      </w:r>
      <w:r>
        <w:t xml:space="preserve"> backup to CISS</w:t>
      </w:r>
      <w:r w:rsidR="000E5ABE">
        <w:t>_PROD</w:t>
      </w:r>
      <w:r>
        <w:t xml:space="preserve"> database.</w:t>
      </w:r>
    </w:p>
    <w:p w14:paraId="3228DDDB" w14:textId="77777777" w:rsidR="005E4BEA" w:rsidRPr="00F00289" w:rsidRDefault="005E4BEA" w:rsidP="00E865AE">
      <w:pPr>
        <w:numPr>
          <w:ilvl w:val="1"/>
          <w:numId w:val="7"/>
        </w:numPr>
        <w:tabs>
          <w:tab w:val="clear" w:pos="1440"/>
        </w:tabs>
        <w:spacing w:line="240" w:lineRule="auto"/>
        <w:ind w:left="1080"/>
        <w:rPr>
          <w:i/>
        </w:rPr>
      </w:pPr>
      <w:r>
        <w:t xml:space="preserve">Confirm Users can connect to </w:t>
      </w:r>
      <w:r w:rsidR="0059461C">
        <w:t xml:space="preserve">the </w:t>
      </w:r>
      <w:r>
        <w:t>Database</w:t>
      </w:r>
      <w:r w:rsidR="0059461C">
        <w:t>.</w:t>
      </w:r>
    </w:p>
    <w:p w14:paraId="64D3F25F" w14:textId="77777777" w:rsidR="005E4BEA" w:rsidRPr="00400345" w:rsidRDefault="003B19E9" w:rsidP="003B19E9">
      <w:pPr>
        <w:pStyle w:val="Heading2"/>
      </w:pPr>
      <w:bookmarkStart w:id="252" w:name="_Toc396141453"/>
      <w:r w:rsidRPr="00400345">
        <w:t>WebLogic</w:t>
      </w:r>
      <w:r w:rsidR="005E4BEA" w:rsidRPr="00400345">
        <w:t xml:space="preserve"> server</w:t>
      </w:r>
      <w:r w:rsidR="005E4BEA">
        <w:t xml:space="preserve"> (</w:t>
      </w:r>
      <w:r w:rsidR="00BF3C86">
        <w:t>HITC</w:t>
      </w:r>
      <w:r w:rsidR="005E4BEA">
        <w:t>)</w:t>
      </w:r>
      <w:r w:rsidR="005E4BEA" w:rsidRPr="00400345">
        <w:t>:</w:t>
      </w:r>
      <w:bookmarkEnd w:id="252"/>
    </w:p>
    <w:p w14:paraId="32062238" w14:textId="77777777" w:rsidR="005E4BEA" w:rsidRDefault="005E4BEA" w:rsidP="00E865AE">
      <w:pPr>
        <w:numPr>
          <w:ilvl w:val="0"/>
          <w:numId w:val="8"/>
        </w:numPr>
        <w:spacing w:line="240" w:lineRule="auto"/>
      </w:pPr>
      <w:r>
        <w:t>Log</w:t>
      </w:r>
      <w:r w:rsidR="0059461C">
        <w:t xml:space="preserve"> in</w:t>
      </w:r>
      <w:r>
        <w:t>to the</w:t>
      </w:r>
      <w:r w:rsidR="0059461C">
        <w:t xml:space="preserve"> n</w:t>
      </w:r>
      <w:r w:rsidRPr="00096F9A">
        <w:t xml:space="preserve">ode of the </w:t>
      </w:r>
      <w:r w:rsidR="0059461C" w:rsidRPr="00096F9A">
        <w:t>WebLogic</w:t>
      </w:r>
      <w:r w:rsidRPr="00096F9A">
        <w:t xml:space="preserve"> application server.</w:t>
      </w:r>
    </w:p>
    <w:p w14:paraId="305B93EA" w14:textId="77777777" w:rsidR="005E4BEA" w:rsidRPr="00096F9A" w:rsidRDefault="005E4BEA" w:rsidP="00E865AE">
      <w:pPr>
        <w:numPr>
          <w:ilvl w:val="1"/>
          <w:numId w:val="8"/>
        </w:numPr>
        <w:tabs>
          <w:tab w:val="clear" w:pos="1440"/>
        </w:tabs>
        <w:spacing w:line="240" w:lineRule="auto"/>
        <w:ind w:left="1080"/>
      </w:pPr>
      <w:r>
        <w:t>Once given the “GO” from the DBA</w:t>
      </w:r>
    </w:p>
    <w:p w14:paraId="44463C1E" w14:textId="77777777" w:rsidR="005E4BEA" w:rsidRPr="00096F9A" w:rsidRDefault="005E4BEA" w:rsidP="00E865AE">
      <w:pPr>
        <w:numPr>
          <w:ilvl w:val="0"/>
          <w:numId w:val="8"/>
        </w:numPr>
        <w:spacing w:line="240" w:lineRule="auto"/>
      </w:pPr>
      <w:r>
        <w:t>Start</w:t>
      </w:r>
      <w:r w:rsidRPr="00096F9A">
        <w:t xml:space="preserve"> the weblogic </w:t>
      </w:r>
      <w:r>
        <w:t>managed servers</w:t>
      </w:r>
      <w:r w:rsidRPr="00096F9A">
        <w:t>:</w:t>
      </w:r>
    </w:p>
    <w:p w14:paraId="557D2902" w14:textId="77777777" w:rsidR="005E4BEA" w:rsidRPr="00096F9A" w:rsidRDefault="005E4BEA" w:rsidP="00E865AE">
      <w:pPr>
        <w:numPr>
          <w:ilvl w:val="1"/>
          <w:numId w:val="8"/>
        </w:numPr>
        <w:tabs>
          <w:tab w:val="clear" w:pos="1440"/>
        </w:tabs>
        <w:spacing w:line="240" w:lineRule="auto"/>
        <w:ind w:left="1080"/>
      </w:pPr>
      <w:r w:rsidRPr="00096F9A">
        <w:t>Command Line:</w:t>
      </w:r>
    </w:p>
    <w:p w14:paraId="3D9B10F6" w14:textId="77777777" w:rsidR="006E68AD" w:rsidRPr="006E68AD" w:rsidRDefault="00A5423C" w:rsidP="006E68AD">
      <w:pPr>
        <w:numPr>
          <w:ilvl w:val="2"/>
          <w:numId w:val="8"/>
        </w:numPr>
        <w:tabs>
          <w:tab w:val="clear" w:pos="2160"/>
        </w:tabs>
        <w:spacing w:line="240" w:lineRule="auto"/>
        <w:ind w:left="1440"/>
      </w:pPr>
      <w:r w:rsidRPr="00A5423C">
        <w:rPr>
          <w:rFonts w:asciiTheme="minorHAnsi" w:hAnsiTheme="minorHAnsi"/>
          <w:color w:val="auto"/>
        </w:rPr>
        <w:t xml:space="preserve">Sudo to the </w:t>
      </w:r>
      <w:r w:rsidR="00EB67DE">
        <w:rPr>
          <w:rFonts w:asciiTheme="minorHAnsi" w:hAnsiTheme="minorHAnsi"/>
          <w:color w:val="auto"/>
        </w:rPr>
        <w:t>wlp_user</w:t>
      </w:r>
      <w:r w:rsidRPr="00A5423C">
        <w:rPr>
          <w:rFonts w:asciiTheme="minorHAnsi" w:hAnsiTheme="minorHAnsi"/>
          <w:color w:val="auto"/>
        </w:rPr>
        <w:t xml:space="preserve"> user</w:t>
      </w:r>
    </w:p>
    <w:p w14:paraId="00E6820A" w14:textId="77777777" w:rsidR="00F9084D" w:rsidRPr="006E68AD" w:rsidRDefault="005E4BEA" w:rsidP="006E68AD">
      <w:pPr>
        <w:numPr>
          <w:ilvl w:val="2"/>
          <w:numId w:val="8"/>
        </w:numPr>
        <w:tabs>
          <w:tab w:val="clear" w:pos="2160"/>
        </w:tabs>
        <w:spacing w:line="240" w:lineRule="auto"/>
        <w:ind w:left="1440"/>
        <w:rPr>
          <w:rFonts w:ascii="Courier New" w:hAnsi="Courier New"/>
          <w:color w:val="auto"/>
          <w:sz w:val="18"/>
          <w:szCs w:val="18"/>
        </w:rPr>
      </w:pPr>
      <w:r w:rsidRPr="006E68AD">
        <w:rPr>
          <w:rFonts w:ascii="Courier New" w:hAnsi="Courier New"/>
          <w:color w:val="auto"/>
          <w:sz w:val="18"/>
          <w:szCs w:val="18"/>
        </w:rPr>
        <w:t xml:space="preserve">sudo su – </w:t>
      </w:r>
      <w:r w:rsidR="00EB67DE" w:rsidRPr="006E68AD">
        <w:rPr>
          <w:rFonts w:ascii="Courier New" w:hAnsi="Courier New"/>
          <w:color w:val="auto"/>
          <w:sz w:val="18"/>
          <w:szCs w:val="18"/>
        </w:rPr>
        <w:t>wlp_user</w:t>
      </w:r>
      <w:r w:rsidRPr="006E68AD">
        <w:rPr>
          <w:rFonts w:ascii="Courier New" w:hAnsi="Courier New"/>
          <w:color w:val="auto"/>
          <w:sz w:val="18"/>
          <w:szCs w:val="18"/>
        </w:rPr>
        <w:t xml:space="preserve"> ;</w:t>
      </w:r>
    </w:p>
    <w:p w14:paraId="261776DA" w14:textId="77777777" w:rsidR="005E4BEA" w:rsidRPr="00934E79" w:rsidRDefault="00A5423C" w:rsidP="00E865AE">
      <w:pPr>
        <w:numPr>
          <w:ilvl w:val="2"/>
          <w:numId w:val="8"/>
        </w:numPr>
        <w:tabs>
          <w:tab w:val="clear" w:pos="2160"/>
        </w:tabs>
        <w:spacing w:line="240" w:lineRule="auto"/>
        <w:ind w:left="1440"/>
        <w:rPr>
          <w:rFonts w:asciiTheme="minorHAnsi" w:hAnsiTheme="minorHAnsi"/>
          <w:color w:val="auto"/>
        </w:rPr>
      </w:pPr>
      <w:r w:rsidRPr="00A5423C">
        <w:rPr>
          <w:rFonts w:asciiTheme="minorHAnsi" w:hAnsiTheme="minorHAnsi"/>
          <w:color w:val="auto"/>
        </w:rPr>
        <w:t>Start ALL the Managed servers</w:t>
      </w:r>
    </w:p>
    <w:p w14:paraId="6D374C08" w14:textId="77777777" w:rsidR="00555411" w:rsidRPr="006E68AD" w:rsidRDefault="003318AC">
      <w:pPr>
        <w:numPr>
          <w:ilvl w:val="2"/>
          <w:numId w:val="8"/>
        </w:numPr>
        <w:spacing w:line="240" w:lineRule="auto"/>
        <w:rPr>
          <w:rFonts w:ascii="Courier New" w:hAnsi="Courier New"/>
          <w:color w:val="auto"/>
          <w:sz w:val="18"/>
          <w:szCs w:val="18"/>
        </w:rPr>
      </w:pPr>
      <w:r w:rsidRPr="006E68AD">
        <w:rPr>
          <w:rFonts w:ascii="Courier New" w:hAnsi="Courier New"/>
          <w:color w:val="auto"/>
          <w:sz w:val="18"/>
          <w:szCs w:val="18"/>
        </w:rPr>
        <w:t xml:space="preserve">startcluster.sh </w:t>
      </w:r>
      <w:r w:rsidR="00D32486" w:rsidRPr="006E68AD">
        <w:rPr>
          <w:rFonts w:ascii="Courier New" w:hAnsi="Courier New"/>
          <w:color w:val="auto"/>
          <w:sz w:val="18"/>
          <w:szCs w:val="18"/>
        </w:rPr>
        <w:t>pcmm</w:t>
      </w:r>
      <w:r w:rsidRPr="006E68AD">
        <w:rPr>
          <w:rFonts w:ascii="Courier New" w:hAnsi="Courier New"/>
          <w:color w:val="auto"/>
          <w:sz w:val="18"/>
          <w:szCs w:val="18"/>
        </w:rPr>
        <w:t>_unattnd.properties;</w:t>
      </w:r>
    </w:p>
    <w:p w14:paraId="7D6CB524" w14:textId="77777777" w:rsidR="00555411" w:rsidRPr="006E68AD" w:rsidRDefault="003318AC">
      <w:pPr>
        <w:numPr>
          <w:ilvl w:val="2"/>
          <w:numId w:val="8"/>
        </w:numPr>
        <w:spacing w:line="240" w:lineRule="auto"/>
        <w:rPr>
          <w:rFonts w:ascii="Courier New" w:hAnsi="Courier New"/>
          <w:color w:val="auto"/>
          <w:sz w:val="18"/>
          <w:szCs w:val="18"/>
        </w:rPr>
      </w:pPr>
      <w:r w:rsidRPr="006E68AD">
        <w:rPr>
          <w:rFonts w:ascii="Courier New" w:hAnsi="Courier New"/>
          <w:color w:val="auto"/>
          <w:sz w:val="18"/>
          <w:szCs w:val="18"/>
        </w:rPr>
        <w:t xml:space="preserve">startcluster.sh </w:t>
      </w:r>
      <w:r w:rsidR="00D32486" w:rsidRPr="006E68AD">
        <w:rPr>
          <w:rFonts w:ascii="Courier New" w:hAnsi="Courier New"/>
          <w:color w:val="auto"/>
          <w:sz w:val="18"/>
          <w:szCs w:val="18"/>
        </w:rPr>
        <w:t>pcmm</w:t>
      </w:r>
      <w:r w:rsidRPr="006E68AD">
        <w:rPr>
          <w:rFonts w:ascii="Courier New" w:hAnsi="Courier New"/>
          <w:color w:val="auto"/>
          <w:sz w:val="18"/>
          <w:szCs w:val="18"/>
        </w:rPr>
        <w:t>.properties;</w:t>
      </w:r>
    </w:p>
    <w:p w14:paraId="4E6E33C4" w14:textId="77777777" w:rsidR="005E4BEA" w:rsidRDefault="005E4BEA" w:rsidP="00E865AE">
      <w:pPr>
        <w:numPr>
          <w:ilvl w:val="0"/>
          <w:numId w:val="8"/>
        </w:numPr>
        <w:spacing w:line="240" w:lineRule="auto"/>
      </w:pPr>
      <w:r w:rsidRPr="00957FBF">
        <w:t>Verify that</w:t>
      </w:r>
      <w:r>
        <w:t xml:space="preserve"> the </w:t>
      </w:r>
      <w:r w:rsidR="001414D2">
        <w:t>WebLogic is running:</w:t>
      </w:r>
    </w:p>
    <w:p w14:paraId="74C4D29F" w14:textId="77777777" w:rsidR="005E4BEA" w:rsidRDefault="004C4799" w:rsidP="001414D2">
      <w:pPr>
        <w:spacing w:line="240" w:lineRule="auto"/>
        <w:ind w:left="720"/>
      </w:pPr>
      <w:hyperlink r:id="rId48" w:history="1">
        <w:r w:rsidR="005E4BEA" w:rsidRPr="00183C9E">
          <w:rPr>
            <w:rStyle w:val="Hyperlink"/>
          </w:rPr>
          <w:t>http://vaww-dr.ciss.med.DNS   /</w:t>
        </w:r>
      </w:hyperlink>
    </w:p>
    <w:p w14:paraId="3DD11798" w14:textId="77777777" w:rsidR="00C10C2F" w:rsidRDefault="00C10C2F" w:rsidP="00C10C2F">
      <w:r w:rsidRPr="00C10C2F">
        <w:rPr>
          <w:b/>
        </w:rPr>
        <w:t>Note:</w:t>
      </w:r>
      <w:r>
        <w:t xml:space="preserve"> this link is only valid after following the instructions above.</w:t>
      </w:r>
    </w:p>
    <w:p w14:paraId="1983098C" w14:textId="77777777" w:rsidR="005E4BEA" w:rsidRDefault="005E4BEA" w:rsidP="00E865AE">
      <w:pPr>
        <w:numPr>
          <w:ilvl w:val="0"/>
          <w:numId w:val="8"/>
        </w:numPr>
        <w:spacing w:line="240" w:lineRule="auto"/>
      </w:pPr>
      <w:r>
        <w:t>Have testers smoke test the system</w:t>
      </w:r>
    </w:p>
    <w:p w14:paraId="531205D7" w14:textId="77777777" w:rsidR="00E34C69" w:rsidRPr="00400345" w:rsidRDefault="00D14CE6" w:rsidP="003B19E9">
      <w:pPr>
        <w:pStyle w:val="Heading2"/>
      </w:pPr>
      <w:bookmarkStart w:id="253" w:name="_Toc396141454"/>
      <w:r>
        <w:t xml:space="preserve">Checking the </w:t>
      </w:r>
      <w:r w:rsidR="00E34C69">
        <w:t>Load Balancer (</w:t>
      </w:r>
      <w:r w:rsidR="006E68AD">
        <w:t>CRRC</w:t>
      </w:r>
      <w:r w:rsidR="00E34C69">
        <w:t>)</w:t>
      </w:r>
      <w:r w:rsidR="00E34C69" w:rsidRPr="00400345">
        <w:t>:</w:t>
      </w:r>
      <w:bookmarkEnd w:id="253"/>
    </w:p>
    <w:p w14:paraId="7576FBF8" w14:textId="77777777" w:rsidR="00E34C69" w:rsidRDefault="00E34C69" w:rsidP="00E865AE">
      <w:pPr>
        <w:numPr>
          <w:ilvl w:val="0"/>
          <w:numId w:val="8"/>
        </w:numPr>
        <w:spacing w:line="240" w:lineRule="auto"/>
      </w:pPr>
      <w:r>
        <w:t>Log</w:t>
      </w:r>
      <w:r w:rsidR="001414D2">
        <w:t xml:space="preserve"> in</w:t>
      </w:r>
      <w:r>
        <w:t xml:space="preserve">to </w:t>
      </w:r>
      <w:r w:rsidR="00A85552" w:rsidRPr="00A85552">
        <w:t>https://IP          /tmui/login.jsp</w:t>
      </w:r>
      <w:r>
        <w:t>.</w:t>
      </w:r>
      <w:r w:rsidR="00D14CE6">
        <w:t xml:space="preserve"> ( You Must have an Account on the Load Balancer )</w:t>
      </w:r>
    </w:p>
    <w:p w14:paraId="70AD4463" w14:textId="77777777" w:rsidR="00A85552" w:rsidRDefault="00555411" w:rsidP="002671ED">
      <w:pPr>
        <w:spacing w:line="240" w:lineRule="auto"/>
        <w:ind w:left="720"/>
      </w:pPr>
      <w:r>
        <w:rPr>
          <w:noProof/>
        </w:rPr>
        <w:lastRenderedPageBreak/>
        <w:drawing>
          <wp:inline distT="0" distB="0" distL="0" distR="0" wp14:anchorId="0BDB1EFD" wp14:editId="70409943">
            <wp:extent cx="1479358" cy="4397071"/>
            <wp:effectExtent l="19050" t="0" r="6542" b="0"/>
            <wp:docPr id="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9" cstate="screen"/>
                    <a:srcRect/>
                    <a:stretch>
                      <a:fillRect/>
                    </a:stretch>
                  </pic:blipFill>
                  <pic:spPr bwMode="auto">
                    <a:xfrm>
                      <a:off x="0" y="0"/>
                      <a:ext cx="1481444" cy="4403271"/>
                    </a:xfrm>
                    <a:prstGeom prst="rect">
                      <a:avLst/>
                    </a:prstGeom>
                    <a:noFill/>
                    <a:ln w="9525">
                      <a:noFill/>
                      <a:miter lim="800000"/>
                      <a:headEnd/>
                      <a:tailEnd/>
                    </a:ln>
                  </pic:spPr>
                </pic:pic>
              </a:graphicData>
            </a:graphic>
          </wp:inline>
        </w:drawing>
      </w:r>
    </w:p>
    <w:p w14:paraId="42258E5D" w14:textId="77777777" w:rsidR="002748DF" w:rsidRDefault="00A85552" w:rsidP="00A85552">
      <w:pPr>
        <w:numPr>
          <w:ilvl w:val="0"/>
          <w:numId w:val="8"/>
        </w:numPr>
        <w:spacing w:line="240" w:lineRule="auto"/>
      </w:pPr>
      <w:r>
        <w:t xml:space="preserve">Select Local Traffic  &gt;&gt;  Pools &gt;&gt; Pool List </w:t>
      </w:r>
    </w:p>
    <w:p w14:paraId="35D35E20" w14:textId="77777777" w:rsidR="00617482" w:rsidRDefault="00555411">
      <w:pPr>
        <w:numPr>
          <w:ilvl w:val="0"/>
          <w:numId w:val="8"/>
        </w:numPr>
        <w:spacing w:line="240" w:lineRule="auto"/>
      </w:pPr>
      <w:r>
        <w:rPr>
          <w:noProof/>
        </w:rPr>
        <w:drawing>
          <wp:inline distT="0" distB="0" distL="0" distR="0" wp14:anchorId="794498DF" wp14:editId="57A994D4">
            <wp:extent cx="2255533" cy="381663"/>
            <wp:effectExtent l="19050" t="0" r="0" b="0"/>
            <wp:docPr id="5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0" cstate="screen"/>
                    <a:srcRect/>
                    <a:stretch>
                      <a:fillRect/>
                    </a:stretch>
                  </pic:blipFill>
                  <pic:spPr bwMode="auto">
                    <a:xfrm>
                      <a:off x="0" y="0"/>
                      <a:ext cx="2255124" cy="381594"/>
                    </a:xfrm>
                    <a:prstGeom prst="rect">
                      <a:avLst/>
                    </a:prstGeom>
                    <a:noFill/>
                    <a:ln w="9525">
                      <a:noFill/>
                      <a:miter lim="800000"/>
                      <a:headEnd/>
                      <a:tailEnd/>
                    </a:ln>
                  </pic:spPr>
                </pic:pic>
              </a:graphicData>
            </a:graphic>
          </wp:inline>
        </w:drawing>
      </w:r>
    </w:p>
    <w:p w14:paraId="08CED163" w14:textId="77777777" w:rsidR="00555411" w:rsidRDefault="00A85552">
      <w:pPr>
        <w:numPr>
          <w:ilvl w:val="0"/>
          <w:numId w:val="8"/>
        </w:numPr>
        <w:spacing w:line="240" w:lineRule="auto"/>
      </w:pPr>
      <w:r>
        <w:t>Enter “</w:t>
      </w:r>
      <w:r w:rsidRPr="00A85552">
        <w:t>*CISS*</w:t>
      </w:r>
      <w:r>
        <w:t>” in the Search Box at the Top of the List</w:t>
      </w:r>
    </w:p>
    <w:p w14:paraId="01437BB1" w14:textId="77777777" w:rsidR="00555411" w:rsidRDefault="00D14CE6">
      <w:pPr>
        <w:numPr>
          <w:ilvl w:val="0"/>
          <w:numId w:val="8"/>
        </w:numPr>
        <w:spacing w:line="240" w:lineRule="auto"/>
      </w:pPr>
      <w:r>
        <w:t xml:space="preserve">Select CISS_Production Pool </w:t>
      </w:r>
    </w:p>
    <w:p w14:paraId="14ECD5AC" w14:textId="77777777" w:rsidR="00555411" w:rsidRDefault="00A85552">
      <w:pPr>
        <w:numPr>
          <w:ilvl w:val="0"/>
          <w:numId w:val="8"/>
        </w:numPr>
        <w:spacing w:line="240" w:lineRule="auto"/>
      </w:pPr>
      <w:r>
        <w:t xml:space="preserve">Select </w:t>
      </w:r>
      <w:r w:rsidR="00D14CE6">
        <w:t>Members Tab</w:t>
      </w:r>
    </w:p>
    <w:p w14:paraId="5CCDECF1" w14:textId="77777777" w:rsidR="00555411" w:rsidRDefault="00555411">
      <w:pPr>
        <w:spacing w:line="240" w:lineRule="auto"/>
        <w:ind w:left="360"/>
      </w:pPr>
      <w:r>
        <w:rPr>
          <w:noProof/>
        </w:rPr>
        <w:drawing>
          <wp:inline distT="0" distB="0" distL="0" distR="0" wp14:anchorId="1FBF5F8F" wp14:editId="0BC1C2ED">
            <wp:extent cx="3533775" cy="542925"/>
            <wp:effectExtent l="19050" t="0" r="9525" b="0"/>
            <wp:docPr id="5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1" cstate="screen"/>
                    <a:srcRect/>
                    <a:stretch>
                      <a:fillRect/>
                    </a:stretch>
                  </pic:blipFill>
                  <pic:spPr bwMode="auto">
                    <a:xfrm>
                      <a:off x="0" y="0"/>
                      <a:ext cx="3533775" cy="542925"/>
                    </a:xfrm>
                    <a:prstGeom prst="rect">
                      <a:avLst/>
                    </a:prstGeom>
                    <a:noFill/>
                    <a:ln w="9525">
                      <a:noFill/>
                      <a:miter lim="800000"/>
                      <a:headEnd/>
                      <a:tailEnd/>
                    </a:ln>
                  </pic:spPr>
                </pic:pic>
              </a:graphicData>
            </a:graphic>
          </wp:inline>
        </w:drawing>
      </w:r>
    </w:p>
    <w:p w14:paraId="6307CD80" w14:textId="77777777" w:rsidR="00555411" w:rsidRDefault="00D15B19">
      <w:pPr>
        <w:numPr>
          <w:ilvl w:val="1"/>
          <w:numId w:val="8"/>
        </w:numPr>
        <w:spacing w:line="240" w:lineRule="auto"/>
      </w:pPr>
      <w:r>
        <w:t xml:space="preserve">Weblogic Servers that are Active will be represented in </w:t>
      </w:r>
      <w:r w:rsidR="00555411">
        <w:rPr>
          <w:noProof/>
        </w:rPr>
        <w:drawing>
          <wp:inline distT="0" distB="0" distL="0" distR="0" wp14:anchorId="235FA6A3" wp14:editId="278878F5">
            <wp:extent cx="228600" cy="190500"/>
            <wp:effectExtent l="19050" t="0" r="0" b="0"/>
            <wp:docPr id="5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2" cstate="screen"/>
                    <a:srcRect/>
                    <a:stretch>
                      <a:fillRect/>
                    </a:stretch>
                  </pic:blipFill>
                  <pic:spPr bwMode="auto">
                    <a:xfrm>
                      <a:off x="0" y="0"/>
                      <a:ext cx="228600" cy="190500"/>
                    </a:xfrm>
                    <a:prstGeom prst="rect">
                      <a:avLst/>
                    </a:prstGeom>
                    <a:noFill/>
                    <a:ln w="9525">
                      <a:noFill/>
                      <a:miter lim="800000"/>
                      <a:headEnd/>
                      <a:tailEnd/>
                    </a:ln>
                  </pic:spPr>
                </pic:pic>
              </a:graphicData>
            </a:graphic>
          </wp:inline>
        </w:drawing>
      </w:r>
      <w:r>
        <w:t>Green Circles</w:t>
      </w:r>
      <w:r w:rsidR="00750A42">
        <w:t xml:space="preserve">. </w:t>
      </w:r>
    </w:p>
    <w:p w14:paraId="3D6397E5" w14:textId="77777777" w:rsidR="00555411" w:rsidRDefault="00555411">
      <w:pPr>
        <w:numPr>
          <w:ilvl w:val="1"/>
          <w:numId w:val="8"/>
        </w:numPr>
        <w:spacing w:line="240" w:lineRule="auto"/>
      </w:pPr>
      <w:r>
        <w:rPr>
          <w:noProof/>
        </w:rPr>
        <w:drawing>
          <wp:inline distT="0" distB="0" distL="0" distR="0" wp14:anchorId="39951C41" wp14:editId="2869CDDE">
            <wp:extent cx="400050" cy="257175"/>
            <wp:effectExtent l="19050" t="0" r="0" b="0"/>
            <wp:docPr id="5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3" cstate="screen"/>
                    <a:srcRect/>
                    <a:stretch>
                      <a:fillRect/>
                    </a:stretch>
                  </pic:blipFill>
                  <pic:spPr bwMode="auto">
                    <a:xfrm>
                      <a:off x="0" y="0"/>
                      <a:ext cx="400050" cy="257175"/>
                    </a:xfrm>
                    <a:prstGeom prst="rect">
                      <a:avLst/>
                    </a:prstGeom>
                    <a:noFill/>
                    <a:ln w="9525">
                      <a:noFill/>
                      <a:miter lim="800000"/>
                      <a:headEnd/>
                      <a:tailEnd/>
                    </a:ln>
                  </pic:spPr>
                </pic:pic>
              </a:graphicData>
            </a:graphic>
          </wp:inline>
        </w:drawing>
      </w:r>
      <w:r w:rsidR="00D15B19">
        <w:t>The Blac</w:t>
      </w:r>
      <w:r w:rsidR="00D14CE6">
        <w:t>k Diamond is a</w:t>
      </w:r>
      <w:r w:rsidR="00750A42">
        <w:t>n</w:t>
      </w:r>
      <w:r w:rsidR="00D14CE6">
        <w:t xml:space="preserve"> inactivated node</w:t>
      </w:r>
      <w:r w:rsidR="00750A42">
        <w:t>.</w:t>
      </w:r>
      <w:r>
        <w:rPr>
          <w:noProof/>
        </w:rPr>
        <w:drawing>
          <wp:inline distT="0" distB="0" distL="0" distR="0" wp14:anchorId="7E0B98D5" wp14:editId="1DF325C2">
            <wp:extent cx="295275" cy="219075"/>
            <wp:effectExtent l="19050" t="0" r="9525" b="0"/>
            <wp:docPr id="5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4" cstate="screen"/>
                    <a:srcRect/>
                    <a:stretch>
                      <a:fillRect/>
                    </a:stretch>
                  </pic:blipFill>
                  <pic:spPr bwMode="auto">
                    <a:xfrm>
                      <a:off x="0" y="0"/>
                      <a:ext cx="295275" cy="219075"/>
                    </a:xfrm>
                    <a:prstGeom prst="rect">
                      <a:avLst/>
                    </a:prstGeom>
                    <a:noFill/>
                    <a:ln w="9525">
                      <a:noFill/>
                      <a:miter lim="800000"/>
                      <a:headEnd/>
                      <a:tailEnd/>
                    </a:ln>
                  </pic:spPr>
                </pic:pic>
              </a:graphicData>
            </a:graphic>
          </wp:inline>
        </w:drawing>
      </w:r>
      <w:r w:rsidR="00750A42">
        <w:t xml:space="preserve">The </w:t>
      </w:r>
      <w:r w:rsidR="00D15B19">
        <w:t xml:space="preserve">Red Diamond is an inactive </w:t>
      </w:r>
      <w:r w:rsidR="00D14CE6">
        <w:t>node</w:t>
      </w:r>
      <w:r w:rsidR="00D15B19">
        <w:t>.</w:t>
      </w:r>
    </w:p>
    <w:p w14:paraId="30C6F15A" w14:textId="77777777" w:rsidR="00555411" w:rsidRDefault="00555411">
      <w:pPr>
        <w:spacing w:line="240" w:lineRule="auto"/>
        <w:ind w:left="360" w:firstLine="360"/>
      </w:pPr>
      <w:r>
        <w:rPr>
          <w:noProof/>
        </w:rPr>
        <w:lastRenderedPageBreak/>
        <w:drawing>
          <wp:inline distT="0" distB="0" distL="0" distR="0" wp14:anchorId="13FC390E" wp14:editId="4E257CB1">
            <wp:extent cx="2067560" cy="2202815"/>
            <wp:effectExtent l="19050" t="0" r="8890" b="0"/>
            <wp:docPr id="5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5" cstate="screen"/>
                    <a:srcRect/>
                    <a:stretch>
                      <a:fillRect/>
                    </a:stretch>
                  </pic:blipFill>
                  <pic:spPr bwMode="auto">
                    <a:xfrm>
                      <a:off x="0" y="0"/>
                      <a:ext cx="2067560" cy="2202815"/>
                    </a:xfrm>
                    <a:prstGeom prst="rect">
                      <a:avLst/>
                    </a:prstGeom>
                    <a:noFill/>
                    <a:ln w="9525">
                      <a:noFill/>
                      <a:miter lim="800000"/>
                      <a:headEnd/>
                      <a:tailEnd/>
                    </a:ln>
                  </pic:spPr>
                </pic:pic>
              </a:graphicData>
            </a:graphic>
          </wp:inline>
        </w:drawing>
      </w:r>
    </w:p>
    <w:p w14:paraId="5B25D645" w14:textId="77777777" w:rsidR="00555411" w:rsidRDefault="00D15B19">
      <w:pPr>
        <w:numPr>
          <w:ilvl w:val="0"/>
          <w:numId w:val="8"/>
        </w:numPr>
        <w:spacing w:line="240" w:lineRule="auto"/>
      </w:pPr>
      <w:r>
        <w:t>The Load Balancer should balance the LOAD to the Active servers (</w:t>
      </w:r>
      <w:r w:rsidR="00750A42">
        <w:t xml:space="preserve">e.g., </w:t>
      </w:r>
      <w:r>
        <w:t>Hines or FW-Martinsburg)</w:t>
      </w:r>
    </w:p>
    <w:p w14:paraId="559A0755" w14:textId="77777777" w:rsidR="00244487" w:rsidRDefault="00A85552" w:rsidP="00750A42">
      <w:pPr>
        <w:pStyle w:val="ListParagraph"/>
        <w:numPr>
          <w:ilvl w:val="1"/>
          <w:numId w:val="8"/>
        </w:numPr>
        <w:spacing w:line="240" w:lineRule="auto"/>
      </w:pPr>
      <w:r>
        <w:t>Enter “</w:t>
      </w:r>
      <w:r w:rsidRPr="00A85552">
        <w:t>*CISS*</w:t>
      </w:r>
      <w:r>
        <w:t>” in the Search Box at the Top of the List</w:t>
      </w:r>
      <w:ins w:id="254" w:author="Hula, Kate" w:date="2014-08-11T16:53:00Z">
        <w:r w:rsidR="00750A42">
          <w:t>.</w:t>
        </w:r>
      </w:ins>
    </w:p>
    <w:p w14:paraId="111821CC" w14:textId="77777777" w:rsidR="00C02D78" w:rsidRDefault="00C02D78" w:rsidP="00C02D78">
      <w:pPr>
        <w:pStyle w:val="Heading1"/>
      </w:pPr>
      <w:bookmarkStart w:id="255" w:name="_Toc246329424"/>
      <w:bookmarkStart w:id="256" w:name="_Toc254184957"/>
      <w:bookmarkStart w:id="257" w:name="_Toc396141455"/>
      <w:r>
        <w:t xml:space="preserve">Back-Out </w:t>
      </w:r>
      <w:r w:rsidR="00750A42">
        <w:t>P</w:t>
      </w:r>
      <w:r>
        <w:t>rocedures</w:t>
      </w:r>
      <w:bookmarkEnd w:id="257"/>
    </w:p>
    <w:p w14:paraId="65D54162" w14:textId="77777777" w:rsidR="00D7693E" w:rsidRDefault="00C02D78">
      <w:pPr>
        <w:pStyle w:val="Heading2"/>
      </w:pPr>
      <w:bookmarkStart w:id="258" w:name="_Toc396141456"/>
      <w:r w:rsidRPr="00C02D78">
        <w:t>Database</w:t>
      </w:r>
      <w:bookmarkEnd w:id="258"/>
    </w:p>
    <w:p w14:paraId="413A483C" w14:textId="77777777" w:rsidR="00D7693E" w:rsidRDefault="00C02D78" w:rsidP="00053339">
      <w:r>
        <w:t xml:space="preserve">Restore backup before </w:t>
      </w:r>
      <w:r w:rsidR="00750A42">
        <w:t xml:space="preserve">initial </w:t>
      </w:r>
      <w:r>
        <w:t>database updates.</w:t>
      </w:r>
    </w:p>
    <w:p w14:paraId="73F1F465" w14:textId="77777777" w:rsidR="00D7693E" w:rsidRDefault="00C02D78">
      <w:pPr>
        <w:pStyle w:val="Heading2"/>
      </w:pPr>
      <w:bookmarkStart w:id="259" w:name="_Toc396141457"/>
      <w:r>
        <w:t>Weblogic</w:t>
      </w:r>
      <w:bookmarkEnd w:id="259"/>
    </w:p>
    <w:p w14:paraId="2439B54A" w14:textId="77777777" w:rsidR="00D7693E" w:rsidRDefault="00C02D78" w:rsidP="00053339">
      <w:pPr>
        <w:pStyle w:val="ListParagraph"/>
        <w:numPr>
          <w:ilvl w:val="0"/>
          <w:numId w:val="23"/>
        </w:numPr>
      </w:pPr>
      <w:r>
        <w:t>During initial setup</w:t>
      </w:r>
      <w:r w:rsidR="00750A42">
        <w:t>,</w:t>
      </w:r>
      <w:r>
        <w:t xml:space="preserve"> </w:t>
      </w:r>
      <w:r w:rsidR="00750A42">
        <w:t>s</w:t>
      </w:r>
      <w:r>
        <w:t>hut</w:t>
      </w:r>
      <w:r w:rsidR="00053339">
        <w:t xml:space="preserve"> down WebL</w:t>
      </w:r>
      <w:r>
        <w:t xml:space="preserve">ogic domain JVM’s. </w:t>
      </w:r>
    </w:p>
    <w:p w14:paraId="54EC8F41" w14:textId="77777777" w:rsidR="00D7693E" w:rsidRDefault="004A6C85" w:rsidP="00053339">
      <w:pPr>
        <w:pStyle w:val="ListParagraph"/>
        <w:numPr>
          <w:ilvl w:val="0"/>
          <w:numId w:val="23"/>
        </w:numPr>
      </w:pPr>
      <w:r>
        <w:t>U</w:t>
      </w:r>
      <w:r w:rsidR="00C02D78">
        <w:t>pdate release, simple removal of updated artifacts, restore previous artifacts</w:t>
      </w:r>
      <w:r w:rsidR="00750A42">
        <w:t>, and</w:t>
      </w:r>
      <w:r w:rsidR="00C02D78">
        <w:t xml:space="preserve"> restart domain</w:t>
      </w:r>
      <w:r w:rsidR="00750A42">
        <w:t>.</w:t>
      </w:r>
    </w:p>
    <w:p w14:paraId="1240935F" w14:textId="77777777" w:rsidR="00D7693E" w:rsidRDefault="00C02D78">
      <w:pPr>
        <w:pStyle w:val="Heading2"/>
      </w:pPr>
      <w:bookmarkStart w:id="260" w:name="_Toc396141458"/>
      <w:r>
        <w:t>Vista Patches</w:t>
      </w:r>
      <w:bookmarkEnd w:id="260"/>
    </w:p>
    <w:p w14:paraId="5262666C" w14:textId="77777777" w:rsidR="00D7693E" w:rsidRDefault="00C02D78" w:rsidP="00053339">
      <w:r>
        <w:t xml:space="preserve">Once a patch has been applied to </w:t>
      </w:r>
      <w:r w:rsidR="00750A42">
        <w:t>the</w:t>
      </w:r>
      <w:r>
        <w:t>Vista system there is no back-out procedure.</w:t>
      </w:r>
    </w:p>
    <w:p w14:paraId="24001EF1" w14:textId="77777777" w:rsidR="00C8665E" w:rsidRDefault="00C8665E" w:rsidP="00774B97">
      <w:pPr>
        <w:pStyle w:val="Heading1"/>
      </w:pPr>
      <w:bookmarkStart w:id="261" w:name="_Toc396141459"/>
      <w:r>
        <w:t>System Support</w:t>
      </w:r>
      <w:bookmarkEnd w:id="255"/>
      <w:bookmarkEnd w:id="256"/>
      <w:bookmarkEnd w:id="261"/>
    </w:p>
    <w:p w14:paraId="33AFD7FF" w14:textId="77777777" w:rsidR="00747170" w:rsidRDefault="00747170" w:rsidP="00750A42">
      <w:pPr>
        <w:rPr>
          <w:ins w:id="262" w:author="Hula, Kate" w:date="2014-08-11T16:45:00Z"/>
        </w:rPr>
      </w:pPr>
      <w:r>
        <w:t>An understanding of how System Name is supported by various organizations within the VA is important to operators and administrators of the system.</w:t>
      </w:r>
      <w:r w:rsidR="00513D29">
        <w:t xml:space="preserve"> </w:t>
      </w:r>
      <w:r>
        <w:t>In the event that you are unable to resolve an issue, then it is necessary to</w:t>
      </w:r>
      <w:r w:rsidR="00C165D2">
        <w:t xml:space="preserve"> understand</w:t>
      </w:r>
      <w:r>
        <w:t xml:space="preserve"> how to obtain support through OI&amp;T’s system support organizations.</w:t>
      </w:r>
      <w:r w:rsidR="00513D29">
        <w:t xml:space="preserve"> </w:t>
      </w:r>
      <w:r>
        <w:t>The f</w:t>
      </w:r>
      <w:r w:rsidR="00C85982">
        <w:t>ollowing sections describe the s</w:t>
      </w:r>
      <w:r>
        <w:t>upport structure and provide procedures on</w:t>
      </w:r>
      <w:r w:rsidR="00C165D2">
        <w:t xml:space="preserve"> how</w:t>
      </w:r>
      <w:r>
        <w:t xml:space="preserve"> to obtain support.</w:t>
      </w:r>
    </w:p>
    <w:p w14:paraId="7BFE204F" w14:textId="77777777" w:rsidR="00750A42" w:rsidRPr="00750A42" w:rsidRDefault="00750A42" w:rsidP="00750A42"/>
    <w:p w14:paraId="5F2A6C43" w14:textId="77777777" w:rsidR="00892F02" w:rsidRPr="00892F02" w:rsidRDefault="00892F02" w:rsidP="00750A42">
      <w:r>
        <w:t xml:space="preserve">The information in these sub-sections is a summary of parts of the </w:t>
      </w:r>
      <w:r w:rsidR="00E62C68">
        <w:t>CISS/</w:t>
      </w:r>
      <w:r w:rsidR="00D32486">
        <w:t>PCMM</w:t>
      </w:r>
      <w:r>
        <w:t xml:space="preserve"> O&amp;M plan.</w:t>
      </w:r>
      <w:r w:rsidR="00513D29">
        <w:t xml:space="preserve"> </w:t>
      </w:r>
      <w:r>
        <w:t xml:space="preserve">This document is available </w:t>
      </w:r>
      <w:r w:rsidR="00E62C68">
        <w:t>in ClearCase</w:t>
      </w:r>
      <w:r w:rsidR="00F22D98">
        <w:t xml:space="preserve"> and should be used if additional information is required.</w:t>
      </w:r>
    </w:p>
    <w:p w14:paraId="79882007" w14:textId="77777777" w:rsidR="00C8665E" w:rsidRDefault="00C8665E" w:rsidP="00774B97">
      <w:pPr>
        <w:pStyle w:val="Heading2"/>
      </w:pPr>
      <w:bookmarkStart w:id="263" w:name="_Toc246329425"/>
      <w:bookmarkStart w:id="264" w:name="_Toc254184958"/>
      <w:bookmarkStart w:id="265" w:name="_Toc396141460"/>
      <w:r>
        <w:t>Support Structure</w:t>
      </w:r>
      <w:bookmarkEnd w:id="263"/>
      <w:bookmarkEnd w:id="264"/>
      <w:bookmarkEnd w:id="265"/>
    </w:p>
    <w:p w14:paraId="764196A3" w14:textId="77777777" w:rsidR="00F22D98" w:rsidRPr="00F22D98" w:rsidRDefault="00F22D98" w:rsidP="00750A42">
      <w:r>
        <w:t>This section describes the systems support structure as seen from the perspective of operations personnel.</w:t>
      </w:r>
      <w:r w:rsidR="00513D29">
        <w:t xml:space="preserve"> </w:t>
      </w:r>
      <w:r>
        <w:t>The first section defines the support hierarchy through which a support request may navigate. Th</w:t>
      </w:r>
      <w:r w:rsidR="00791EEE">
        <w:t>e</w:t>
      </w:r>
      <w:r>
        <w:t xml:space="preserve"> second section defines the responsibilities </w:t>
      </w:r>
      <w:r w:rsidR="0023472A">
        <w:t>for each</w:t>
      </w:r>
      <w:r>
        <w:t xml:space="preserve"> level of support.</w:t>
      </w:r>
    </w:p>
    <w:p w14:paraId="4D3CF336" w14:textId="77777777" w:rsidR="005F1FEF" w:rsidRDefault="00C8665E" w:rsidP="00774B97">
      <w:pPr>
        <w:pStyle w:val="Heading3"/>
      </w:pPr>
      <w:bookmarkStart w:id="266" w:name="_Toc246329426"/>
      <w:bookmarkStart w:id="267" w:name="_Toc254184959"/>
      <w:bookmarkStart w:id="268" w:name="_Toc396141461"/>
      <w:r>
        <w:t xml:space="preserve">Support </w:t>
      </w:r>
      <w:r w:rsidR="005F1FEF">
        <w:t>Hierarchy</w:t>
      </w:r>
      <w:bookmarkEnd w:id="266"/>
      <w:bookmarkEnd w:id="267"/>
      <w:bookmarkEnd w:id="268"/>
    </w:p>
    <w:p w14:paraId="364B2C2B" w14:textId="77777777" w:rsidR="00CC5618" w:rsidRPr="00CC5618" w:rsidRDefault="00CC5618" w:rsidP="00E865AE">
      <w:pPr>
        <w:numPr>
          <w:ilvl w:val="0"/>
          <w:numId w:val="8"/>
        </w:numPr>
        <w:spacing w:line="240" w:lineRule="auto"/>
      </w:pPr>
      <w:r>
        <w:t>Network</w:t>
      </w:r>
    </w:p>
    <w:p w14:paraId="7CEA4762" w14:textId="77777777" w:rsidR="00CC5618" w:rsidRPr="00CC5618" w:rsidRDefault="00C85982" w:rsidP="00C85982">
      <w:pPr>
        <w:ind w:left="720"/>
      </w:pPr>
      <w:r>
        <w:lastRenderedPageBreak/>
        <w:t>An email or p</w:t>
      </w:r>
      <w:r w:rsidR="00CC5618">
        <w:t xml:space="preserve">hone call must be made to the VA </w:t>
      </w:r>
      <w:r w:rsidR="00AE53B3">
        <w:t>National Service</w:t>
      </w:r>
      <w:r w:rsidR="00CC5618">
        <w:t xml:space="preserve"> Desk for the NSOC staff to investigate</w:t>
      </w:r>
      <w:r>
        <w:t>.</w:t>
      </w:r>
    </w:p>
    <w:p w14:paraId="42C16BAB" w14:textId="77777777" w:rsidR="00CC5618" w:rsidRPr="00CC5618" w:rsidRDefault="00CC5618" w:rsidP="00E865AE">
      <w:pPr>
        <w:numPr>
          <w:ilvl w:val="0"/>
          <w:numId w:val="8"/>
        </w:numPr>
        <w:spacing w:line="240" w:lineRule="auto"/>
      </w:pPr>
      <w:r>
        <w:t>Servers Hardware</w:t>
      </w:r>
    </w:p>
    <w:p w14:paraId="114C5CB6" w14:textId="77777777" w:rsidR="00CC5618" w:rsidRPr="00CC5618" w:rsidRDefault="00C85982" w:rsidP="00C85982">
      <w:pPr>
        <w:ind w:left="720"/>
      </w:pPr>
      <w:r>
        <w:t>After a system administrator has evaluated the problem regarding h</w:t>
      </w:r>
      <w:r w:rsidR="00CC5618">
        <w:t>ardware or beyond h</w:t>
      </w:r>
      <w:r>
        <w:t>is abilities to fix or repair, t</w:t>
      </w:r>
      <w:r w:rsidR="00CC5618">
        <w:t>he Hardware Vendor – HP, needs to be contacted and their staff will require additional i</w:t>
      </w:r>
      <w:r>
        <w:t>nformation to troubleshoot the p</w:t>
      </w:r>
      <w:r w:rsidR="00CC5618">
        <w:t>roblem.</w:t>
      </w:r>
    </w:p>
    <w:p w14:paraId="398D6093" w14:textId="77777777" w:rsidR="00CC5618" w:rsidRPr="00CC5618" w:rsidRDefault="00CC5618" w:rsidP="00E865AE">
      <w:pPr>
        <w:numPr>
          <w:ilvl w:val="0"/>
          <w:numId w:val="8"/>
        </w:numPr>
        <w:spacing w:line="240" w:lineRule="auto"/>
      </w:pPr>
      <w:r>
        <w:t>Operating systems</w:t>
      </w:r>
    </w:p>
    <w:p w14:paraId="7FBEB28D" w14:textId="77777777" w:rsidR="00CC5618" w:rsidRPr="00CC5618" w:rsidRDefault="00C85982" w:rsidP="00C85982">
      <w:pPr>
        <w:ind w:left="720"/>
      </w:pPr>
      <w:r>
        <w:t>Each v</w:t>
      </w:r>
      <w:r w:rsidR="00CC5618">
        <w:t>endor</w:t>
      </w:r>
      <w:r>
        <w:t xml:space="preserve"> (Microsoft and Red Hat)</w:t>
      </w:r>
      <w:r w:rsidR="00CC5618">
        <w:t xml:space="preserve"> has</w:t>
      </w:r>
      <w:r>
        <w:t xml:space="preserve"> a designated VA representative and</w:t>
      </w:r>
      <w:r w:rsidR="00CC5618">
        <w:t xml:space="preserve"> that person should be contacted initially to help esca</w:t>
      </w:r>
      <w:r>
        <w:t xml:space="preserve">late the issues to the </w:t>
      </w:r>
      <w:r w:rsidR="00934E79">
        <w:t>vendor’s</w:t>
      </w:r>
      <w:r>
        <w:t xml:space="preserve"> s</w:t>
      </w:r>
      <w:r w:rsidR="00CC5618">
        <w:t>upport systems.</w:t>
      </w:r>
    </w:p>
    <w:p w14:paraId="51D4D28B" w14:textId="77777777" w:rsidR="00CC5618" w:rsidRPr="00CC5618" w:rsidRDefault="00C85982" w:rsidP="00E865AE">
      <w:pPr>
        <w:numPr>
          <w:ilvl w:val="0"/>
          <w:numId w:val="8"/>
        </w:numPr>
        <w:spacing w:line="240" w:lineRule="auto"/>
      </w:pPr>
      <w:r>
        <w:t>WebLogic</w:t>
      </w:r>
    </w:p>
    <w:p w14:paraId="6C9DFA22" w14:textId="77777777" w:rsidR="00CC5618" w:rsidRPr="00CC5618" w:rsidRDefault="00CC5618" w:rsidP="00C85982">
      <w:pPr>
        <w:ind w:left="720"/>
      </w:pPr>
      <w:r>
        <w:t>Must have a Oracle Support ID and Login to contact Oracle support. There is a POC in the VA who manages the Oracle Support Identifiers.</w:t>
      </w:r>
    </w:p>
    <w:p w14:paraId="0391C9D0" w14:textId="77777777" w:rsidR="00CC5618" w:rsidRPr="00CC5618" w:rsidRDefault="00CC5618" w:rsidP="00E865AE">
      <w:pPr>
        <w:numPr>
          <w:ilvl w:val="0"/>
          <w:numId w:val="8"/>
        </w:numPr>
        <w:spacing w:line="240" w:lineRule="auto"/>
      </w:pPr>
      <w:r>
        <w:t>SQLServer</w:t>
      </w:r>
    </w:p>
    <w:p w14:paraId="0AF7F3ED" w14:textId="77777777" w:rsidR="00CC5618" w:rsidRPr="00CC5618" w:rsidRDefault="00C85982" w:rsidP="00AE53B3">
      <w:pPr>
        <w:ind w:left="720"/>
      </w:pPr>
      <w:r>
        <w:t>Please f</w:t>
      </w:r>
      <w:r w:rsidR="00CC5618">
        <w:t xml:space="preserve">ollow up with </w:t>
      </w:r>
      <w:r w:rsidR="00AE53B3">
        <w:t xml:space="preserve">the </w:t>
      </w:r>
      <w:r w:rsidR="00CC5618">
        <w:t xml:space="preserve">Microsoft </w:t>
      </w:r>
      <w:r>
        <w:t>Representative</w:t>
      </w:r>
      <w:r w:rsidR="00CC5618">
        <w:t>.</w:t>
      </w:r>
    </w:p>
    <w:p w14:paraId="655589E3" w14:textId="77777777" w:rsidR="005F1FEF" w:rsidRDefault="005F1FEF" w:rsidP="00774B97">
      <w:pPr>
        <w:pStyle w:val="Heading3"/>
      </w:pPr>
      <w:bookmarkStart w:id="269" w:name="_Toc246329427"/>
      <w:bookmarkStart w:id="270" w:name="_Toc254184960"/>
      <w:bookmarkStart w:id="271" w:name="_Toc396141462"/>
      <w:r>
        <w:t>Division of Responsibilities</w:t>
      </w:r>
      <w:bookmarkEnd w:id="269"/>
      <w:bookmarkEnd w:id="270"/>
      <w:bookmarkEnd w:id="271"/>
    </w:p>
    <w:p w14:paraId="1D97AB8C" w14:textId="77777777" w:rsidR="001179EA" w:rsidRPr="001179EA" w:rsidRDefault="00AE53B3" w:rsidP="00E865AE">
      <w:pPr>
        <w:numPr>
          <w:ilvl w:val="0"/>
          <w:numId w:val="8"/>
        </w:numPr>
        <w:spacing w:line="240" w:lineRule="auto"/>
      </w:pPr>
      <w:r>
        <w:t>Support T</w:t>
      </w:r>
      <w:r w:rsidR="001179EA">
        <w:t xml:space="preserve">ier 1: </w:t>
      </w:r>
      <w:r>
        <w:t>National Service</w:t>
      </w:r>
      <w:r w:rsidR="001179EA">
        <w:t xml:space="preserve"> Desk</w:t>
      </w:r>
    </w:p>
    <w:p w14:paraId="5E9CEAC8" w14:textId="77777777" w:rsidR="001179EA" w:rsidRPr="001179EA" w:rsidRDefault="00934E79" w:rsidP="00E865AE">
      <w:pPr>
        <w:numPr>
          <w:ilvl w:val="0"/>
          <w:numId w:val="8"/>
        </w:numPr>
        <w:spacing w:line="240" w:lineRule="auto"/>
      </w:pPr>
      <w:r>
        <w:t>Support</w:t>
      </w:r>
      <w:r w:rsidR="001179EA">
        <w:t xml:space="preserve"> Tier 2 : CISS/</w:t>
      </w:r>
      <w:r w:rsidR="001E2DF8">
        <w:t>PCMM</w:t>
      </w:r>
      <w:r w:rsidR="001179EA">
        <w:t xml:space="preserve"> Project Staff, </w:t>
      </w:r>
      <w:r>
        <w:t>Primary</w:t>
      </w:r>
      <w:r w:rsidR="001179EA">
        <w:t xml:space="preserve"> </w:t>
      </w:r>
      <w:r>
        <w:t>Analysis</w:t>
      </w:r>
    </w:p>
    <w:p w14:paraId="44E7DB17" w14:textId="77777777" w:rsidR="0081005E" w:rsidRDefault="001179EA" w:rsidP="0081005E">
      <w:pPr>
        <w:numPr>
          <w:ilvl w:val="0"/>
          <w:numId w:val="8"/>
        </w:numPr>
        <w:spacing w:line="240" w:lineRule="auto"/>
      </w:pPr>
      <w:r>
        <w:t>Support Tier 3: SA, DBA, Developers</w:t>
      </w:r>
      <w:bookmarkStart w:id="272" w:name="_Toc246329428"/>
      <w:bookmarkStart w:id="273" w:name="_Toc254184961"/>
    </w:p>
    <w:p w14:paraId="0DCCD26E" w14:textId="77777777" w:rsidR="00C8665E" w:rsidRDefault="005F1FEF" w:rsidP="005E4BEA">
      <w:pPr>
        <w:pStyle w:val="Heading2"/>
        <w:spacing w:after="0"/>
      </w:pPr>
      <w:bookmarkStart w:id="274" w:name="_Toc396141463"/>
      <w:r>
        <w:t>Support Procedures</w:t>
      </w:r>
      <w:bookmarkEnd w:id="272"/>
      <w:bookmarkEnd w:id="273"/>
      <w:bookmarkEnd w:id="274"/>
    </w:p>
    <w:p w14:paraId="05B18DF9" w14:textId="77777777" w:rsidR="00E62C68" w:rsidRPr="00B62368" w:rsidRDefault="00E62C68" w:rsidP="00E62C68">
      <w:r>
        <w:t>Not applicable</w:t>
      </w:r>
    </w:p>
    <w:sectPr w:rsidR="00E62C68" w:rsidRPr="00B62368" w:rsidSect="002815FD">
      <w:pgSz w:w="12240" w:h="15840" w:code="1"/>
      <w:pgMar w:top="1440" w:right="1440" w:bottom="1620" w:left="1440" w:header="720" w:footer="0" w:gutter="0"/>
      <w:pgNumType w:start="6"/>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83" w:author="Morrison, Noel (HP)" w:date="2014-07-03T16:11:00Z" w:initials="NEM">
    <w:p w14:paraId="0F2D6B65" w14:textId="77777777" w:rsidR="009E52A7" w:rsidRDefault="009E52A7">
      <w:pPr>
        <w:pStyle w:val="CommentText"/>
      </w:pPr>
      <w:r>
        <w:rPr>
          <w:rStyle w:val="CommentReference"/>
        </w:rPr>
        <w:annotationRef/>
      </w:r>
      <w:r>
        <w:t>Jan Needs to add comments here about updates, extracts and Purging.</w:t>
      </w:r>
    </w:p>
  </w:comment>
  <w:comment w:id="184" w:author="Morrison, Noel (HP)" w:date="2014-07-03T16:12:00Z" w:initials="NEM">
    <w:p w14:paraId="5C7DB40B" w14:textId="77777777" w:rsidR="009E52A7" w:rsidRDefault="009E52A7">
      <w:pPr>
        <w:pStyle w:val="CommentText"/>
      </w:pPr>
      <w:r>
        <w:rPr>
          <w:rStyle w:val="CommentReference"/>
        </w:rPr>
        <w:annotationRef/>
      </w:r>
      <w:r>
        <w:t>Jan to expand.</w:t>
      </w:r>
    </w:p>
  </w:comment>
  <w:comment w:id="250" w:author="Morrison, Noel (HP)" w:date="2014-07-03T16:26:00Z" w:initials="NEM">
    <w:p w14:paraId="7F23AA65" w14:textId="77777777" w:rsidR="009E52A7" w:rsidRDefault="009E52A7">
      <w:pPr>
        <w:pStyle w:val="CommentText"/>
      </w:pPr>
      <w:r>
        <w:rPr>
          <w:rStyle w:val="CommentReference"/>
        </w:rPr>
        <w:annotationRef/>
      </w:r>
      <w:r>
        <w:t>Update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F2D6B65" w15:done="0"/>
  <w15:commentEx w15:paraId="5C7DB40B" w15:done="0"/>
  <w15:commentEx w15:paraId="7F23AA6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2CEDA8" w14:textId="77777777" w:rsidR="00CC463B" w:rsidRDefault="00CC463B" w:rsidP="00443522">
      <w:r>
        <w:separator/>
      </w:r>
    </w:p>
  </w:endnote>
  <w:endnote w:type="continuationSeparator" w:id="0">
    <w:p w14:paraId="6D947A82" w14:textId="77777777" w:rsidR="00CC463B" w:rsidRDefault="00CC463B" w:rsidP="00443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811AD6" w14:textId="77777777" w:rsidR="009E52A7" w:rsidRPr="00547382" w:rsidRDefault="009E52A7" w:rsidP="005E24D2">
    <w:pPr>
      <w:pStyle w:val="Footer"/>
    </w:pPr>
    <w:r w:rsidRPr="00F908F9">
      <w:rPr>
        <w:sz w:val="18"/>
      </w:rPr>
      <w:t>Operations and Maintenance (O</w:t>
    </w:r>
    <w:r>
      <w:rPr>
        <w:sz w:val="18"/>
      </w:rPr>
      <w:t>&amp;</w:t>
    </w:r>
    <w:r w:rsidRPr="00F908F9">
      <w:rPr>
        <w:sz w:val="18"/>
      </w:rPr>
      <w:t>M) Plan</w:t>
    </w:r>
    <w:r>
      <w:rPr>
        <w:sz w:val="18"/>
      </w:rPr>
      <w:t xml:space="preserve"> For PCMMR</w:t>
    </w:r>
    <w:r w:rsidRPr="00F908F9">
      <w:rPr>
        <w:sz w:val="18"/>
      </w:rPr>
      <w:tab/>
    </w:r>
    <w:r>
      <w:rPr>
        <w:sz w:val="18"/>
      </w:rPr>
      <w:t xml:space="preserve">                                  </w:t>
    </w:r>
    <w:r w:rsidRPr="00F908F9">
      <w:rPr>
        <w:rStyle w:val="PageNumber"/>
        <w:sz w:val="18"/>
      </w:rPr>
      <w:fldChar w:fldCharType="begin"/>
    </w:r>
    <w:r w:rsidRPr="00F908F9">
      <w:rPr>
        <w:rStyle w:val="PageNumber"/>
        <w:sz w:val="18"/>
      </w:rPr>
      <w:instrText xml:space="preserve"> PAGE </w:instrText>
    </w:r>
    <w:r w:rsidRPr="00F908F9">
      <w:rPr>
        <w:rStyle w:val="PageNumber"/>
        <w:sz w:val="18"/>
      </w:rPr>
      <w:fldChar w:fldCharType="separate"/>
    </w:r>
    <w:r w:rsidR="007B00DE">
      <w:rPr>
        <w:rStyle w:val="PageNumber"/>
        <w:noProof/>
        <w:sz w:val="18"/>
      </w:rPr>
      <w:t>iv</w:t>
    </w:r>
    <w:r w:rsidRPr="00F908F9">
      <w:rPr>
        <w:rStyle w:val="PageNumber"/>
        <w:sz w:val="18"/>
      </w:rPr>
      <w:fldChar w:fldCharType="end"/>
    </w:r>
    <w:r w:rsidRPr="00F908F9">
      <w:rPr>
        <w:rStyle w:val="PageNumber"/>
        <w:sz w:val="18"/>
      </w:rPr>
      <w:tab/>
    </w:r>
    <w:r w:rsidRPr="00340BDB">
      <w:rPr>
        <w:rStyle w:val="PageNumber"/>
        <w:color w:val="000000" w:themeColor="text1"/>
        <w:sz w:val="18"/>
      </w:rPr>
      <w:t>August 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3548545"/>
      <w:docPartObj>
        <w:docPartGallery w:val="Page Numbers (Bottom of Page)"/>
        <w:docPartUnique/>
      </w:docPartObj>
    </w:sdtPr>
    <w:sdtContent>
      <w:p w14:paraId="2E5198E0" w14:textId="77777777" w:rsidR="009E52A7" w:rsidRPr="00340BDB" w:rsidRDefault="009E52A7" w:rsidP="00340BDB">
        <w:pPr>
          <w:pStyle w:val="Footer"/>
          <w:rPr>
            <w:color w:val="000000" w:themeColor="text1"/>
            <w:sz w:val="18"/>
          </w:rPr>
        </w:pPr>
        <w:r>
          <w:rPr>
            <w:sz w:val="18"/>
          </w:rPr>
          <w:t>O</w:t>
        </w:r>
        <w:r w:rsidRPr="00F908F9">
          <w:rPr>
            <w:sz w:val="18"/>
          </w:rPr>
          <w:t>perations and Maintenance (O</w:t>
        </w:r>
        <w:r>
          <w:rPr>
            <w:sz w:val="18"/>
          </w:rPr>
          <w:t>&amp;</w:t>
        </w:r>
        <w:r w:rsidRPr="00F908F9">
          <w:rPr>
            <w:sz w:val="18"/>
          </w:rPr>
          <w:t>M) Plan</w:t>
        </w:r>
        <w:r>
          <w:rPr>
            <w:sz w:val="18"/>
          </w:rPr>
          <w:t xml:space="preserve"> For PCMMR</w:t>
        </w:r>
        <w:r w:rsidRPr="00F908F9">
          <w:rPr>
            <w:sz w:val="18"/>
          </w:rPr>
          <w:tab/>
        </w:r>
        <w:r>
          <w:rPr>
            <w:sz w:val="18"/>
          </w:rPr>
          <w:t xml:space="preserve">                                  </w:t>
        </w:r>
        <w:r w:rsidRPr="00F908F9">
          <w:rPr>
            <w:rStyle w:val="PageNumber"/>
            <w:sz w:val="18"/>
          </w:rPr>
          <w:fldChar w:fldCharType="begin"/>
        </w:r>
        <w:r w:rsidRPr="00F908F9">
          <w:rPr>
            <w:rStyle w:val="PageNumber"/>
            <w:sz w:val="18"/>
          </w:rPr>
          <w:instrText xml:space="preserve"> PAGE </w:instrText>
        </w:r>
        <w:r w:rsidRPr="00F908F9">
          <w:rPr>
            <w:rStyle w:val="PageNumber"/>
            <w:sz w:val="18"/>
          </w:rPr>
          <w:fldChar w:fldCharType="separate"/>
        </w:r>
        <w:r w:rsidR="007B00DE">
          <w:rPr>
            <w:rStyle w:val="PageNumber"/>
            <w:noProof/>
            <w:sz w:val="18"/>
          </w:rPr>
          <w:t>2</w:t>
        </w:r>
        <w:r w:rsidRPr="00F908F9">
          <w:rPr>
            <w:rStyle w:val="PageNumber"/>
            <w:sz w:val="18"/>
          </w:rPr>
          <w:fldChar w:fldCharType="end"/>
        </w:r>
        <w:r w:rsidRPr="00F908F9">
          <w:rPr>
            <w:rStyle w:val="PageNumber"/>
            <w:sz w:val="18"/>
          </w:rPr>
          <w:tab/>
        </w:r>
        <w:r w:rsidRPr="00340BDB">
          <w:rPr>
            <w:rStyle w:val="PageNumber"/>
            <w:color w:val="000000" w:themeColor="text1"/>
            <w:sz w:val="18"/>
          </w:rPr>
          <w:t>August 2014</w:t>
        </w:r>
      </w:p>
      <w:p w14:paraId="0B629222" w14:textId="77777777" w:rsidR="009E52A7" w:rsidRPr="00547382" w:rsidRDefault="009E52A7" w:rsidP="00340BDB">
        <w:pPr>
          <w:pStyle w:val="Foote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92E714" w14:textId="77777777" w:rsidR="00CC463B" w:rsidRDefault="00CC463B" w:rsidP="00443522">
      <w:r>
        <w:separator/>
      </w:r>
    </w:p>
  </w:footnote>
  <w:footnote w:type="continuationSeparator" w:id="0">
    <w:p w14:paraId="5C22DF98" w14:textId="77777777" w:rsidR="00CC463B" w:rsidRDefault="00CC463B" w:rsidP="004435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C75548" w14:textId="77777777" w:rsidR="009E52A7" w:rsidRDefault="009E52A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36ADF"/>
    <w:multiLevelType w:val="hybridMultilevel"/>
    <w:tmpl w:val="967A7258"/>
    <w:lvl w:ilvl="0" w:tplc="54024A14">
      <w:start w:val="6"/>
      <w:numFmt w:val="bullet"/>
      <w:lvlText w:val=""/>
      <w:lvlJc w:val="left"/>
      <w:pPr>
        <w:ind w:left="720" w:hanging="360"/>
      </w:pPr>
      <w:rPr>
        <w:rFonts w:ascii="Wingdings" w:eastAsia="SimSun" w:hAnsi="Wingdings" w:cs="Times New Roman" w:hint="default"/>
        <w:color w:val="000000"/>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FA06EB"/>
    <w:multiLevelType w:val="hybridMultilevel"/>
    <w:tmpl w:val="381AA470"/>
    <w:lvl w:ilvl="0" w:tplc="04090003">
      <w:start w:val="1"/>
      <w:numFmt w:val="bullet"/>
      <w:lvlText w:val="o"/>
      <w:lvlJc w:val="left"/>
      <w:pPr>
        <w:ind w:left="720" w:hanging="360"/>
      </w:pPr>
      <w:rPr>
        <w:rFonts w:ascii="Courier New" w:hAnsi="Courier New" w:cs="Courier New"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6F7CEC"/>
    <w:multiLevelType w:val="hybridMultilevel"/>
    <w:tmpl w:val="81622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9C75F7"/>
    <w:multiLevelType w:val="multilevel"/>
    <w:tmpl w:val="1A4E7216"/>
    <w:lvl w:ilvl="0">
      <w:start w:val="1"/>
      <w:numFmt w:val="decimal"/>
      <w:lvlText w:val="%1.0"/>
      <w:lvlJc w:val="left"/>
      <w:pPr>
        <w:tabs>
          <w:tab w:val="num" w:pos="720"/>
        </w:tabs>
        <w:ind w:left="720" w:hanging="720"/>
      </w:pPr>
      <w:rPr>
        <w:rFonts w:ascii="Times New Roman" w:hAnsi="Times New Roman" w:cs="Times New Roman" w:hint="default"/>
        <w:b/>
        <w:bCs/>
        <w:i w:val="0"/>
        <w:iCs w:val="0"/>
        <w:sz w:val="24"/>
        <w:szCs w:val="24"/>
      </w:rPr>
    </w:lvl>
    <w:lvl w:ilvl="1">
      <w:start w:val="1"/>
      <w:numFmt w:val="decimal"/>
      <w:lvlText w:val="%1.%2"/>
      <w:lvlJc w:val="left"/>
      <w:pPr>
        <w:tabs>
          <w:tab w:val="num" w:pos="720"/>
        </w:tabs>
        <w:ind w:left="720" w:hanging="720"/>
      </w:pPr>
      <w:rPr>
        <w:rFonts w:ascii="Times New Roman" w:hAnsi="Times New Roman" w:cs="Times New Roman" w:hint="default"/>
        <w:b/>
        <w:bCs/>
        <w:i w:val="0"/>
        <w:iCs w:val="0"/>
        <w:caps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bCs/>
        <w:i w:val="0"/>
        <w:iCs w:val="0"/>
        <w:caps w:val="0"/>
        <w:sz w:val="24"/>
        <w:szCs w:val="24"/>
      </w:rPr>
    </w:lvl>
    <w:lvl w:ilvl="3">
      <w:start w:val="1"/>
      <w:numFmt w:val="decimal"/>
      <w:lvlText w:val="%1.%2.%3.%4"/>
      <w:lvlJc w:val="left"/>
      <w:pPr>
        <w:tabs>
          <w:tab w:val="num" w:pos="1440"/>
        </w:tabs>
        <w:ind w:left="1440" w:hanging="1440"/>
      </w:pPr>
      <w:rPr>
        <w:rFonts w:ascii="Times New Roman" w:hAnsi="Times New Roman" w:cs="Times New Roman" w:hint="default"/>
        <w:b/>
        <w:bCs/>
        <w:i w:val="0"/>
        <w:iCs w:val="0"/>
        <w:caps w:val="0"/>
        <w:sz w:val="24"/>
        <w:szCs w:val="24"/>
      </w:rPr>
    </w:lvl>
    <w:lvl w:ilvl="4">
      <w:start w:val="1"/>
      <w:numFmt w:val="decimal"/>
      <w:pStyle w:val="AACHeading5"/>
      <w:lvlText w:val="%1.%2.%3.%4.%5"/>
      <w:lvlJc w:val="left"/>
      <w:pPr>
        <w:tabs>
          <w:tab w:val="num" w:pos="1440"/>
        </w:tabs>
        <w:ind w:left="1440" w:hanging="1440"/>
      </w:pPr>
      <w:rPr>
        <w:rFonts w:ascii="Times New Roman" w:hAnsi="Times New Roman" w:cs="Times New Roman" w:hint="default"/>
        <w:b/>
        <w:bCs/>
        <w:i w:val="0"/>
        <w:iCs w:val="0"/>
        <w:caps w:val="0"/>
        <w:sz w:val="24"/>
        <w:szCs w:val="24"/>
      </w:rPr>
    </w:lvl>
    <w:lvl w:ilvl="5">
      <w:start w:val="1"/>
      <w:numFmt w:val="decimal"/>
      <w:pStyle w:val="AACHeading6"/>
      <w:lvlText w:val="%1.%2.%3.%4.%5.%6"/>
      <w:lvlJc w:val="left"/>
      <w:pPr>
        <w:tabs>
          <w:tab w:val="num" w:pos="1440"/>
        </w:tabs>
        <w:ind w:left="1440" w:hanging="1440"/>
      </w:pPr>
      <w:rPr>
        <w:rFonts w:ascii="Times New Roman" w:hAnsi="Times New Roman" w:cs="Times New Roman" w:hint="default"/>
        <w:b/>
        <w:bCs/>
        <w:i w:val="0"/>
        <w:iCs w:val="0"/>
        <w:caps w:val="0"/>
        <w:sz w:val="24"/>
        <w:szCs w:val="24"/>
      </w:rPr>
    </w:lvl>
    <w:lvl w:ilvl="6">
      <w:start w:val="1"/>
      <w:numFmt w:val="decimal"/>
      <w:pStyle w:val="AACHeading7"/>
      <w:lvlText w:val="%1.%2.%3.%4.%5.%6.%7"/>
      <w:lvlJc w:val="left"/>
      <w:pPr>
        <w:tabs>
          <w:tab w:val="num" w:pos="1440"/>
        </w:tabs>
        <w:ind w:left="1440" w:hanging="1440"/>
      </w:pPr>
      <w:rPr>
        <w:rFonts w:ascii="Times New Roman" w:hAnsi="Times New Roman" w:cs="Times New Roman" w:hint="default"/>
        <w:b/>
        <w:bCs/>
        <w:i w:val="0"/>
        <w:iCs w:val="0"/>
        <w:caps w:val="0"/>
        <w:sz w:val="24"/>
        <w:szCs w:val="24"/>
      </w:r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07D4AA4"/>
    <w:multiLevelType w:val="hybridMultilevel"/>
    <w:tmpl w:val="72C0C4AA"/>
    <w:lvl w:ilvl="0" w:tplc="04090001">
      <w:start w:val="1"/>
      <w:numFmt w:val="bullet"/>
      <w:lvlText w:val=""/>
      <w:lvlJc w:val="left"/>
      <w:pPr>
        <w:ind w:left="1290" w:hanging="360"/>
      </w:pPr>
      <w:rPr>
        <w:rFonts w:ascii="Symbol" w:hAnsi="Symbo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5">
    <w:nsid w:val="10832E69"/>
    <w:multiLevelType w:val="hybridMultilevel"/>
    <w:tmpl w:val="4EEE4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8B5C04"/>
    <w:multiLevelType w:val="hybridMultilevel"/>
    <w:tmpl w:val="D0BC611E"/>
    <w:lvl w:ilvl="0" w:tplc="04090001">
      <w:start w:val="1"/>
      <w:numFmt w:val="bullet"/>
      <w:lvlText w:val=""/>
      <w:lvlJc w:val="left"/>
      <w:pPr>
        <w:ind w:left="1290" w:hanging="360"/>
      </w:pPr>
      <w:rPr>
        <w:rFonts w:ascii="Symbol" w:hAnsi="Symbo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7">
    <w:nsid w:val="1A893850"/>
    <w:multiLevelType w:val="hybridMultilevel"/>
    <w:tmpl w:val="495CD93E"/>
    <w:lvl w:ilvl="0" w:tplc="04090001">
      <w:start w:val="1"/>
      <w:numFmt w:val="bullet"/>
      <w:lvlText w:val=""/>
      <w:lvlJc w:val="left"/>
      <w:pPr>
        <w:ind w:left="1290" w:hanging="360"/>
      </w:pPr>
      <w:rPr>
        <w:rFonts w:ascii="Symbol" w:hAnsi="Symbo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8">
    <w:nsid w:val="1A8F22FD"/>
    <w:multiLevelType w:val="hybridMultilevel"/>
    <w:tmpl w:val="0E7294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CB2F5E"/>
    <w:multiLevelType w:val="hybridMultilevel"/>
    <w:tmpl w:val="A628BA20"/>
    <w:lvl w:ilvl="0" w:tplc="04090001">
      <w:start w:val="1"/>
      <w:numFmt w:val="bullet"/>
      <w:lvlText w:val=""/>
      <w:lvlJc w:val="left"/>
      <w:pPr>
        <w:ind w:left="720" w:hanging="360"/>
      </w:pPr>
      <w:rPr>
        <w:rFonts w:ascii="Symbol" w:hAnsi="Symbol" w:hint="default"/>
        <w:color w:val="000000"/>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ED1425"/>
    <w:multiLevelType w:val="hybridMultilevel"/>
    <w:tmpl w:val="F57651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202ACF"/>
    <w:multiLevelType w:val="hybridMultilevel"/>
    <w:tmpl w:val="AE407EE2"/>
    <w:lvl w:ilvl="0" w:tplc="B9CC5108">
      <w:start w:val="1"/>
      <w:numFmt w:val="bullet"/>
      <w:pStyle w:val="Cap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D5E32A6"/>
    <w:multiLevelType w:val="hybridMultilevel"/>
    <w:tmpl w:val="A0CE8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3F864EC"/>
    <w:multiLevelType w:val="hybridMultilevel"/>
    <w:tmpl w:val="0B0E8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4043363"/>
    <w:multiLevelType w:val="hybridMultilevel"/>
    <w:tmpl w:val="14FEB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512399"/>
    <w:multiLevelType w:val="hybridMultilevel"/>
    <w:tmpl w:val="B14C39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9331703"/>
    <w:multiLevelType w:val="hybridMultilevel"/>
    <w:tmpl w:val="0E681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9953D57"/>
    <w:multiLevelType w:val="hybridMultilevel"/>
    <w:tmpl w:val="EA2A0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4362A3"/>
    <w:multiLevelType w:val="multilevel"/>
    <w:tmpl w:val="5E76528C"/>
    <w:lvl w:ilvl="0">
      <w:start w:val="1"/>
      <w:numFmt w:val="decimal"/>
      <w:pStyle w:val="Heading1"/>
      <w:lvlText w:val="%1."/>
      <w:lvlJc w:val="left"/>
      <w:pPr>
        <w:ind w:left="360" w:hanging="360"/>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9">
    <w:nsid w:val="40152ECC"/>
    <w:multiLevelType w:val="hybridMultilevel"/>
    <w:tmpl w:val="CCB03A0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2BF54A1"/>
    <w:multiLevelType w:val="hybridMultilevel"/>
    <w:tmpl w:val="3E9A19EE"/>
    <w:lvl w:ilvl="0" w:tplc="04090001">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4B30CE"/>
    <w:multiLevelType w:val="hybridMultilevel"/>
    <w:tmpl w:val="08203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EB25223"/>
    <w:multiLevelType w:val="hybridMultilevel"/>
    <w:tmpl w:val="C388B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17951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77E50F5"/>
    <w:multiLevelType w:val="hybridMultilevel"/>
    <w:tmpl w:val="2E2C9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6552CB"/>
    <w:multiLevelType w:val="hybridMultilevel"/>
    <w:tmpl w:val="E7787C1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A831249"/>
    <w:multiLevelType w:val="hybridMultilevel"/>
    <w:tmpl w:val="40B4B61A"/>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7">
    <w:nsid w:val="5AF00050"/>
    <w:multiLevelType w:val="hybridMultilevel"/>
    <w:tmpl w:val="61F0A67E"/>
    <w:lvl w:ilvl="0" w:tplc="E7786A7A">
      <w:start w:val="2"/>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5CAA3727"/>
    <w:multiLevelType w:val="hybridMultilevel"/>
    <w:tmpl w:val="471EB3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2B1A2B"/>
    <w:multiLevelType w:val="hybridMultilevel"/>
    <w:tmpl w:val="3D6E1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A0C231C"/>
    <w:multiLevelType w:val="hybridMultilevel"/>
    <w:tmpl w:val="25D6E11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6BA56D94"/>
    <w:multiLevelType w:val="hybridMultilevel"/>
    <w:tmpl w:val="3E1E603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3E43475"/>
    <w:multiLevelType w:val="hybridMultilevel"/>
    <w:tmpl w:val="7354C94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565537"/>
    <w:multiLevelType w:val="hybridMultilevel"/>
    <w:tmpl w:val="B6209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BA07D33"/>
    <w:multiLevelType w:val="hybridMultilevel"/>
    <w:tmpl w:val="CFC0B9C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nsid w:val="7DAB6984"/>
    <w:multiLevelType w:val="hybridMultilevel"/>
    <w:tmpl w:val="9580E9A0"/>
    <w:lvl w:ilvl="0" w:tplc="04090003">
      <w:start w:val="1"/>
      <w:numFmt w:val="bullet"/>
      <w:lvlText w:val="o"/>
      <w:lvlJc w:val="left"/>
      <w:pPr>
        <w:ind w:left="1620" w:hanging="360"/>
      </w:pPr>
      <w:rPr>
        <w:rFonts w:ascii="Courier New" w:hAnsi="Courier New" w:cs="Courier New"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3"/>
  </w:num>
  <w:num w:numId="2">
    <w:abstractNumId w:val="26"/>
  </w:num>
  <w:num w:numId="3">
    <w:abstractNumId w:val="11"/>
  </w:num>
  <w:num w:numId="4">
    <w:abstractNumId w:val="18"/>
  </w:num>
  <w:num w:numId="5">
    <w:abstractNumId w:val="23"/>
  </w:num>
  <w:num w:numId="6">
    <w:abstractNumId w:val="20"/>
  </w:num>
  <w:num w:numId="7">
    <w:abstractNumId w:val="31"/>
  </w:num>
  <w:num w:numId="8">
    <w:abstractNumId w:val="25"/>
  </w:num>
  <w:num w:numId="9">
    <w:abstractNumId w:val="8"/>
  </w:num>
  <w:num w:numId="10">
    <w:abstractNumId w:val="1"/>
  </w:num>
  <w:num w:numId="11">
    <w:abstractNumId w:val="28"/>
  </w:num>
  <w:num w:numId="12">
    <w:abstractNumId w:val="32"/>
  </w:num>
  <w:num w:numId="13">
    <w:abstractNumId w:val="0"/>
  </w:num>
  <w:num w:numId="14">
    <w:abstractNumId w:val="15"/>
  </w:num>
  <w:num w:numId="15">
    <w:abstractNumId w:val="35"/>
  </w:num>
  <w:num w:numId="16">
    <w:abstractNumId w:val="9"/>
  </w:num>
  <w:num w:numId="17">
    <w:abstractNumId w:val="30"/>
  </w:num>
  <w:num w:numId="18">
    <w:abstractNumId w:val="18"/>
  </w:num>
  <w:num w:numId="19">
    <w:abstractNumId w:val="18"/>
  </w:num>
  <w:num w:numId="20">
    <w:abstractNumId w:val="18"/>
  </w:num>
  <w:num w:numId="21">
    <w:abstractNumId w:val="10"/>
  </w:num>
  <w:num w:numId="22">
    <w:abstractNumId w:val="2"/>
  </w:num>
  <w:num w:numId="23">
    <w:abstractNumId w:val="16"/>
  </w:num>
  <w:num w:numId="24">
    <w:abstractNumId w:val="27"/>
  </w:num>
  <w:num w:numId="25">
    <w:abstractNumId w:val="34"/>
  </w:num>
  <w:num w:numId="26">
    <w:abstractNumId w:val="7"/>
  </w:num>
  <w:num w:numId="27">
    <w:abstractNumId w:val="4"/>
  </w:num>
  <w:num w:numId="28">
    <w:abstractNumId w:val="6"/>
  </w:num>
  <w:num w:numId="29">
    <w:abstractNumId w:val="19"/>
  </w:num>
  <w:num w:numId="30">
    <w:abstractNumId w:val="12"/>
  </w:num>
  <w:num w:numId="31">
    <w:abstractNumId w:val="5"/>
  </w:num>
  <w:num w:numId="32">
    <w:abstractNumId w:val="14"/>
  </w:num>
  <w:num w:numId="33">
    <w:abstractNumId w:val="29"/>
  </w:num>
  <w:num w:numId="34">
    <w:abstractNumId w:val="33"/>
  </w:num>
  <w:num w:numId="35">
    <w:abstractNumId w:val="21"/>
  </w:num>
  <w:num w:numId="36">
    <w:abstractNumId w:val="13"/>
  </w:num>
  <w:num w:numId="37">
    <w:abstractNumId w:val="22"/>
  </w:num>
  <w:num w:numId="38">
    <w:abstractNumId w:val="17"/>
  </w:num>
  <w:num w:numId="39">
    <w:abstractNumId w:val="24"/>
  </w:num>
  <w:numIdMacAtCleanup w:val="1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ula, Kate">
    <w15:presenceInfo w15:providerId="AD" w15:userId="S-1-5-21-839522115-1383384898-515967899-50187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ttachedTemplate r:id="rId1"/>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913"/>
    <w:rsid w:val="000047D9"/>
    <w:rsid w:val="000062D6"/>
    <w:rsid w:val="00012206"/>
    <w:rsid w:val="00013948"/>
    <w:rsid w:val="00014300"/>
    <w:rsid w:val="0001664A"/>
    <w:rsid w:val="00020EB1"/>
    <w:rsid w:val="00025705"/>
    <w:rsid w:val="00036E95"/>
    <w:rsid w:val="00037B77"/>
    <w:rsid w:val="00041AEE"/>
    <w:rsid w:val="00045ACA"/>
    <w:rsid w:val="00046DB4"/>
    <w:rsid w:val="00052112"/>
    <w:rsid w:val="00053339"/>
    <w:rsid w:val="000545FD"/>
    <w:rsid w:val="00061623"/>
    <w:rsid w:val="000638D0"/>
    <w:rsid w:val="00067BD5"/>
    <w:rsid w:val="00075DCA"/>
    <w:rsid w:val="00085E4E"/>
    <w:rsid w:val="000861DC"/>
    <w:rsid w:val="00087C2A"/>
    <w:rsid w:val="00090241"/>
    <w:rsid w:val="00090325"/>
    <w:rsid w:val="000921CC"/>
    <w:rsid w:val="00092714"/>
    <w:rsid w:val="000954F4"/>
    <w:rsid w:val="0009573F"/>
    <w:rsid w:val="000A0C4B"/>
    <w:rsid w:val="000A40E0"/>
    <w:rsid w:val="000A4E77"/>
    <w:rsid w:val="000A56AB"/>
    <w:rsid w:val="000A70AF"/>
    <w:rsid w:val="000A780C"/>
    <w:rsid w:val="000B0FBC"/>
    <w:rsid w:val="000B1106"/>
    <w:rsid w:val="000B255D"/>
    <w:rsid w:val="000B740B"/>
    <w:rsid w:val="000B76BC"/>
    <w:rsid w:val="000C4284"/>
    <w:rsid w:val="000C5205"/>
    <w:rsid w:val="000C5B8E"/>
    <w:rsid w:val="000C7EF8"/>
    <w:rsid w:val="000D01AD"/>
    <w:rsid w:val="000D48DC"/>
    <w:rsid w:val="000D599C"/>
    <w:rsid w:val="000E1F3B"/>
    <w:rsid w:val="000E3149"/>
    <w:rsid w:val="000E5ABE"/>
    <w:rsid w:val="000F3630"/>
    <w:rsid w:val="000F5A6B"/>
    <w:rsid w:val="000F5D21"/>
    <w:rsid w:val="00101947"/>
    <w:rsid w:val="001065E1"/>
    <w:rsid w:val="00112158"/>
    <w:rsid w:val="00117137"/>
    <w:rsid w:val="001179EA"/>
    <w:rsid w:val="001202B1"/>
    <w:rsid w:val="00121870"/>
    <w:rsid w:val="001269FD"/>
    <w:rsid w:val="00127E22"/>
    <w:rsid w:val="0013079F"/>
    <w:rsid w:val="00130A69"/>
    <w:rsid w:val="0013159E"/>
    <w:rsid w:val="00132392"/>
    <w:rsid w:val="00133C1B"/>
    <w:rsid w:val="001342DA"/>
    <w:rsid w:val="00134ABA"/>
    <w:rsid w:val="001353C9"/>
    <w:rsid w:val="001354D9"/>
    <w:rsid w:val="0013779F"/>
    <w:rsid w:val="001401E0"/>
    <w:rsid w:val="0014079F"/>
    <w:rsid w:val="00140E39"/>
    <w:rsid w:val="00140F83"/>
    <w:rsid w:val="001414D2"/>
    <w:rsid w:val="00142849"/>
    <w:rsid w:val="001463B4"/>
    <w:rsid w:val="00146AE6"/>
    <w:rsid w:val="00150C74"/>
    <w:rsid w:val="00152204"/>
    <w:rsid w:val="00153629"/>
    <w:rsid w:val="00154873"/>
    <w:rsid w:val="00155D32"/>
    <w:rsid w:val="001563C5"/>
    <w:rsid w:val="001565F8"/>
    <w:rsid w:val="00156880"/>
    <w:rsid w:val="001601E5"/>
    <w:rsid w:val="0016454D"/>
    <w:rsid w:val="0016474A"/>
    <w:rsid w:val="001676C3"/>
    <w:rsid w:val="00174374"/>
    <w:rsid w:val="00180602"/>
    <w:rsid w:val="00180B15"/>
    <w:rsid w:val="00181B79"/>
    <w:rsid w:val="00182008"/>
    <w:rsid w:val="0018684F"/>
    <w:rsid w:val="001958BB"/>
    <w:rsid w:val="001A328B"/>
    <w:rsid w:val="001A3529"/>
    <w:rsid w:val="001A5DBB"/>
    <w:rsid w:val="001B20E6"/>
    <w:rsid w:val="001B2646"/>
    <w:rsid w:val="001B4FE7"/>
    <w:rsid w:val="001B6F1B"/>
    <w:rsid w:val="001C4279"/>
    <w:rsid w:val="001C6A9B"/>
    <w:rsid w:val="001D4642"/>
    <w:rsid w:val="001E1BC0"/>
    <w:rsid w:val="001E2DF8"/>
    <w:rsid w:val="001E6412"/>
    <w:rsid w:val="001E64B3"/>
    <w:rsid w:val="001E710A"/>
    <w:rsid w:val="001E77F4"/>
    <w:rsid w:val="001F019F"/>
    <w:rsid w:val="001F142D"/>
    <w:rsid w:val="001F26DB"/>
    <w:rsid w:val="001F2C33"/>
    <w:rsid w:val="001F3BDB"/>
    <w:rsid w:val="00203DB6"/>
    <w:rsid w:val="00203EEF"/>
    <w:rsid w:val="002051F0"/>
    <w:rsid w:val="002068D0"/>
    <w:rsid w:val="002142A2"/>
    <w:rsid w:val="0021568D"/>
    <w:rsid w:val="00215A8C"/>
    <w:rsid w:val="0021766C"/>
    <w:rsid w:val="0022216A"/>
    <w:rsid w:val="00223037"/>
    <w:rsid w:val="0022312B"/>
    <w:rsid w:val="00225B3F"/>
    <w:rsid w:val="00227A61"/>
    <w:rsid w:val="00233EAC"/>
    <w:rsid w:val="00234599"/>
    <w:rsid w:val="0023472A"/>
    <w:rsid w:val="0023514D"/>
    <w:rsid w:val="002359EA"/>
    <w:rsid w:val="002365C9"/>
    <w:rsid w:val="00243A5D"/>
    <w:rsid w:val="00244487"/>
    <w:rsid w:val="00244F5F"/>
    <w:rsid w:val="002515CC"/>
    <w:rsid w:val="00253FBA"/>
    <w:rsid w:val="00256B13"/>
    <w:rsid w:val="00266B8C"/>
    <w:rsid w:val="002671ED"/>
    <w:rsid w:val="0026773B"/>
    <w:rsid w:val="00267CC6"/>
    <w:rsid w:val="00271069"/>
    <w:rsid w:val="002748DF"/>
    <w:rsid w:val="002776C1"/>
    <w:rsid w:val="00277DA4"/>
    <w:rsid w:val="00280B46"/>
    <w:rsid w:val="002815FD"/>
    <w:rsid w:val="0028167C"/>
    <w:rsid w:val="00282D7C"/>
    <w:rsid w:val="00283B5E"/>
    <w:rsid w:val="002855B5"/>
    <w:rsid w:val="00290F40"/>
    <w:rsid w:val="00291BAB"/>
    <w:rsid w:val="002925C4"/>
    <w:rsid w:val="002934E7"/>
    <w:rsid w:val="002A0D30"/>
    <w:rsid w:val="002A33D7"/>
    <w:rsid w:val="002B0C98"/>
    <w:rsid w:val="002B33BD"/>
    <w:rsid w:val="002B500F"/>
    <w:rsid w:val="002C0A27"/>
    <w:rsid w:val="002C411F"/>
    <w:rsid w:val="002C59CB"/>
    <w:rsid w:val="002C6018"/>
    <w:rsid w:val="002C6279"/>
    <w:rsid w:val="002C631D"/>
    <w:rsid w:val="002D040C"/>
    <w:rsid w:val="002D0F1A"/>
    <w:rsid w:val="002D40A9"/>
    <w:rsid w:val="002D439B"/>
    <w:rsid w:val="002E1EE5"/>
    <w:rsid w:val="002E6E57"/>
    <w:rsid w:val="002F40B7"/>
    <w:rsid w:val="002F660D"/>
    <w:rsid w:val="003003D6"/>
    <w:rsid w:val="0031446F"/>
    <w:rsid w:val="00324292"/>
    <w:rsid w:val="00324443"/>
    <w:rsid w:val="003318AC"/>
    <w:rsid w:val="00340BDB"/>
    <w:rsid w:val="00342083"/>
    <w:rsid w:val="0035013E"/>
    <w:rsid w:val="00351836"/>
    <w:rsid w:val="00351A26"/>
    <w:rsid w:val="00352235"/>
    <w:rsid w:val="00353C52"/>
    <w:rsid w:val="00360646"/>
    <w:rsid w:val="003612CC"/>
    <w:rsid w:val="0036150E"/>
    <w:rsid w:val="003629C6"/>
    <w:rsid w:val="0036327F"/>
    <w:rsid w:val="00364C66"/>
    <w:rsid w:val="003659BC"/>
    <w:rsid w:val="003667DC"/>
    <w:rsid w:val="00371D57"/>
    <w:rsid w:val="00374D26"/>
    <w:rsid w:val="0037741C"/>
    <w:rsid w:val="00377927"/>
    <w:rsid w:val="003823B4"/>
    <w:rsid w:val="00385D4D"/>
    <w:rsid w:val="00387E37"/>
    <w:rsid w:val="00391961"/>
    <w:rsid w:val="00391CB0"/>
    <w:rsid w:val="00394F6C"/>
    <w:rsid w:val="00396779"/>
    <w:rsid w:val="003A1FB2"/>
    <w:rsid w:val="003A2BAC"/>
    <w:rsid w:val="003A3E64"/>
    <w:rsid w:val="003A5309"/>
    <w:rsid w:val="003A6121"/>
    <w:rsid w:val="003A6597"/>
    <w:rsid w:val="003B19E9"/>
    <w:rsid w:val="003B1C9E"/>
    <w:rsid w:val="003B2BA7"/>
    <w:rsid w:val="003B7594"/>
    <w:rsid w:val="003C1A70"/>
    <w:rsid w:val="003C1E96"/>
    <w:rsid w:val="003C4039"/>
    <w:rsid w:val="003C436D"/>
    <w:rsid w:val="003C5338"/>
    <w:rsid w:val="003C63FB"/>
    <w:rsid w:val="003C6F61"/>
    <w:rsid w:val="003D18E7"/>
    <w:rsid w:val="003D2259"/>
    <w:rsid w:val="003D3BA2"/>
    <w:rsid w:val="003D3F04"/>
    <w:rsid w:val="003D5321"/>
    <w:rsid w:val="003D5F60"/>
    <w:rsid w:val="003D602C"/>
    <w:rsid w:val="003E000B"/>
    <w:rsid w:val="003E0B4B"/>
    <w:rsid w:val="003E4C54"/>
    <w:rsid w:val="003E697C"/>
    <w:rsid w:val="003E7720"/>
    <w:rsid w:val="003F330C"/>
    <w:rsid w:val="003F3799"/>
    <w:rsid w:val="003F3E2B"/>
    <w:rsid w:val="00404149"/>
    <w:rsid w:val="004057E9"/>
    <w:rsid w:val="00411AE0"/>
    <w:rsid w:val="00424A89"/>
    <w:rsid w:val="00424BFA"/>
    <w:rsid w:val="00437AF5"/>
    <w:rsid w:val="00440031"/>
    <w:rsid w:val="00440692"/>
    <w:rsid w:val="00440C16"/>
    <w:rsid w:val="00443522"/>
    <w:rsid w:val="0044364D"/>
    <w:rsid w:val="004503F0"/>
    <w:rsid w:val="00453111"/>
    <w:rsid w:val="004540E2"/>
    <w:rsid w:val="00456158"/>
    <w:rsid w:val="00457B57"/>
    <w:rsid w:val="00461F2A"/>
    <w:rsid w:val="0047457A"/>
    <w:rsid w:val="00475F06"/>
    <w:rsid w:val="004801FD"/>
    <w:rsid w:val="00481F2D"/>
    <w:rsid w:val="004923AC"/>
    <w:rsid w:val="004970DD"/>
    <w:rsid w:val="00497B1C"/>
    <w:rsid w:val="004A2F7E"/>
    <w:rsid w:val="004A41C0"/>
    <w:rsid w:val="004A6C85"/>
    <w:rsid w:val="004B0353"/>
    <w:rsid w:val="004B0676"/>
    <w:rsid w:val="004B179F"/>
    <w:rsid w:val="004B2C45"/>
    <w:rsid w:val="004B58CF"/>
    <w:rsid w:val="004B7908"/>
    <w:rsid w:val="004C037F"/>
    <w:rsid w:val="004C0ADF"/>
    <w:rsid w:val="004C452E"/>
    <w:rsid w:val="004C4799"/>
    <w:rsid w:val="004C5144"/>
    <w:rsid w:val="004C7919"/>
    <w:rsid w:val="004D17EE"/>
    <w:rsid w:val="004D1B47"/>
    <w:rsid w:val="004D353E"/>
    <w:rsid w:val="004D544C"/>
    <w:rsid w:val="004D5ECC"/>
    <w:rsid w:val="004E088E"/>
    <w:rsid w:val="004E1BDF"/>
    <w:rsid w:val="004E1DE9"/>
    <w:rsid w:val="004E1DEC"/>
    <w:rsid w:val="004E3E05"/>
    <w:rsid w:val="004E588A"/>
    <w:rsid w:val="004E60AC"/>
    <w:rsid w:val="004F349B"/>
    <w:rsid w:val="004F4849"/>
    <w:rsid w:val="0050106A"/>
    <w:rsid w:val="00502698"/>
    <w:rsid w:val="00503330"/>
    <w:rsid w:val="00503735"/>
    <w:rsid w:val="00505CFA"/>
    <w:rsid w:val="00507E50"/>
    <w:rsid w:val="00512847"/>
    <w:rsid w:val="00513D29"/>
    <w:rsid w:val="00515834"/>
    <w:rsid w:val="00516635"/>
    <w:rsid w:val="0052156D"/>
    <w:rsid w:val="00522D17"/>
    <w:rsid w:val="00524D0A"/>
    <w:rsid w:val="0052579A"/>
    <w:rsid w:val="005270E4"/>
    <w:rsid w:val="005271A2"/>
    <w:rsid w:val="0053077C"/>
    <w:rsid w:val="005317C2"/>
    <w:rsid w:val="00531A3E"/>
    <w:rsid w:val="00532285"/>
    <w:rsid w:val="005328B4"/>
    <w:rsid w:val="0053451F"/>
    <w:rsid w:val="005351D0"/>
    <w:rsid w:val="00543E40"/>
    <w:rsid w:val="00546438"/>
    <w:rsid w:val="00547382"/>
    <w:rsid w:val="0055137B"/>
    <w:rsid w:val="00551F84"/>
    <w:rsid w:val="00554727"/>
    <w:rsid w:val="005550C7"/>
    <w:rsid w:val="00555411"/>
    <w:rsid w:val="00556A4B"/>
    <w:rsid w:val="005573D2"/>
    <w:rsid w:val="00557FD4"/>
    <w:rsid w:val="005674E7"/>
    <w:rsid w:val="005715F8"/>
    <w:rsid w:val="00571C3E"/>
    <w:rsid w:val="005852F7"/>
    <w:rsid w:val="00587B32"/>
    <w:rsid w:val="00592310"/>
    <w:rsid w:val="00592918"/>
    <w:rsid w:val="00593867"/>
    <w:rsid w:val="0059461C"/>
    <w:rsid w:val="005A0F4D"/>
    <w:rsid w:val="005A1C39"/>
    <w:rsid w:val="005A2D70"/>
    <w:rsid w:val="005A3A8C"/>
    <w:rsid w:val="005A66F2"/>
    <w:rsid w:val="005B2008"/>
    <w:rsid w:val="005B243C"/>
    <w:rsid w:val="005B4138"/>
    <w:rsid w:val="005B7848"/>
    <w:rsid w:val="005C0338"/>
    <w:rsid w:val="005C1913"/>
    <w:rsid w:val="005C7703"/>
    <w:rsid w:val="005D6DAC"/>
    <w:rsid w:val="005E05E1"/>
    <w:rsid w:val="005E0EF7"/>
    <w:rsid w:val="005E24D2"/>
    <w:rsid w:val="005E2C61"/>
    <w:rsid w:val="005E4BEA"/>
    <w:rsid w:val="005E4F4D"/>
    <w:rsid w:val="005E548C"/>
    <w:rsid w:val="005E5AED"/>
    <w:rsid w:val="005E6BF9"/>
    <w:rsid w:val="005F1FEF"/>
    <w:rsid w:val="005F244B"/>
    <w:rsid w:val="005F6647"/>
    <w:rsid w:val="005F6B01"/>
    <w:rsid w:val="00605A0C"/>
    <w:rsid w:val="00605AED"/>
    <w:rsid w:val="0061169A"/>
    <w:rsid w:val="00612486"/>
    <w:rsid w:val="006144AA"/>
    <w:rsid w:val="00617482"/>
    <w:rsid w:val="00621571"/>
    <w:rsid w:val="0063328B"/>
    <w:rsid w:val="00636273"/>
    <w:rsid w:val="00636B20"/>
    <w:rsid w:val="00636BE0"/>
    <w:rsid w:val="00640073"/>
    <w:rsid w:val="0064273F"/>
    <w:rsid w:val="00643707"/>
    <w:rsid w:val="0064397B"/>
    <w:rsid w:val="006457A7"/>
    <w:rsid w:val="00645C5D"/>
    <w:rsid w:val="00650EBC"/>
    <w:rsid w:val="006527BF"/>
    <w:rsid w:val="00656397"/>
    <w:rsid w:val="00656FE5"/>
    <w:rsid w:val="00664C3A"/>
    <w:rsid w:val="00665256"/>
    <w:rsid w:val="0066705C"/>
    <w:rsid w:val="00671D56"/>
    <w:rsid w:val="00675AC4"/>
    <w:rsid w:val="00677178"/>
    <w:rsid w:val="006803B5"/>
    <w:rsid w:val="00682243"/>
    <w:rsid w:val="006825AC"/>
    <w:rsid w:val="00685679"/>
    <w:rsid w:val="0068768E"/>
    <w:rsid w:val="00691912"/>
    <w:rsid w:val="00696D2D"/>
    <w:rsid w:val="006B0A0A"/>
    <w:rsid w:val="006B1A32"/>
    <w:rsid w:val="006B1C5F"/>
    <w:rsid w:val="006B3118"/>
    <w:rsid w:val="006B3EDE"/>
    <w:rsid w:val="006B645E"/>
    <w:rsid w:val="006B7757"/>
    <w:rsid w:val="006C0AB7"/>
    <w:rsid w:val="006C4BD2"/>
    <w:rsid w:val="006C4F4B"/>
    <w:rsid w:val="006C7707"/>
    <w:rsid w:val="006D16A5"/>
    <w:rsid w:val="006D2892"/>
    <w:rsid w:val="006D6AE7"/>
    <w:rsid w:val="006E1631"/>
    <w:rsid w:val="006E68AD"/>
    <w:rsid w:val="006E6A5B"/>
    <w:rsid w:val="006E6FB9"/>
    <w:rsid w:val="006F22F5"/>
    <w:rsid w:val="006F4009"/>
    <w:rsid w:val="006F5FF0"/>
    <w:rsid w:val="00700C83"/>
    <w:rsid w:val="00704456"/>
    <w:rsid w:val="00705911"/>
    <w:rsid w:val="00706162"/>
    <w:rsid w:val="00706577"/>
    <w:rsid w:val="007104D0"/>
    <w:rsid w:val="00714867"/>
    <w:rsid w:val="00724A2F"/>
    <w:rsid w:val="00725712"/>
    <w:rsid w:val="00727E98"/>
    <w:rsid w:val="0074083C"/>
    <w:rsid w:val="00740BE5"/>
    <w:rsid w:val="007432EF"/>
    <w:rsid w:val="00743335"/>
    <w:rsid w:val="007444FF"/>
    <w:rsid w:val="0074479C"/>
    <w:rsid w:val="00745126"/>
    <w:rsid w:val="007463F2"/>
    <w:rsid w:val="00746DEC"/>
    <w:rsid w:val="00747170"/>
    <w:rsid w:val="00750A42"/>
    <w:rsid w:val="0075363D"/>
    <w:rsid w:val="0075771D"/>
    <w:rsid w:val="00757A85"/>
    <w:rsid w:val="007613AA"/>
    <w:rsid w:val="007662C9"/>
    <w:rsid w:val="00770AF5"/>
    <w:rsid w:val="007714C1"/>
    <w:rsid w:val="00771AFD"/>
    <w:rsid w:val="00774B97"/>
    <w:rsid w:val="00775080"/>
    <w:rsid w:val="007751D1"/>
    <w:rsid w:val="00787B91"/>
    <w:rsid w:val="00791EEE"/>
    <w:rsid w:val="00791FDB"/>
    <w:rsid w:val="007A5FE7"/>
    <w:rsid w:val="007A7061"/>
    <w:rsid w:val="007B00DE"/>
    <w:rsid w:val="007B0DFF"/>
    <w:rsid w:val="007B20E2"/>
    <w:rsid w:val="007B2B4F"/>
    <w:rsid w:val="007B3760"/>
    <w:rsid w:val="007B5F9B"/>
    <w:rsid w:val="007B748E"/>
    <w:rsid w:val="007C628D"/>
    <w:rsid w:val="007C66B5"/>
    <w:rsid w:val="007C7C75"/>
    <w:rsid w:val="007D6516"/>
    <w:rsid w:val="007E05BB"/>
    <w:rsid w:val="007E75A6"/>
    <w:rsid w:val="007E7D50"/>
    <w:rsid w:val="008009A1"/>
    <w:rsid w:val="00804789"/>
    <w:rsid w:val="00806880"/>
    <w:rsid w:val="0081005E"/>
    <w:rsid w:val="008109A0"/>
    <w:rsid w:val="00813DB0"/>
    <w:rsid w:val="00821425"/>
    <w:rsid w:val="00824B14"/>
    <w:rsid w:val="00824C9A"/>
    <w:rsid w:val="00826D3A"/>
    <w:rsid w:val="008366C3"/>
    <w:rsid w:val="008425D3"/>
    <w:rsid w:val="008444C1"/>
    <w:rsid w:val="0085192C"/>
    <w:rsid w:val="00860845"/>
    <w:rsid w:val="00866A78"/>
    <w:rsid w:val="00867E12"/>
    <w:rsid w:val="008714E0"/>
    <w:rsid w:val="00884DFA"/>
    <w:rsid w:val="00885DA0"/>
    <w:rsid w:val="0089057B"/>
    <w:rsid w:val="00890B60"/>
    <w:rsid w:val="00890D38"/>
    <w:rsid w:val="00891157"/>
    <w:rsid w:val="00892B8C"/>
    <w:rsid w:val="00892F02"/>
    <w:rsid w:val="00894D06"/>
    <w:rsid w:val="00895CFF"/>
    <w:rsid w:val="00897D48"/>
    <w:rsid w:val="008A3ECD"/>
    <w:rsid w:val="008A454F"/>
    <w:rsid w:val="008B1C59"/>
    <w:rsid w:val="008B668A"/>
    <w:rsid w:val="008B70E8"/>
    <w:rsid w:val="008C3CCA"/>
    <w:rsid w:val="008D23D8"/>
    <w:rsid w:val="008D2AC2"/>
    <w:rsid w:val="008D3044"/>
    <w:rsid w:val="008D55B0"/>
    <w:rsid w:val="008E2602"/>
    <w:rsid w:val="008E431B"/>
    <w:rsid w:val="008E64B0"/>
    <w:rsid w:val="008F2BFD"/>
    <w:rsid w:val="008F33D1"/>
    <w:rsid w:val="008F5AB0"/>
    <w:rsid w:val="008F5C6D"/>
    <w:rsid w:val="008F7DA8"/>
    <w:rsid w:val="008F7DE6"/>
    <w:rsid w:val="00901BC6"/>
    <w:rsid w:val="009076E6"/>
    <w:rsid w:val="00912DA5"/>
    <w:rsid w:val="00912FDF"/>
    <w:rsid w:val="0091661F"/>
    <w:rsid w:val="00921E26"/>
    <w:rsid w:val="009251DE"/>
    <w:rsid w:val="0092575E"/>
    <w:rsid w:val="00927D47"/>
    <w:rsid w:val="00927D60"/>
    <w:rsid w:val="00930877"/>
    <w:rsid w:val="00932E72"/>
    <w:rsid w:val="009338D1"/>
    <w:rsid w:val="00934E79"/>
    <w:rsid w:val="00935A89"/>
    <w:rsid w:val="0094329F"/>
    <w:rsid w:val="00945451"/>
    <w:rsid w:val="00946531"/>
    <w:rsid w:val="00952A7E"/>
    <w:rsid w:val="00952AD7"/>
    <w:rsid w:val="00960487"/>
    <w:rsid w:val="00961F1F"/>
    <w:rsid w:val="00961FE1"/>
    <w:rsid w:val="009631BB"/>
    <w:rsid w:val="00963450"/>
    <w:rsid w:val="0096580C"/>
    <w:rsid w:val="0096584D"/>
    <w:rsid w:val="00965C44"/>
    <w:rsid w:val="00965DF2"/>
    <w:rsid w:val="009703F1"/>
    <w:rsid w:val="00972920"/>
    <w:rsid w:val="00973107"/>
    <w:rsid w:val="00976591"/>
    <w:rsid w:val="009768E0"/>
    <w:rsid w:val="00977F04"/>
    <w:rsid w:val="009801B1"/>
    <w:rsid w:val="00983CDF"/>
    <w:rsid w:val="00987EDC"/>
    <w:rsid w:val="009940B8"/>
    <w:rsid w:val="00994A55"/>
    <w:rsid w:val="009954C6"/>
    <w:rsid w:val="00996636"/>
    <w:rsid w:val="009969A0"/>
    <w:rsid w:val="009A0D60"/>
    <w:rsid w:val="009A1D57"/>
    <w:rsid w:val="009A51A1"/>
    <w:rsid w:val="009B0EE4"/>
    <w:rsid w:val="009B6E81"/>
    <w:rsid w:val="009C4D79"/>
    <w:rsid w:val="009C7FC1"/>
    <w:rsid w:val="009D1CEC"/>
    <w:rsid w:val="009D2764"/>
    <w:rsid w:val="009D3A7D"/>
    <w:rsid w:val="009D54A1"/>
    <w:rsid w:val="009D71BE"/>
    <w:rsid w:val="009D759D"/>
    <w:rsid w:val="009E52A7"/>
    <w:rsid w:val="009F3959"/>
    <w:rsid w:val="009F4078"/>
    <w:rsid w:val="009F662F"/>
    <w:rsid w:val="00A03030"/>
    <w:rsid w:val="00A033F2"/>
    <w:rsid w:val="00A0648C"/>
    <w:rsid w:val="00A12895"/>
    <w:rsid w:val="00A1313D"/>
    <w:rsid w:val="00A15DB9"/>
    <w:rsid w:val="00A1633D"/>
    <w:rsid w:val="00A17D99"/>
    <w:rsid w:val="00A21449"/>
    <w:rsid w:val="00A218B3"/>
    <w:rsid w:val="00A219F9"/>
    <w:rsid w:val="00A25855"/>
    <w:rsid w:val="00A26D76"/>
    <w:rsid w:val="00A32AA0"/>
    <w:rsid w:val="00A3330A"/>
    <w:rsid w:val="00A345C3"/>
    <w:rsid w:val="00A406DE"/>
    <w:rsid w:val="00A41CBD"/>
    <w:rsid w:val="00A4267B"/>
    <w:rsid w:val="00A448F8"/>
    <w:rsid w:val="00A5423C"/>
    <w:rsid w:val="00A57C88"/>
    <w:rsid w:val="00A636DB"/>
    <w:rsid w:val="00A6406D"/>
    <w:rsid w:val="00A71007"/>
    <w:rsid w:val="00A71D4D"/>
    <w:rsid w:val="00A72469"/>
    <w:rsid w:val="00A73954"/>
    <w:rsid w:val="00A742EC"/>
    <w:rsid w:val="00A75B9F"/>
    <w:rsid w:val="00A76943"/>
    <w:rsid w:val="00A8379E"/>
    <w:rsid w:val="00A8550F"/>
    <w:rsid w:val="00A85552"/>
    <w:rsid w:val="00A879AF"/>
    <w:rsid w:val="00A9053F"/>
    <w:rsid w:val="00A92A40"/>
    <w:rsid w:val="00A9414D"/>
    <w:rsid w:val="00A94FB9"/>
    <w:rsid w:val="00AA0622"/>
    <w:rsid w:val="00AA10C9"/>
    <w:rsid w:val="00AA37A7"/>
    <w:rsid w:val="00AA7358"/>
    <w:rsid w:val="00AB0610"/>
    <w:rsid w:val="00AB1B76"/>
    <w:rsid w:val="00AB4D3D"/>
    <w:rsid w:val="00AB68C5"/>
    <w:rsid w:val="00AC0638"/>
    <w:rsid w:val="00AC1985"/>
    <w:rsid w:val="00AC337A"/>
    <w:rsid w:val="00AC5A10"/>
    <w:rsid w:val="00AC6308"/>
    <w:rsid w:val="00AC6359"/>
    <w:rsid w:val="00AD0677"/>
    <w:rsid w:val="00AD0ABC"/>
    <w:rsid w:val="00AD1A40"/>
    <w:rsid w:val="00AD2C65"/>
    <w:rsid w:val="00AD76C4"/>
    <w:rsid w:val="00AE2A2F"/>
    <w:rsid w:val="00AE33F2"/>
    <w:rsid w:val="00AE3CBC"/>
    <w:rsid w:val="00AE53B3"/>
    <w:rsid w:val="00AE5F5A"/>
    <w:rsid w:val="00AF2171"/>
    <w:rsid w:val="00AF75C4"/>
    <w:rsid w:val="00AF7889"/>
    <w:rsid w:val="00AF7D8A"/>
    <w:rsid w:val="00B02E07"/>
    <w:rsid w:val="00B0737B"/>
    <w:rsid w:val="00B23972"/>
    <w:rsid w:val="00B23DD0"/>
    <w:rsid w:val="00B260B8"/>
    <w:rsid w:val="00B26A88"/>
    <w:rsid w:val="00B30EFF"/>
    <w:rsid w:val="00B370BC"/>
    <w:rsid w:val="00B45AC0"/>
    <w:rsid w:val="00B50532"/>
    <w:rsid w:val="00B50CD9"/>
    <w:rsid w:val="00B53FFA"/>
    <w:rsid w:val="00B5408A"/>
    <w:rsid w:val="00B56666"/>
    <w:rsid w:val="00B56F21"/>
    <w:rsid w:val="00B61091"/>
    <w:rsid w:val="00B619AE"/>
    <w:rsid w:val="00B62368"/>
    <w:rsid w:val="00B62626"/>
    <w:rsid w:val="00B653EC"/>
    <w:rsid w:val="00B67C71"/>
    <w:rsid w:val="00B701DD"/>
    <w:rsid w:val="00B77267"/>
    <w:rsid w:val="00B77634"/>
    <w:rsid w:val="00B80C6F"/>
    <w:rsid w:val="00B842AC"/>
    <w:rsid w:val="00B93566"/>
    <w:rsid w:val="00B962F0"/>
    <w:rsid w:val="00BA1204"/>
    <w:rsid w:val="00BA1C3A"/>
    <w:rsid w:val="00BA40D5"/>
    <w:rsid w:val="00BA6C0E"/>
    <w:rsid w:val="00BA7AB4"/>
    <w:rsid w:val="00BA7CE1"/>
    <w:rsid w:val="00BB31A8"/>
    <w:rsid w:val="00BB3B9F"/>
    <w:rsid w:val="00BB3DD2"/>
    <w:rsid w:val="00BB61EA"/>
    <w:rsid w:val="00BB6481"/>
    <w:rsid w:val="00BB6EAB"/>
    <w:rsid w:val="00BB7190"/>
    <w:rsid w:val="00BC13EB"/>
    <w:rsid w:val="00BC4FB2"/>
    <w:rsid w:val="00BD43B7"/>
    <w:rsid w:val="00BE7621"/>
    <w:rsid w:val="00BF0360"/>
    <w:rsid w:val="00BF263E"/>
    <w:rsid w:val="00BF3C86"/>
    <w:rsid w:val="00C01246"/>
    <w:rsid w:val="00C02D78"/>
    <w:rsid w:val="00C10294"/>
    <w:rsid w:val="00C10C2F"/>
    <w:rsid w:val="00C11C29"/>
    <w:rsid w:val="00C12D33"/>
    <w:rsid w:val="00C132EC"/>
    <w:rsid w:val="00C15E5A"/>
    <w:rsid w:val="00C165D2"/>
    <w:rsid w:val="00C17008"/>
    <w:rsid w:val="00C2091E"/>
    <w:rsid w:val="00C20CCA"/>
    <w:rsid w:val="00C23160"/>
    <w:rsid w:val="00C23368"/>
    <w:rsid w:val="00C33CFF"/>
    <w:rsid w:val="00C35F8D"/>
    <w:rsid w:val="00C3716F"/>
    <w:rsid w:val="00C40C5D"/>
    <w:rsid w:val="00C440E3"/>
    <w:rsid w:val="00C462D8"/>
    <w:rsid w:val="00C5038C"/>
    <w:rsid w:val="00C508B6"/>
    <w:rsid w:val="00C52522"/>
    <w:rsid w:val="00C52BA6"/>
    <w:rsid w:val="00C5551F"/>
    <w:rsid w:val="00C6162D"/>
    <w:rsid w:val="00C61ED7"/>
    <w:rsid w:val="00C63263"/>
    <w:rsid w:val="00C665D5"/>
    <w:rsid w:val="00C678B4"/>
    <w:rsid w:val="00C71E2D"/>
    <w:rsid w:val="00C7402D"/>
    <w:rsid w:val="00C77C2C"/>
    <w:rsid w:val="00C85982"/>
    <w:rsid w:val="00C8665E"/>
    <w:rsid w:val="00C873AF"/>
    <w:rsid w:val="00C90BED"/>
    <w:rsid w:val="00C96288"/>
    <w:rsid w:val="00C96CEC"/>
    <w:rsid w:val="00CA21FC"/>
    <w:rsid w:val="00CA4055"/>
    <w:rsid w:val="00CA51D1"/>
    <w:rsid w:val="00CA704A"/>
    <w:rsid w:val="00CA7E44"/>
    <w:rsid w:val="00CB29C0"/>
    <w:rsid w:val="00CB4A46"/>
    <w:rsid w:val="00CB7D3A"/>
    <w:rsid w:val="00CC463B"/>
    <w:rsid w:val="00CC5618"/>
    <w:rsid w:val="00CC6C4F"/>
    <w:rsid w:val="00CD0ACB"/>
    <w:rsid w:val="00CD3D87"/>
    <w:rsid w:val="00CD43B0"/>
    <w:rsid w:val="00CE1262"/>
    <w:rsid w:val="00CE4414"/>
    <w:rsid w:val="00CE4FD3"/>
    <w:rsid w:val="00CE512C"/>
    <w:rsid w:val="00CE5AF5"/>
    <w:rsid w:val="00CF14DA"/>
    <w:rsid w:val="00CF7B33"/>
    <w:rsid w:val="00D02556"/>
    <w:rsid w:val="00D04CA5"/>
    <w:rsid w:val="00D06A34"/>
    <w:rsid w:val="00D111B3"/>
    <w:rsid w:val="00D11843"/>
    <w:rsid w:val="00D14567"/>
    <w:rsid w:val="00D14CE6"/>
    <w:rsid w:val="00D15B19"/>
    <w:rsid w:val="00D2091B"/>
    <w:rsid w:val="00D237F5"/>
    <w:rsid w:val="00D239BB"/>
    <w:rsid w:val="00D23D08"/>
    <w:rsid w:val="00D246E6"/>
    <w:rsid w:val="00D2618B"/>
    <w:rsid w:val="00D268FE"/>
    <w:rsid w:val="00D26A82"/>
    <w:rsid w:val="00D32486"/>
    <w:rsid w:val="00D33898"/>
    <w:rsid w:val="00D33FAB"/>
    <w:rsid w:val="00D361B6"/>
    <w:rsid w:val="00D36AAA"/>
    <w:rsid w:val="00D36DBD"/>
    <w:rsid w:val="00D37B8D"/>
    <w:rsid w:val="00D43B9C"/>
    <w:rsid w:val="00D45078"/>
    <w:rsid w:val="00D45187"/>
    <w:rsid w:val="00D45DE6"/>
    <w:rsid w:val="00D46CC7"/>
    <w:rsid w:val="00D47782"/>
    <w:rsid w:val="00D5001E"/>
    <w:rsid w:val="00D532AB"/>
    <w:rsid w:val="00D56281"/>
    <w:rsid w:val="00D6383B"/>
    <w:rsid w:val="00D6473B"/>
    <w:rsid w:val="00D66476"/>
    <w:rsid w:val="00D67DDA"/>
    <w:rsid w:val="00D7123A"/>
    <w:rsid w:val="00D730FD"/>
    <w:rsid w:val="00D766F9"/>
    <w:rsid w:val="00D7693E"/>
    <w:rsid w:val="00D76ED8"/>
    <w:rsid w:val="00D84845"/>
    <w:rsid w:val="00D87843"/>
    <w:rsid w:val="00D94ABF"/>
    <w:rsid w:val="00D952BB"/>
    <w:rsid w:val="00D963C1"/>
    <w:rsid w:val="00D97308"/>
    <w:rsid w:val="00D977DE"/>
    <w:rsid w:val="00DA2702"/>
    <w:rsid w:val="00DA4054"/>
    <w:rsid w:val="00DA4DEE"/>
    <w:rsid w:val="00DA65E0"/>
    <w:rsid w:val="00DB3054"/>
    <w:rsid w:val="00DB4744"/>
    <w:rsid w:val="00DB5D90"/>
    <w:rsid w:val="00DC1C6B"/>
    <w:rsid w:val="00DC2B36"/>
    <w:rsid w:val="00DC7303"/>
    <w:rsid w:val="00DD1D60"/>
    <w:rsid w:val="00DD25C2"/>
    <w:rsid w:val="00DD5DBB"/>
    <w:rsid w:val="00DE1F85"/>
    <w:rsid w:val="00DE42F0"/>
    <w:rsid w:val="00DE69E3"/>
    <w:rsid w:val="00DF562C"/>
    <w:rsid w:val="00DF6D45"/>
    <w:rsid w:val="00E006BE"/>
    <w:rsid w:val="00E043A2"/>
    <w:rsid w:val="00E043EC"/>
    <w:rsid w:val="00E06614"/>
    <w:rsid w:val="00E135F7"/>
    <w:rsid w:val="00E1438A"/>
    <w:rsid w:val="00E14714"/>
    <w:rsid w:val="00E157A7"/>
    <w:rsid w:val="00E22245"/>
    <w:rsid w:val="00E23AC4"/>
    <w:rsid w:val="00E25969"/>
    <w:rsid w:val="00E34C69"/>
    <w:rsid w:val="00E37DB5"/>
    <w:rsid w:val="00E412F9"/>
    <w:rsid w:val="00E4162E"/>
    <w:rsid w:val="00E43727"/>
    <w:rsid w:val="00E437D8"/>
    <w:rsid w:val="00E55935"/>
    <w:rsid w:val="00E55B59"/>
    <w:rsid w:val="00E563D5"/>
    <w:rsid w:val="00E56BCE"/>
    <w:rsid w:val="00E57DCA"/>
    <w:rsid w:val="00E60E00"/>
    <w:rsid w:val="00E61E81"/>
    <w:rsid w:val="00E62821"/>
    <w:rsid w:val="00E62C68"/>
    <w:rsid w:val="00E67CC6"/>
    <w:rsid w:val="00E738B0"/>
    <w:rsid w:val="00E75749"/>
    <w:rsid w:val="00E76150"/>
    <w:rsid w:val="00E82F7B"/>
    <w:rsid w:val="00E841CF"/>
    <w:rsid w:val="00E85AF1"/>
    <w:rsid w:val="00E8630B"/>
    <w:rsid w:val="00E865AE"/>
    <w:rsid w:val="00E8689F"/>
    <w:rsid w:val="00E87C2E"/>
    <w:rsid w:val="00E90CE3"/>
    <w:rsid w:val="00E94D09"/>
    <w:rsid w:val="00E94D3A"/>
    <w:rsid w:val="00EA0176"/>
    <w:rsid w:val="00EA27A2"/>
    <w:rsid w:val="00EA74D4"/>
    <w:rsid w:val="00EB3178"/>
    <w:rsid w:val="00EB3FA3"/>
    <w:rsid w:val="00EB4681"/>
    <w:rsid w:val="00EB67DE"/>
    <w:rsid w:val="00EC14CF"/>
    <w:rsid w:val="00ED1D55"/>
    <w:rsid w:val="00EE194D"/>
    <w:rsid w:val="00EE7A9B"/>
    <w:rsid w:val="00EF07EB"/>
    <w:rsid w:val="00EF1385"/>
    <w:rsid w:val="00EF3264"/>
    <w:rsid w:val="00EF49FD"/>
    <w:rsid w:val="00F1068D"/>
    <w:rsid w:val="00F1240C"/>
    <w:rsid w:val="00F136E3"/>
    <w:rsid w:val="00F17A5F"/>
    <w:rsid w:val="00F2171E"/>
    <w:rsid w:val="00F21DED"/>
    <w:rsid w:val="00F22AA8"/>
    <w:rsid w:val="00F22D98"/>
    <w:rsid w:val="00F23B7B"/>
    <w:rsid w:val="00F24ED6"/>
    <w:rsid w:val="00F259A0"/>
    <w:rsid w:val="00F2695E"/>
    <w:rsid w:val="00F317C3"/>
    <w:rsid w:val="00F33730"/>
    <w:rsid w:val="00F339A5"/>
    <w:rsid w:val="00F33BFD"/>
    <w:rsid w:val="00F33D0C"/>
    <w:rsid w:val="00F340AE"/>
    <w:rsid w:val="00F3555A"/>
    <w:rsid w:val="00F35885"/>
    <w:rsid w:val="00F3644C"/>
    <w:rsid w:val="00F3694E"/>
    <w:rsid w:val="00F4256D"/>
    <w:rsid w:val="00F43770"/>
    <w:rsid w:val="00F4511D"/>
    <w:rsid w:val="00F50D5E"/>
    <w:rsid w:val="00F51214"/>
    <w:rsid w:val="00F52BEE"/>
    <w:rsid w:val="00F61C5E"/>
    <w:rsid w:val="00F629B2"/>
    <w:rsid w:val="00F6398A"/>
    <w:rsid w:val="00F63E87"/>
    <w:rsid w:val="00F64209"/>
    <w:rsid w:val="00F71F06"/>
    <w:rsid w:val="00F76864"/>
    <w:rsid w:val="00F773FB"/>
    <w:rsid w:val="00F8031A"/>
    <w:rsid w:val="00F81981"/>
    <w:rsid w:val="00F82001"/>
    <w:rsid w:val="00F826D7"/>
    <w:rsid w:val="00F83FC3"/>
    <w:rsid w:val="00F84DAE"/>
    <w:rsid w:val="00F9084D"/>
    <w:rsid w:val="00F914D0"/>
    <w:rsid w:val="00F91FC3"/>
    <w:rsid w:val="00F9419C"/>
    <w:rsid w:val="00F97BA6"/>
    <w:rsid w:val="00F97FA7"/>
    <w:rsid w:val="00FA414E"/>
    <w:rsid w:val="00FA5E87"/>
    <w:rsid w:val="00FA6785"/>
    <w:rsid w:val="00FA72E7"/>
    <w:rsid w:val="00FB22B5"/>
    <w:rsid w:val="00FB3846"/>
    <w:rsid w:val="00FC242D"/>
    <w:rsid w:val="00FC243E"/>
    <w:rsid w:val="00FC3012"/>
    <w:rsid w:val="00FC32B6"/>
    <w:rsid w:val="00FC7A2C"/>
    <w:rsid w:val="00FC7E94"/>
    <w:rsid w:val="00FD03F7"/>
    <w:rsid w:val="00FD1747"/>
    <w:rsid w:val="00FE6385"/>
    <w:rsid w:val="00FE7FB4"/>
    <w:rsid w:val="00FF07E5"/>
    <w:rsid w:val="00FF77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586C3B"/>
  <w15:docId w15:val="{3890D680-42FC-43C5-93A7-2916DEBAC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SimSun"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Heading1"/>
    <w:qFormat/>
    <w:rsid w:val="00965DF2"/>
    <w:pPr>
      <w:spacing w:line="276" w:lineRule="auto"/>
    </w:pPr>
    <w:rPr>
      <w:rFonts w:ascii="Times New Roman" w:hAnsi="Times New Roman"/>
      <w:color w:val="000000"/>
      <w:sz w:val="22"/>
      <w:szCs w:val="22"/>
    </w:rPr>
  </w:style>
  <w:style w:type="paragraph" w:styleId="Heading1">
    <w:name w:val="heading 1"/>
    <w:basedOn w:val="Normal"/>
    <w:next w:val="BodyText"/>
    <w:link w:val="Heading1Char"/>
    <w:qFormat/>
    <w:rsid w:val="00AB1B76"/>
    <w:pPr>
      <w:keepNext/>
      <w:keepLines/>
      <w:numPr>
        <w:numId w:val="4"/>
      </w:numPr>
      <w:spacing w:before="480"/>
      <w:outlineLvl w:val="0"/>
    </w:pPr>
    <w:rPr>
      <w:rFonts w:ascii="Arial" w:eastAsia="Times New Roman" w:hAnsi="Arial"/>
      <w:b/>
      <w:bCs/>
      <w:color w:val="auto"/>
      <w:sz w:val="28"/>
      <w:szCs w:val="28"/>
    </w:rPr>
  </w:style>
  <w:style w:type="paragraph" w:styleId="Heading2">
    <w:name w:val="heading 2"/>
    <w:basedOn w:val="Normal"/>
    <w:next w:val="BodyText2"/>
    <w:link w:val="Heading2Char"/>
    <w:autoRedefine/>
    <w:unhideWhenUsed/>
    <w:qFormat/>
    <w:rsid w:val="002F40B7"/>
    <w:pPr>
      <w:keepNext/>
      <w:numPr>
        <w:ilvl w:val="1"/>
        <w:numId w:val="4"/>
      </w:numPr>
      <w:tabs>
        <w:tab w:val="left" w:pos="173"/>
        <w:tab w:val="left" w:pos="864"/>
      </w:tabs>
      <w:spacing w:before="120" w:after="60" w:line="240" w:lineRule="auto"/>
      <w:outlineLvl w:val="1"/>
    </w:pPr>
    <w:rPr>
      <w:rFonts w:ascii="Arial" w:hAnsi="Arial" w:cs="Arial"/>
      <w:b/>
      <w:bCs/>
      <w:iCs/>
      <w:sz w:val="24"/>
      <w:szCs w:val="28"/>
      <w:lang w:eastAsia="zh-CN"/>
    </w:rPr>
  </w:style>
  <w:style w:type="paragraph" w:styleId="Heading3">
    <w:name w:val="heading 3"/>
    <w:basedOn w:val="Normal"/>
    <w:next w:val="BodyTextFirstIndent2"/>
    <w:link w:val="Heading3Char"/>
    <w:uiPriority w:val="9"/>
    <w:unhideWhenUsed/>
    <w:qFormat/>
    <w:rsid w:val="00AB1B76"/>
    <w:pPr>
      <w:keepNext/>
      <w:keepLines/>
      <w:numPr>
        <w:ilvl w:val="2"/>
        <w:numId w:val="4"/>
      </w:numPr>
      <w:spacing w:before="200"/>
      <w:outlineLvl w:val="2"/>
    </w:pPr>
    <w:rPr>
      <w:rFonts w:ascii="Arial" w:eastAsia="Times New Roman" w:hAnsi="Arial"/>
      <w:b/>
      <w:bCs/>
      <w:color w:val="auto"/>
    </w:rPr>
  </w:style>
  <w:style w:type="paragraph" w:styleId="Heading4">
    <w:name w:val="heading 4"/>
    <w:basedOn w:val="Normal"/>
    <w:next w:val="Normal"/>
    <w:link w:val="Heading4Char"/>
    <w:uiPriority w:val="9"/>
    <w:unhideWhenUsed/>
    <w:qFormat/>
    <w:rsid w:val="00774B97"/>
    <w:pPr>
      <w:keepNext/>
      <w:keepLines/>
      <w:numPr>
        <w:ilvl w:val="3"/>
        <w:numId w:val="4"/>
      </w:numPr>
      <w:spacing w:before="200"/>
      <w:outlineLvl w:val="3"/>
    </w:pPr>
    <w:rPr>
      <w:rFonts w:ascii="Cambria" w:eastAsia="Times New Roman" w:hAnsi="Cambria"/>
      <w:b/>
      <w:bCs/>
      <w:i/>
      <w:iCs/>
      <w:color w:val="auto"/>
    </w:rPr>
  </w:style>
  <w:style w:type="paragraph" w:styleId="Heading5">
    <w:name w:val="heading 5"/>
    <w:basedOn w:val="Normal"/>
    <w:next w:val="Normal"/>
    <w:link w:val="Heading5Char"/>
    <w:uiPriority w:val="9"/>
    <w:unhideWhenUsed/>
    <w:qFormat/>
    <w:rsid w:val="00F339A5"/>
    <w:pPr>
      <w:keepNext/>
      <w:keepLines/>
      <w:numPr>
        <w:ilvl w:val="4"/>
        <w:numId w:val="4"/>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qFormat/>
    <w:rsid w:val="00F339A5"/>
    <w:pPr>
      <w:keepNext/>
      <w:keepLines/>
      <w:numPr>
        <w:ilvl w:val="5"/>
        <w:numId w:val="4"/>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unhideWhenUsed/>
    <w:qFormat/>
    <w:rsid w:val="00F339A5"/>
    <w:pPr>
      <w:keepNext/>
      <w:keepLines/>
      <w:numPr>
        <w:ilvl w:val="6"/>
        <w:numId w:val="4"/>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F339A5"/>
    <w:pPr>
      <w:keepNext/>
      <w:keepLines/>
      <w:numPr>
        <w:ilvl w:val="7"/>
        <w:numId w:val="4"/>
      </w:numPr>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F339A5"/>
    <w:pPr>
      <w:keepNext/>
      <w:keepLines/>
      <w:numPr>
        <w:ilvl w:val="8"/>
        <w:numId w:val="4"/>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2091E"/>
    <w:pPr>
      <w:spacing w:line="240" w:lineRule="auto"/>
    </w:pPr>
    <w:rPr>
      <w:rFonts w:eastAsia="Times New Roman"/>
      <w:b/>
      <w:bCs/>
      <w:color w:val="auto"/>
      <w:sz w:val="20"/>
      <w:szCs w:val="20"/>
      <w:lang w:val="en-AU"/>
    </w:rPr>
  </w:style>
  <w:style w:type="character" w:customStyle="1" w:styleId="BodyTextChar">
    <w:name w:val="Body Text Char"/>
    <w:basedOn w:val="DefaultParagraphFont"/>
    <w:link w:val="BodyText"/>
    <w:rsid w:val="00C2091E"/>
    <w:rPr>
      <w:rFonts w:ascii="Times New Roman" w:eastAsia="Times New Roman" w:hAnsi="Times New Roman" w:cs="Times New Roman"/>
      <w:b/>
      <w:bCs/>
      <w:sz w:val="20"/>
      <w:szCs w:val="20"/>
      <w:lang w:val="en-AU"/>
    </w:rPr>
  </w:style>
  <w:style w:type="character" w:customStyle="1" w:styleId="Heading1Char">
    <w:name w:val="Heading 1 Char"/>
    <w:basedOn w:val="DefaultParagraphFont"/>
    <w:link w:val="Heading1"/>
    <w:rsid w:val="00AB1B76"/>
    <w:rPr>
      <w:rFonts w:eastAsia="Times New Roman"/>
      <w:b/>
      <w:bCs/>
      <w:sz w:val="28"/>
      <w:szCs w:val="28"/>
    </w:rPr>
  </w:style>
  <w:style w:type="paragraph" w:styleId="BodyText2">
    <w:name w:val="Body Text 2"/>
    <w:basedOn w:val="Normal"/>
    <w:link w:val="BodyText2Char"/>
    <w:uiPriority w:val="99"/>
    <w:unhideWhenUsed/>
    <w:rsid w:val="002F40B7"/>
    <w:pPr>
      <w:spacing w:after="120" w:line="480" w:lineRule="auto"/>
    </w:pPr>
  </w:style>
  <w:style w:type="character" w:customStyle="1" w:styleId="BodyText2Char">
    <w:name w:val="Body Text 2 Char"/>
    <w:basedOn w:val="DefaultParagraphFont"/>
    <w:link w:val="BodyText2"/>
    <w:uiPriority w:val="99"/>
    <w:rsid w:val="002F40B7"/>
    <w:rPr>
      <w:rFonts w:ascii="Times New Roman" w:hAnsi="Times New Roman"/>
      <w:color w:val="000000"/>
      <w:sz w:val="22"/>
      <w:szCs w:val="22"/>
      <w:lang w:eastAsia="en-US"/>
    </w:rPr>
  </w:style>
  <w:style w:type="character" w:customStyle="1" w:styleId="Heading2Char">
    <w:name w:val="Heading 2 Char"/>
    <w:basedOn w:val="DefaultParagraphFont"/>
    <w:link w:val="Heading2"/>
    <w:rsid w:val="002F40B7"/>
    <w:rPr>
      <w:rFonts w:cs="Arial"/>
      <w:b/>
      <w:bCs/>
      <w:iCs/>
      <w:color w:val="000000"/>
      <w:sz w:val="24"/>
      <w:szCs w:val="28"/>
      <w:lang w:eastAsia="zh-CN"/>
    </w:rPr>
  </w:style>
  <w:style w:type="paragraph" w:styleId="BodyTextFirstIndent2">
    <w:name w:val="Body Text First Indent 2"/>
    <w:basedOn w:val="BodyTextIndent"/>
    <w:link w:val="BodyTextFirstIndent2Char"/>
    <w:uiPriority w:val="99"/>
    <w:unhideWhenUsed/>
    <w:rsid w:val="00AB1B76"/>
    <w:pPr>
      <w:ind w:firstLine="210"/>
    </w:pPr>
  </w:style>
  <w:style w:type="paragraph" w:styleId="BodyTextIndent">
    <w:name w:val="Body Text Indent"/>
    <w:basedOn w:val="Normal"/>
    <w:link w:val="BodyTextIndentChar"/>
    <w:uiPriority w:val="99"/>
    <w:semiHidden/>
    <w:unhideWhenUsed/>
    <w:rsid w:val="00AB1B76"/>
    <w:pPr>
      <w:spacing w:after="120"/>
      <w:ind w:left="360"/>
    </w:pPr>
  </w:style>
  <w:style w:type="character" w:customStyle="1" w:styleId="BodyTextIndentChar">
    <w:name w:val="Body Text Indent Char"/>
    <w:basedOn w:val="DefaultParagraphFont"/>
    <w:link w:val="BodyTextIndent"/>
    <w:uiPriority w:val="99"/>
    <w:semiHidden/>
    <w:rsid w:val="00AB1B76"/>
    <w:rPr>
      <w:rFonts w:ascii="Times New Roman" w:hAnsi="Times New Roman"/>
      <w:color w:val="000000"/>
      <w:sz w:val="22"/>
      <w:szCs w:val="22"/>
      <w:lang w:eastAsia="en-US"/>
    </w:rPr>
  </w:style>
  <w:style w:type="character" w:customStyle="1" w:styleId="BodyTextFirstIndent2Char">
    <w:name w:val="Body Text First Indent 2 Char"/>
    <w:basedOn w:val="BodyTextIndentChar"/>
    <w:link w:val="BodyTextFirstIndent2"/>
    <w:uiPriority w:val="99"/>
    <w:rsid w:val="00AB1B76"/>
    <w:rPr>
      <w:rFonts w:ascii="Times New Roman" w:hAnsi="Times New Roman"/>
      <w:color w:val="000000"/>
      <w:sz w:val="22"/>
      <w:szCs w:val="22"/>
      <w:lang w:eastAsia="en-US"/>
    </w:rPr>
  </w:style>
  <w:style w:type="character" w:customStyle="1" w:styleId="Heading3Char">
    <w:name w:val="Heading 3 Char"/>
    <w:basedOn w:val="DefaultParagraphFont"/>
    <w:link w:val="Heading3"/>
    <w:uiPriority w:val="9"/>
    <w:rsid w:val="00AB1B76"/>
    <w:rPr>
      <w:rFonts w:eastAsia="Times New Roman"/>
      <w:b/>
      <w:bCs/>
      <w:sz w:val="22"/>
      <w:szCs w:val="22"/>
    </w:rPr>
  </w:style>
  <w:style w:type="character" w:customStyle="1" w:styleId="Heading4Char">
    <w:name w:val="Heading 4 Char"/>
    <w:basedOn w:val="DefaultParagraphFont"/>
    <w:link w:val="Heading4"/>
    <w:uiPriority w:val="9"/>
    <w:rsid w:val="00774B97"/>
    <w:rPr>
      <w:rFonts w:ascii="Cambria" w:eastAsia="Times New Roman" w:hAnsi="Cambria"/>
      <w:b/>
      <w:bCs/>
      <w:i/>
      <w:iCs/>
      <w:sz w:val="22"/>
      <w:szCs w:val="22"/>
    </w:rPr>
  </w:style>
  <w:style w:type="character" w:customStyle="1" w:styleId="Heading5Char">
    <w:name w:val="Heading 5 Char"/>
    <w:basedOn w:val="DefaultParagraphFont"/>
    <w:link w:val="Heading5"/>
    <w:uiPriority w:val="9"/>
    <w:rsid w:val="00F339A5"/>
    <w:rPr>
      <w:rFonts w:ascii="Cambria" w:eastAsia="Times New Roman" w:hAnsi="Cambria"/>
      <w:color w:val="243F60"/>
      <w:sz w:val="22"/>
      <w:szCs w:val="22"/>
    </w:rPr>
  </w:style>
  <w:style w:type="character" w:customStyle="1" w:styleId="Heading6Char">
    <w:name w:val="Heading 6 Char"/>
    <w:basedOn w:val="DefaultParagraphFont"/>
    <w:link w:val="Heading6"/>
    <w:uiPriority w:val="9"/>
    <w:rsid w:val="00F339A5"/>
    <w:rPr>
      <w:rFonts w:ascii="Cambria" w:eastAsia="Times New Roman" w:hAnsi="Cambria"/>
      <w:i/>
      <w:iCs/>
      <w:color w:val="243F60"/>
      <w:sz w:val="22"/>
      <w:szCs w:val="22"/>
    </w:rPr>
  </w:style>
  <w:style w:type="character" w:customStyle="1" w:styleId="Heading7Char">
    <w:name w:val="Heading 7 Char"/>
    <w:basedOn w:val="DefaultParagraphFont"/>
    <w:link w:val="Heading7"/>
    <w:uiPriority w:val="9"/>
    <w:rsid w:val="00F339A5"/>
    <w:rPr>
      <w:rFonts w:ascii="Cambria" w:eastAsia="Times New Roman" w:hAnsi="Cambria"/>
      <w:i/>
      <w:iCs/>
      <w:color w:val="404040"/>
      <w:sz w:val="22"/>
      <w:szCs w:val="22"/>
    </w:rPr>
  </w:style>
  <w:style w:type="character" w:customStyle="1" w:styleId="Heading8Char">
    <w:name w:val="Heading 8 Char"/>
    <w:basedOn w:val="DefaultParagraphFont"/>
    <w:link w:val="Heading8"/>
    <w:uiPriority w:val="9"/>
    <w:semiHidden/>
    <w:rsid w:val="00F339A5"/>
    <w:rPr>
      <w:rFonts w:ascii="Cambria" w:eastAsia="Times New Roman" w:hAnsi="Cambria"/>
      <w:color w:val="404040"/>
    </w:rPr>
  </w:style>
  <w:style w:type="character" w:customStyle="1" w:styleId="Heading9Char">
    <w:name w:val="Heading 9 Char"/>
    <w:basedOn w:val="DefaultParagraphFont"/>
    <w:link w:val="Heading9"/>
    <w:uiPriority w:val="9"/>
    <w:semiHidden/>
    <w:rsid w:val="00F339A5"/>
    <w:rPr>
      <w:rFonts w:ascii="Cambria" w:eastAsia="Times New Roman" w:hAnsi="Cambria"/>
      <w:i/>
      <w:iCs/>
      <w:color w:val="404040"/>
    </w:rPr>
  </w:style>
  <w:style w:type="character" w:styleId="CommentReference">
    <w:name w:val="annotation reference"/>
    <w:basedOn w:val="DefaultParagraphFont"/>
    <w:semiHidden/>
    <w:unhideWhenUsed/>
    <w:rsid w:val="00215A8C"/>
    <w:rPr>
      <w:sz w:val="16"/>
      <w:szCs w:val="16"/>
    </w:rPr>
  </w:style>
  <w:style w:type="paragraph" w:styleId="CommentText">
    <w:name w:val="annotation text"/>
    <w:basedOn w:val="Normal"/>
    <w:link w:val="CommentTextChar"/>
    <w:semiHidden/>
    <w:unhideWhenUsed/>
    <w:rsid w:val="00215A8C"/>
    <w:pPr>
      <w:spacing w:line="240" w:lineRule="auto"/>
    </w:pPr>
    <w:rPr>
      <w:sz w:val="20"/>
      <w:szCs w:val="20"/>
    </w:rPr>
  </w:style>
  <w:style w:type="character" w:customStyle="1" w:styleId="CommentTextChar">
    <w:name w:val="Comment Text Char"/>
    <w:basedOn w:val="DefaultParagraphFont"/>
    <w:link w:val="CommentText"/>
    <w:semiHidden/>
    <w:rsid w:val="00215A8C"/>
    <w:rPr>
      <w:sz w:val="20"/>
      <w:szCs w:val="20"/>
    </w:rPr>
  </w:style>
  <w:style w:type="paragraph" w:styleId="CommentSubject">
    <w:name w:val="annotation subject"/>
    <w:basedOn w:val="CommentText"/>
    <w:next w:val="CommentText"/>
    <w:link w:val="CommentSubjectChar"/>
    <w:uiPriority w:val="99"/>
    <w:semiHidden/>
    <w:unhideWhenUsed/>
    <w:rsid w:val="00215A8C"/>
    <w:rPr>
      <w:b/>
      <w:bCs/>
    </w:rPr>
  </w:style>
  <w:style w:type="character" w:customStyle="1" w:styleId="CommentSubjectChar">
    <w:name w:val="Comment Subject Char"/>
    <w:basedOn w:val="CommentTextChar"/>
    <w:link w:val="CommentSubject"/>
    <w:uiPriority w:val="99"/>
    <w:semiHidden/>
    <w:rsid w:val="00215A8C"/>
    <w:rPr>
      <w:b/>
      <w:bCs/>
      <w:sz w:val="20"/>
      <w:szCs w:val="20"/>
    </w:rPr>
  </w:style>
  <w:style w:type="paragraph" w:styleId="Revision">
    <w:name w:val="Revision"/>
    <w:hidden/>
    <w:uiPriority w:val="99"/>
    <w:semiHidden/>
    <w:rsid w:val="00215A8C"/>
    <w:rPr>
      <w:color w:val="000000"/>
      <w:sz w:val="22"/>
      <w:szCs w:val="22"/>
    </w:rPr>
  </w:style>
  <w:style w:type="paragraph" w:styleId="BalloonText">
    <w:name w:val="Balloon Text"/>
    <w:basedOn w:val="Normal"/>
    <w:link w:val="BalloonTextChar"/>
    <w:uiPriority w:val="99"/>
    <w:semiHidden/>
    <w:unhideWhenUsed/>
    <w:rsid w:val="00215A8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5A8C"/>
    <w:rPr>
      <w:rFonts w:ascii="Tahoma" w:hAnsi="Tahoma" w:cs="Tahoma"/>
      <w:sz w:val="16"/>
      <w:szCs w:val="16"/>
    </w:rPr>
  </w:style>
  <w:style w:type="paragraph" w:customStyle="1" w:styleId="TemplateText">
    <w:name w:val="Template Text"/>
    <w:basedOn w:val="Normal"/>
    <w:qFormat/>
    <w:rsid w:val="009F662F"/>
    <w:rPr>
      <w:rFonts w:ascii="Calibri" w:hAnsi="Calibri"/>
      <w:color w:val="548DD4"/>
    </w:rPr>
  </w:style>
  <w:style w:type="paragraph" w:styleId="NoSpacing">
    <w:name w:val="No Spacing"/>
    <w:uiPriority w:val="1"/>
    <w:qFormat/>
    <w:rsid w:val="00A9053F"/>
    <w:rPr>
      <w:color w:val="548DD4"/>
      <w:sz w:val="22"/>
      <w:szCs w:val="22"/>
    </w:rPr>
  </w:style>
  <w:style w:type="character" w:styleId="PlaceholderText">
    <w:name w:val="Placeholder Text"/>
    <w:basedOn w:val="DefaultParagraphFont"/>
    <w:uiPriority w:val="99"/>
    <w:semiHidden/>
    <w:rsid w:val="00C440E3"/>
    <w:rPr>
      <w:color w:val="808080"/>
    </w:rPr>
  </w:style>
  <w:style w:type="character" w:styleId="Hyperlink">
    <w:name w:val="Hyperlink"/>
    <w:basedOn w:val="DefaultParagraphFont"/>
    <w:uiPriority w:val="99"/>
    <w:unhideWhenUsed/>
    <w:rsid w:val="00892F02"/>
    <w:rPr>
      <w:color w:val="0000FF"/>
      <w:u w:val="single"/>
    </w:rPr>
  </w:style>
  <w:style w:type="paragraph" w:customStyle="1" w:styleId="AACHeading5">
    <w:name w:val="AAC Heading 5"/>
    <w:basedOn w:val="Normal"/>
    <w:rsid w:val="00F339A5"/>
    <w:pPr>
      <w:numPr>
        <w:ilvl w:val="4"/>
        <w:numId w:val="1"/>
      </w:numPr>
    </w:pPr>
  </w:style>
  <w:style w:type="paragraph" w:customStyle="1" w:styleId="AACHeading6">
    <w:name w:val="AAC Heading 6"/>
    <w:basedOn w:val="Normal"/>
    <w:rsid w:val="00F339A5"/>
    <w:pPr>
      <w:numPr>
        <w:ilvl w:val="5"/>
        <w:numId w:val="1"/>
      </w:numPr>
    </w:pPr>
  </w:style>
  <w:style w:type="paragraph" w:customStyle="1" w:styleId="AACHeading7">
    <w:name w:val="AAC Heading 7"/>
    <w:basedOn w:val="Normal"/>
    <w:rsid w:val="00F339A5"/>
    <w:pPr>
      <w:numPr>
        <w:ilvl w:val="6"/>
        <w:numId w:val="1"/>
      </w:numPr>
    </w:pPr>
  </w:style>
  <w:style w:type="paragraph" w:styleId="TOCHeading">
    <w:name w:val="TOC Heading"/>
    <w:basedOn w:val="Heading1"/>
    <w:next w:val="Normal"/>
    <w:uiPriority w:val="39"/>
    <w:unhideWhenUsed/>
    <w:qFormat/>
    <w:rsid w:val="007C7C75"/>
    <w:pPr>
      <w:ind w:left="0" w:firstLine="0"/>
      <w:outlineLvl w:val="9"/>
    </w:pPr>
    <w:rPr>
      <w:color w:val="365F91"/>
    </w:rPr>
  </w:style>
  <w:style w:type="paragraph" w:styleId="Index1">
    <w:name w:val="index 1"/>
    <w:basedOn w:val="Normal"/>
    <w:next w:val="Normal"/>
    <w:autoRedefine/>
    <w:uiPriority w:val="99"/>
    <w:semiHidden/>
    <w:unhideWhenUsed/>
    <w:rsid w:val="007C7C75"/>
    <w:pPr>
      <w:spacing w:line="240" w:lineRule="auto"/>
      <w:ind w:left="220" w:hanging="220"/>
    </w:pPr>
  </w:style>
  <w:style w:type="paragraph" w:styleId="TOC1">
    <w:name w:val="toc 1"/>
    <w:basedOn w:val="Normal"/>
    <w:next w:val="Normal"/>
    <w:autoRedefine/>
    <w:uiPriority w:val="39"/>
    <w:unhideWhenUsed/>
    <w:qFormat/>
    <w:rsid w:val="009E52A7"/>
    <w:pPr>
      <w:spacing w:after="100"/>
    </w:pPr>
    <w:rPr>
      <w:rFonts w:ascii="Arial" w:hAnsi="Arial"/>
      <w:b/>
      <w:sz w:val="28"/>
    </w:rPr>
  </w:style>
  <w:style w:type="paragraph" w:styleId="TOC2">
    <w:name w:val="toc 2"/>
    <w:basedOn w:val="Normal"/>
    <w:next w:val="Normal"/>
    <w:autoRedefine/>
    <w:uiPriority w:val="39"/>
    <w:unhideWhenUsed/>
    <w:qFormat/>
    <w:rsid w:val="009E52A7"/>
    <w:pPr>
      <w:tabs>
        <w:tab w:val="left" w:pos="1080"/>
        <w:tab w:val="right" w:leader="dot" w:pos="9350"/>
      </w:tabs>
      <w:spacing w:before="40" w:after="40" w:line="240" w:lineRule="auto"/>
      <w:ind w:left="576"/>
    </w:pPr>
    <w:rPr>
      <w:rFonts w:ascii="Arial" w:hAnsi="Arial"/>
      <w:b/>
      <w:sz w:val="24"/>
    </w:rPr>
  </w:style>
  <w:style w:type="paragraph" w:styleId="TOC3">
    <w:name w:val="toc 3"/>
    <w:basedOn w:val="Normal"/>
    <w:next w:val="Normal"/>
    <w:autoRedefine/>
    <w:uiPriority w:val="39"/>
    <w:unhideWhenUsed/>
    <w:qFormat/>
    <w:rsid w:val="009E52A7"/>
    <w:pPr>
      <w:tabs>
        <w:tab w:val="left" w:pos="1800"/>
        <w:tab w:val="right" w:leader="dot" w:pos="9350"/>
      </w:tabs>
      <w:spacing w:after="40"/>
      <w:ind w:left="1440" w:hanging="360"/>
    </w:pPr>
    <w:rPr>
      <w:rFonts w:ascii="Arial" w:hAnsi="Arial"/>
      <w:b/>
      <w:sz w:val="24"/>
    </w:rPr>
  </w:style>
  <w:style w:type="paragraph" w:styleId="Title">
    <w:name w:val="Title"/>
    <w:basedOn w:val="Normal"/>
    <w:next w:val="Normal"/>
    <w:link w:val="TitleChar"/>
    <w:qFormat/>
    <w:rsid w:val="008D55B0"/>
    <w:pPr>
      <w:spacing w:after="300" w:line="240" w:lineRule="auto"/>
      <w:contextualSpacing/>
      <w:jc w:val="center"/>
    </w:pPr>
    <w:rPr>
      <w:rFonts w:ascii="Cambria" w:eastAsia="Times New Roman" w:hAnsi="Cambria"/>
      <w:color w:val="auto"/>
      <w:spacing w:val="5"/>
      <w:kern w:val="28"/>
      <w:sz w:val="52"/>
      <w:szCs w:val="52"/>
    </w:rPr>
  </w:style>
  <w:style w:type="character" w:customStyle="1" w:styleId="TitleChar">
    <w:name w:val="Title Char"/>
    <w:basedOn w:val="DefaultParagraphFont"/>
    <w:link w:val="Title"/>
    <w:rsid w:val="008D55B0"/>
    <w:rPr>
      <w:rFonts w:ascii="Cambria" w:eastAsia="Times New Roman" w:hAnsi="Cambria" w:cs="Times New Roman"/>
      <w:spacing w:val="5"/>
      <w:kern w:val="28"/>
      <w:sz w:val="52"/>
      <w:szCs w:val="52"/>
    </w:rPr>
  </w:style>
  <w:style w:type="paragraph" w:styleId="Subtitle">
    <w:name w:val="Subtitle"/>
    <w:basedOn w:val="Normal"/>
    <w:next w:val="Normal"/>
    <w:link w:val="SubtitleChar"/>
    <w:qFormat/>
    <w:rsid w:val="008D55B0"/>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11"/>
    <w:rsid w:val="008D55B0"/>
    <w:rPr>
      <w:rFonts w:ascii="Cambria" w:eastAsia="Times New Roman" w:hAnsi="Cambria" w:cs="Times New Roman"/>
      <w:i/>
      <w:iCs/>
      <w:color w:val="4F81BD"/>
      <w:spacing w:val="15"/>
      <w:sz w:val="24"/>
      <w:szCs w:val="24"/>
    </w:rPr>
  </w:style>
  <w:style w:type="paragraph" w:styleId="Header">
    <w:name w:val="header"/>
    <w:basedOn w:val="Normal"/>
    <w:link w:val="HeaderChar"/>
    <w:uiPriority w:val="99"/>
    <w:unhideWhenUsed/>
    <w:rsid w:val="00746DEC"/>
    <w:pPr>
      <w:tabs>
        <w:tab w:val="center" w:pos="4680"/>
        <w:tab w:val="right" w:pos="9360"/>
      </w:tabs>
      <w:spacing w:line="240" w:lineRule="auto"/>
    </w:pPr>
  </w:style>
  <w:style w:type="character" w:customStyle="1" w:styleId="HeaderChar">
    <w:name w:val="Header Char"/>
    <w:basedOn w:val="DefaultParagraphFont"/>
    <w:link w:val="Header"/>
    <w:uiPriority w:val="99"/>
    <w:rsid w:val="00746DEC"/>
    <w:rPr>
      <w:color w:val="000000"/>
    </w:rPr>
  </w:style>
  <w:style w:type="paragraph" w:styleId="Footer">
    <w:name w:val="footer"/>
    <w:basedOn w:val="Normal"/>
    <w:link w:val="FooterChar"/>
    <w:unhideWhenUsed/>
    <w:rsid w:val="001202B1"/>
    <w:pPr>
      <w:tabs>
        <w:tab w:val="center" w:pos="4680"/>
        <w:tab w:val="right" w:pos="9360"/>
      </w:tabs>
      <w:spacing w:before="120" w:line="360" w:lineRule="auto"/>
    </w:pPr>
  </w:style>
  <w:style w:type="character" w:customStyle="1" w:styleId="FooterChar">
    <w:name w:val="Footer Char"/>
    <w:basedOn w:val="DefaultParagraphFont"/>
    <w:link w:val="Footer"/>
    <w:rsid w:val="001202B1"/>
    <w:rPr>
      <w:rFonts w:ascii="Times New Roman" w:hAnsi="Times New Roman"/>
      <w:color w:val="000000"/>
      <w:sz w:val="22"/>
      <w:szCs w:val="22"/>
    </w:rPr>
  </w:style>
  <w:style w:type="paragraph" w:styleId="ListParagraph">
    <w:name w:val="List Paragraph"/>
    <w:basedOn w:val="Normal"/>
    <w:uiPriority w:val="34"/>
    <w:qFormat/>
    <w:rsid w:val="007432EF"/>
    <w:pPr>
      <w:ind w:left="720"/>
      <w:contextualSpacing/>
    </w:pPr>
  </w:style>
  <w:style w:type="paragraph" w:customStyle="1" w:styleId="TableText">
    <w:name w:val="Table Text"/>
    <w:basedOn w:val="Normal"/>
    <w:link w:val="TableTextChar"/>
    <w:rsid w:val="00C2091E"/>
    <w:pPr>
      <w:keepLines/>
      <w:spacing w:line="240" w:lineRule="auto"/>
    </w:pPr>
    <w:rPr>
      <w:rFonts w:eastAsia="Times New Roman"/>
      <w:color w:val="auto"/>
      <w:sz w:val="16"/>
      <w:szCs w:val="16"/>
    </w:rPr>
  </w:style>
  <w:style w:type="character" w:customStyle="1" w:styleId="TableTextChar">
    <w:name w:val="Table Text Char"/>
    <w:basedOn w:val="DefaultParagraphFont"/>
    <w:link w:val="TableText"/>
    <w:rsid w:val="00547382"/>
    <w:rPr>
      <w:rFonts w:ascii="Times New Roman" w:eastAsia="Times New Roman" w:hAnsi="Times New Roman"/>
      <w:sz w:val="16"/>
      <w:szCs w:val="16"/>
      <w:lang w:eastAsia="en-US"/>
    </w:rPr>
  </w:style>
  <w:style w:type="paragraph" w:customStyle="1" w:styleId="TableHeading">
    <w:name w:val="Table Heading"/>
    <w:basedOn w:val="TableText"/>
    <w:rsid w:val="00C2091E"/>
    <w:pPr>
      <w:spacing w:before="120" w:after="120"/>
    </w:pPr>
    <w:rPr>
      <w:b/>
      <w:bCs/>
    </w:rPr>
  </w:style>
  <w:style w:type="paragraph" w:customStyle="1" w:styleId="AACHeading2">
    <w:name w:val="AAC Heading 2"/>
    <w:basedOn w:val="Normal"/>
    <w:rsid w:val="00C2091E"/>
    <w:pPr>
      <w:spacing w:line="240" w:lineRule="auto"/>
    </w:pPr>
    <w:rPr>
      <w:rFonts w:eastAsia="Times New Roman"/>
      <w:b/>
      <w:bCs/>
      <w:color w:val="auto"/>
      <w:sz w:val="24"/>
      <w:szCs w:val="24"/>
    </w:rPr>
  </w:style>
  <w:style w:type="table" w:styleId="TableGrid">
    <w:name w:val="Table Grid"/>
    <w:basedOn w:val="TableNormal"/>
    <w:uiPriority w:val="59"/>
    <w:rsid w:val="00203E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F1068D"/>
    <w:pPr>
      <w:spacing w:line="240" w:lineRule="auto"/>
    </w:pPr>
    <w:rPr>
      <w:sz w:val="20"/>
      <w:szCs w:val="20"/>
    </w:rPr>
  </w:style>
  <w:style w:type="character" w:customStyle="1" w:styleId="FootnoteTextChar">
    <w:name w:val="Footnote Text Char"/>
    <w:basedOn w:val="DefaultParagraphFont"/>
    <w:link w:val="FootnoteText"/>
    <w:uiPriority w:val="99"/>
    <w:semiHidden/>
    <w:rsid w:val="00F1068D"/>
    <w:rPr>
      <w:rFonts w:ascii="Times New Roman" w:eastAsia="Calibri" w:hAnsi="Times New Roman" w:cs="Times New Roman"/>
      <w:color w:val="000000"/>
      <w:sz w:val="20"/>
      <w:szCs w:val="20"/>
    </w:rPr>
  </w:style>
  <w:style w:type="character" w:styleId="FootnoteReference">
    <w:name w:val="footnote reference"/>
    <w:basedOn w:val="DefaultParagraphFont"/>
    <w:uiPriority w:val="99"/>
    <w:semiHidden/>
    <w:unhideWhenUsed/>
    <w:rsid w:val="00F1068D"/>
    <w:rPr>
      <w:vertAlign w:val="superscript"/>
    </w:rPr>
  </w:style>
  <w:style w:type="character" w:styleId="PageNumber">
    <w:name w:val="page number"/>
    <w:basedOn w:val="DefaultParagraphFont"/>
    <w:rsid w:val="00036E95"/>
  </w:style>
  <w:style w:type="paragraph" w:customStyle="1" w:styleId="Title2">
    <w:name w:val="Title 2"/>
    <w:rsid w:val="00547382"/>
    <w:pPr>
      <w:spacing w:before="120" w:after="120"/>
      <w:jc w:val="center"/>
    </w:pPr>
    <w:rPr>
      <w:rFonts w:eastAsia="Times New Roman" w:cs="Arial"/>
      <w:b/>
      <w:bCs/>
      <w:color w:val="000000"/>
      <w:sz w:val="28"/>
      <w:szCs w:val="32"/>
    </w:rPr>
  </w:style>
  <w:style w:type="paragraph" w:customStyle="1" w:styleId="CapBullet">
    <w:name w:val="Cap Bullet"/>
    <w:basedOn w:val="Normal"/>
    <w:rsid w:val="002F40B7"/>
    <w:pPr>
      <w:numPr>
        <w:numId w:val="3"/>
      </w:numPr>
      <w:spacing w:line="240" w:lineRule="auto"/>
    </w:pPr>
    <w:rPr>
      <w:rFonts w:ascii="Arial" w:eastAsia="Times New Roman" w:hAnsi="Arial" w:cs="Arial"/>
      <w:color w:val="auto"/>
      <w:sz w:val="18"/>
      <w:szCs w:val="18"/>
    </w:rPr>
  </w:style>
  <w:style w:type="paragraph" w:customStyle="1" w:styleId="Body">
    <w:name w:val="Body"/>
    <w:basedOn w:val="Normal"/>
    <w:rsid w:val="000C5205"/>
    <w:pPr>
      <w:adjustRightInd w:val="0"/>
      <w:snapToGrid w:val="0"/>
      <w:spacing w:before="120" w:after="100" w:afterAutospacing="1" w:line="240" w:lineRule="auto"/>
    </w:pPr>
    <w:rPr>
      <w:rFonts w:ascii="Verdana" w:eastAsia="Times New Roman" w:hAnsi="Verdana"/>
      <w:color w:val="auto"/>
      <w:szCs w:val="20"/>
    </w:rPr>
  </w:style>
  <w:style w:type="character" w:styleId="FollowedHyperlink">
    <w:name w:val="FollowedHyperlink"/>
    <w:basedOn w:val="DefaultParagraphFont"/>
    <w:uiPriority w:val="99"/>
    <w:semiHidden/>
    <w:unhideWhenUsed/>
    <w:rsid w:val="00D97308"/>
    <w:rPr>
      <w:color w:val="800080"/>
      <w:u w:val="single"/>
    </w:rPr>
  </w:style>
  <w:style w:type="character" w:styleId="Strong">
    <w:name w:val="Strong"/>
    <w:basedOn w:val="DefaultParagraphFont"/>
    <w:uiPriority w:val="22"/>
    <w:qFormat/>
    <w:rsid w:val="00B23DD0"/>
    <w:rPr>
      <w:b/>
      <w:bCs/>
    </w:rPr>
  </w:style>
  <w:style w:type="paragraph" w:styleId="TOC4">
    <w:name w:val="toc 4"/>
    <w:basedOn w:val="Normal"/>
    <w:next w:val="Normal"/>
    <w:autoRedefine/>
    <w:uiPriority w:val="39"/>
    <w:unhideWhenUsed/>
    <w:rsid w:val="00497B1C"/>
    <w:pPr>
      <w:spacing w:after="100"/>
      <w:ind w:left="660"/>
    </w:pPr>
  </w:style>
  <w:style w:type="paragraph" w:customStyle="1" w:styleId="Comptr9pt">
    <w:name w:val="Comptr 9pt"/>
    <w:basedOn w:val="BodyTextFirstIndent2"/>
    <w:link w:val="Comptr9ptChar"/>
    <w:qFormat/>
    <w:rsid w:val="00D14567"/>
    <w:rPr>
      <w:rFonts w:ascii="Courier New" w:hAnsi="Courier New" w:cs="Courier New"/>
      <w:sz w:val="18"/>
      <w:szCs w:val="18"/>
    </w:rPr>
  </w:style>
  <w:style w:type="character" w:customStyle="1" w:styleId="Comptr9ptChar">
    <w:name w:val="Comptr 9pt Char"/>
    <w:basedOn w:val="BodyTextFirstIndent2Char"/>
    <w:link w:val="Comptr9pt"/>
    <w:rsid w:val="00D14567"/>
    <w:rPr>
      <w:rFonts w:ascii="Courier New" w:hAnsi="Courier New" w:cs="Courier New"/>
      <w:color w:val="000000"/>
      <w:sz w:val="18"/>
      <w:szCs w:val="18"/>
      <w:lang w:eastAsia="en-US"/>
    </w:rPr>
  </w:style>
  <w:style w:type="paragraph" w:styleId="NormalWeb">
    <w:name w:val="Normal (Web)"/>
    <w:basedOn w:val="Normal"/>
    <w:uiPriority w:val="99"/>
    <w:semiHidden/>
    <w:unhideWhenUsed/>
    <w:rsid w:val="00892B8C"/>
    <w:pPr>
      <w:spacing w:before="100" w:beforeAutospacing="1" w:after="100" w:afterAutospacing="1" w:line="240" w:lineRule="auto"/>
    </w:pPr>
    <w:rPr>
      <w:rFonts w:eastAsiaTheme="minorEastAsia"/>
      <w:color w:val="auto"/>
      <w:sz w:val="24"/>
      <w:szCs w:val="24"/>
    </w:rPr>
  </w:style>
  <w:style w:type="paragraph" w:customStyle="1" w:styleId="Title-Major">
    <w:name w:val="Title-Major"/>
    <w:basedOn w:val="Title"/>
    <w:rsid w:val="003E0B4B"/>
    <w:pPr>
      <w:keepLines/>
      <w:spacing w:after="120"/>
      <w:ind w:left="2520" w:right="720"/>
      <w:contextualSpacing w:val="0"/>
      <w:jc w:val="left"/>
    </w:pPr>
    <w:rPr>
      <w:rFonts w:ascii="Times New Roman" w:hAnsi="Times New Roman"/>
      <w:smallCaps/>
      <w:spacing w:val="0"/>
      <w:kern w:val="0"/>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546242">
      <w:bodyDiv w:val="1"/>
      <w:marLeft w:val="0"/>
      <w:marRight w:val="0"/>
      <w:marTop w:val="0"/>
      <w:marBottom w:val="0"/>
      <w:divBdr>
        <w:top w:val="none" w:sz="0" w:space="0" w:color="auto"/>
        <w:left w:val="none" w:sz="0" w:space="0" w:color="auto"/>
        <w:bottom w:val="none" w:sz="0" w:space="0" w:color="auto"/>
        <w:right w:val="none" w:sz="0" w:space="0" w:color="auto"/>
      </w:divBdr>
    </w:div>
    <w:div w:id="229733912">
      <w:bodyDiv w:val="1"/>
      <w:marLeft w:val="0"/>
      <w:marRight w:val="0"/>
      <w:marTop w:val="0"/>
      <w:marBottom w:val="0"/>
      <w:divBdr>
        <w:top w:val="none" w:sz="0" w:space="0" w:color="auto"/>
        <w:left w:val="none" w:sz="0" w:space="0" w:color="auto"/>
        <w:bottom w:val="none" w:sz="0" w:space="0" w:color="auto"/>
        <w:right w:val="none" w:sz="0" w:space="0" w:color="auto"/>
      </w:divBdr>
    </w:div>
    <w:div w:id="857501444">
      <w:bodyDiv w:val="1"/>
      <w:marLeft w:val="24"/>
      <w:marRight w:val="24"/>
      <w:marTop w:val="0"/>
      <w:marBottom w:val="0"/>
      <w:divBdr>
        <w:top w:val="none" w:sz="0" w:space="0" w:color="auto"/>
        <w:left w:val="none" w:sz="0" w:space="0" w:color="auto"/>
        <w:bottom w:val="none" w:sz="0" w:space="0" w:color="auto"/>
        <w:right w:val="none" w:sz="0" w:space="0" w:color="auto"/>
      </w:divBdr>
      <w:divsChild>
        <w:div w:id="421727608">
          <w:marLeft w:val="0"/>
          <w:marRight w:val="0"/>
          <w:marTop w:val="0"/>
          <w:marBottom w:val="0"/>
          <w:divBdr>
            <w:top w:val="none" w:sz="0" w:space="0" w:color="auto"/>
            <w:left w:val="none" w:sz="0" w:space="0" w:color="auto"/>
            <w:bottom w:val="none" w:sz="0" w:space="0" w:color="auto"/>
            <w:right w:val="none" w:sz="0" w:space="0" w:color="auto"/>
          </w:divBdr>
          <w:divsChild>
            <w:div w:id="2135711574">
              <w:marLeft w:val="0"/>
              <w:marRight w:val="0"/>
              <w:marTop w:val="0"/>
              <w:marBottom w:val="0"/>
              <w:divBdr>
                <w:top w:val="none" w:sz="0" w:space="0" w:color="auto"/>
                <w:left w:val="none" w:sz="0" w:space="0" w:color="auto"/>
                <w:bottom w:val="none" w:sz="0" w:space="0" w:color="auto"/>
                <w:right w:val="none" w:sz="0" w:space="0" w:color="auto"/>
              </w:divBdr>
              <w:divsChild>
                <w:div w:id="449009353">
                  <w:marLeft w:val="144"/>
                  <w:marRight w:val="0"/>
                  <w:marTop w:val="0"/>
                  <w:marBottom w:val="0"/>
                  <w:divBdr>
                    <w:top w:val="none" w:sz="0" w:space="0" w:color="auto"/>
                    <w:left w:val="none" w:sz="0" w:space="0" w:color="auto"/>
                    <w:bottom w:val="none" w:sz="0" w:space="0" w:color="auto"/>
                    <w:right w:val="none" w:sz="0" w:space="0" w:color="auto"/>
                  </w:divBdr>
                  <w:divsChild>
                    <w:div w:id="9155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966789">
      <w:bodyDiv w:val="1"/>
      <w:marLeft w:val="0"/>
      <w:marRight w:val="0"/>
      <w:marTop w:val="0"/>
      <w:marBottom w:val="0"/>
      <w:divBdr>
        <w:top w:val="none" w:sz="0" w:space="0" w:color="auto"/>
        <w:left w:val="none" w:sz="0" w:space="0" w:color="auto"/>
        <w:bottom w:val="none" w:sz="0" w:space="0" w:color="auto"/>
        <w:right w:val="none" w:sz="0" w:space="0" w:color="auto"/>
      </w:divBdr>
    </w:div>
    <w:div w:id="1397125699">
      <w:bodyDiv w:val="1"/>
      <w:marLeft w:val="0"/>
      <w:marRight w:val="0"/>
      <w:marTop w:val="0"/>
      <w:marBottom w:val="0"/>
      <w:divBdr>
        <w:top w:val="none" w:sz="0" w:space="0" w:color="auto"/>
        <w:left w:val="none" w:sz="0" w:space="0" w:color="auto"/>
        <w:bottom w:val="none" w:sz="0" w:space="0" w:color="auto"/>
        <w:right w:val="none" w:sz="0" w:space="0" w:color="auto"/>
      </w:divBdr>
      <w:divsChild>
        <w:div w:id="1447579078">
          <w:marLeft w:val="0"/>
          <w:marRight w:val="0"/>
          <w:marTop w:val="0"/>
          <w:marBottom w:val="0"/>
          <w:divBdr>
            <w:top w:val="none" w:sz="0" w:space="0" w:color="auto"/>
            <w:left w:val="none" w:sz="0" w:space="0" w:color="auto"/>
            <w:bottom w:val="none" w:sz="0" w:space="0" w:color="auto"/>
            <w:right w:val="none" w:sz="0" w:space="0" w:color="auto"/>
          </w:divBdr>
          <w:divsChild>
            <w:div w:id="260339412">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688166903">
      <w:bodyDiv w:val="1"/>
      <w:marLeft w:val="0"/>
      <w:marRight w:val="0"/>
      <w:marTop w:val="0"/>
      <w:marBottom w:val="0"/>
      <w:divBdr>
        <w:top w:val="none" w:sz="0" w:space="0" w:color="auto"/>
        <w:left w:val="none" w:sz="0" w:space="0" w:color="auto"/>
        <w:bottom w:val="none" w:sz="0" w:space="0" w:color="auto"/>
        <w:right w:val="none" w:sz="0" w:space="0" w:color="auto"/>
      </w:divBdr>
      <w:divsChild>
        <w:div w:id="203058446">
          <w:marLeft w:val="0"/>
          <w:marRight w:val="0"/>
          <w:marTop w:val="0"/>
          <w:marBottom w:val="0"/>
          <w:divBdr>
            <w:top w:val="none" w:sz="0" w:space="0" w:color="auto"/>
            <w:left w:val="none" w:sz="0" w:space="0" w:color="auto"/>
            <w:bottom w:val="none" w:sz="0" w:space="0" w:color="auto"/>
            <w:right w:val="none" w:sz="0" w:space="0" w:color="auto"/>
          </w:divBdr>
          <w:divsChild>
            <w:div w:id="1549219857">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2.png"/><Relationship Id="rId26" Type="http://schemas.openxmlformats.org/officeDocument/2006/relationships/image" Target="media/image8.png"/><Relationship Id="rId39" Type="http://schemas.openxmlformats.org/officeDocument/2006/relationships/image" Target="media/image21.png"/><Relationship Id="rId21" Type="http://schemas.openxmlformats.org/officeDocument/2006/relationships/image" Target="media/image5.png"/><Relationship Id="rId34" Type="http://schemas.openxmlformats.org/officeDocument/2006/relationships/image" Target="media/image16.png"/><Relationship Id="rId42" Type="http://schemas.openxmlformats.org/officeDocument/2006/relationships/image" Target="media/image24.png"/><Relationship Id="rId47" Type="http://schemas.openxmlformats.org/officeDocument/2006/relationships/image" Target="media/image27.png"/><Relationship Id="rId50" Type="http://schemas.openxmlformats.org/officeDocument/2006/relationships/image" Target="media/image29.png"/><Relationship Id="rId55" Type="http://schemas.openxmlformats.org/officeDocument/2006/relationships/image" Target="media/image34.png"/><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5" Type="http://schemas.openxmlformats.org/officeDocument/2006/relationships/hyperlink" Target="http://www.oracle.com/technetwork/java/javase/downloads/index.html" TargetMode="External"/><Relationship Id="rId33" Type="http://schemas.openxmlformats.org/officeDocument/2006/relationships/image" Target="media/image15.png"/><Relationship Id="rId38" Type="http://schemas.openxmlformats.org/officeDocument/2006/relationships/image" Target="media/image20.png"/><Relationship Id="rId46" Type="http://schemas.openxmlformats.org/officeDocument/2006/relationships/image" Target="media/image26.png"/><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4.png"/><Relationship Id="rId29" Type="http://schemas.openxmlformats.org/officeDocument/2006/relationships/image" Target="media/image11.png"/><Relationship Id="rId41" Type="http://schemas.openxmlformats.org/officeDocument/2006/relationships/image" Target="media/image23.png"/><Relationship Id="rId54" Type="http://schemas.openxmlformats.org/officeDocument/2006/relationships/image" Target="media/image33.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oleObject" Target="embeddings/Microsoft_Visio_2003-2010_Drawing1.vsd"/><Relationship Id="rId32" Type="http://schemas.openxmlformats.org/officeDocument/2006/relationships/image" Target="media/image14.png"/><Relationship Id="rId37" Type="http://schemas.openxmlformats.org/officeDocument/2006/relationships/image" Target="media/image19.png"/><Relationship Id="rId40" Type="http://schemas.openxmlformats.org/officeDocument/2006/relationships/image" Target="media/image22.png"/><Relationship Id="rId45" Type="http://schemas.microsoft.com/office/2011/relationships/commentsExtended" Target="commentsExtended.xml"/><Relationship Id="rId53" Type="http://schemas.openxmlformats.org/officeDocument/2006/relationships/image" Target="media/image32.png"/><Relationship Id="rId58"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DNS       .med.DNS   /warboard/anotebk.asp?proj=1256&amp;Type=Active" TargetMode="External"/><Relationship Id="rId23" Type="http://schemas.openxmlformats.org/officeDocument/2006/relationships/image" Target="media/image7.emf"/><Relationship Id="rId28" Type="http://schemas.openxmlformats.org/officeDocument/2006/relationships/image" Target="media/image10.png"/><Relationship Id="rId36" Type="http://schemas.openxmlformats.org/officeDocument/2006/relationships/image" Target="media/image18.png"/><Relationship Id="rId49" Type="http://schemas.openxmlformats.org/officeDocument/2006/relationships/image" Target="media/image28.png"/><Relationship Id="rId57" Type="http://schemas.microsoft.com/office/2011/relationships/people" Target="people.xml"/><Relationship Id="rId10" Type="http://schemas.openxmlformats.org/officeDocument/2006/relationships/footnotes" Target="footnotes.xml"/><Relationship Id="rId19" Type="http://schemas.openxmlformats.org/officeDocument/2006/relationships/image" Target="media/image3.png"/><Relationship Id="rId31" Type="http://schemas.openxmlformats.org/officeDocument/2006/relationships/image" Target="media/image13.png"/><Relationship Id="rId44" Type="http://schemas.openxmlformats.org/officeDocument/2006/relationships/comments" Target="comments.xml"/><Relationship Id="rId52" Type="http://schemas.openxmlformats.org/officeDocument/2006/relationships/image" Target="media/image31.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DNS       .med.DNS   /warboard/anotebk.asp?proj=1256&amp;Type=Active" TargetMode="External"/><Relationship Id="rId22" Type="http://schemas.openxmlformats.org/officeDocument/2006/relationships/image" Target="media/image6.png"/><Relationship Id="rId27" Type="http://schemas.openxmlformats.org/officeDocument/2006/relationships/image" Target="media/image9.png"/><Relationship Id="rId30" Type="http://schemas.openxmlformats.org/officeDocument/2006/relationships/image" Target="media/image12.png"/><Relationship Id="rId35" Type="http://schemas.openxmlformats.org/officeDocument/2006/relationships/image" Target="media/image17.png"/><Relationship Id="rId43" Type="http://schemas.openxmlformats.org/officeDocument/2006/relationships/image" Target="media/image25.png"/><Relationship Id="rId48" Type="http://schemas.openxmlformats.org/officeDocument/2006/relationships/hyperlink" Target="http://vaww-dr.ciss.med.DNS   /" TargetMode="External"/><Relationship Id="rId56"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image" Target="media/image30.png"/><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NS   vankej\Local%20Settings\Temporary%20Internet%20Files\Content.Outlook\N3T3DBRI\Production%20Operations%20Manual%20-%20Templat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AEE4BB8C236A4A8F95282837876F89" ma:contentTypeVersion="0" ma:contentTypeDescription="Create a new document." ma:contentTypeScope="" ma:versionID="c690ed5538d7ca9d74acf510710094e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149D49-987B-4327-A9BC-A4DF3074B5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A37BD7B-7ECA-4F13-AD6D-D9B9632E7AA4}">
  <ds:schemaRefs>
    <ds:schemaRef ds:uri="http://schemas.microsoft.com/sharepoint/v3/contenttype/forms"/>
  </ds:schemaRefs>
</ds:datastoreItem>
</file>

<file path=customXml/itemProps3.xml><?xml version="1.0" encoding="utf-8"?>
<ds:datastoreItem xmlns:ds="http://schemas.openxmlformats.org/officeDocument/2006/customXml" ds:itemID="{A0C4A4B9-84E9-4C07-AC19-F1C58A8F1CA8}">
  <ds:schemaRefs>
    <ds:schemaRef ds:uri="http://schemas.microsoft.com/office/2006/metadata/longProperties"/>
  </ds:schemaRefs>
</ds:datastoreItem>
</file>

<file path=customXml/itemProps4.xml><?xml version="1.0" encoding="utf-8"?>
<ds:datastoreItem xmlns:ds="http://schemas.openxmlformats.org/officeDocument/2006/customXml" ds:itemID="{354D9D8C-B47B-40CA-A3FE-FE3BE0252389}">
  <ds:schemaRefs>
    <ds:schemaRef ds:uri="http://schemas.microsoft.com/office/2006/metadata/properties"/>
  </ds:schemaRefs>
</ds:datastoreItem>
</file>

<file path=customXml/itemProps5.xml><?xml version="1.0" encoding="utf-8"?>
<ds:datastoreItem xmlns:ds="http://schemas.openxmlformats.org/officeDocument/2006/customXml" ds:itemID="{B6377E89-7ADA-408C-8570-33E1D592E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Production Operations Manual - Template (2).dotx</Template>
  <TotalTime>2455</TotalTime>
  <Pages>34</Pages>
  <Words>8464</Words>
  <Characters>48246</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Production Operations Manual Template</vt:lpstr>
    </vt:vector>
  </TitlesOfParts>
  <Company>HP</Company>
  <LinksUpToDate>false</LinksUpToDate>
  <CharactersWithSpaces>56597</CharactersWithSpaces>
  <SharedDoc>false</SharedDoc>
  <HLinks>
    <vt:vector size="450" baseType="variant">
      <vt:variant>
        <vt:i4>983066</vt:i4>
      </vt:variant>
      <vt:variant>
        <vt:i4>438</vt:i4>
      </vt:variant>
      <vt:variant>
        <vt:i4>0</vt:i4>
      </vt:variant>
      <vt:variant>
        <vt:i4>5</vt:i4>
      </vt:variant>
      <vt:variant>
        <vt:lpwstr>http://DNS  ciss.med.DNS   /</vt:lpwstr>
      </vt:variant>
      <vt:variant>
        <vt:lpwstr/>
      </vt:variant>
      <vt:variant>
        <vt:i4>2162726</vt:i4>
      </vt:variant>
      <vt:variant>
        <vt:i4>435</vt:i4>
      </vt:variant>
      <vt:variant>
        <vt:i4>0</vt:i4>
      </vt:variant>
      <vt:variant>
        <vt:i4>5</vt:i4>
      </vt:variant>
      <vt:variant>
        <vt:lpwstr>http://IP         /</vt:lpwstr>
      </vt:variant>
      <vt:variant>
        <vt:lpwstr/>
      </vt:variant>
      <vt:variant>
        <vt:i4>7340145</vt:i4>
      </vt:variant>
      <vt:variant>
        <vt:i4>432</vt:i4>
      </vt:variant>
      <vt:variant>
        <vt:i4>0</vt:i4>
      </vt:variant>
      <vt:variant>
        <vt:i4>5</vt:i4>
      </vt:variant>
      <vt:variant>
        <vt:lpwstr>http://vaww-dr.ciss.med.DNS   /</vt:lpwstr>
      </vt:variant>
      <vt:variant>
        <vt:lpwstr/>
      </vt:variant>
      <vt:variant>
        <vt:i4>4718599</vt:i4>
      </vt:variant>
      <vt:variant>
        <vt:i4>429</vt:i4>
      </vt:variant>
      <vt:variant>
        <vt:i4>0</vt:i4>
      </vt:variant>
      <vt:variant>
        <vt:i4>5</vt:i4>
      </vt:variant>
      <vt:variant>
        <vt:lpwstr>https://vaww-prdadm.ciss.med.DNS   /ciss/</vt:lpwstr>
      </vt:variant>
      <vt:variant>
        <vt:lpwstr/>
      </vt:variant>
      <vt:variant>
        <vt:i4>3997822</vt:i4>
      </vt:variant>
      <vt:variant>
        <vt:i4>426</vt:i4>
      </vt:variant>
      <vt:variant>
        <vt:i4>0</vt:i4>
      </vt:variant>
      <vt:variant>
        <vt:i4>5</vt:i4>
      </vt:variant>
      <vt:variant>
        <vt:lpwstr>https://DNS  ciss.med.DNS   /ciss/</vt:lpwstr>
      </vt:variant>
      <vt:variant>
        <vt:lpwstr/>
      </vt:variant>
      <vt:variant>
        <vt:i4>2228279</vt:i4>
      </vt:variant>
      <vt:variant>
        <vt:i4>414</vt:i4>
      </vt:variant>
      <vt:variant>
        <vt:i4>0</vt:i4>
      </vt:variant>
      <vt:variant>
        <vt:i4>5</vt:i4>
      </vt:variant>
      <vt:variant>
        <vt:lpwstr>http://DNS   cissa901:7100/console</vt:lpwstr>
      </vt:variant>
      <vt:variant>
        <vt:lpwstr/>
      </vt:variant>
      <vt:variant>
        <vt:i4>8323192</vt:i4>
      </vt:variant>
      <vt:variant>
        <vt:i4>411</vt:i4>
      </vt:variant>
      <vt:variant>
        <vt:i4>0</vt:i4>
      </vt:variant>
      <vt:variant>
        <vt:i4>5</vt:i4>
      </vt:variant>
      <vt:variant>
        <vt:lpwstr>http://DNS  ciss.med.DNS   /console</vt:lpwstr>
      </vt:variant>
      <vt:variant>
        <vt:lpwstr/>
      </vt:variant>
      <vt:variant>
        <vt:i4>6357119</vt:i4>
      </vt:variant>
      <vt:variant>
        <vt:i4>408</vt:i4>
      </vt:variant>
      <vt:variant>
        <vt:i4>0</vt:i4>
      </vt:variant>
      <vt:variant>
        <vt:i4>5</vt:i4>
      </vt:variant>
      <vt:variant>
        <vt:lpwstr>http://DNS       .med.DNS   /warboard/anotebk.asp?proj=1256&amp;Type=Active</vt:lpwstr>
      </vt:variant>
      <vt:variant>
        <vt:lpwstr/>
      </vt:variant>
      <vt:variant>
        <vt:i4>6357119</vt:i4>
      </vt:variant>
      <vt:variant>
        <vt:i4>405</vt:i4>
      </vt:variant>
      <vt:variant>
        <vt:i4>0</vt:i4>
      </vt:variant>
      <vt:variant>
        <vt:i4>5</vt:i4>
      </vt:variant>
      <vt:variant>
        <vt:lpwstr>http://DNS       .med.DNS   /warboard/anotebk.asp?proj=1256&amp;Type=Active</vt:lpwstr>
      </vt:variant>
      <vt:variant>
        <vt:lpwstr/>
      </vt:variant>
      <vt:variant>
        <vt:i4>1441850</vt:i4>
      </vt:variant>
      <vt:variant>
        <vt:i4>392</vt:i4>
      </vt:variant>
      <vt:variant>
        <vt:i4>0</vt:i4>
      </vt:variant>
      <vt:variant>
        <vt:i4>5</vt:i4>
      </vt:variant>
      <vt:variant>
        <vt:lpwstr/>
      </vt:variant>
      <vt:variant>
        <vt:lpwstr>_Toc302034853</vt:lpwstr>
      </vt:variant>
      <vt:variant>
        <vt:i4>1441850</vt:i4>
      </vt:variant>
      <vt:variant>
        <vt:i4>386</vt:i4>
      </vt:variant>
      <vt:variant>
        <vt:i4>0</vt:i4>
      </vt:variant>
      <vt:variant>
        <vt:i4>5</vt:i4>
      </vt:variant>
      <vt:variant>
        <vt:lpwstr/>
      </vt:variant>
      <vt:variant>
        <vt:lpwstr>_Toc302034852</vt:lpwstr>
      </vt:variant>
      <vt:variant>
        <vt:i4>1441850</vt:i4>
      </vt:variant>
      <vt:variant>
        <vt:i4>380</vt:i4>
      </vt:variant>
      <vt:variant>
        <vt:i4>0</vt:i4>
      </vt:variant>
      <vt:variant>
        <vt:i4>5</vt:i4>
      </vt:variant>
      <vt:variant>
        <vt:lpwstr/>
      </vt:variant>
      <vt:variant>
        <vt:lpwstr>_Toc302034851</vt:lpwstr>
      </vt:variant>
      <vt:variant>
        <vt:i4>1441850</vt:i4>
      </vt:variant>
      <vt:variant>
        <vt:i4>374</vt:i4>
      </vt:variant>
      <vt:variant>
        <vt:i4>0</vt:i4>
      </vt:variant>
      <vt:variant>
        <vt:i4>5</vt:i4>
      </vt:variant>
      <vt:variant>
        <vt:lpwstr/>
      </vt:variant>
      <vt:variant>
        <vt:lpwstr>_Toc302034850</vt:lpwstr>
      </vt:variant>
      <vt:variant>
        <vt:i4>1507386</vt:i4>
      </vt:variant>
      <vt:variant>
        <vt:i4>368</vt:i4>
      </vt:variant>
      <vt:variant>
        <vt:i4>0</vt:i4>
      </vt:variant>
      <vt:variant>
        <vt:i4>5</vt:i4>
      </vt:variant>
      <vt:variant>
        <vt:lpwstr/>
      </vt:variant>
      <vt:variant>
        <vt:lpwstr>_Toc302034849</vt:lpwstr>
      </vt:variant>
      <vt:variant>
        <vt:i4>1507386</vt:i4>
      </vt:variant>
      <vt:variant>
        <vt:i4>362</vt:i4>
      </vt:variant>
      <vt:variant>
        <vt:i4>0</vt:i4>
      </vt:variant>
      <vt:variant>
        <vt:i4>5</vt:i4>
      </vt:variant>
      <vt:variant>
        <vt:lpwstr/>
      </vt:variant>
      <vt:variant>
        <vt:lpwstr>_Toc302034848</vt:lpwstr>
      </vt:variant>
      <vt:variant>
        <vt:i4>1507386</vt:i4>
      </vt:variant>
      <vt:variant>
        <vt:i4>356</vt:i4>
      </vt:variant>
      <vt:variant>
        <vt:i4>0</vt:i4>
      </vt:variant>
      <vt:variant>
        <vt:i4>5</vt:i4>
      </vt:variant>
      <vt:variant>
        <vt:lpwstr/>
      </vt:variant>
      <vt:variant>
        <vt:lpwstr>_Toc302034847</vt:lpwstr>
      </vt:variant>
      <vt:variant>
        <vt:i4>1507386</vt:i4>
      </vt:variant>
      <vt:variant>
        <vt:i4>350</vt:i4>
      </vt:variant>
      <vt:variant>
        <vt:i4>0</vt:i4>
      </vt:variant>
      <vt:variant>
        <vt:i4>5</vt:i4>
      </vt:variant>
      <vt:variant>
        <vt:lpwstr/>
      </vt:variant>
      <vt:variant>
        <vt:lpwstr>_Toc302034846</vt:lpwstr>
      </vt:variant>
      <vt:variant>
        <vt:i4>1507386</vt:i4>
      </vt:variant>
      <vt:variant>
        <vt:i4>344</vt:i4>
      </vt:variant>
      <vt:variant>
        <vt:i4>0</vt:i4>
      </vt:variant>
      <vt:variant>
        <vt:i4>5</vt:i4>
      </vt:variant>
      <vt:variant>
        <vt:lpwstr/>
      </vt:variant>
      <vt:variant>
        <vt:lpwstr>_Toc302034845</vt:lpwstr>
      </vt:variant>
      <vt:variant>
        <vt:i4>1507386</vt:i4>
      </vt:variant>
      <vt:variant>
        <vt:i4>338</vt:i4>
      </vt:variant>
      <vt:variant>
        <vt:i4>0</vt:i4>
      </vt:variant>
      <vt:variant>
        <vt:i4>5</vt:i4>
      </vt:variant>
      <vt:variant>
        <vt:lpwstr/>
      </vt:variant>
      <vt:variant>
        <vt:lpwstr>_Toc302034844</vt:lpwstr>
      </vt:variant>
      <vt:variant>
        <vt:i4>1507386</vt:i4>
      </vt:variant>
      <vt:variant>
        <vt:i4>332</vt:i4>
      </vt:variant>
      <vt:variant>
        <vt:i4>0</vt:i4>
      </vt:variant>
      <vt:variant>
        <vt:i4>5</vt:i4>
      </vt:variant>
      <vt:variant>
        <vt:lpwstr/>
      </vt:variant>
      <vt:variant>
        <vt:lpwstr>_Toc302034843</vt:lpwstr>
      </vt:variant>
      <vt:variant>
        <vt:i4>1507386</vt:i4>
      </vt:variant>
      <vt:variant>
        <vt:i4>326</vt:i4>
      </vt:variant>
      <vt:variant>
        <vt:i4>0</vt:i4>
      </vt:variant>
      <vt:variant>
        <vt:i4>5</vt:i4>
      </vt:variant>
      <vt:variant>
        <vt:lpwstr/>
      </vt:variant>
      <vt:variant>
        <vt:lpwstr>_Toc302034842</vt:lpwstr>
      </vt:variant>
      <vt:variant>
        <vt:i4>1507386</vt:i4>
      </vt:variant>
      <vt:variant>
        <vt:i4>320</vt:i4>
      </vt:variant>
      <vt:variant>
        <vt:i4>0</vt:i4>
      </vt:variant>
      <vt:variant>
        <vt:i4>5</vt:i4>
      </vt:variant>
      <vt:variant>
        <vt:lpwstr/>
      </vt:variant>
      <vt:variant>
        <vt:lpwstr>_Toc302034841</vt:lpwstr>
      </vt:variant>
      <vt:variant>
        <vt:i4>1507386</vt:i4>
      </vt:variant>
      <vt:variant>
        <vt:i4>314</vt:i4>
      </vt:variant>
      <vt:variant>
        <vt:i4>0</vt:i4>
      </vt:variant>
      <vt:variant>
        <vt:i4>5</vt:i4>
      </vt:variant>
      <vt:variant>
        <vt:lpwstr/>
      </vt:variant>
      <vt:variant>
        <vt:lpwstr>_Toc302034840</vt:lpwstr>
      </vt:variant>
      <vt:variant>
        <vt:i4>1048634</vt:i4>
      </vt:variant>
      <vt:variant>
        <vt:i4>308</vt:i4>
      </vt:variant>
      <vt:variant>
        <vt:i4>0</vt:i4>
      </vt:variant>
      <vt:variant>
        <vt:i4>5</vt:i4>
      </vt:variant>
      <vt:variant>
        <vt:lpwstr/>
      </vt:variant>
      <vt:variant>
        <vt:lpwstr>_Toc302034839</vt:lpwstr>
      </vt:variant>
      <vt:variant>
        <vt:i4>1048634</vt:i4>
      </vt:variant>
      <vt:variant>
        <vt:i4>302</vt:i4>
      </vt:variant>
      <vt:variant>
        <vt:i4>0</vt:i4>
      </vt:variant>
      <vt:variant>
        <vt:i4>5</vt:i4>
      </vt:variant>
      <vt:variant>
        <vt:lpwstr/>
      </vt:variant>
      <vt:variant>
        <vt:lpwstr>_Toc302034838</vt:lpwstr>
      </vt:variant>
      <vt:variant>
        <vt:i4>1048634</vt:i4>
      </vt:variant>
      <vt:variant>
        <vt:i4>296</vt:i4>
      </vt:variant>
      <vt:variant>
        <vt:i4>0</vt:i4>
      </vt:variant>
      <vt:variant>
        <vt:i4>5</vt:i4>
      </vt:variant>
      <vt:variant>
        <vt:lpwstr/>
      </vt:variant>
      <vt:variant>
        <vt:lpwstr>_Toc302034837</vt:lpwstr>
      </vt:variant>
      <vt:variant>
        <vt:i4>1048634</vt:i4>
      </vt:variant>
      <vt:variant>
        <vt:i4>290</vt:i4>
      </vt:variant>
      <vt:variant>
        <vt:i4>0</vt:i4>
      </vt:variant>
      <vt:variant>
        <vt:i4>5</vt:i4>
      </vt:variant>
      <vt:variant>
        <vt:lpwstr/>
      </vt:variant>
      <vt:variant>
        <vt:lpwstr>_Toc302034836</vt:lpwstr>
      </vt:variant>
      <vt:variant>
        <vt:i4>1048634</vt:i4>
      </vt:variant>
      <vt:variant>
        <vt:i4>284</vt:i4>
      </vt:variant>
      <vt:variant>
        <vt:i4>0</vt:i4>
      </vt:variant>
      <vt:variant>
        <vt:i4>5</vt:i4>
      </vt:variant>
      <vt:variant>
        <vt:lpwstr/>
      </vt:variant>
      <vt:variant>
        <vt:lpwstr>_Toc302034835</vt:lpwstr>
      </vt:variant>
      <vt:variant>
        <vt:i4>1048634</vt:i4>
      </vt:variant>
      <vt:variant>
        <vt:i4>278</vt:i4>
      </vt:variant>
      <vt:variant>
        <vt:i4>0</vt:i4>
      </vt:variant>
      <vt:variant>
        <vt:i4>5</vt:i4>
      </vt:variant>
      <vt:variant>
        <vt:lpwstr/>
      </vt:variant>
      <vt:variant>
        <vt:lpwstr>_Toc302034834</vt:lpwstr>
      </vt:variant>
      <vt:variant>
        <vt:i4>1048634</vt:i4>
      </vt:variant>
      <vt:variant>
        <vt:i4>272</vt:i4>
      </vt:variant>
      <vt:variant>
        <vt:i4>0</vt:i4>
      </vt:variant>
      <vt:variant>
        <vt:i4>5</vt:i4>
      </vt:variant>
      <vt:variant>
        <vt:lpwstr/>
      </vt:variant>
      <vt:variant>
        <vt:lpwstr>_Toc302034833</vt:lpwstr>
      </vt:variant>
      <vt:variant>
        <vt:i4>1048634</vt:i4>
      </vt:variant>
      <vt:variant>
        <vt:i4>266</vt:i4>
      </vt:variant>
      <vt:variant>
        <vt:i4>0</vt:i4>
      </vt:variant>
      <vt:variant>
        <vt:i4>5</vt:i4>
      </vt:variant>
      <vt:variant>
        <vt:lpwstr/>
      </vt:variant>
      <vt:variant>
        <vt:lpwstr>_Toc302034832</vt:lpwstr>
      </vt:variant>
      <vt:variant>
        <vt:i4>1048634</vt:i4>
      </vt:variant>
      <vt:variant>
        <vt:i4>260</vt:i4>
      </vt:variant>
      <vt:variant>
        <vt:i4>0</vt:i4>
      </vt:variant>
      <vt:variant>
        <vt:i4>5</vt:i4>
      </vt:variant>
      <vt:variant>
        <vt:lpwstr/>
      </vt:variant>
      <vt:variant>
        <vt:lpwstr>_Toc302034831</vt:lpwstr>
      </vt:variant>
      <vt:variant>
        <vt:i4>1048634</vt:i4>
      </vt:variant>
      <vt:variant>
        <vt:i4>254</vt:i4>
      </vt:variant>
      <vt:variant>
        <vt:i4>0</vt:i4>
      </vt:variant>
      <vt:variant>
        <vt:i4>5</vt:i4>
      </vt:variant>
      <vt:variant>
        <vt:lpwstr/>
      </vt:variant>
      <vt:variant>
        <vt:lpwstr>_Toc302034830</vt:lpwstr>
      </vt:variant>
      <vt:variant>
        <vt:i4>1114170</vt:i4>
      </vt:variant>
      <vt:variant>
        <vt:i4>248</vt:i4>
      </vt:variant>
      <vt:variant>
        <vt:i4>0</vt:i4>
      </vt:variant>
      <vt:variant>
        <vt:i4>5</vt:i4>
      </vt:variant>
      <vt:variant>
        <vt:lpwstr/>
      </vt:variant>
      <vt:variant>
        <vt:lpwstr>_Toc302034829</vt:lpwstr>
      </vt:variant>
      <vt:variant>
        <vt:i4>1114170</vt:i4>
      </vt:variant>
      <vt:variant>
        <vt:i4>242</vt:i4>
      </vt:variant>
      <vt:variant>
        <vt:i4>0</vt:i4>
      </vt:variant>
      <vt:variant>
        <vt:i4>5</vt:i4>
      </vt:variant>
      <vt:variant>
        <vt:lpwstr/>
      </vt:variant>
      <vt:variant>
        <vt:lpwstr>_Toc302034828</vt:lpwstr>
      </vt:variant>
      <vt:variant>
        <vt:i4>1114170</vt:i4>
      </vt:variant>
      <vt:variant>
        <vt:i4>236</vt:i4>
      </vt:variant>
      <vt:variant>
        <vt:i4>0</vt:i4>
      </vt:variant>
      <vt:variant>
        <vt:i4>5</vt:i4>
      </vt:variant>
      <vt:variant>
        <vt:lpwstr/>
      </vt:variant>
      <vt:variant>
        <vt:lpwstr>_Toc302034827</vt:lpwstr>
      </vt:variant>
      <vt:variant>
        <vt:i4>1114170</vt:i4>
      </vt:variant>
      <vt:variant>
        <vt:i4>230</vt:i4>
      </vt:variant>
      <vt:variant>
        <vt:i4>0</vt:i4>
      </vt:variant>
      <vt:variant>
        <vt:i4>5</vt:i4>
      </vt:variant>
      <vt:variant>
        <vt:lpwstr/>
      </vt:variant>
      <vt:variant>
        <vt:lpwstr>_Toc302034826</vt:lpwstr>
      </vt:variant>
      <vt:variant>
        <vt:i4>1114170</vt:i4>
      </vt:variant>
      <vt:variant>
        <vt:i4>224</vt:i4>
      </vt:variant>
      <vt:variant>
        <vt:i4>0</vt:i4>
      </vt:variant>
      <vt:variant>
        <vt:i4>5</vt:i4>
      </vt:variant>
      <vt:variant>
        <vt:lpwstr/>
      </vt:variant>
      <vt:variant>
        <vt:lpwstr>_Toc302034825</vt:lpwstr>
      </vt:variant>
      <vt:variant>
        <vt:i4>1114170</vt:i4>
      </vt:variant>
      <vt:variant>
        <vt:i4>218</vt:i4>
      </vt:variant>
      <vt:variant>
        <vt:i4>0</vt:i4>
      </vt:variant>
      <vt:variant>
        <vt:i4>5</vt:i4>
      </vt:variant>
      <vt:variant>
        <vt:lpwstr/>
      </vt:variant>
      <vt:variant>
        <vt:lpwstr>_Toc302034824</vt:lpwstr>
      </vt:variant>
      <vt:variant>
        <vt:i4>1114170</vt:i4>
      </vt:variant>
      <vt:variant>
        <vt:i4>212</vt:i4>
      </vt:variant>
      <vt:variant>
        <vt:i4>0</vt:i4>
      </vt:variant>
      <vt:variant>
        <vt:i4>5</vt:i4>
      </vt:variant>
      <vt:variant>
        <vt:lpwstr/>
      </vt:variant>
      <vt:variant>
        <vt:lpwstr>_Toc302034823</vt:lpwstr>
      </vt:variant>
      <vt:variant>
        <vt:i4>1114170</vt:i4>
      </vt:variant>
      <vt:variant>
        <vt:i4>206</vt:i4>
      </vt:variant>
      <vt:variant>
        <vt:i4>0</vt:i4>
      </vt:variant>
      <vt:variant>
        <vt:i4>5</vt:i4>
      </vt:variant>
      <vt:variant>
        <vt:lpwstr/>
      </vt:variant>
      <vt:variant>
        <vt:lpwstr>_Toc302034822</vt:lpwstr>
      </vt:variant>
      <vt:variant>
        <vt:i4>1114170</vt:i4>
      </vt:variant>
      <vt:variant>
        <vt:i4>200</vt:i4>
      </vt:variant>
      <vt:variant>
        <vt:i4>0</vt:i4>
      </vt:variant>
      <vt:variant>
        <vt:i4>5</vt:i4>
      </vt:variant>
      <vt:variant>
        <vt:lpwstr/>
      </vt:variant>
      <vt:variant>
        <vt:lpwstr>_Toc302034821</vt:lpwstr>
      </vt:variant>
      <vt:variant>
        <vt:i4>1114170</vt:i4>
      </vt:variant>
      <vt:variant>
        <vt:i4>194</vt:i4>
      </vt:variant>
      <vt:variant>
        <vt:i4>0</vt:i4>
      </vt:variant>
      <vt:variant>
        <vt:i4>5</vt:i4>
      </vt:variant>
      <vt:variant>
        <vt:lpwstr/>
      </vt:variant>
      <vt:variant>
        <vt:lpwstr>_Toc302034820</vt:lpwstr>
      </vt:variant>
      <vt:variant>
        <vt:i4>1179706</vt:i4>
      </vt:variant>
      <vt:variant>
        <vt:i4>188</vt:i4>
      </vt:variant>
      <vt:variant>
        <vt:i4>0</vt:i4>
      </vt:variant>
      <vt:variant>
        <vt:i4>5</vt:i4>
      </vt:variant>
      <vt:variant>
        <vt:lpwstr/>
      </vt:variant>
      <vt:variant>
        <vt:lpwstr>_Toc302034819</vt:lpwstr>
      </vt:variant>
      <vt:variant>
        <vt:i4>1179706</vt:i4>
      </vt:variant>
      <vt:variant>
        <vt:i4>182</vt:i4>
      </vt:variant>
      <vt:variant>
        <vt:i4>0</vt:i4>
      </vt:variant>
      <vt:variant>
        <vt:i4>5</vt:i4>
      </vt:variant>
      <vt:variant>
        <vt:lpwstr/>
      </vt:variant>
      <vt:variant>
        <vt:lpwstr>_Toc302034818</vt:lpwstr>
      </vt:variant>
      <vt:variant>
        <vt:i4>1179706</vt:i4>
      </vt:variant>
      <vt:variant>
        <vt:i4>176</vt:i4>
      </vt:variant>
      <vt:variant>
        <vt:i4>0</vt:i4>
      </vt:variant>
      <vt:variant>
        <vt:i4>5</vt:i4>
      </vt:variant>
      <vt:variant>
        <vt:lpwstr/>
      </vt:variant>
      <vt:variant>
        <vt:lpwstr>_Toc302034817</vt:lpwstr>
      </vt:variant>
      <vt:variant>
        <vt:i4>1179706</vt:i4>
      </vt:variant>
      <vt:variant>
        <vt:i4>170</vt:i4>
      </vt:variant>
      <vt:variant>
        <vt:i4>0</vt:i4>
      </vt:variant>
      <vt:variant>
        <vt:i4>5</vt:i4>
      </vt:variant>
      <vt:variant>
        <vt:lpwstr/>
      </vt:variant>
      <vt:variant>
        <vt:lpwstr>_Toc302034816</vt:lpwstr>
      </vt:variant>
      <vt:variant>
        <vt:i4>1179706</vt:i4>
      </vt:variant>
      <vt:variant>
        <vt:i4>164</vt:i4>
      </vt:variant>
      <vt:variant>
        <vt:i4>0</vt:i4>
      </vt:variant>
      <vt:variant>
        <vt:i4>5</vt:i4>
      </vt:variant>
      <vt:variant>
        <vt:lpwstr/>
      </vt:variant>
      <vt:variant>
        <vt:lpwstr>_Toc302034815</vt:lpwstr>
      </vt:variant>
      <vt:variant>
        <vt:i4>1179706</vt:i4>
      </vt:variant>
      <vt:variant>
        <vt:i4>158</vt:i4>
      </vt:variant>
      <vt:variant>
        <vt:i4>0</vt:i4>
      </vt:variant>
      <vt:variant>
        <vt:i4>5</vt:i4>
      </vt:variant>
      <vt:variant>
        <vt:lpwstr/>
      </vt:variant>
      <vt:variant>
        <vt:lpwstr>_Toc302034814</vt:lpwstr>
      </vt:variant>
      <vt:variant>
        <vt:i4>1179706</vt:i4>
      </vt:variant>
      <vt:variant>
        <vt:i4>152</vt:i4>
      </vt:variant>
      <vt:variant>
        <vt:i4>0</vt:i4>
      </vt:variant>
      <vt:variant>
        <vt:i4>5</vt:i4>
      </vt:variant>
      <vt:variant>
        <vt:lpwstr/>
      </vt:variant>
      <vt:variant>
        <vt:lpwstr>_Toc302034813</vt:lpwstr>
      </vt:variant>
      <vt:variant>
        <vt:i4>1179706</vt:i4>
      </vt:variant>
      <vt:variant>
        <vt:i4>146</vt:i4>
      </vt:variant>
      <vt:variant>
        <vt:i4>0</vt:i4>
      </vt:variant>
      <vt:variant>
        <vt:i4>5</vt:i4>
      </vt:variant>
      <vt:variant>
        <vt:lpwstr/>
      </vt:variant>
      <vt:variant>
        <vt:lpwstr>_Toc302034812</vt:lpwstr>
      </vt:variant>
      <vt:variant>
        <vt:i4>1179706</vt:i4>
      </vt:variant>
      <vt:variant>
        <vt:i4>140</vt:i4>
      </vt:variant>
      <vt:variant>
        <vt:i4>0</vt:i4>
      </vt:variant>
      <vt:variant>
        <vt:i4>5</vt:i4>
      </vt:variant>
      <vt:variant>
        <vt:lpwstr/>
      </vt:variant>
      <vt:variant>
        <vt:lpwstr>_Toc302034811</vt:lpwstr>
      </vt:variant>
      <vt:variant>
        <vt:i4>1179706</vt:i4>
      </vt:variant>
      <vt:variant>
        <vt:i4>134</vt:i4>
      </vt:variant>
      <vt:variant>
        <vt:i4>0</vt:i4>
      </vt:variant>
      <vt:variant>
        <vt:i4>5</vt:i4>
      </vt:variant>
      <vt:variant>
        <vt:lpwstr/>
      </vt:variant>
      <vt:variant>
        <vt:lpwstr>_Toc302034810</vt:lpwstr>
      </vt:variant>
      <vt:variant>
        <vt:i4>1245242</vt:i4>
      </vt:variant>
      <vt:variant>
        <vt:i4>128</vt:i4>
      </vt:variant>
      <vt:variant>
        <vt:i4>0</vt:i4>
      </vt:variant>
      <vt:variant>
        <vt:i4>5</vt:i4>
      </vt:variant>
      <vt:variant>
        <vt:lpwstr/>
      </vt:variant>
      <vt:variant>
        <vt:lpwstr>_Toc302034809</vt:lpwstr>
      </vt:variant>
      <vt:variant>
        <vt:i4>1245242</vt:i4>
      </vt:variant>
      <vt:variant>
        <vt:i4>122</vt:i4>
      </vt:variant>
      <vt:variant>
        <vt:i4>0</vt:i4>
      </vt:variant>
      <vt:variant>
        <vt:i4>5</vt:i4>
      </vt:variant>
      <vt:variant>
        <vt:lpwstr/>
      </vt:variant>
      <vt:variant>
        <vt:lpwstr>_Toc302034808</vt:lpwstr>
      </vt:variant>
      <vt:variant>
        <vt:i4>1245242</vt:i4>
      </vt:variant>
      <vt:variant>
        <vt:i4>116</vt:i4>
      </vt:variant>
      <vt:variant>
        <vt:i4>0</vt:i4>
      </vt:variant>
      <vt:variant>
        <vt:i4>5</vt:i4>
      </vt:variant>
      <vt:variant>
        <vt:lpwstr/>
      </vt:variant>
      <vt:variant>
        <vt:lpwstr>_Toc302034807</vt:lpwstr>
      </vt:variant>
      <vt:variant>
        <vt:i4>1245242</vt:i4>
      </vt:variant>
      <vt:variant>
        <vt:i4>110</vt:i4>
      </vt:variant>
      <vt:variant>
        <vt:i4>0</vt:i4>
      </vt:variant>
      <vt:variant>
        <vt:i4>5</vt:i4>
      </vt:variant>
      <vt:variant>
        <vt:lpwstr/>
      </vt:variant>
      <vt:variant>
        <vt:lpwstr>_Toc302034806</vt:lpwstr>
      </vt:variant>
      <vt:variant>
        <vt:i4>1245242</vt:i4>
      </vt:variant>
      <vt:variant>
        <vt:i4>104</vt:i4>
      </vt:variant>
      <vt:variant>
        <vt:i4>0</vt:i4>
      </vt:variant>
      <vt:variant>
        <vt:i4>5</vt:i4>
      </vt:variant>
      <vt:variant>
        <vt:lpwstr/>
      </vt:variant>
      <vt:variant>
        <vt:lpwstr>_Toc302034805</vt:lpwstr>
      </vt:variant>
      <vt:variant>
        <vt:i4>1245242</vt:i4>
      </vt:variant>
      <vt:variant>
        <vt:i4>98</vt:i4>
      </vt:variant>
      <vt:variant>
        <vt:i4>0</vt:i4>
      </vt:variant>
      <vt:variant>
        <vt:i4>5</vt:i4>
      </vt:variant>
      <vt:variant>
        <vt:lpwstr/>
      </vt:variant>
      <vt:variant>
        <vt:lpwstr>_Toc302034804</vt:lpwstr>
      </vt:variant>
      <vt:variant>
        <vt:i4>1245242</vt:i4>
      </vt:variant>
      <vt:variant>
        <vt:i4>92</vt:i4>
      </vt:variant>
      <vt:variant>
        <vt:i4>0</vt:i4>
      </vt:variant>
      <vt:variant>
        <vt:i4>5</vt:i4>
      </vt:variant>
      <vt:variant>
        <vt:lpwstr/>
      </vt:variant>
      <vt:variant>
        <vt:lpwstr>_Toc302034803</vt:lpwstr>
      </vt:variant>
      <vt:variant>
        <vt:i4>1245242</vt:i4>
      </vt:variant>
      <vt:variant>
        <vt:i4>86</vt:i4>
      </vt:variant>
      <vt:variant>
        <vt:i4>0</vt:i4>
      </vt:variant>
      <vt:variant>
        <vt:i4>5</vt:i4>
      </vt:variant>
      <vt:variant>
        <vt:lpwstr/>
      </vt:variant>
      <vt:variant>
        <vt:lpwstr>_Toc302034802</vt:lpwstr>
      </vt:variant>
      <vt:variant>
        <vt:i4>1245242</vt:i4>
      </vt:variant>
      <vt:variant>
        <vt:i4>80</vt:i4>
      </vt:variant>
      <vt:variant>
        <vt:i4>0</vt:i4>
      </vt:variant>
      <vt:variant>
        <vt:i4>5</vt:i4>
      </vt:variant>
      <vt:variant>
        <vt:lpwstr/>
      </vt:variant>
      <vt:variant>
        <vt:lpwstr>_Toc302034801</vt:lpwstr>
      </vt:variant>
      <vt:variant>
        <vt:i4>1245242</vt:i4>
      </vt:variant>
      <vt:variant>
        <vt:i4>74</vt:i4>
      </vt:variant>
      <vt:variant>
        <vt:i4>0</vt:i4>
      </vt:variant>
      <vt:variant>
        <vt:i4>5</vt:i4>
      </vt:variant>
      <vt:variant>
        <vt:lpwstr/>
      </vt:variant>
      <vt:variant>
        <vt:lpwstr>_Toc302034800</vt:lpwstr>
      </vt:variant>
      <vt:variant>
        <vt:i4>1703989</vt:i4>
      </vt:variant>
      <vt:variant>
        <vt:i4>68</vt:i4>
      </vt:variant>
      <vt:variant>
        <vt:i4>0</vt:i4>
      </vt:variant>
      <vt:variant>
        <vt:i4>5</vt:i4>
      </vt:variant>
      <vt:variant>
        <vt:lpwstr/>
      </vt:variant>
      <vt:variant>
        <vt:lpwstr>_Toc302034799</vt:lpwstr>
      </vt:variant>
      <vt:variant>
        <vt:i4>1703989</vt:i4>
      </vt:variant>
      <vt:variant>
        <vt:i4>62</vt:i4>
      </vt:variant>
      <vt:variant>
        <vt:i4>0</vt:i4>
      </vt:variant>
      <vt:variant>
        <vt:i4>5</vt:i4>
      </vt:variant>
      <vt:variant>
        <vt:lpwstr/>
      </vt:variant>
      <vt:variant>
        <vt:lpwstr>_Toc302034798</vt:lpwstr>
      </vt:variant>
      <vt:variant>
        <vt:i4>1703989</vt:i4>
      </vt:variant>
      <vt:variant>
        <vt:i4>56</vt:i4>
      </vt:variant>
      <vt:variant>
        <vt:i4>0</vt:i4>
      </vt:variant>
      <vt:variant>
        <vt:i4>5</vt:i4>
      </vt:variant>
      <vt:variant>
        <vt:lpwstr/>
      </vt:variant>
      <vt:variant>
        <vt:lpwstr>_Toc302034797</vt:lpwstr>
      </vt:variant>
      <vt:variant>
        <vt:i4>1703989</vt:i4>
      </vt:variant>
      <vt:variant>
        <vt:i4>50</vt:i4>
      </vt:variant>
      <vt:variant>
        <vt:i4>0</vt:i4>
      </vt:variant>
      <vt:variant>
        <vt:i4>5</vt:i4>
      </vt:variant>
      <vt:variant>
        <vt:lpwstr/>
      </vt:variant>
      <vt:variant>
        <vt:lpwstr>_Toc302034796</vt:lpwstr>
      </vt:variant>
      <vt:variant>
        <vt:i4>1703989</vt:i4>
      </vt:variant>
      <vt:variant>
        <vt:i4>44</vt:i4>
      </vt:variant>
      <vt:variant>
        <vt:i4>0</vt:i4>
      </vt:variant>
      <vt:variant>
        <vt:i4>5</vt:i4>
      </vt:variant>
      <vt:variant>
        <vt:lpwstr/>
      </vt:variant>
      <vt:variant>
        <vt:lpwstr>_Toc302034795</vt:lpwstr>
      </vt:variant>
      <vt:variant>
        <vt:i4>1703989</vt:i4>
      </vt:variant>
      <vt:variant>
        <vt:i4>38</vt:i4>
      </vt:variant>
      <vt:variant>
        <vt:i4>0</vt:i4>
      </vt:variant>
      <vt:variant>
        <vt:i4>5</vt:i4>
      </vt:variant>
      <vt:variant>
        <vt:lpwstr/>
      </vt:variant>
      <vt:variant>
        <vt:lpwstr>_Toc302034794</vt:lpwstr>
      </vt:variant>
      <vt:variant>
        <vt:i4>1703989</vt:i4>
      </vt:variant>
      <vt:variant>
        <vt:i4>32</vt:i4>
      </vt:variant>
      <vt:variant>
        <vt:i4>0</vt:i4>
      </vt:variant>
      <vt:variant>
        <vt:i4>5</vt:i4>
      </vt:variant>
      <vt:variant>
        <vt:lpwstr/>
      </vt:variant>
      <vt:variant>
        <vt:lpwstr>_Toc302034793</vt:lpwstr>
      </vt:variant>
      <vt:variant>
        <vt:i4>1703989</vt:i4>
      </vt:variant>
      <vt:variant>
        <vt:i4>26</vt:i4>
      </vt:variant>
      <vt:variant>
        <vt:i4>0</vt:i4>
      </vt:variant>
      <vt:variant>
        <vt:i4>5</vt:i4>
      </vt:variant>
      <vt:variant>
        <vt:lpwstr/>
      </vt:variant>
      <vt:variant>
        <vt:lpwstr>_Toc302034792</vt:lpwstr>
      </vt:variant>
      <vt:variant>
        <vt:i4>1703989</vt:i4>
      </vt:variant>
      <vt:variant>
        <vt:i4>20</vt:i4>
      </vt:variant>
      <vt:variant>
        <vt:i4>0</vt:i4>
      </vt:variant>
      <vt:variant>
        <vt:i4>5</vt:i4>
      </vt:variant>
      <vt:variant>
        <vt:lpwstr/>
      </vt:variant>
      <vt:variant>
        <vt:lpwstr>_Toc302034791</vt:lpwstr>
      </vt:variant>
      <vt:variant>
        <vt:i4>1703989</vt:i4>
      </vt:variant>
      <vt:variant>
        <vt:i4>14</vt:i4>
      </vt:variant>
      <vt:variant>
        <vt:i4>0</vt:i4>
      </vt:variant>
      <vt:variant>
        <vt:i4>5</vt:i4>
      </vt:variant>
      <vt:variant>
        <vt:lpwstr/>
      </vt:variant>
      <vt:variant>
        <vt:lpwstr>_Toc302034790</vt:lpwstr>
      </vt:variant>
      <vt:variant>
        <vt:i4>1769525</vt:i4>
      </vt:variant>
      <vt:variant>
        <vt:i4>8</vt:i4>
      </vt:variant>
      <vt:variant>
        <vt:i4>0</vt:i4>
      </vt:variant>
      <vt:variant>
        <vt:i4>5</vt:i4>
      </vt:variant>
      <vt:variant>
        <vt:lpwstr/>
      </vt:variant>
      <vt:variant>
        <vt:lpwstr>_Toc302034789</vt:lpwstr>
      </vt:variant>
      <vt:variant>
        <vt:i4>1769525</vt:i4>
      </vt:variant>
      <vt:variant>
        <vt:i4>2</vt:i4>
      </vt:variant>
      <vt:variant>
        <vt:i4>0</vt:i4>
      </vt:variant>
      <vt:variant>
        <vt:i4>5</vt:i4>
      </vt:variant>
      <vt:variant>
        <vt:lpwstr/>
      </vt:variant>
      <vt:variant>
        <vt:lpwstr>_Toc302034788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Production Operations Manual Template</dc:title>
  <dc:subject>XXXXXXX</dc:subject>
  <dc:creator>DNS   morrin</dc:creator>
  <cp:keywords/>
  <dc:description/>
  <cp:lastModifiedBy>Hula, Kate</cp:lastModifiedBy>
  <cp:revision>6</cp:revision>
  <dcterms:created xsi:type="dcterms:W3CDTF">2014-08-12T18:58:00Z</dcterms:created>
  <dcterms:modified xsi:type="dcterms:W3CDTF">2014-08-18T21:08:00Z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stem Name">
    <vt:lpwstr>System Name</vt:lpwstr>
  </property>
  <property fmtid="{D5CDD505-2E9C-101B-9397-08002B2CF9AE}" pid="3" name="ContentType">
    <vt:lpwstr>Document</vt:lpwstr>
  </property>
  <property fmtid="{D5CDD505-2E9C-101B-9397-08002B2CF9AE}" pid="4" name="Version Control Storage Location">
    <vt:lpwstr>1</vt:lpwstr>
  </property>
  <property fmtid="{D5CDD505-2E9C-101B-9397-08002B2CF9AE}" pid="5" name="Artifact Owner">
    <vt:lpwstr>15</vt:lpwstr>
  </property>
  <property fmtid="{D5CDD505-2E9C-101B-9397-08002B2CF9AE}" pid="6" name="Process ID">
    <vt:lpwstr>3</vt:lpwstr>
  </property>
  <property fmtid="{D5CDD505-2E9C-101B-9397-08002B2CF9AE}" pid="7" name="TemplateUrl">
    <vt:lpwstr/>
  </property>
  <property fmtid="{D5CDD505-2E9C-101B-9397-08002B2CF9AE}" pid="8" name="Activity ID">
    <vt:lpwstr/>
  </property>
  <property fmtid="{D5CDD505-2E9C-101B-9397-08002B2CF9AE}" pid="9" name="Public Storage Location">
    <vt:lpwstr/>
  </property>
  <property fmtid="{D5CDD505-2E9C-101B-9397-08002B2CF9AE}" pid="10" name="_SourceUrl">
    <vt:lpwstr/>
  </property>
  <property fmtid="{D5CDD505-2E9C-101B-9397-08002B2CF9AE}" pid="11" name="Responsible Role">
    <vt:lpwstr/>
  </property>
  <property fmtid="{D5CDD505-2E9C-101B-9397-08002B2CF9AE}" pid="12" name="xd_ProgID">
    <vt:lpwstr/>
  </property>
  <property fmtid="{D5CDD505-2E9C-101B-9397-08002B2CF9AE}" pid="13" name="Order">
    <vt:lpwstr>199700.000000000</vt:lpwstr>
  </property>
  <property fmtid="{D5CDD505-2E9C-101B-9397-08002B2CF9AE}" pid="14" name="MetaInfo">
    <vt:lpwstr/>
  </property>
  <property fmtid="{D5CDD505-2E9C-101B-9397-08002B2CF9AE}" pid="15" name="Scope">
    <vt:lpwstr>2</vt:lpwstr>
  </property>
  <property fmtid="{D5CDD505-2E9C-101B-9397-08002B2CF9AE}" pid="16" name="Category0">
    <vt:lpwstr>6</vt:lpwstr>
  </property>
  <property fmtid="{D5CDD505-2E9C-101B-9397-08002B2CF9AE}" pid="17" name="Required by PMAS">
    <vt:lpwstr>false</vt:lpwstr>
  </property>
  <property fmtid="{D5CDD505-2E9C-101B-9397-08002B2CF9AE}" pid="18" name="Required by National Release">
    <vt:lpwstr>true</vt:lpwstr>
  </property>
  <property fmtid="{D5CDD505-2E9C-101B-9397-08002B2CF9AE}" pid="19" name="ContentTypeId">
    <vt:lpwstr>0x010100B5AEE4BB8C236A4A8F95282837876F89</vt:lpwstr>
  </property>
</Properties>
</file>